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C730B0" w14:textId="77777777" w:rsidR="00470CCD" w:rsidRPr="00952986" w:rsidRDefault="00470CCD">
      <w:pPr>
        <w:rPr>
          <w:rFonts w:ascii="Times New Roman" w:hAnsi="Times New Roman" w:cs="Times New Roman"/>
          <w:sz w:val="20"/>
          <w:szCs w:val="20"/>
          <w:lang w:val="uk-UA"/>
        </w:rPr>
      </w:pPr>
    </w:p>
    <w:p w14:paraId="42E2AC9B" w14:textId="77777777" w:rsidR="00470CCD" w:rsidRPr="00952986" w:rsidRDefault="00470CCD" w:rsidP="00470CCD">
      <w:pPr>
        <w:spacing w:after="0" w:line="240" w:lineRule="auto"/>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 xml:space="preserve">Узагальнені зауваження та пропозиції до проекту рішення НКРЕКП, що має ознаки регуляторного </w:t>
      </w:r>
      <w:proofErr w:type="spellStart"/>
      <w:r w:rsidRPr="00952986">
        <w:rPr>
          <w:rFonts w:ascii="Times New Roman" w:hAnsi="Times New Roman" w:cs="Times New Roman"/>
          <w:b/>
          <w:bCs/>
          <w:sz w:val="20"/>
          <w:szCs w:val="20"/>
          <w:lang w:val="uk-UA"/>
        </w:rPr>
        <w:t>акта</w:t>
      </w:r>
      <w:proofErr w:type="spellEnd"/>
    </w:p>
    <w:p w14:paraId="0D048716" w14:textId="77777777" w:rsidR="00470CCD" w:rsidRPr="00952986" w:rsidRDefault="00470CCD" w:rsidP="00470CCD">
      <w:pPr>
        <w:spacing w:after="0" w:line="240" w:lineRule="auto"/>
        <w:jc w:val="center"/>
        <w:rPr>
          <w:rFonts w:ascii="Times New Roman" w:hAnsi="Times New Roman" w:cs="Times New Roman"/>
          <w:b/>
          <w:bCs/>
          <w:sz w:val="20"/>
          <w:szCs w:val="20"/>
          <w:lang w:val="uk-UA"/>
        </w:rPr>
      </w:pPr>
    </w:p>
    <w:p w14:paraId="01BF0321" w14:textId="77777777" w:rsidR="00470CCD" w:rsidRPr="00952986" w:rsidRDefault="00470CCD" w:rsidP="00470CCD">
      <w:pPr>
        <w:spacing w:after="0" w:line="240" w:lineRule="auto"/>
        <w:jc w:val="center"/>
        <w:rPr>
          <w:rFonts w:ascii="Times New Roman" w:eastAsia="Times New Roman" w:hAnsi="Times New Roman" w:cs="Times New Roman"/>
          <w:b/>
          <w:sz w:val="20"/>
          <w:szCs w:val="20"/>
          <w:lang w:val="uk-UA" w:eastAsia="uk-UA"/>
        </w:rPr>
      </w:pPr>
      <w:r w:rsidRPr="00952986">
        <w:rPr>
          <w:rFonts w:ascii="Times New Roman" w:hAnsi="Times New Roman" w:cs="Times New Roman"/>
          <w:b/>
          <w:sz w:val="20"/>
          <w:szCs w:val="20"/>
          <w:lang w:val="uk-UA"/>
        </w:rPr>
        <w:t xml:space="preserve"> </w:t>
      </w:r>
      <w:r w:rsidRPr="00952986">
        <w:rPr>
          <w:rFonts w:ascii="Times New Roman" w:eastAsia="Times New Roman" w:hAnsi="Times New Roman" w:cs="Times New Roman"/>
          <w:b/>
          <w:sz w:val="20"/>
          <w:szCs w:val="20"/>
          <w:lang w:val="uk-UA" w:eastAsia="uk-UA"/>
        </w:rPr>
        <w:t xml:space="preserve">«Про затвердження Змін до Правил роздрібного ринку електричної енергії», </w:t>
      </w:r>
      <w:r w:rsidRPr="00952986">
        <w:rPr>
          <w:rFonts w:ascii="Times New Roman" w:hAnsi="Times New Roman" w:cs="Times New Roman"/>
          <w:b/>
          <w:sz w:val="20"/>
          <w:szCs w:val="20"/>
          <w:shd w:val="clear" w:color="auto" w:fill="FFFFFF"/>
          <w:lang w:val="uk-UA"/>
        </w:rPr>
        <w:t xml:space="preserve">які були отримані від юридичних осіб, їх об'єднань та інших заінтересованих осіб </w:t>
      </w:r>
      <w:r w:rsidRPr="00952986">
        <w:rPr>
          <w:rFonts w:ascii="Times New Roman" w:hAnsi="Times New Roman" w:cs="Times New Roman"/>
          <w:b/>
          <w:sz w:val="20"/>
          <w:szCs w:val="20"/>
          <w:lang w:val="uk-UA"/>
        </w:rPr>
        <w:t>у період з 02.08.2024 по 16.08.2024</w:t>
      </w:r>
    </w:p>
    <w:p w14:paraId="17E7BBF1" w14:textId="77777777" w:rsidR="00470CCD" w:rsidRPr="00952986" w:rsidRDefault="00470CCD" w:rsidP="00470CCD">
      <w:pPr>
        <w:tabs>
          <w:tab w:val="left" w:pos="709"/>
          <w:tab w:val="left" w:pos="4536"/>
          <w:tab w:val="left" w:pos="8364"/>
        </w:tabs>
        <w:spacing w:after="0"/>
        <w:jc w:val="center"/>
        <w:rPr>
          <w:rFonts w:ascii="Times New Roman" w:hAnsi="Times New Roman" w:cs="Times New Roman"/>
          <w:b/>
          <w:sz w:val="20"/>
          <w:szCs w:val="20"/>
          <w:lang w:val="uk-UA"/>
        </w:rPr>
      </w:pPr>
    </w:p>
    <w:p w14:paraId="76E72D13" w14:textId="4F09D1DF" w:rsidR="00470CCD" w:rsidRPr="00952986" w:rsidRDefault="00470CCD" w:rsidP="00746021">
      <w:pPr>
        <w:spacing w:after="0"/>
        <w:ind w:firstLine="567"/>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Обґрунтуванням до </w:t>
      </w:r>
      <w:proofErr w:type="spellStart"/>
      <w:r w:rsidRPr="00952986">
        <w:rPr>
          <w:rFonts w:ascii="Times New Roman" w:hAnsi="Times New Roman" w:cs="Times New Roman"/>
          <w:sz w:val="20"/>
          <w:szCs w:val="20"/>
          <w:lang w:val="uk-UA"/>
        </w:rPr>
        <w:t>проєкту</w:t>
      </w:r>
      <w:proofErr w:type="spellEnd"/>
      <w:r w:rsidRPr="00952986">
        <w:rPr>
          <w:rFonts w:ascii="Times New Roman" w:hAnsi="Times New Roman" w:cs="Times New Roman"/>
          <w:sz w:val="20"/>
          <w:szCs w:val="20"/>
          <w:lang w:val="uk-UA"/>
        </w:rPr>
        <w:t xml:space="preserve"> постанови НКРЕКП «Про затвердження Змін до Правил роздрібного ринку електричної енергії» (далі – </w:t>
      </w:r>
      <w:proofErr w:type="spellStart"/>
      <w:r w:rsidRPr="00952986">
        <w:rPr>
          <w:rFonts w:ascii="Times New Roman" w:hAnsi="Times New Roman" w:cs="Times New Roman"/>
          <w:sz w:val="20"/>
          <w:szCs w:val="20"/>
          <w:lang w:val="uk-UA"/>
        </w:rPr>
        <w:t>проєкт</w:t>
      </w:r>
      <w:proofErr w:type="spellEnd"/>
      <w:r w:rsidRPr="00952986">
        <w:rPr>
          <w:rFonts w:ascii="Times New Roman" w:hAnsi="Times New Roman" w:cs="Times New Roman"/>
          <w:sz w:val="20"/>
          <w:szCs w:val="20"/>
          <w:lang w:val="uk-UA"/>
        </w:rPr>
        <w:t xml:space="preserve"> постанови) передбачено, що </w:t>
      </w:r>
      <w:r w:rsidR="00746021" w:rsidRPr="00952986">
        <w:rPr>
          <w:rFonts w:ascii="Times New Roman" w:hAnsi="Times New Roman" w:cs="Times New Roman"/>
          <w:sz w:val="20"/>
          <w:szCs w:val="20"/>
          <w:lang w:val="uk-UA"/>
        </w:rPr>
        <w:t xml:space="preserve">норми Правил роздрібного ринку (далі – Правила) потребують доопрацювання, зокрема з питань: удосконалення  та забезпечення ефективності процедури розгляду скарг; забезпечення можливості розгляду скарг за допомогою застосування технічних засобів з обов’язковою участю заявника/його уповноваженого представника; відкритості результатів розгляду скарг шляхом  оприлюднення результатів розгляду на власному офіційному </w:t>
      </w:r>
      <w:proofErr w:type="spellStart"/>
      <w:r w:rsidR="00746021" w:rsidRPr="00952986">
        <w:rPr>
          <w:rFonts w:ascii="Times New Roman" w:hAnsi="Times New Roman" w:cs="Times New Roman"/>
          <w:sz w:val="20"/>
          <w:szCs w:val="20"/>
          <w:lang w:val="uk-UA"/>
        </w:rPr>
        <w:t>вебсайті</w:t>
      </w:r>
      <w:proofErr w:type="spellEnd"/>
      <w:r w:rsidR="00746021" w:rsidRPr="00952986">
        <w:rPr>
          <w:rFonts w:ascii="Times New Roman" w:hAnsi="Times New Roman" w:cs="Times New Roman"/>
          <w:sz w:val="20"/>
          <w:szCs w:val="20"/>
          <w:lang w:val="uk-UA"/>
        </w:rPr>
        <w:t xml:space="preserve"> ліцензіата, з урахуванням вимог щодо захисту персональних даних та  конфіденційності інформації, що викликано </w:t>
      </w:r>
      <w:r w:rsidRPr="00952986">
        <w:rPr>
          <w:rFonts w:ascii="Times New Roman" w:hAnsi="Times New Roman" w:cs="Times New Roman"/>
          <w:sz w:val="20"/>
          <w:szCs w:val="20"/>
          <w:lang w:val="uk-UA"/>
        </w:rPr>
        <w:t>євроінтеграційн</w:t>
      </w:r>
      <w:r w:rsidR="00746021" w:rsidRPr="00952986">
        <w:rPr>
          <w:rFonts w:ascii="Times New Roman" w:hAnsi="Times New Roman" w:cs="Times New Roman"/>
          <w:sz w:val="20"/>
          <w:szCs w:val="20"/>
          <w:lang w:val="uk-UA"/>
        </w:rPr>
        <w:t>ими</w:t>
      </w:r>
      <w:r w:rsidRPr="00952986">
        <w:rPr>
          <w:rFonts w:ascii="Times New Roman" w:hAnsi="Times New Roman" w:cs="Times New Roman"/>
          <w:sz w:val="20"/>
          <w:szCs w:val="20"/>
          <w:lang w:val="uk-UA"/>
        </w:rPr>
        <w:t xml:space="preserve"> процес</w:t>
      </w:r>
      <w:r w:rsidR="00746021" w:rsidRPr="00952986">
        <w:rPr>
          <w:rFonts w:ascii="Times New Roman" w:hAnsi="Times New Roman" w:cs="Times New Roman"/>
          <w:sz w:val="20"/>
          <w:szCs w:val="20"/>
          <w:lang w:val="uk-UA"/>
        </w:rPr>
        <w:t>ами</w:t>
      </w:r>
      <w:r w:rsidRPr="00952986">
        <w:rPr>
          <w:rFonts w:ascii="Times New Roman" w:hAnsi="Times New Roman" w:cs="Times New Roman"/>
          <w:sz w:val="20"/>
          <w:szCs w:val="20"/>
          <w:lang w:val="uk-UA"/>
        </w:rPr>
        <w:t xml:space="preserve"> адаптації національних нормативно - правових актів  до норм європейського законодавства та з метою удосконалення та усунення прогалин в діючій процедурі розгляду скарг споживачів або осіб, які є замовниками послуг з приєднання, комерційного обліку, розподілу та постачання електричної енергії, </w:t>
      </w:r>
      <w:bookmarkStart w:id="0" w:name="_Hlk163827967"/>
      <w:r w:rsidRPr="00952986">
        <w:rPr>
          <w:rFonts w:ascii="Times New Roman" w:hAnsi="Times New Roman" w:cs="Times New Roman"/>
          <w:sz w:val="20"/>
          <w:szCs w:val="20"/>
          <w:lang w:val="uk-UA"/>
        </w:rPr>
        <w:t xml:space="preserve"> щодо порушення їхніх прав та інтересів операторами систем розподілу/</w:t>
      </w:r>
      <w:proofErr w:type="spellStart"/>
      <w:r w:rsidRPr="00952986">
        <w:rPr>
          <w:rFonts w:ascii="Times New Roman" w:hAnsi="Times New Roman" w:cs="Times New Roman"/>
          <w:sz w:val="20"/>
          <w:szCs w:val="20"/>
          <w:lang w:val="uk-UA"/>
        </w:rPr>
        <w:t>електропостачальниками</w:t>
      </w:r>
      <w:bookmarkEnd w:id="0"/>
      <w:proofErr w:type="spellEnd"/>
      <w:r w:rsidR="00746021" w:rsidRPr="00952986">
        <w:rPr>
          <w:rFonts w:ascii="Times New Roman" w:hAnsi="Times New Roman" w:cs="Times New Roman"/>
          <w:sz w:val="20"/>
          <w:szCs w:val="20"/>
          <w:lang w:val="uk-UA"/>
        </w:rPr>
        <w:t>.</w:t>
      </w:r>
      <w:r w:rsidR="00952986">
        <w:rPr>
          <w:rFonts w:ascii="Times New Roman" w:hAnsi="Times New Roman" w:cs="Times New Roman"/>
          <w:sz w:val="20"/>
          <w:szCs w:val="20"/>
          <w:lang w:val="uk-UA"/>
        </w:rPr>
        <w:t xml:space="preserve"> </w:t>
      </w:r>
      <w:r w:rsidR="00746021" w:rsidRPr="00952986">
        <w:rPr>
          <w:rFonts w:ascii="Times New Roman" w:hAnsi="Times New Roman" w:cs="Times New Roman"/>
          <w:sz w:val="20"/>
          <w:szCs w:val="20"/>
          <w:lang w:val="uk-UA"/>
        </w:rPr>
        <w:t>Враховуючи викладене, з</w:t>
      </w:r>
      <w:r w:rsidRPr="00952986">
        <w:rPr>
          <w:rFonts w:ascii="Times New Roman" w:hAnsi="Times New Roman" w:cs="Times New Roman"/>
          <w:sz w:val="20"/>
          <w:szCs w:val="20"/>
          <w:lang w:val="uk-UA"/>
        </w:rPr>
        <w:t>ауваження та пропозиції приймалися лише щодо вказаних норм</w:t>
      </w:r>
      <w:r w:rsidRPr="00952986">
        <w:rPr>
          <w:rFonts w:ascii="Times New Roman" w:hAnsi="Times New Roman" w:cs="Times New Roman"/>
          <w:bCs/>
          <w:sz w:val="20"/>
          <w:szCs w:val="20"/>
          <w:lang w:val="uk-UA"/>
        </w:rPr>
        <w:t xml:space="preserve"> </w:t>
      </w:r>
      <w:r w:rsidRPr="00952986">
        <w:rPr>
          <w:rFonts w:ascii="Times New Roman" w:hAnsi="Times New Roman" w:cs="Times New Roman"/>
          <w:sz w:val="20"/>
          <w:szCs w:val="20"/>
          <w:lang w:val="uk-UA"/>
        </w:rPr>
        <w:t xml:space="preserve">Правил, які охоплює </w:t>
      </w:r>
      <w:proofErr w:type="spellStart"/>
      <w:r w:rsidRPr="00952986">
        <w:rPr>
          <w:rFonts w:ascii="Times New Roman" w:hAnsi="Times New Roman" w:cs="Times New Roman"/>
          <w:sz w:val="20"/>
          <w:szCs w:val="20"/>
          <w:lang w:val="uk-UA"/>
        </w:rPr>
        <w:t>проєкт</w:t>
      </w:r>
      <w:proofErr w:type="spellEnd"/>
      <w:r w:rsidRPr="00952986">
        <w:rPr>
          <w:rFonts w:ascii="Times New Roman" w:hAnsi="Times New Roman" w:cs="Times New Roman"/>
          <w:sz w:val="20"/>
          <w:szCs w:val="20"/>
          <w:lang w:val="uk-UA"/>
        </w:rPr>
        <w:t xml:space="preserve"> постанови. Пропозиції до інших норм Правил, які не охоплює </w:t>
      </w:r>
      <w:proofErr w:type="spellStart"/>
      <w:r w:rsidRPr="00952986">
        <w:rPr>
          <w:rFonts w:ascii="Times New Roman" w:hAnsi="Times New Roman" w:cs="Times New Roman"/>
          <w:sz w:val="20"/>
          <w:szCs w:val="20"/>
          <w:lang w:val="uk-UA"/>
        </w:rPr>
        <w:t>проєкт</w:t>
      </w:r>
      <w:proofErr w:type="spellEnd"/>
      <w:r w:rsidRPr="00952986">
        <w:rPr>
          <w:rFonts w:ascii="Times New Roman" w:hAnsi="Times New Roman" w:cs="Times New Roman"/>
          <w:sz w:val="20"/>
          <w:szCs w:val="20"/>
          <w:lang w:val="uk-UA"/>
        </w:rPr>
        <w:t xml:space="preserve"> постанови, фізичні та юридичних особи, їх об’єднання матимуть можливість надати при внесенні змін до відповідних норм (аспектів) Правил.</w:t>
      </w:r>
    </w:p>
    <w:p w14:paraId="1DB92512" w14:textId="77777777" w:rsidR="00470CCD" w:rsidRPr="00952986" w:rsidRDefault="00470CCD" w:rsidP="00470CCD">
      <w:pPr>
        <w:spacing w:after="0"/>
        <w:ind w:firstLine="567"/>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 зміни виділені за принципом:</w:t>
      </w:r>
    </w:p>
    <w:p w14:paraId="62CFDE0E" w14:textId="77777777" w:rsidR="00470CCD" w:rsidRPr="00952986" w:rsidRDefault="00470CCD" w:rsidP="00470CCD">
      <w:pPr>
        <w:spacing w:after="0"/>
        <w:ind w:firstLine="567"/>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те, що підлягає виключенню – </w:t>
      </w:r>
      <w:r w:rsidRPr="00952986">
        <w:rPr>
          <w:rFonts w:ascii="Times New Roman" w:hAnsi="Times New Roman" w:cs="Times New Roman"/>
          <w:b/>
          <w:i/>
          <w:strike/>
          <w:color w:val="FF0000"/>
          <w:sz w:val="20"/>
          <w:szCs w:val="20"/>
          <w:lang w:val="uk-UA"/>
        </w:rPr>
        <w:t>курсивом</w:t>
      </w:r>
      <w:r w:rsidRPr="00952986">
        <w:rPr>
          <w:rFonts w:ascii="Times New Roman" w:hAnsi="Times New Roman" w:cs="Times New Roman"/>
          <w:color w:val="FF0000"/>
          <w:sz w:val="20"/>
          <w:szCs w:val="20"/>
          <w:lang w:val="uk-UA"/>
        </w:rPr>
        <w:t>;</w:t>
      </w:r>
    </w:p>
    <w:p w14:paraId="5B86B9F8" w14:textId="77777777" w:rsidR="00470CCD" w:rsidRPr="00952986" w:rsidRDefault="00470CCD" w:rsidP="00470CCD">
      <w:pPr>
        <w:spacing w:after="0"/>
        <w:ind w:firstLine="567"/>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новий текс редакції </w:t>
      </w:r>
      <w:proofErr w:type="spellStart"/>
      <w:r w:rsidRPr="00952986">
        <w:rPr>
          <w:rFonts w:ascii="Times New Roman" w:hAnsi="Times New Roman" w:cs="Times New Roman"/>
          <w:sz w:val="20"/>
          <w:szCs w:val="20"/>
          <w:lang w:val="uk-UA"/>
        </w:rPr>
        <w:t>проєкту</w:t>
      </w:r>
      <w:proofErr w:type="spellEnd"/>
      <w:r w:rsidRPr="00952986">
        <w:rPr>
          <w:rFonts w:ascii="Times New Roman" w:hAnsi="Times New Roman" w:cs="Times New Roman"/>
          <w:sz w:val="20"/>
          <w:szCs w:val="20"/>
          <w:lang w:val="uk-UA"/>
        </w:rPr>
        <w:t xml:space="preserve"> – </w:t>
      </w:r>
      <w:r w:rsidRPr="00952986">
        <w:rPr>
          <w:rFonts w:ascii="Times New Roman" w:hAnsi="Times New Roman" w:cs="Times New Roman"/>
          <w:b/>
          <w:color w:val="0070C0"/>
          <w:sz w:val="20"/>
          <w:szCs w:val="20"/>
          <w:lang w:val="uk-UA"/>
        </w:rPr>
        <w:t>напівжирним шрифтом</w:t>
      </w:r>
      <w:r w:rsidRPr="00952986">
        <w:rPr>
          <w:rFonts w:ascii="Times New Roman" w:hAnsi="Times New Roman" w:cs="Times New Roman"/>
          <w:sz w:val="20"/>
          <w:szCs w:val="20"/>
          <w:lang w:val="uk-UA"/>
        </w:rPr>
        <w:t>;</w:t>
      </w:r>
    </w:p>
    <w:p w14:paraId="5A9934BC" w14:textId="77777777" w:rsidR="00470CCD" w:rsidRPr="00952986" w:rsidRDefault="00470CCD" w:rsidP="00470CCD">
      <w:pPr>
        <w:spacing w:after="0"/>
        <w:ind w:firstLine="567"/>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новий текс редакції пропозицій - </w:t>
      </w:r>
      <w:r w:rsidRPr="00952986">
        <w:rPr>
          <w:rFonts w:ascii="Times New Roman" w:hAnsi="Times New Roman" w:cs="Times New Roman"/>
          <w:b/>
          <w:color w:val="7030A0"/>
          <w:sz w:val="20"/>
          <w:szCs w:val="20"/>
          <w:lang w:val="uk-UA"/>
        </w:rPr>
        <w:t>напівжирним шрифтом</w:t>
      </w:r>
      <w:r w:rsidRPr="00952986">
        <w:rPr>
          <w:rFonts w:ascii="Times New Roman" w:hAnsi="Times New Roman" w:cs="Times New Roman"/>
          <w:b/>
          <w:color w:val="0070C0"/>
          <w:sz w:val="20"/>
          <w:szCs w:val="20"/>
          <w:lang w:val="uk-UA"/>
        </w:rPr>
        <w:t>;</w:t>
      </w:r>
    </w:p>
    <w:p w14:paraId="313EAD30" w14:textId="217847F3" w:rsidR="00470CCD" w:rsidRPr="00952986" w:rsidRDefault="00470CCD" w:rsidP="00470CCD">
      <w:pPr>
        <w:spacing w:after="0"/>
        <w:ind w:firstLine="567"/>
        <w:jc w:val="both"/>
        <w:rPr>
          <w:rFonts w:ascii="Times New Roman" w:hAnsi="Times New Roman" w:cs="Times New Roman"/>
          <w:b/>
          <w:color w:val="00B050"/>
          <w:sz w:val="20"/>
          <w:szCs w:val="20"/>
          <w:lang w:val="uk-UA"/>
        </w:rPr>
      </w:pPr>
      <w:r w:rsidRPr="00952986">
        <w:rPr>
          <w:rFonts w:ascii="Times New Roman" w:hAnsi="Times New Roman" w:cs="Times New Roman"/>
          <w:sz w:val="20"/>
          <w:szCs w:val="20"/>
          <w:lang w:val="uk-UA"/>
        </w:rPr>
        <w:t xml:space="preserve">редакція за результатом отриманих пропозицій– </w:t>
      </w:r>
      <w:r w:rsidRPr="00952986">
        <w:rPr>
          <w:rFonts w:ascii="Times New Roman" w:hAnsi="Times New Roman" w:cs="Times New Roman"/>
          <w:b/>
          <w:color w:val="00B050"/>
          <w:sz w:val="20"/>
          <w:szCs w:val="20"/>
          <w:lang w:val="uk-UA"/>
        </w:rPr>
        <w:t>жирним</w:t>
      </w:r>
      <w:r w:rsidRPr="00952986">
        <w:rPr>
          <w:rFonts w:ascii="Times New Roman" w:hAnsi="Times New Roman" w:cs="Times New Roman"/>
          <w:b/>
          <w:sz w:val="20"/>
          <w:szCs w:val="20"/>
          <w:lang w:val="uk-UA"/>
        </w:rPr>
        <w:t xml:space="preserve"> </w:t>
      </w:r>
      <w:r w:rsidRPr="00952986">
        <w:rPr>
          <w:rFonts w:ascii="Times New Roman" w:hAnsi="Times New Roman" w:cs="Times New Roman"/>
          <w:b/>
          <w:color w:val="00B050"/>
          <w:sz w:val="20"/>
          <w:szCs w:val="20"/>
          <w:lang w:val="uk-UA"/>
        </w:rPr>
        <w:t>шрифтом та виділені зеленим кольором</w:t>
      </w:r>
    </w:p>
    <w:p w14:paraId="210EA95A" w14:textId="77777777" w:rsidR="00805806" w:rsidRPr="00952986" w:rsidRDefault="00805806" w:rsidP="00470CCD">
      <w:pPr>
        <w:spacing w:after="0"/>
        <w:ind w:firstLine="567"/>
        <w:jc w:val="both"/>
        <w:rPr>
          <w:rFonts w:ascii="Times New Roman" w:hAnsi="Times New Roman" w:cs="Times New Roman"/>
          <w:b/>
          <w:sz w:val="20"/>
          <w:szCs w:val="20"/>
          <w:lang w:val="uk-UA"/>
        </w:rPr>
      </w:pPr>
    </w:p>
    <w:tbl>
      <w:tblPr>
        <w:tblStyle w:val="a4"/>
        <w:tblW w:w="15594" w:type="dxa"/>
        <w:tblInd w:w="-572" w:type="dxa"/>
        <w:tblLayout w:type="fixed"/>
        <w:tblLook w:val="04A0" w:firstRow="1" w:lastRow="0" w:firstColumn="1" w:lastColumn="0" w:noHBand="0" w:noVBand="1"/>
      </w:tblPr>
      <w:tblGrid>
        <w:gridCol w:w="3967"/>
        <w:gridCol w:w="378"/>
        <w:gridCol w:w="586"/>
        <w:gridCol w:w="2266"/>
        <w:gridCol w:w="1276"/>
        <w:gridCol w:w="72"/>
        <w:gridCol w:w="2585"/>
        <w:gridCol w:w="1285"/>
        <w:gridCol w:w="94"/>
        <w:gridCol w:w="3085"/>
      </w:tblGrid>
      <w:tr w:rsidR="00FB1C82" w:rsidRPr="0051289A" w14:paraId="281C8A32" w14:textId="75622DCE" w:rsidTr="00F009E4">
        <w:trPr>
          <w:trHeight w:val="20"/>
        </w:trPr>
        <w:tc>
          <w:tcPr>
            <w:tcW w:w="4345" w:type="dxa"/>
            <w:gridSpan w:val="2"/>
          </w:tcPr>
          <w:p w14:paraId="3EDC6507" w14:textId="61C3FDA2" w:rsidR="00FB1C82" w:rsidRPr="00952986" w:rsidRDefault="00520A23" w:rsidP="0032407D">
            <w:pPr>
              <w:jc w:val="center"/>
              <w:rPr>
                <w:rStyle w:val="rvts15"/>
                <w:rFonts w:ascii="Times New Roman" w:hAnsi="Times New Roman" w:cs="Times New Roman"/>
                <w:sz w:val="20"/>
                <w:szCs w:val="20"/>
                <w:lang w:val="uk-UA"/>
              </w:rPr>
            </w:pPr>
            <w:r w:rsidRPr="00952986">
              <w:rPr>
                <w:rFonts w:ascii="Times New Roman" w:hAnsi="Times New Roman" w:cs="Times New Roman"/>
                <w:b/>
                <w:sz w:val="20"/>
                <w:szCs w:val="20"/>
                <w:lang w:val="uk-UA"/>
              </w:rPr>
              <w:t>Редакція проекту рішення НКРЕКП</w:t>
            </w:r>
          </w:p>
        </w:tc>
        <w:tc>
          <w:tcPr>
            <w:tcW w:w="4128" w:type="dxa"/>
            <w:gridSpan w:val="3"/>
          </w:tcPr>
          <w:p w14:paraId="2C08BB29" w14:textId="6D7AC90E" w:rsidR="00520A23" w:rsidRPr="00952986" w:rsidRDefault="00520A23" w:rsidP="0032407D">
            <w:pPr>
              <w:pStyle w:val="rvps7"/>
              <w:shd w:val="clear" w:color="auto" w:fill="FFFFFF"/>
              <w:spacing w:before="0" w:beforeAutospacing="0" w:after="0" w:afterAutospacing="0"/>
              <w:contextualSpacing/>
              <w:jc w:val="center"/>
              <w:rPr>
                <w:rStyle w:val="rvts15"/>
                <w:b/>
                <w:bCs/>
                <w:color w:val="333333"/>
                <w:sz w:val="20"/>
                <w:szCs w:val="20"/>
                <w:lang w:val="uk-UA"/>
              </w:rPr>
            </w:pPr>
            <w:r w:rsidRPr="00952986">
              <w:rPr>
                <w:rFonts w:eastAsia="Calibri"/>
                <w:b/>
                <w:sz w:val="20"/>
                <w:szCs w:val="20"/>
                <w:lang w:val="uk-UA"/>
              </w:rPr>
              <w:t>Зауваження та пропозиції до проекту рішення НКРЕКП</w:t>
            </w:r>
          </w:p>
        </w:tc>
        <w:tc>
          <w:tcPr>
            <w:tcW w:w="3942" w:type="dxa"/>
            <w:gridSpan w:val="3"/>
          </w:tcPr>
          <w:p w14:paraId="2DA3B999" w14:textId="432B30AF" w:rsidR="00520A23" w:rsidRPr="00952986" w:rsidRDefault="00520A23" w:rsidP="0032407D">
            <w:pPr>
              <w:pStyle w:val="rvps7"/>
              <w:shd w:val="clear" w:color="auto" w:fill="FFFFFF"/>
              <w:spacing w:before="0" w:beforeAutospacing="0" w:after="0" w:afterAutospacing="0"/>
              <w:contextualSpacing/>
              <w:jc w:val="center"/>
              <w:rPr>
                <w:rStyle w:val="rvts15"/>
                <w:b/>
                <w:bCs/>
                <w:color w:val="333333"/>
                <w:sz w:val="20"/>
                <w:szCs w:val="20"/>
                <w:lang w:val="uk-UA"/>
              </w:rPr>
            </w:pPr>
            <w:r w:rsidRPr="00952986">
              <w:rPr>
                <w:rFonts w:eastAsia="Calibri"/>
                <w:b/>
                <w:sz w:val="20"/>
                <w:szCs w:val="20"/>
                <w:lang w:val="uk-UA"/>
              </w:rPr>
              <w:t>Обґрунтування зауважень та пропозицій</w:t>
            </w:r>
          </w:p>
        </w:tc>
        <w:tc>
          <w:tcPr>
            <w:tcW w:w="3179" w:type="dxa"/>
            <w:gridSpan w:val="2"/>
          </w:tcPr>
          <w:p w14:paraId="52842D2C" w14:textId="274DE991" w:rsidR="00FB1C82" w:rsidRPr="00952986" w:rsidRDefault="00520A23" w:rsidP="0032407D">
            <w:pPr>
              <w:pStyle w:val="rvps7"/>
              <w:shd w:val="clear" w:color="auto" w:fill="FFFFFF"/>
              <w:spacing w:before="0" w:beforeAutospacing="0" w:after="0" w:afterAutospacing="0"/>
              <w:contextualSpacing/>
              <w:jc w:val="center"/>
              <w:rPr>
                <w:rStyle w:val="rvts15"/>
                <w:b/>
                <w:bCs/>
                <w:color w:val="333333"/>
                <w:sz w:val="20"/>
                <w:szCs w:val="20"/>
                <w:lang w:val="uk-UA"/>
              </w:rPr>
            </w:pPr>
            <w:r w:rsidRPr="00952986">
              <w:rPr>
                <w:rFonts w:eastAsia="Calibri"/>
                <w:b/>
                <w:sz w:val="20"/>
                <w:szCs w:val="20"/>
                <w:lang w:val="uk-UA"/>
              </w:rPr>
              <w:t>Попередня позиція НКРЕКП щодо наданих зауважень та пропозицій з обґрунтуваннями щодо прийняття або відхилення</w:t>
            </w:r>
          </w:p>
        </w:tc>
      </w:tr>
      <w:tr w:rsidR="002C0C91" w:rsidRPr="0051289A" w14:paraId="20DE26EF" w14:textId="44D642F9" w:rsidTr="00E30BA6">
        <w:trPr>
          <w:trHeight w:val="20"/>
        </w:trPr>
        <w:tc>
          <w:tcPr>
            <w:tcW w:w="15594" w:type="dxa"/>
            <w:gridSpan w:val="10"/>
          </w:tcPr>
          <w:p w14:paraId="2FBFA946" w14:textId="77777777" w:rsidR="002C0C91" w:rsidRPr="00952986" w:rsidRDefault="002C0C91" w:rsidP="0032407D">
            <w:pPr>
              <w:pStyle w:val="rvps7"/>
              <w:shd w:val="clear" w:color="auto" w:fill="FFFFFF"/>
              <w:spacing w:before="0" w:beforeAutospacing="0" w:after="0" w:afterAutospacing="0"/>
              <w:contextualSpacing/>
              <w:jc w:val="center"/>
              <w:rPr>
                <w:b/>
                <w:bCs/>
                <w:sz w:val="20"/>
                <w:szCs w:val="20"/>
                <w:lang w:val="uk-UA"/>
              </w:rPr>
            </w:pPr>
            <w:proofErr w:type="spellStart"/>
            <w:r w:rsidRPr="00952986">
              <w:rPr>
                <w:b/>
                <w:bCs/>
                <w:sz w:val="20"/>
                <w:szCs w:val="20"/>
                <w:lang w:val="uk-UA"/>
              </w:rPr>
              <w:t>Проєкт</w:t>
            </w:r>
            <w:proofErr w:type="spellEnd"/>
            <w:r w:rsidRPr="00952986">
              <w:rPr>
                <w:b/>
                <w:bCs/>
                <w:sz w:val="20"/>
                <w:szCs w:val="20"/>
                <w:lang w:val="uk-UA"/>
              </w:rPr>
              <w:t xml:space="preserve"> постанови «Про затвердження Змін до Правил роздрібного ринку електричної енергії»</w:t>
            </w:r>
          </w:p>
          <w:p w14:paraId="6AD42CFC" w14:textId="5BB56D1B" w:rsidR="002C0C91" w:rsidRPr="00952986" w:rsidRDefault="002C0C91" w:rsidP="0032407D">
            <w:pPr>
              <w:pStyle w:val="rvps7"/>
              <w:shd w:val="clear" w:color="auto" w:fill="FFFFFF"/>
              <w:spacing w:before="0" w:beforeAutospacing="0" w:after="0" w:afterAutospacing="0"/>
              <w:contextualSpacing/>
              <w:jc w:val="center"/>
              <w:rPr>
                <w:b/>
                <w:bCs/>
                <w:color w:val="333333"/>
                <w:sz w:val="20"/>
                <w:szCs w:val="20"/>
                <w:lang w:val="uk-UA"/>
              </w:rPr>
            </w:pPr>
          </w:p>
        </w:tc>
      </w:tr>
      <w:tr w:rsidR="004650B9" w:rsidRPr="00952986" w14:paraId="5FD18314" w14:textId="05723BBC" w:rsidTr="00F009E4">
        <w:trPr>
          <w:trHeight w:val="20"/>
        </w:trPr>
        <w:tc>
          <w:tcPr>
            <w:tcW w:w="4345" w:type="dxa"/>
            <w:gridSpan w:val="2"/>
            <w:vMerge w:val="restart"/>
          </w:tcPr>
          <w:p w14:paraId="311C194B" w14:textId="77777777" w:rsidR="004650B9" w:rsidRPr="00952986" w:rsidRDefault="004650B9" w:rsidP="0032407D">
            <w:pPr>
              <w:pStyle w:val="rvps7"/>
              <w:shd w:val="clear" w:color="auto" w:fill="FFFFFF"/>
              <w:spacing w:before="0" w:beforeAutospacing="0" w:after="0" w:afterAutospacing="0"/>
              <w:contextualSpacing/>
              <w:jc w:val="both"/>
              <w:rPr>
                <w:b/>
                <w:bCs/>
                <w:color w:val="333333"/>
                <w:sz w:val="20"/>
                <w:szCs w:val="20"/>
                <w:lang w:val="uk-UA"/>
              </w:rPr>
            </w:pPr>
          </w:p>
          <w:p w14:paraId="614C395A" w14:textId="77777777" w:rsidR="0032407D" w:rsidRPr="00952986" w:rsidRDefault="0032407D" w:rsidP="0032407D">
            <w:pPr>
              <w:pStyle w:val="rvps7"/>
              <w:shd w:val="clear" w:color="auto" w:fill="FFFFFF"/>
              <w:spacing w:before="0" w:beforeAutospacing="0" w:after="0" w:afterAutospacing="0"/>
              <w:contextualSpacing/>
              <w:jc w:val="both"/>
              <w:rPr>
                <w:sz w:val="20"/>
                <w:szCs w:val="20"/>
                <w:lang w:val="uk-UA" w:eastAsia="uk-UA" w:bidi="ar-SA"/>
              </w:rPr>
            </w:pPr>
          </w:p>
          <w:p w14:paraId="0F8F4AFF" w14:textId="77777777" w:rsidR="0032407D" w:rsidRPr="00952986" w:rsidRDefault="0032407D" w:rsidP="0032407D">
            <w:pPr>
              <w:pStyle w:val="rvps7"/>
              <w:shd w:val="clear" w:color="auto" w:fill="FFFFFF"/>
              <w:spacing w:before="0" w:beforeAutospacing="0" w:after="0" w:afterAutospacing="0"/>
              <w:contextualSpacing/>
              <w:jc w:val="both"/>
              <w:rPr>
                <w:sz w:val="20"/>
                <w:szCs w:val="20"/>
                <w:lang w:val="uk-UA" w:eastAsia="uk-UA" w:bidi="ar-SA"/>
              </w:rPr>
            </w:pPr>
          </w:p>
          <w:p w14:paraId="5DD21737" w14:textId="44411354" w:rsidR="004650B9" w:rsidRPr="00952986" w:rsidRDefault="004650B9" w:rsidP="00B72430">
            <w:pPr>
              <w:pStyle w:val="rvps7"/>
              <w:shd w:val="clear" w:color="auto" w:fill="FFFFFF"/>
              <w:spacing w:before="0" w:beforeAutospacing="0" w:after="0" w:afterAutospacing="0"/>
              <w:ind w:firstLine="319"/>
              <w:contextualSpacing/>
              <w:jc w:val="both"/>
              <w:rPr>
                <w:b/>
                <w:bCs/>
                <w:color w:val="333333"/>
                <w:sz w:val="20"/>
                <w:szCs w:val="20"/>
                <w:lang w:val="uk-UA"/>
              </w:rPr>
            </w:pPr>
            <w:r w:rsidRPr="00952986">
              <w:rPr>
                <w:sz w:val="20"/>
                <w:szCs w:val="20"/>
                <w:lang w:val="uk-UA" w:eastAsia="uk-UA" w:bidi="ar-SA"/>
              </w:rPr>
              <w:t xml:space="preserve">3. Ця постанова набирає чинності з 01 грудня 2024 року, але не раніше дня, наступного за днем її оприлюднення на офіційному </w:t>
            </w:r>
            <w:proofErr w:type="spellStart"/>
            <w:r w:rsidRPr="00952986">
              <w:rPr>
                <w:sz w:val="20"/>
                <w:szCs w:val="20"/>
                <w:lang w:val="uk-UA" w:eastAsia="uk-UA" w:bidi="ar-SA"/>
              </w:rPr>
              <w:t>вебсайті</w:t>
            </w:r>
            <w:proofErr w:type="spellEnd"/>
            <w:r w:rsidRPr="00952986">
              <w:rPr>
                <w:sz w:val="20"/>
                <w:szCs w:val="20"/>
                <w:lang w:val="uk-UA" w:eastAsia="uk-UA" w:bidi="ar-SA"/>
              </w:rPr>
              <w:t xml:space="preserve"> Національної комісії, що здійснює державне регулювання у сферах енергетики та комунальних послуг.</w:t>
            </w:r>
          </w:p>
        </w:tc>
        <w:tc>
          <w:tcPr>
            <w:tcW w:w="4128" w:type="dxa"/>
            <w:gridSpan w:val="3"/>
          </w:tcPr>
          <w:p w14:paraId="4940BF05" w14:textId="77777777" w:rsidR="004650B9" w:rsidRPr="00952986" w:rsidRDefault="004650B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197F71E3" w14:textId="77777777" w:rsidR="004650B9" w:rsidRPr="00952986" w:rsidRDefault="004650B9" w:rsidP="0032407D">
            <w:pPr>
              <w:jc w:val="both"/>
              <w:rPr>
                <w:rFonts w:ascii="Times New Roman" w:hAnsi="Times New Roman" w:cs="Times New Roman"/>
                <w:sz w:val="20"/>
                <w:szCs w:val="20"/>
                <w:lang w:val="uk-UA"/>
              </w:rPr>
            </w:pPr>
          </w:p>
          <w:p w14:paraId="2C815A6C" w14:textId="3E713EB5" w:rsidR="004650B9" w:rsidRPr="00952986" w:rsidRDefault="004650B9" w:rsidP="00273D2C">
            <w:pPr>
              <w:widowControl w:val="0"/>
              <w:autoSpaceDE w:val="0"/>
              <w:autoSpaceDN w:val="0"/>
              <w:ind w:firstLine="377"/>
              <w:contextualSpacing/>
              <w:jc w:val="both"/>
              <w:rPr>
                <w:rFonts w:ascii="Times New Roman" w:eastAsia="Times New Roman" w:hAnsi="Times New Roman" w:cs="Times New Roman"/>
                <w:sz w:val="20"/>
                <w:szCs w:val="20"/>
                <w:lang w:val="uk-UA" w:eastAsia="en-GB" w:bidi="he-IL"/>
              </w:rPr>
            </w:pPr>
            <w:r w:rsidRPr="00952986">
              <w:rPr>
                <w:rFonts w:ascii="Times New Roman" w:hAnsi="Times New Roman" w:cs="Times New Roman"/>
                <w:sz w:val="20"/>
                <w:szCs w:val="20"/>
                <w:lang w:val="uk-UA"/>
              </w:rPr>
              <w:t xml:space="preserve">3. Ця постанова набирає чинності </w:t>
            </w:r>
            <w:r w:rsidRPr="00952986">
              <w:rPr>
                <w:rFonts w:ascii="Times New Roman" w:hAnsi="Times New Roman" w:cs="Times New Roman"/>
                <w:b/>
                <w:bCs/>
                <w:color w:val="7030A0"/>
                <w:sz w:val="20"/>
                <w:szCs w:val="20"/>
                <w:lang w:val="uk-UA"/>
              </w:rPr>
              <w:t>з 01 січня 2025 року</w:t>
            </w:r>
            <w:r w:rsidRPr="00952986">
              <w:rPr>
                <w:rFonts w:ascii="Times New Roman" w:hAnsi="Times New Roman" w:cs="Times New Roman"/>
                <w:sz w:val="20"/>
                <w:szCs w:val="20"/>
                <w:lang w:val="uk-UA"/>
              </w:rPr>
              <w:t xml:space="preserve">, але не раніше дня, наступного за днем її оприлюднення на офіційному </w:t>
            </w:r>
            <w:proofErr w:type="spellStart"/>
            <w:r w:rsidRPr="00952986">
              <w:rPr>
                <w:rFonts w:ascii="Times New Roman" w:hAnsi="Times New Roman" w:cs="Times New Roman"/>
                <w:sz w:val="20"/>
                <w:szCs w:val="20"/>
                <w:lang w:val="uk-UA"/>
              </w:rPr>
              <w:t>вебсайті</w:t>
            </w:r>
            <w:proofErr w:type="spellEnd"/>
            <w:r w:rsidRPr="00952986">
              <w:rPr>
                <w:rFonts w:ascii="Times New Roman" w:hAnsi="Times New Roman" w:cs="Times New Roman"/>
                <w:sz w:val="20"/>
                <w:szCs w:val="20"/>
                <w:lang w:val="uk-UA"/>
              </w:rPr>
              <w:t xml:space="preserve"> Національної комісії, що здійснює державне регулювання у сферах енергетики та комунальних послуг.</w:t>
            </w:r>
          </w:p>
          <w:p w14:paraId="0CB590D1" w14:textId="77777777" w:rsidR="004650B9" w:rsidRPr="00952986" w:rsidRDefault="004650B9" w:rsidP="0032407D">
            <w:pPr>
              <w:pStyle w:val="rvps7"/>
              <w:shd w:val="clear" w:color="auto" w:fill="FFFFFF"/>
              <w:spacing w:before="0" w:beforeAutospacing="0" w:after="0" w:afterAutospacing="0"/>
              <w:contextualSpacing/>
              <w:jc w:val="both"/>
              <w:rPr>
                <w:b/>
                <w:bCs/>
                <w:color w:val="333333"/>
                <w:sz w:val="20"/>
                <w:szCs w:val="20"/>
                <w:lang w:val="uk-UA"/>
              </w:rPr>
            </w:pPr>
          </w:p>
        </w:tc>
        <w:tc>
          <w:tcPr>
            <w:tcW w:w="3942" w:type="dxa"/>
            <w:gridSpan w:val="3"/>
          </w:tcPr>
          <w:p w14:paraId="541E4FA9" w14:textId="77777777" w:rsidR="004650B9" w:rsidRPr="00952986" w:rsidRDefault="004650B9" w:rsidP="0032407D">
            <w:pPr>
              <w:ind w:firstLine="170"/>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 xml:space="preserve">АТ «ДТЕК ДНІПРОВСЬКІ ЕЛЕКТРОМЕРЕЖІ» </w:t>
            </w:r>
          </w:p>
          <w:p w14:paraId="45AD1C49" w14:textId="77777777" w:rsidR="0032407D" w:rsidRPr="00952986" w:rsidRDefault="0032407D" w:rsidP="0032407D">
            <w:pPr>
              <w:ind w:firstLine="170"/>
              <w:contextualSpacing/>
              <w:jc w:val="center"/>
              <w:rPr>
                <w:rFonts w:ascii="Times New Roman" w:hAnsi="Times New Roman" w:cs="Times New Roman"/>
                <w:b/>
                <w:bCs/>
                <w:sz w:val="20"/>
                <w:szCs w:val="20"/>
                <w:lang w:val="uk-UA"/>
              </w:rPr>
            </w:pPr>
          </w:p>
          <w:p w14:paraId="083724A8" w14:textId="77777777" w:rsidR="004650B9" w:rsidRPr="00952986" w:rsidRDefault="004650B9" w:rsidP="00273D2C">
            <w:pPr>
              <w:pStyle w:val="rvps7"/>
              <w:shd w:val="clear" w:color="auto" w:fill="FFFFFF"/>
              <w:spacing w:before="0" w:beforeAutospacing="0" w:after="0" w:afterAutospacing="0"/>
              <w:ind w:firstLine="289"/>
              <w:contextualSpacing/>
              <w:jc w:val="both"/>
              <w:rPr>
                <w:sz w:val="20"/>
                <w:szCs w:val="20"/>
                <w:lang w:val="uk-UA"/>
              </w:rPr>
            </w:pPr>
            <w:r w:rsidRPr="00952986">
              <w:rPr>
                <w:sz w:val="20"/>
                <w:szCs w:val="20"/>
                <w:lang w:val="uk-UA"/>
              </w:rPr>
              <w:t>Виконання вимог, передбачених проектом Змін потребує часу для реалізації та впровадження, перебудови бізнес процесів, внесення змін до штатних розкладів, переведення та набору персоналу.</w:t>
            </w:r>
          </w:p>
          <w:p w14:paraId="0D851849" w14:textId="22ED4EAF" w:rsidR="007E1A8F" w:rsidRPr="00952986" w:rsidRDefault="007E1A8F" w:rsidP="0032407D">
            <w:pPr>
              <w:pStyle w:val="rvps7"/>
              <w:shd w:val="clear" w:color="auto" w:fill="FFFFFF"/>
              <w:spacing w:before="0" w:beforeAutospacing="0" w:after="0" w:afterAutospacing="0"/>
              <w:contextualSpacing/>
              <w:jc w:val="both"/>
              <w:rPr>
                <w:b/>
                <w:bCs/>
                <w:color w:val="333333"/>
                <w:sz w:val="20"/>
                <w:szCs w:val="20"/>
                <w:lang w:val="uk-UA"/>
              </w:rPr>
            </w:pPr>
          </w:p>
        </w:tc>
        <w:tc>
          <w:tcPr>
            <w:tcW w:w="3179" w:type="dxa"/>
            <w:gridSpan w:val="2"/>
          </w:tcPr>
          <w:p w14:paraId="298848AF" w14:textId="77777777" w:rsidR="004650B9" w:rsidRPr="00952986" w:rsidRDefault="004650B9" w:rsidP="0032407D">
            <w:pPr>
              <w:rPr>
                <w:rFonts w:ascii="Times New Roman" w:eastAsia="Times New Roman" w:hAnsi="Times New Roman" w:cs="Times New Roman"/>
                <w:b/>
                <w:bCs/>
                <w:color w:val="333333"/>
                <w:sz w:val="20"/>
                <w:szCs w:val="20"/>
                <w:lang w:val="uk-UA" w:eastAsia="en-GB" w:bidi="he-IL"/>
              </w:rPr>
            </w:pPr>
          </w:p>
          <w:p w14:paraId="0957E9DE" w14:textId="77777777" w:rsidR="00B72430" w:rsidRDefault="00B72430" w:rsidP="0032407D">
            <w:pPr>
              <w:pStyle w:val="rvps7"/>
              <w:shd w:val="clear" w:color="auto" w:fill="FFFFFF"/>
              <w:spacing w:before="0" w:beforeAutospacing="0" w:after="0" w:afterAutospacing="0"/>
              <w:contextualSpacing/>
              <w:jc w:val="both"/>
              <w:rPr>
                <w:b/>
                <w:bCs/>
                <w:color w:val="333333"/>
                <w:sz w:val="20"/>
                <w:szCs w:val="20"/>
                <w:lang w:val="uk-UA"/>
              </w:rPr>
            </w:pPr>
          </w:p>
          <w:p w14:paraId="5FC55BA2" w14:textId="77777777" w:rsidR="00B72430" w:rsidRDefault="00B72430" w:rsidP="0032407D">
            <w:pPr>
              <w:pStyle w:val="rvps7"/>
              <w:shd w:val="clear" w:color="auto" w:fill="FFFFFF"/>
              <w:spacing w:before="0" w:beforeAutospacing="0" w:after="0" w:afterAutospacing="0"/>
              <w:contextualSpacing/>
              <w:jc w:val="both"/>
              <w:rPr>
                <w:b/>
                <w:bCs/>
                <w:color w:val="333333"/>
                <w:sz w:val="20"/>
                <w:szCs w:val="20"/>
                <w:lang w:val="uk-UA"/>
              </w:rPr>
            </w:pPr>
          </w:p>
          <w:p w14:paraId="0A6A4290" w14:textId="43EADB9B" w:rsidR="004650B9" w:rsidRPr="00952986" w:rsidRDefault="004E65A4" w:rsidP="0032407D">
            <w:pPr>
              <w:pStyle w:val="rvps7"/>
              <w:shd w:val="clear" w:color="auto" w:fill="FFFFFF"/>
              <w:spacing w:before="0" w:beforeAutospacing="0" w:after="0" w:afterAutospacing="0"/>
              <w:contextualSpacing/>
              <w:jc w:val="both"/>
              <w:rPr>
                <w:b/>
                <w:bCs/>
                <w:color w:val="333333"/>
                <w:sz w:val="20"/>
                <w:szCs w:val="20"/>
                <w:lang w:val="uk-UA"/>
              </w:rPr>
            </w:pPr>
            <w:r w:rsidRPr="00952986">
              <w:rPr>
                <w:b/>
                <w:bCs/>
                <w:color w:val="333333"/>
                <w:sz w:val="20"/>
                <w:szCs w:val="20"/>
                <w:lang w:val="uk-UA"/>
              </w:rPr>
              <w:t>Попередньо врах</w:t>
            </w:r>
            <w:r w:rsidR="00B72430">
              <w:rPr>
                <w:b/>
                <w:bCs/>
                <w:color w:val="333333"/>
                <w:sz w:val="20"/>
                <w:szCs w:val="20"/>
                <w:lang w:val="uk-UA"/>
              </w:rPr>
              <w:t>овано</w:t>
            </w:r>
          </w:p>
        </w:tc>
      </w:tr>
      <w:tr w:rsidR="004650B9" w:rsidRPr="00952986" w14:paraId="639C786A" w14:textId="77777777" w:rsidTr="00F009E4">
        <w:trPr>
          <w:trHeight w:val="20"/>
        </w:trPr>
        <w:tc>
          <w:tcPr>
            <w:tcW w:w="4345" w:type="dxa"/>
            <w:gridSpan w:val="2"/>
            <w:vMerge/>
          </w:tcPr>
          <w:p w14:paraId="4595DAA6" w14:textId="77777777" w:rsidR="004650B9" w:rsidRPr="00952986" w:rsidRDefault="004650B9" w:rsidP="0032407D">
            <w:pPr>
              <w:pStyle w:val="rvps7"/>
              <w:shd w:val="clear" w:color="auto" w:fill="FFFFFF"/>
              <w:spacing w:before="0" w:beforeAutospacing="0" w:after="0" w:afterAutospacing="0"/>
              <w:contextualSpacing/>
              <w:jc w:val="both"/>
              <w:rPr>
                <w:b/>
                <w:bCs/>
                <w:color w:val="333333"/>
                <w:sz w:val="20"/>
                <w:szCs w:val="20"/>
                <w:lang w:val="uk-UA"/>
              </w:rPr>
            </w:pPr>
          </w:p>
        </w:tc>
        <w:tc>
          <w:tcPr>
            <w:tcW w:w="4128" w:type="dxa"/>
            <w:gridSpan w:val="3"/>
          </w:tcPr>
          <w:p w14:paraId="3E86D3B7" w14:textId="66BFEB01" w:rsidR="004650B9" w:rsidRPr="00952986" w:rsidRDefault="004650B9" w:rsidP="0032407D">
            <w:pPr>
              <w:widowControl w:val="0"/>
              <w:autoSpaceDE w:val="0"/>
              <w:autoSpaceDN w:val="0"/>
              <w:contextualSpacing/>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68A63FA0" w14:textId="77777777" w:rsidR="004650B9" w:rsidRPr="00952986" w:rsidRDefault="004650B9" w:rsidP="0032407D">
            <w:pPr>
              <w:widowControl w:val="0"/>
              <w:autoSpaceDE w:val="0"/>
              <w:autoSpaceDN w:val="0"/>
              <w:contextualSpacing/>
              <w:jc w:val="both"/>
              <w:rPr>
                <w:rFonts w:ascii="Times New Roman" w:eastAsia="Times New Roman" w:hAnsi="Times New Roman" w:cs="Times New Roman"/>
                <w:b/>
                <w:bCs/>
                <w:sz w:val="20"/>
                <w:szCs w:val="20"/>
                <w:lang w:val="uk-UA" w:eastAsia="ru-RU"/>
              </w:rPr>
            </w:pPr>
          </w:p>
          <w:p w14:paraId="00230F9D" w14:textId="1A580A10" w:rsidR="004650B9" w:rsidRPr="00952986" w:rsidRDefault="004650B9" w:rsidP="00273D2C">
            <w:pPr>
              <w:widowControl w:val="0"/>
              <w:autoSpaceDE w:val="0"/>
              <w:autoSpaceDN w:val="0"/>
              <w:ind w:firstLine="377"/>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sz w:val="20"/>
                <w:szCs w:val="20"/>
                <w:lang w:val="uk-UA" w:eastAsia="ru-RU"/>
              </w:rPr>
              <w:t xml:space="preserve">3. </w:t>
            </w:r>
            <w:r w:rsidRPr="00952986">
              <w:rPr>
                <w:rFonts w:ascii="Times New Roman" w:eastAsia="Times New Roman" w:hAnsi="Times New Roman" w:cs="Times New Roman"/>
                <w:sz w:val="20"/>
                <w:szCs w:val="20"/>
                <w:lang w:val="uk-UA" w:eastAsia="uk-UA"/>
              </w:rPr>
              <w:t xml:space="preserve">Ця постанова набирає чинності з 01 грудня 2024 року, </w:t>
            </w:r>
            <w:r w:rsidRPr="00952986">
              <w:rPr>
                <w:rFonts w:ascii="Times New Roman" w:eastAsia="Times New Roman" w:hAnsi="Times New Roman" w:cs="Times New Roman"/>
                <w:b/>
                <w:bCs/>
                <w:color w:val="7030A0"/>
                <w:sz w:val="20"/>
                <w:szCs w:val="20"/>
                <w:lang w:val="uk-UA" w:eastAsia="uk-UA"/>
              </w:rPr>
              <w:t>крім</w:t>
            </w:r>
            <w:r w:rsidRPr="00952986">
              <w:rPr>
                <w:rFonts w:ascii="Times New Roman" w:eastAsia="Times New Roman" w:hAnsi="Times New Roman" w:cs="Times New Roman"/>
                <w:b/>
                <w:bCs/>
                <w:color w:val="7030A0"/>
                <w:sz w:val="20"/>
                <w:szCs w:val="20"/>
                <w:lang w:val="uk-UA" w:eastAsia="en-GB" w:bidi="he-IL"/>
              </w:rPr>
              <w:t xml:space="preserve"> абзацу третього п.</w:t>
            </w:r>
            <w:r w:rsidRPr="00952986">
              <w:rPr>
                <w:rFonts w:ascii="Times New Roman" w:eastAsia="Times New Roman" w:hAnsi="Times New Roman" w:cs="Times New Roman"/>
                <w:b/>
                <w:bCs/>
                <w:color w:val="7030A0"/>
                <w:sz w:val="20"/>
                <w:szCs w:val="20"/>
                <w:lang w:val="uk-UA" w:eastAsia="ru-RU"/>
              </w:rPr>
              <w:t xml:space="preserve">5.1.12, </w:t>
            </w:r>
            <w:r w:rsidRPr="00952986">
              <w:rPr>
                <w:rFonts w:ascii="Times New Roman" w:eastAsia="Times New Roman" w:hAnsi="Times New Roman" w:cs="Times New Roman"/>
                <w:b/>
                <w:bCs/>
                <w:color w:val="7030A0"/>
                <w:sz w:val="20"/>
                <w:szCs w:val="20"/>
                <w:lang w:val="uk-UA" w:eastAsia="uk-UA"/>
              </w:rPr>
              <w:t>підпункту 15 п.</w:t>
            </w:r>
            <w:r w:rsidRPr="00952986">
              <w:rPr>
                <w:rFonts w:ascii="Times New Roman" w:eastAsia="Times New Roman" w:hAnsi="Times New Roman" w:cs="Times New Roman"/>
                <w:b/>
                <w:bCs/>
                <w:color w:val="7030A0"/>
                <w:sz w:val="20"/>
                <w:szCs w:val="20"/>
                <w:lang w:val="uk-UA" w:eastAsia="en-GB" w:bidi="he-IL"/>
              </w:rPr>
              <w:t xml:space="preserve">5.2.2, абзацу </w:t>
            </w:r>
            <w:r w:rsidRPr="00952986">
              <w:rPr>
                <w:rFonts w:ascii="Times New Roman" w:eastAsia="Times New Roman" w:hAnsi="Times New Roman" w:cs="Times New Roman"/>
                <w:b/>
                <w:bCs/>
                <w:color w:val="7030A0"/>
                <w:sz w:val="20"/>
                <w:szCs w:val="20"/>
                <w:lang w:val="uk-UA" w:eastAsia="en-GB" w:bidi="he-IL"/>
              </w:rPr>
              <w:lastRenderedPageBreak/>
              <w:t xml:space="preserve">третього п.5.2.8, абзацу третього підпункту 1 і підпункту 2 п.1.6 та підпункту  6 п.2.2. додатку 19 до </w:t>
            </w:r>
            <w:r w:rsidRPr="00952986">
              <w:rPr>
                <w:rFonts w:ascii="Times New Roman" w:eastAsia="Times New Roman" w:hAnsi="Times New Roman" w:cs="Times New Roman"/>
                <w:b/>
                <w:color w:val="7030A0"/>
                <w:sz w:val="20"/>
                <w:szCs w:val="20"/>
                <w:lang w:val="uk-UA" w:eastAsia="ru-RU"/>
              </w:rPr>
              <w:t xml:space="preserve">Правил роздрібного ринку електричної енергії, </w:t>
            </w:r>
            <w:r w:rsidRPr="00952986">
              <w:rPr>
                <w:rFonts w:ascii="Times New Roman" w:eastAsia="Times New Roman" w:hAnsi="Times New Roman" w:cs="Times New Roman"/>
                <w:sz w:val="20"/>
                <w:szCs w:val="20"/>
                <w:lang w:val="uk-UA" w:eastAsia="uk-UA"/>
              </w:rPr>
              <w:t xml:space="preserve">але не раніше дня, наступного за днем її оприлюднення на офіційному </w:t>
            </w:r>
            <w:proofErr w:type="spellStart"/>
            <w:r w:rsidRPr="00952986">
              <w:rPr>
                <w:rFonts w:ascii="Times New Roman" w:eastAsia="Times New Roman" w:hAnsi="Times New Roman" w:cs="Times New Roman"/>
                <w:sz w:val="20"/>
                <w:szCs w:val="20"/>
                <w:lang w:val="uk-UA" w:eastAsia="uk-UA"/>
              </w:rPr>
              <w:t>вебсайті</w:t>
            </w:r>
            <w:proofErr w:type="spellEnd"/>
            <w:r w:rsidRPr="00952986">
              <w:rPr>
                <w:rFonts w:ascii="Times New Roman" w:eastAsia="Times New Roman" w:hAnsi="Times New Roman" w:cs="Times New Roman"/>
                <w:sz w:val="20"/>
                <w:szCs w:val="20"/>
                <w:lang w:val="uk-UA" w:eastAsia="uk-UA"/>
              </w:rPr>
              <w:t xml:space="preserve"> Національної комісії, що здійснює державне регулювання у сферах енергетики та комунальних послуг.</w:t>
            </w:r>
          </w:p>
          <w:p w14:paraId="20F1FAE8" w14:textId="77777777" w:rsidR="004650B9" w:rsidRPr="00952986" w:rsidRDefault="004650B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2888601A" w14:textId="77777777" w:rsidR="00AB2894" w:rsidRPr="00952986" w:rsidRDefault="00AB2894" w:rsidP="0032407D">
            <w:pPr>
              <w:widowControl w:val="0"/>
              <w:autoSpaceDE w:val="0"/>
              <w:autoSpaceDN w:val="0"/>
              <w:contextualSpacing/>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lastRenderedPageBreak/>
              <w:t>TOB «ДНІПРОВСЬКІ ЕНЕРГЕТИЧНІ ПОСЛУГИ»</w:t>
            </w:r>
          </w:p>
          <w:p w14:paraId="7F77DFFD" w14:textId="77777777" w:rsidR="00AB2894" w:rsidRPr="00952986" w:rsidRDefault="00AB2894" w:rsidP="0032407D">
            <w:pPr>
              <w:ind w:firstLine="170"/>
              <w:contextualSpacing/>
              <w:jc w:val="both"/>
              <w:rPr>
                <w:rFonts w:ascii="Times New Roman" w:eastAsia="Times New Roman" w:hAnsi="Times New Roman" w:cs="Times New Roman"/>
                <w:bCs/>
                <w:sz w:val="20"/>
                <w:szCs w:val="20"/>
                <w:lang w:val="uk-UA" w:eastAsia="ru-RU"/>
              </w:rPr>
            </w:pPr>
          </w:p>
          <w:p w14:paraId="1CA8A966" w14:textId="77777777" w:rsidR="004650B9" w:rsidRPr="00952986" w:rsidRDefault="004650B9" w:rsidP="00273D2C">
            <w:pPr>
              <w:pStyle w:val="rvps7"/>
              <w:shd w:val="clear" w:color="auto" w:fill="FFFFFF"/>
              <w:spacing w:before="0" w:beforeAutospacing="0" w:after="0" w:afterAutospacing="0"/>
              <w:ind w:firstLine="289"/>
              <w:contextualSpacing/>
              <w:jc w:val="both"/>
              <w:rPr>
                <w:bCs/>
                <w:sz w:val="20"/>
                <w:szCs w:val="20"/>
                <w:lang w:val="uk-UA" w:eastAsia="ru-RU"/>
              </w:rPr>
            </w:pPr>
            <w:r w:rsidRPr="00273D2C">
              <w:rPr>
                <w:sz w:val="20"/>
                <w:szCs w:val="20"/>
                <w:lang w:val="uk-UA"/>
              </w:rPr>
              <w:t>Запровадження</w:t>
            </w:r>
            <w:r w:rsidRPr="00952986">
              <w:rPr>
                <w:bCs/>
                <w:sz w:val="20"/>
                <w:szCs w:val="20"/>
                <w:lang w:val="uk-UA" w:eastAsia="ru-RU"/>
              </w:rPr>
              <w:t xml:space="preserve"> сервісів потребуватиме залучення значних додаткових трудових та грошових ресурсів. Пропонується </w:t>
            </w:r>
            <w:r w:rsidRPr="00952986">
              <w:rPr>
                <w:bCs/>
                <w:sz w:val="20"/>
                <w:szCs w:val="20"/>
                <w:lang w:val="uk-UA" w:eastAsia="ru-RU"/>
              </w:rPr>
              <w:lastRenderedPageBreak/>
              <w:t>відтермінувати запровадження змін до 01.01.2026. Додатковий час необхідний для включення необхідних доповнень до тарифу ліцензіата та розробки програмного продукту для належної роботи  нових сервісів</w:t>
            </w:r>
          </w:p>
          <w:p w14:paraId="7E335FA2" w14:textId="45FE7CE9" w:rsidR="007E1A8F" w:rsidRPr="00952986" w:rsidRDefault="007E1A8F" w:rsidP="0032407D">
            <w:pPr>
              <w:ind w:firstLine="170"/>
              <w:contextualSpacing/>
              <w:jc w:val="both"/>
              <w:rPr>
                <w:rFonts w:ascii="Times New Roman" w:hAnsi="Times New Roman" w:cs="Times New Roman"/>
                <w:b/>
                <w:bCs/>
                <w:sz w:val="20"/>
                <w:szCs w:val="20"/>
                <w:lang w:val="uk-UA"/>
              </w:rPr>
            </w:pPr>
          </w:p>
        </w:tc>
        <w:tc>
          <w:tcPr>
            <w:tcW w:w="3179" w:type="dxa"/>
            <w:gridSpan w:val="2"/>
          </w:tcPr>
          <w:p w14:paraId="49A09BC5"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48DECC11"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210E7CB9"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420474FF" w14:textId="264786E3" w:rsidR="004650B9" w:rsidRPr="00952986" w:rsidRDefault="00B72430" w:rsidP="0032407D">
            <w:pPr>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13E8C363" w14:textId="48EAD07A" w:rsidR="004E65A4" w:rsidRPr="00952986" w:rsidRDefault="004E65A4" w:rsidP="0032407D">
            <w:pPr>
              <w:rPr>
                <w:rFonts w:ascii="Times New Roman" w:eastAsia="Times New Roman" w:hAnsi="Times New Roman" w:cs="Times New Roman"/>
                <w:color w:val="333333"/>
                <w:sz w:val="20"/>
                <w:szCs w:val="20"/>
                <w:lang w:val="uk-UA" w:eastAsia="en-GB" w:bidi="he-IL"/>
              </w:rPr>
            </w:pPr>
          </w:p>
        </w:tc>
      </w:tr>
      <w:tr w:rsidR="004650B9" w:rsidRPr="00952986" w14:paraId="2F04710B" w14:textId="77777777" w:rsidTr="00F009E4">
        <w:trPr>
          <w:trHeight w:val="20"/>
        </w:trPr>
        <w:tc>
          <w:tcPr>
            <w:tcW w:w="4345" w:type="dxa"/>
            <w:gridSpan w:val="2"/>
            <w:vMerge/>
          </w:tcPr>
          <w:p w14:paraId="1E457131" w14:textId="77777777" w:rsidR="004650B9" w:rsidRPr="00952986" w:rsidRDefault="004650B9" w:rsidP="0032407D">
            <w:pPr>
              <w:pStyle w:val="rvps7"/>
              <w:shd w:val="clear" w:color="auto" w:fill="FFFFFF"/>
              <w:spacing w:before="0" w:beforeAutospacing="0" w:after="0" w:afterAutospacing="0"/>
              <w:contextualSpacing/>
              <w:jc w:val="both"/>
              <w:rPr>
                <w:b/>
                <w:bCs/>
                <w:color w:val="333333"/>
                <w:sz w:val="20"/>
                <w:szCs w:val="20"/>
                <w:lang w:val="uk-UA"/>
              </w:rPr>
            </w:pPr>
          </w:p>
        </w:tc>
        <w:tc>
          <w:tcPr>
            <w:tcW w:w="4128" w:type="dxa"/>
            <w:gridSpan w:val="3"/>
          </w:tcPr>
          <w:p w14:paraId="08BA7807" w14:textId="77777777" w:rsidR="004650B9" w:rsidRPr="00952986" w:rsidRDefault="004650B9" w:rsidP="0032407D">
            <w:pPr>
              <w:jc w:val="center"/>
              <w:rPr>
                <w:rFonts w:ascii="Times New Roman" w:eastAsia="Calibri" w:hAnsi="Times New Roman" w:cs="Times New Roman"/>
                <w:b/>
                <w:bCs/>
                <w:sz w:val="20"/>
                <w:szCs w:val="20"/>
                <w:lang w:val="uk-UA"/>
              </w:rPr>
            </w:pPr>
            <w:r w:rsidRPr="00952986">
              <w:rPr>
                <w:rFonts w:ascii="TimesNewRomanPSMT" w:eastAsia="Calibri" w:hAnsi="TimesNewRomanPSMT" w:cs="Times New Roman"/>
                <w:b/>
                <w:bCs/>
                <w:color w:val="000000"/>
                <w:sz w:val="20"/>
                <w:szCs w:val="20"/>
                <w:lang w:val="uk-UA"/>
              </w:rPr>
              <w:t>ПрАТ «ДТЕК КИЇВСЬКІ ЕЛЕКТРОМЕРЕЖІ»</w:t>
            </w:r>
          </w:p>
          <w:p w14:paraId="749B59AA" w14:textId="77777777" w:rsidR="004650B9" w:rsidRPr="00952986" w:rsidRDefault="004650B9" w:rsidP="0032407D">
            <w:pPr>
              <w:jc w:val="center"/>
              <w:rPr>
                <w:rFonts w:ascii="Times New Roman" w:eastAsia="Calibri" w:hAnsi="Times New Roman" w:cs="Times New Roman"/>
                <w:b/>
                <w:sz w:val="20"/>
                <w:szCs w:val="20"/>
                <w:lang w:val="uk-UA"/>
              </w:rPr>
            </w:pPr>
          </w:p>
          <w:p w14:paraId="1609CCDE" w14:textId="5B5145D1" w:rsidR="004650B9" w:rsidRPr="00952986" w:rsidRDefault="004650B9" w:rsidP="00273D2C">
            <w:pPr>
              <w:widowControl w:val="0"/>
              <w:autoSpaceDE w:val="0"/>
              <w:autoSpaceDN w:val="0"/>
              <w:ind w:firstLine="377"/>
              <w:contextualSpacing/>
              <w:jc w:val="both"/>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Times New Roman" w:hAnsi="Times New Roman" w:cs="Times New Roman"/>
                <w:color w:val="333333"/>
                <w:sz w:val="20"/>
                <w:szCs w:val="20"/>
                <w:lang w:val="uk-UA" w:eastAsia="en-GB" w:bidi="he-IL"/>
              </w:rPr>
              <w:t xml:space="preserve">3. Ця </w:t>
            </w:r>
            <w:r w:rsidRPr="00B72430">
              <w:rPr>
                <w:rFonts w:ascii="Times New Roman" w:hAnsi="Times New Roman" w:cs="Times New Roman"/>
                <w:sz w:val="20"/>
                <w:szCs w:val="20"/>
                <w:lang w:val="uk-UA"/>
              </w:rPr>
              <w:t>постанова</w:t>
            </w:r>
            <w:r w:rsidRPr="00952986">
              <w:rPr>
                <w:rFonts w:ascii="Times New Roman" w:eastAsia="Times New Roman" w:hAnsi="Times New Roman" w:cs="Times New Roman"/>
                <w:color w:val="333333"/>
                <w:sz w:val="20"/>
                <w:szCs w:val="20"/>
                <w:lang w:val="uk-UA" w:eastAsia="en-GB" w:bidi="he-IL"/>
              </w:rPr>
              <w:t xml:space="preserve"> набирає чинності </w:t>
            </w:r>
            <w:r w:rsidRPr="00952986">
              <w:rPr>
                <w:rFonts w:ascii="Times New Roman" w:eastAsia="Times New Roman" w:hAnsi="Times New Roman" w:cs="Times New Roman"/>
                <w:b/>
                <w:bCs/>
                <w:color w:val="7030A0"/>
                <w:sz w:val="20"/>
                <w:szCs w:val="20"/>
                <w:lang w:val="uk-UA" w:eastAsia="en-GB" w:bidi="he-IL"/>
              </w:rPr>
              <w:t>з 01 січня 2025 року, але не раніше дня</w:t>
            </w:r>
            <w:r w:rsidRPr="00952986">
              <w:rPr>
                <w:rFonts w:ascii="Times New Roman" w:eastAsia="Times New Roman" w:hAnsi="Times New Roman" w:cs="Times New Roman"/>
                <w:color w:val="7030A0"/>
                <w:sz w:val="20"/>
                <w:szCs w:val="20"/>
                <w:lang w:val="uk-UA" w:eastAsia="en-GB" w:bidi="he-IL"/>
              </w:rPr>
              <w:t xml:space="preserve">, </w:t>
            </w:r>
            <w:r w:rsidRPr="00952986">
              <w:rPr>
                <w:rFonts w:ascii="Times New Roman" w:eastAsia="Times New Roman" w:hAnsi="Times New Roman" w:cs="Times New Roman"/>
                <w:color w:val="333333"/>
                <w:sz w:val="20"/>
                <w:szCs w:val="20"/>
                <w:lang w:val="uk-UA" w:eastAsia="en-GB" w:bidi="he-IL"/>
              </w:rPr>
              <w:t xml:space="preserve">наступного за днем її оприлюднення на офіційному </w:t>
            </w:r>
            <w:proofErr w:type="spellStart"/>
            <w:r w:rsidRPr="00952986">
              <w:rPr>
                <w:rFonts w:ascii="Times New Roman" w:eastAsia="Times New Roman" w:hAnsi="Times New Roman" w:cs="Times New Roman"/>
                <w:color w:val="333333"/>
                <w:sz w:val="20"/>
                <w:szCs w:val="20"/>
                <w:lang w:val="uk-UA" w:eastAsia="en-GB" w:bidi="he-IL"/>
              </w:rPr>
              <w:t>вебсайті</w:t>
            </w:r>
            <w:proofErr w:type="spellEnd"/>
            <w:r w:rsidRPr="00952986">
              <w:rPr>
                <w:rFonts w:ascii="Times New Roman" w:eastAsia="Times New Roman" w:hAnsi="Times New Roman" w:cs="Times New Roman"/>
                <w:color w:val="333333"/>
                <w:sz w:val="20"/>
                <w:szCs w:val="20"/>
                <w:lang w:val="uk-UA" w:eastAsia="en-GB" w:bidi="he-IL"/>
              </w:rPr>
              <w:t xml:space="preserve"> Національної комісії, що здійснює державне регулювання у сферах енергетики та комунальних послуг.</w:t>
            </w:r>
          </w:p>
          <w:p w14:paraId="0BCD96B2" w14:textId="77777777" w:rsidR="004650B9" w:rsidRPr="00952986" w:rsidRDefault="004650B9" w:rsidP="0032407D">
            <w:pPr>
              <w:widowControl w:val="0"/>
              <w:autoSpaceDE w:val="0"/>
              <w:autoSpaceDN w:val="0"/>
              <w:contextualSpacing/>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p w14:paraId="47D150DA" w14:textId="77777777" w:rsidR="004650B9" w:rsidRPr="00952986" w:rsidRDefault="004650B9" w:rsidP="0032407D">
            <w:pPr>
              <w:widowControl w:val="0"/>
              <w:autoSpaceDE w:val="0"/>
              <w:autoSpaceDN w:val="0"/>
              <w:contextualSpacing/>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p w14:paraId="0B9617BB" w14:textId="77777777" w:rsidR="004650B9" w:rsidRPr="00952986" w:rsidRDefault="004650B9" w:rsidP="0032407D">
            <w:pPr>
              <w:widowControl w:val="0"/>
              <w:autoSpaceDE w:val="0"/>
              <w:autoSpaceDN w:val="0"/>
              <w:contextualSpacing/>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p w14:paraId="691419C6" w14:textId="77777777" w:rsidR="004650B9" w:rsidRPr="00952986" w:rsidRDefault="004650B9" w:rsidP="0032407D">
            <w:pPr>
              <w:widowControl w:val="0"/>
              <w:autoSpaceDE w:val="0"/>
              <w:autoSpaceDN w:val="0"/>
              <w:contextualSpacing/>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tc>
        <w:tc>
          <w:tcPr>
            <w:tcW w:w="3942" w:type="dxa"/>
            <w:gridSpan w:val="3"/>
          </w:tcPr>
          <w:p w14:paraId="52E5D452" w14:textId="77777777" w:rsidR="00AB2894" w:rsidRPr="00952986" w:rsidRDefault="00AB2894" w:rsidP="0032407D">
            <w:pPr>
              <w:jc w:val="center"/>
              <w:rPr>
                <w:rFonts w:ascii="TimesNewRomanPSMT" w:eastAsia="Calibri" w:hAnsi="TimesNewRomanPSMT" w:cs="Times New Roman"/>
                <w:b/>
                <w:bCs/>
                <w:color w:val="000000"/>
                <w:sz w:val="20"/>
                <w:szCs w:val="20"/>
                <w:lang w:val="uk-UA"/>
              </w:rPr>
            </w:pPr>
            <w:r w:rsidRPr="00952986">
              <w:rPr>
                <w:rFonts w:ascii="TimesNewRomanPSMT" w:eastAsia="Calibri" w:hAnsi="TimesNewRomanPSMT" w:cs="Times New Roman"/>
                <w:b/>
                <w:bCs/>
                <w:color w:val="000000"/>
                <w:sz w:val="20"/>
                <w:szCs w:val="20"/>
                <w:lang w:val="uk-UA"/>
              </w:rPr>
              <w:t>ПрАТ «ДТЕК КИЇВСЬКІ ЕЛЕКТРОМЕРЕЖІ»</w:t>
            </w:r>
          </w:p>
          <w:p w14:paraId="19625BBC" w14:textId="77777777" w:rsidR="00E30BA6" w:rsidRPr="00952986" w:rsidRDefault="00E30BA6" w:rsidP="0032407D">
            <w:pPr>
              <w:jc w:val="center"/>
              <w:rPr>
                <w:rFonts w:ascii="Times New Roman" w:eastAsia="Calibri" w:hAnsi="Times New Roman" w:cs="Times New Roman"/>
                <w:b/>
                <w:bCs/>
                <w:sz w:val="20"/>
                <w:szCs w:val="20"/>
                <w:lang w:val="uk-UA"/>
              </w:rPr>
            </w:pPr>
          </w:p>
          <w:p w14:paraId="31010CDA" w14:textId="28A9AC15" w:rsidR="004650B9" w:rsidRPr="00952986" w:rsidRDefault="004650B9" w:rsidP="00273D2C">
            <w:pPr>
              <w:pStyle w:val="rvps7"/>
              <w:shd w:val="clear" w:color="auto" w:fill="FFFFFF"/>
              <w:spacing w:before="0" w:beforeAutospacing="0" w:after="0" w:afterAutospacing="0"/>
              <w:ind w:firstLine="289"/>
              <w:contextualSpacing/>
              <w:jc w:val="both"/>
              <w:rPr>
                <w:bCs/>
                <w:sz w:val="20"/>
                <w:szCs w:val="20"/>
                <w:lang w:val="uk-UA" w:eastAsia="ru-RU"/>
              </w:rPr>
            </w:pPr>
            <w:r w:rsidRPr="00952986">
              <w:rPr>
                <w:bCs/>
                <w:sz w:val="20"/>
                <w:szCs w:val="20"/>
                <w:lang w:val="uk-UA" w:eastAsia="ru-RU"/>
              </w:rPr>
              <w:t xml:space="preserve">Виконання вимог, передбачених </w:t>
            </w:r>
            <w:r w:rsidRPr="00273D2C">
              <w:rPr>
                <w:sz w:val="20"/>
                <w:szCs w:val="20"/>
                <w:lang w:val="uk-UA"/>
              </w:rPr>
              <w:t>проектом</w:t>
            </w:r>
            <w:r w:rsidRPr="00952986">
              <w:rPr>
                <w:bCs/>
                <w:sz w:val="20"/>
                <w:szCs w:val="20"/>
                <w:lang w:val="uk-UA" w:eastAsia="ru-RU"/>
              </w:rPr>
              <w:t xml:space="preserve"> Змін потребує часу для реалізації та </w:t>
            </w:r>
            <w:r w:rsidRPr="00273D2C">
              <w:rPr>
                <w:sz w:val="20"/>
                <w:szCs w:val="20"/>
                <w:lang w:val="uk-UA"/>
              </w:rPr>
              <w:t>впровадження</w:t>
            </w:r>
            <w:r w:rsidRPr="00952986">
              <w:rPr>
                <w:bCs/>
                <w:sz w:val="20"/>
                <w:szCs w:val="20"/>
                <w:lang w:val="uk-UA" w:eastAsia="ru-RU"/>
              </w:rPr>
              <w:t>, перебудови бізнес процесів, внесення змін до штатних розкладів, переведення та набору персоналу.</w:t>
            </w:r>
          </w:p>
          <w:p w14:paraId="1056C8FD" w14:textId="77777777" w:rsidR="004650B9" w:rsidRPr="00952986" w:rsidRDefault="004650B9" w:rsidP="00273D2C">
            <w:pPr>
              <w:pStyle w:val="rvps7"/>
              <w:shd w:val="clear" w:color="auto" w:fill="FFFFFF"/>
              <w:spacing w:before="0" w:beforeAutospacing="0" w:after="0" w:afterAutospacing="0"/>
              <w:ind w:firstLine="289"/>
              <w:contextualSpacing/>
              <w:jc w:val="both"/>
              <w:rPr>
                <w:bCs/>
                <w:sz w:val="20"/>
                <w:szCs w:val="20"/>
                <w:lang w:val="uk-UA" w:eastAsia="ru-RU"/>
              </w:rPr>
            </w:pPr>
            <w:r w:rsidRPr="00952986">
              <w:rPr>
                <w:bCs/>
                <w:sz w:val="20"/>
                <w:szCs w:val="20"/>
                <w:lang w:val="uk-UA" w:eastAsia="ru-RU"/>
              </w:rPr>
              <w:t xml:space="preserve">Крім того, подання звітності за 2024 рік </w:t>
            </w:r>
            <w:r w:rsidRPr="00273D2C">
              <w:rPr>
                <w:sz w:val="20"/>
                <w:szCs w:val="20"/>
                <w:lang w:val="uk-UA"/>
              </w:rPr>
              <w:t>доцільно</w:t>
            </w:r>
            <w:r w:rsidRPr="00952986">
              <w:rPr>
                <w:bCs/>
                <w:sz w:val="20"/>
                <w:szCs w:val="20"/>
                <w:lang w:val="uk-UA" w:eastAsia="ru-RU"/>
              </w:rPr>
              <w:t xml:space="preserve"> здійснити по діючих нормативно-правовим, оскільки перехід від одних підходів до інших у середині кварталу/місяця не некоректною.</w:t>
            </w:r>
          </w:p>
          <w:p w14:paraId="432DAAE1" w14:textId="77777777" w:rsidR="004650B9" w:rsidRPr="00952986" w:rsidRDefault="004650B9" w:rsidP="0032407D">
            <w:pPr>
              <w:ind w:firstLine="170"/>
              <w:contextualSpacing/>
              <w:jc w:val="both"/>
              <w:rPr>
                <w:rFonts w:ascii="Times New Roman" w:eastAsia="Times New Roman" w:hAnsi="Times New Roman" w:cs="Times New Roman"/>
                <w:bCs/>
                <w:sz w:val="20"/>
                <w:szCs w:val="20"/>
                <w:lang w:val="uk-UA" w:eastAsia="ru-RU"/>
              </w:rPr>
            </w:pPr>
          </w:p>
        </w:tc>
        <w:tc>
          <w:tcPr>
            <w:tcW w:w="3179" w:type="dxa"/>
            <w:gridSpan w:val="2"/>
          </w:tcPr>
          <w:p w14:paraId="6AB0B054"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43B3116D"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51E5BCBB" w14:textId="77777777" w:rsidR="00B72430" w:rsidRDefault="00B72430" w:rsidP="0032407D">
            <w:pPr>
              <w:rPr>
                <w:rFonts w:ascii="Times New Roman" w:eastAsia="Times New Roman" w:hAnsi="Times New Roman" w:cs="Times New Roman"/>
                <w:b/>
                <w:bCs/>
                <w:color w:val="333333"/>
                <w:sz w:val="20"/>
                <w:szCs w:val="20"/>
                <w:lang w:val="uk-UA" w:eastAsia="en-GB" w:bidi="he-IL"/>
              </w:rPr>
            </w:pPr>
          </w:p>
          <w:p w14:paraId="4A014D6F" w14:textId="47B04F79" w:rsidR="004650B9" w:rsidRPr="00952986" w:rsidRDefault="00C33E74" w:rsidP="0032407D">
            <w:pP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B72430">
              <w:rPr>
                <w:rFonts w:ascii="Times New Roman" w:eastAsia="Times New Roman" w:hAnsi="Times New Roman" w:cs="Times New Roman"/>
                <w:b/>
                <w:bCs/>
                <w:color w:val="333333"/>
                <w:sz w:val="20"/>
                <w:szCs w:val="20"/>
                <w:lang w:val="uk-UA" w:eastAsia="en-GB" w:bidi="he-IL"/>
              </w:rPr>
              <w:t>овано</w:t>
            </w:r>
          </w:p>
        </w:tc>
      </w:tr>
      <w:tr w:rsidR="00001391" w:rsidRPr="0051289A" w14:paraId="48A177D5" w14:textId="33C5DC35" w:rsidTr="00E30BA6">
        <w:trPr>
          <w:trHeight w:val="20"/>
        </w:trPr>
        <w:tc>
          <w:tcPr>
            <w:tcW w:w="15594" w:type="dxa"/>
            <w:gridSpan w:val="10"/>
          </w:tcPr>
          <w:p w14:paraId="79AEAA70" w14:textId="77777777" w:rsidR="00001391" w:rsidRPr="00952986" w:rsidRDefault="00001391" w:rsidP="0032407D">
            <w:pPr>
              <w:pStyle w:val="rvps7"/>
              <w:shd w:val="clear" w:color="auto" w:fill="FFFFFF"/>
              <w:spacing w:before="0" w:beforeAutospacing="0" w:after="0" w:afterAutospacing="0"/>
              <w:contextualSpacing/>
              <w:jc w:val="both"/>
              <w:rPr>
                <w:b/>
                <w:bCs/>
                <w:color w:val="333333"/>
                <w:sz w:val="20"/>
                <w:szCs w:val="20"/>
                <w:lang w:val="uk-UA"/>
              </w:rPr>
            </w:pPr>
            <w:bookmarkStart w:id="1" w:name="460"/>
          </w:p>
          <w:p w14:paraId="353EF407" w14:textId="39B3A6A6" w:rsidR="00001391" w:rsidRPr="00952986" w:rsidRDefault="00001391" w:rsidP="0032407D">
            <w:pPr>
              <w:pStyle w:val="rvps7"/>
              <w:shd w:val="clear" w:color="auto" w:fill="FFFFFF"/>
              <w:spacing w:before="0" w:beforeAutospacing="0" w:after="0" w:afterAutospacing="0"/>
              <w:contextualSpacing/>
              <w:jc w:val="center"/>
              <w:rPr>
                <w:b/>
                <w:bCs/>
                <w:color w:val="333333"/>
                <w:sz w:val="20"/>
                <w:szCs w:val="20"/>
                <w:lang w:val="uk-UA"/>
              </w:rPr>
            </w:pPr>
            <w:r w:rsidRPr="00952986">
              <w:rPr>
                <w:b/>
                <w:bCs/>
                <w:color w:val="333333"/>
                <w:sz w:val="20"/>
                <w:szCs w:val="20"/>
                <w:lang w:val="uk-UA"/>
              </w:rPr>
              <w:t>IV. Порядок розрахунків на роздрібному ринку електричної енергії</w:t>
            </w:r>
            <w:bookmarkEnd w:id="1"/>
          </w:p>
          <w:p w14:paraId="489DB452" w14:textId="77777777" w:rsidR="00001391" w:rsidRPr="00952986" w:rsidRDefault="00001391" w:rsidP="0032407D">
            <w:pPr>
              <w:pStyle w:val="rvps7"/>
              <w:shd w:val="clear" w:color="auto" w:fill="FFFFFF"/>
              <w:tabs>
                <w:tab w:val="left" w:pos="9293"/>
              </w:tabs>
              <w:spacing w:before="0" w:beforeAutospacing="0" w:after="0" w:afterAutospacing="0"/>
              <w:ind w:right="1733"/>
              <w:contextualSpacing/>
              <w:jc w:val="both"/>
              <w:rPr>
                <w:b/>
                <w:bCs/>
                <w:color w:val="333333"/>
                <w:sz w:val="20"/>
                <w:szCs w:val="20"/>
                <w:lang w:val="uk-UA"/>
              </w:rPr>
            </w:pPr>
          </w:p>
        </w:tc>
      </w:tr>
      <w:tr w:rsidR="00FB1C82" w:rsidRPr="0051289A" w14:paraId="3F38F40E" w14:textId="651B8A2C" w:rsidTr="00F009E4">
        <w:trPr>
          <w:trHeight w:val="20"/>
        </w:trPr>
        <w:tc>
          <w:tcPr>
            <w:tcW w:w="4345" w:type="dxa"/>
            <w:gridSpan w:val="2"/>
          </w:tcPr>
          <w:p w14:paraId="11AFDB28" w14:textId="77777777" w:rsidR="0032407D" w:rsidRPr="00952986" w:rsidRDefault="0032407D" w:rsidP="0032407D">
            <w:pPr>
              <w:pStyle w:val="rvps7"/>
              <w:shd w:val="clear" w:color="auto" w:fill="FFFFFF"/>
              <w:spacing w:before="0" w:beforeAutospacing="0" w:after="0" w:afterAutospacing="0"/>
              <w:ind w:firstLine="480"/>
              <w:jc w:val="both"/>
              <w:rPr>
                <w:color w:val="333333"/>
                <w:sz w:val="20"/>
                <w:szCs w:val="20"/>
                <w:lang w:val="uk-UA"/>
              </w:rPr>
            </w:pPr>
          </w:p>
          <w:p w14:paraId="5616A39A" w14:textId="77777777" w:rsidR="0032407D" w:rsidRPr="00952986" w:rsidRDefault="0032407D" w:rsidP="0032407D">
            <w:pPr>
              <w:pStyle w:val="rvps7"/>
              <w:shd w:val="clear" w:color="auto" w:fill="FFFFFF"/>
              <w:spacing w:before="0" w:beforeAutospacing="0" w:after="0" w:afterAutospacing="0"/>
              <w:ind w:firstLine="480"/>
              <w:jc w:val="both"/>
              <w:rPr>
                <w:color w:val="333333"/>
                <w:sz w:val="20"/>
                <w:szCs w:val="20"/>
                <w:lang w:val="uk-UA"/>
              </w:rPr>
            </w:pPr>
          </w:p>
          <w:p w14:paraId="06F6DA06" w14:textId="22774ECC" w:rsidR="00FB1C82" w:rsidRPr="00952986" w:rsidRDefault="00FB1C82" w:rsidP="00EE061E">
            <w:pPr>
              <w:pStyle w:val="rvps7"/>
              <w:shd w:val="clear" w:color="auto" w:fill="FFFFFF"/>
              <w:spacing w:before="0" w:beforeAutospacing="0" w:after="0" w:afterAutospacing="0"/>
              <w:ind w:firstLine="419"/>
              <w:contextualSpacing/>
              <w:jc w:val="both"/>
              <w:rPr>
                <w:color w:val="333333"/>
                <w:sz w:val="20"/>
                <w:szCs w:val="20"/>
                <w:shd w:val="clear" w:color="auto" w:fill="FFFFFF"/>
                <w:lang w:val="uk-UA"/>
              </w:rPr>
            </w:pPr>
            <w:r w:rsidRPr="00273D2C">
              <w:rPr>
                <w:sz w:val="20"/>
                <w:szCs w:val="20"/>
                <w:lang w:val="uk-UA"/>
              </w:rPr>
              <w:t>4.</w:t>
            </w:r>
            <w:r w:rsidRPr="00273D2C">
              <w:rPr>
                <w:sz w:val="20"/>
                <w:szCs w:val="20"/>
                <w:shd w:val="clear" w:color="auto" w:fill="FFFFFF"/>
                <w:lang w:val="uk-UA"/>
              </w:rPr>
              <w:t xml:space="preserve">15. У разі проведення споживачем оплати за електричну енергію </w:t>
            </w:r>
            <w:r w:rsidRPr="00952986">
              <w:rPr>
                <w:color w:val="333333"/>
                <w:sz w:val="20"/>
                <w:szCs w:val="20"/>
                <w:shd w:val="clear" w:color="auto" w:fill="FFFFFF"/>
                <w:lang w:val="uk-UA"/>
              </w:rPr>
              <w:t xml:space="preserve">за платіжним документом, оформленим споживачем, </w:t>
            </w:r>
            <w:proofErr w:type="spellStart"/>
            <w:r w:rsidRPr="00952986">
              <w:rPr>
                <w:color w:val="333333"/>
                <w:sz w:val="20"/>
                <w:szCs w:val="20"/>
                <w:shd w:val="clear" w:color="auto" w:fill="FFFFFF"/>
                <w:lang w:val="uk-UA"/>
              </w:rPr>
              <w:t>електропостачальник</w:t>
            </w:r>
            <w:proofErr w:type="spellEnd"/>
            <w:r w:rsidRPr="00952986">
              <w:rPr>
                <w:color w:val="333333"/>
                <w:sz w:val="20"/>
                <w:szCs w:val="20"/>
                <w:shd w:val="clear" w:color="auto" w:fill="FFFFFF"/>
                <w:lang w:val="uk-UA"/>
              </w:rPr>
              <w:t xml:space="preserve"> має навести приклад його заповнення, який розміщується у куточку споживача в</w:t>
            </w:r>
            <w:r w:rsidRPr="00952986">
              <w:rPr>
                <w:b/>
                <w:bCs/>
                <w:color w:val="333333"/>
                <w:sz w:val="20"/>
                <w:szCs w:val="20"/>
                <w:shd w:val="clear" w:color="auto" w:fill="FFFFFF"/>
                <w:lang w:val="uk-UA"/>
              </w:rPr>
              <w:t xml:space="preserve"> </w:t>
            </w:r>
            <w:r w:rsidRPr="00952986">
              <w:rPr>
                <w:sz w:val="20"/>
                <w:szCs w:val="20"/>
                <w:shd w:val="clear" w:color="auto" w:fill="FFFFFF"/>
                <w:lang w:val="uk-UA"/>
              </w:rPr>
              <w:t>пунктах прийому платежів фінансових установ, з якими укладено договір про розрахунково-касове обслуговування, у</w:t>
            </w:r>
            <w:r w:rsidRPr="00952986">
              <w:rPr>
                <w:b/>
                <w:bCs/>
                <w:color w:val="333333"/>
                <w:sz w:val="20"/>
                <w:szCs w:val="20"/>
                <w:shd w:val="clear" w:color="auto" w:fill="FFFFFF"/>
                <w:lang w:val="uk-UA"/>
              </w:rPr>
              <w:t xml:space="preserve"> </w:t>
            </w:r>
            <w:r w:rsidRPr="00952986">
              <w:rPr>
                <w:color w:val="333333"/>
                <w:sz w:val="20"/>
                <w:szCs w:val="20"/>
                <w:shd w:val="clear" w:color="auto" w:fill="FFFFFF"/>
                <w:lang w:val="uk-UA"/>
              </w:rPr>
              <w:t xml:space="preserve">структурних підрозділах </w:t>
            </w:r>
            <w:proofErr w:type="spellStart"/>
            <w:r w:rsidRPr="00952986">
              <w:rPr>
                <w:color w:val="333333"/>
                <w:sz w:val="20"/>
                <w:szCs w:val="20"/>
                <w:shd w:val="clear" w:color="auto" w:fill="FFFFFF"/>
                <w:lang w:val="uk-UA"/>
              </w:rPr>
              <w:t>електропостачальника</w:t>
            </w:r>
            <w:proofErr w:type="spellEnd"/>
            <w:r w:rsidRPr="00952986">
              <w:rPr>
                <w:color w:val="333333"/>
                <w:sz w:val="20"/>
                <w:szCs w:val="20"/>
                <w:shd w:val="clear" w:color="auto" w:fill="FFFFFF"/>
                <w:lang w:val="uk-UA"/>
              </w:rPr>
              <w:t>,</w:t>
            </w:r>
            <w:r w:rsidRPr="00952986">
              <w:rPr>
                <w:b/>
                <w:bCs/>
                <w:color w:val="333333"/>
                <w:sz w:val="20"/>
                <w:szCs w:val="20"/>
                <w:shd w:val="clear" w:color="auto" w:fill="FFFFFF"/>
                <w:lang w:val="uk-UA"/>
              </w:rPr>
              <w:t xml:space="preserve"> </w:t>
            </w:r>
            <w:r w:rsidRPr="00952986">
              <w:rPr>
                <w:b/>
                <w:bCs/>
                <w:color w:val="0070C0"/>
                <w:sz w:val="20"/>
                <w:szCs w:val="20"/>
                <w:shd w:val="clear" w:color="auto" w:fill="FFFFFF"/>
                <w:lang w:val="uk-UA"/>
              </w:rPr>
              <w:t>в центр</w:t>
            </w:r>
            <w:r w:rsidR="0006136A" w:rsidRPr="00952986">
              <w:rPr>
                <w:b/>
                <w:bCs/>
                <w:color w:val="0070C0"/>
                <w:sz w:val="20"/>
                <w:szCs w:val="20"/>
                <w:shd w:val="clear" w:color="auto" w:fill="FFFFFF"/>
                <w:lang w:val="uk-UA"/>
              </w:rPr>
              <w:t>і</w:t>
            </w:r>
            <w:r w:rsidRPr="00952986">
              <w:rPr>
                <w:b/>
                <w:bCs/>
                <w:color w:val="0070C0"/>
                <w:sz w:val="20"/>
                <w:szCs w:val="20"/>
                <w:shd w:val="clear" w:color="auto" w:fill="FFFFFF"/>
                <w:lang w:val="uk-UA"/>
              </w:rPr>
              <w:t xml:space="preserve"> обслуговування споживачів</w:t>
            </w:r>
            <w:r w:rsidRPr="00952986">
              <w:rPr>
                <w:b/>
                <w:bCs/>
                <w:color w:val="333333"/>
                <w:sz w:val="20"/>
                <w:szCs w:val="20"/>
                <w:shd w:val="clear" w:color="auto" w:fill="FFFFFF"/>
                <w:lang w:val="uk-UA"/>
              </w:rPr>
              <w:t xml:space="preserve"> </w:t>
            </w:r>
            <w:r w:rsidRPr="00952986">
              <w:rPr>
                <w:color w:val="333333"/>
                <w:sz w:val="20"/>
                <w:szCs w:val="20"/>
                <w:shd w:val="clear" w:color="auto" w:fill="FFFFFF"/>
                <w:lang w:val="uk-UA"/>
              </w:rPr>
              <w:t xml:space="preserve">та на офіційному </w:t>
            </w:r>
            <w:proofErr w:type="spellStart"/>
            <w:r w:rsidRPr="00952986">
              <w:rPr>
                <w:color w:val="333333"/>
                <w:sz w:val="20"/>
                <w:szCs w:val="20"/>
                <w:shd w:val="clear" w:color="auto" w:fill="FFFFFF"/>
                <w:lang w:val="uk-UA"/>
              </w:rPr>
              <w:t>вебсайті</w:t>
            </w:r>
            <w:proofErr w:type="spellEnd"/>
            <w:r w:rsidRPr="00952986">
              <w:rPr>
                <w:color w:val="333333"/>
                <w:sz w:val="20"/>
                <w:szCs w:val="20"/>
                <w:shd w:val="clear" w:color="auto" w:fill="FFFFFF"/>
                <w:lang w:val="uk-UA"/>
              </w:rPr>
              <w:t xml:space="preserve"> </w:t>
            </w:r>
            <w:proofErr w:type="spellStart"/>
            <w:r w:rsidRPr="00952986">
              <w:rPr>
                <w:color w:val="333333"/>
                <w:sz w:val="20"/>
                <w:szCs w:val="20"/>
                <w:shd w:val="clear" w:color="auto" w:fill="FFFFFF"/>
                <w:lang w:val="uk-UA"/>
              </w:rPr>
              <w:t>електропостачальника</w:t>
            </w:r>
            <w:proofErr w:type="spellEnd"/>
            <w:r w:rsidRPr="00952986">
              <w:rPr>
                <w:color w:val="333333"/>
                <w:sz w:val="20"/>
                <w:szCs w:val="20"/>
                <w:shd w:val="clear" w:color="auto" w:fill="FFFFFF"/>
                <w:lang w:val="uk-UA"/>
              </w:rPr>
              <w:t>.</w:t>
            </w:r>
          </w:p>
          <w:p w14:paraId="7F4E1332" w14:textId="38754C24" w:rsidR="00FB1C82" w:rsidRPr="00952986" w:rsidRDefault="00FB1C82" w:rsidP="00EE061E">
            <w:pPr>
              <w:pStyle w:val="rvps7"/>
              <w:shd w:val="clear" w:color="auto" w:fill="FFFFFF"/>
              <w:spacing w:before="0" w:beforeAutospacing="0" w:after="0" w:afterAutospacing="0"/>
              <w:ind w:firstLine="419"/>
              <w:jc w:val="both"/>
              <w:rPr>
                <w:rFonts w:eastAsia="Calibri"/>
                <w:sz w:val="20"/>
                <w:szCs w:val="20"/>
                <w:lang w:val="uk-UA"/>
              </w:rPr>
            </w:pPr>
            <w:r w:rsidRPr="00952986">
              <w:rPr>
                <w:rFonts w:eastAsia="Calibri"/>
                <w:color w:val="000000"/>
                <w:sz w:val="20"/>
                <w:szCs w:val="20"/>
                <w:lang w:val="uk-UA"/>
              </w:rPr>
              <w:t xml:space="preserve">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w:t>
            </w:r>
            <w:proofErr w:type="spellStart"/>
            <w:r w:rsidRPr="00952986">
              <w:rPr>
                <w:rFonts w:eastAsia="Calibri"/>
                <w:color w:val="000000"/>
                <w:sz w:val="20"/>
                <w:szCs w:val="20"/>
                <w:lang w:val="uk-UA"/>
              </w:rPr>
              <w:t>електропостачальника</w:t>
            </w:r>
            <w:proofErr w:type="spellEnd"/>
            <w:r w:rsidRPr="00952986">
              <w:rPr>
                <w:rFonts w:eastAsia="Calibri"/>
                <w:color w:val="000000"/>
                <w:sz w:val="20"/>
                <w:szCs w:val="20"/>
                <w:lang w:val="uk-UA"/>
              </w:rPr>
              <w:t>.</w:t>
            </w:r>
          </w:p>
          <w:p w14:paraId="714355A1" w14:textId="77777777" w:rsidR="00FB1C82" w:rsidRPr="00952986" w:rsidRDefault="00FB1C82" w:rsidP="0032407D">
            <w:pPr>
              <w:pStyle w:val="rvps7"/>
              <w:shd w:val="clear" w:color="auto" w:fill="FFFFFF"/>
              <w:spacing w:before="0" w:beforeAutospacing="0" w:after="0" w:afterAutospacing="0"/>
              <w:contextualSpacing/>
              <w:jc w:val="both"/>
              <w:rPr>
                <w:rStyle w:val="rvts15"/>
                <w:b/>
                <w:bCs/>
                <w:color w:val="333333"/>
                <w:sz w:val="20"/>
                <w:szCs w:val="20"/>
                <w:lang w:val="uk-UA"/>
              </w:rPr>
            </w:pPr>
          </w:p>
        </w:tc>
        <w:tc>
          <w:tcPr>
            <w:tcW w:w="4128" w:type="dxa"/>
            <w:gridSpan w:val="3"/>
          </w:tcPr>
          <w:p w14:paraId="09E3B97E"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3C40BDE6" w14:textId="77777777" w:rsidR="007E1A8F" w:rsidRPr="00952986" w:rsidRDefault="007E1A8F" w:rsidP="0032407D">
            <w:pPr>
              <w:pStyle w:val="rvps7"/>
              <w:shd w:val="clear" w:color="auto" w:fill="FFFFFF"/>
              <w:spacing w:before="0" w:beforeAutospacing="0" w:after="0" w:afterAutospacing="0"/>
              <w:ind w:firstLine="480"/>
              <w:jc w:val="both"/>
              <w:rPr>
                <w:b/>
                <w:bCs/>
                <w:color w:val="333333"/>
                <w:sz w:val="20"/>
                <w:szCs w:val="20"/>
                <w:lang w:val="uk-UA"/>
              </w:rPr>
            </w:pPr>
          </w:p>
          <w:p w14:paraId="6C324F07" w14:textId="77777777" w:rsidR="003347CB" w:rsidRPr="00952986" w:rsidRDefault="003347CB" w:rsidP="00273D2C">
            <w:pPr>
              <w:pStyle w:val="rvps7"/>
              <w:shd w:val="clear" w:color="auto" w:fill="FFFFFF"/>
              <w:spacing w:before="0" w:beforeAutospacing="0" w:after="0" w:afterAutospacing="0"/>
              <w:ind w:firstLine="377"/>
              <w:contextualSpacing/>
              <w:jc w:val="both"/>
              <w:rPr>
                <w:color w:val="333333"/>
                <w:sz w:val="20"/>
                <w:szCs w:val="20"/>
                <w:shd w:val="clear" w:color="auto" w:fill="FFFFFF"/>
                <w:lang w:val="uk-UA"/>
              </w:rPr>
            </w:pPr>
            <w:r w:rsidRPr="00952986">
              <w:rPr>
                <w:color w:val="333333"/>
                <w:sz w:val="20"/>
                <w:szCs w:val="20"/>
                <w:lang w:val="uk-UA"/>
              </w:rPr>
              <w:t>4.</w:t>
            </w:r>
            <w:r w:rsidRPr="00952986">
              <w:rPr>
                <w:color w:val="333333"/>
                <w:sz w:val="20"/>
                <w:szCs w:val="20"/>
                <w:shd w:val="clear" w:color="auto" w:fill="FFFFFF"/>
                <w:lang w:val="uk-UA"/>
              </w:rPr>
              <w:t xml:space="preserve">15. У разі проведення споживачем оплати за електричну енергію за платіжним документом, оформленим споживачем, </w:t>
            </w:r>
            <w:proofErr w:type="spellStart"/>
            <w:r w:rsidRPr="00952986">
              <w:rPr>
                <w:color w:val="333333"/>
                <w:sz w:val="20"/>
                <w:szCs w:val="20"/>
                <w:shd w:val="clear" w:color="auto" w:fill="FFFFFF"/>
                <w:lang w:val="uk-UA"/>
              </w:rPr>
              <w:t>електропостачальник</w:t>
            </w:r>
            <w:proofErr w:type="spellEnd"/>
            <w:r w:rsidRPr="00952986">
              <w:rPr>
                <w:color w:val="333333"/>
                <w:sz w:val="20"/>
                <w:szCs w:val="20"/>
                <w:shd w:val="clear" w:color="auto" w:fill="FFFFFF"/>
                <w:lang w:val="uk-UA"/>
              </w:rPr>
              <w:t xml:space="preserve"> має навести приклад його заповнення, який розміщується у куточку споживача в</w:t>
            </w:r>
            <w:r w:rsidRPr="00952986">
              <w:rPr>
                <w:b/>
                <w:bCs/>
                <w:color w:val="333333"/>
                <w:sz w:val="20"/>
                <w:szCs w:val="20"/>
                <w:shd w:val="clear" w:color="auto" w:fill="FFFFFF"/>
                <w:lang w:val="uk-UA"/>
              </w:rPr>
              <w:t xml:space="preserve"> </w:t>
            </w:r>
            <w:r w:rsidRPr="00952986">
              <w:rPr>
                <w:sz w:val="20"/>
                <w:szCs w:val="20"/>
                <w:shd w:val="clear" w:color="auto" w:fill="FFFFFF"/>
                <w:lang w:val="uk-UA"/>
              </w:rPr>
              <w:t>пунктах прийому платежів фінансових установ, з якими укладено договір про розрахунково-касове обслуговування, у</w:t>
            </w:r>
            <w:r w:rsidRPr="00952986">
              <w:rPr>
                <w:b/>
                <w:bCs/>
                <w:color w:val="333333"/>
                <w:sz w:val="20"/>
                <w:szCs w:val="20"/>
                <w:shd w:val="clear" w:color="auto" w:fill="FFFFFF"/>
                <w:lang w:val="uk-UA"/>
              </w:rPr>
              <w:t xml:space="preserve"> </w:t>
            </w:r>
            <w:r w:rsidRPr="00952986">
              <w:rPr>
                <w:color w:val="333333"/>
                <w:sz w:val="20"/>
                <w:szCs w:val="20"/>
                <w:shd w:val="clear" w:color="auto" w:fill="FFFFFF"/>
                <w:lang w:val="uk-UA"/>
              </w:rPr>
              <w:t xml:space="preserve">структурних підрозділах </w:t>
            </w:r>
            <w:proofErr w:type="spellStart"/>
            <w:r w:rsidRPr="00952986">
              <w:rPr>
                <w:color w:val="333333"/>
                <w:sz w:val="20"/>
                <w:szCs w:val="20"/>
                <w:shd w:val="clear" w:color="auto" w:fill="FFFFFF"/>
                <w:lang w:val="uk-UA"/>
              </w:rPr>
              <w:t>електропостачальника</w:t>
            </w:r>
            <w:proofErr w:type="spellEnd"/>
            <w:r w:rsidRPr="00952986">
              <w:rPr>
                <w:color w:val="333333"/>
                <w:sz w:val="20"/>
                <w:szCs w:val="20"/>
                <w:shd w:val="clear" w:color="auto" w:fill="FFFFFF"/>
                <w:lang w:val="uk-UA"/>
              </w:rPr>
              <w:t>,</w:t>
            </w:r>
            <w:r w:rsidRPr="00952986">
              <w:rPr>
                <w:b/>
                <w:bCs/>
                <w:color w:val="333333"/>
                <w:sz w:val="20"/>
                <w:szCs w:val="20"/>
                <w:shd w:val="clear" w:color="auto" w:fill="FFFFFF"/>
                <w:lang w:val="uk-UA"/>
              </w:rPr>
              <w:t xml:space="preserve"> </w:t>
            </w:r>
            <w:r w:rsidRPr="00952986">
              <w:rPr>
                <w:b/>
                <w:bCs/>
                <w:color w:val="0070C0"/>
                <w:sz w:val="20"/>
                <w:szCs w:val="20"/>
                <w:shd w:val="clear" w:color="auto" w:fill="FFFFFF"/>
                <w:lang w:val="uk-UA"/>
              </w:rPr>
              <w:t xml:space="preserve">в центрах обслуговування споживачів </w:t>
            </w:r>
            <w:r w:rsidRPr="00952986">
              <w:rPr>
                <w:b/>
                <w:bCs/>
                <w:color w:val="7030A0"/>
                <w:sz w:val="20"/>
                <w:szCs w:val="20"/>
                <w:shd w:val="clear" w:color="auto" w:fill="FFFFFF"/>
                <w:lang w:val="uk-UA"/>
              </w:rPr>
              <w:t>(</w:t>
            </w:r>
            <w:r w:rsidRPr="00952986">
              <w:rPr>
                <w:b/>
                <w:bCs/>
                <w:color w:val="7030A0"/>
                <w:sz w:val="20"/>
                <w:szCs w:val="20"/>
                <w:lang w:val="uk-UA"/>
              </w:rPr>
              <w:t xml:space="preserve">якщо </w:t>
            </w:r>
            <w:proofErr w:type="spellStart"/>
            <w:r w:rsidRPr="00952986">
              <w:rPr>
                <w:b/>
                <w:bCs/>
                <w:color w:val="7030A0"/>
                <w:sz w:val="20"/>
                <w:szCs w:val="20"/>
                <w:lang w:val="uk-UA"/>
              </w:rPr>
              <w:t>електропостачальник</w:t>
            </w:r>
            <w:proofErr w:type="spellEnd"/>
            <w:r w:rsidRPr="00952986">
              <w:rPr>
                <w:b/>
                <w:bCs/>
                <w:color w:val="7030A0"/>
                <w:sz w:val="20"/>
                <w:szCs w:val="20"/>
                <w:lang w:val="uk-UA"/>
              </w:rPr>
              <w:t xml:space="preserve"> обслуговує більше 100000 споживачів</w:t>
            </w:r>
            <w:r w:rsidRPr="00952986">
              <w:rPr>
                <w:b/>
                <w:bCs/>
                <w:color w:val="7030A0"/>
                <w:sz w:val="20"/>
                <w:szCs w:val="20"/>
                <w:shd w:val="clear" w:color="auto" w:fill="FFFFFF"/>
                <w:lang w:val="uk-UA"/>
              </w:rPr>
              <w:t xml:space="preserve">) </w:t>
            </w:r>
            <w:r w:rsidRPr="00952986">
              <w:rPr>
                <w:color w:val="333333"/>
                <w:sz w:val="20"/>
                <w:szCs w:val="20"/>
                <w:shd w:val="clear" w:color="auto" w:fill="FFFFFF"/>
                <w:lang w:val="uk-UA"/>
              </w:rPr>
              <w:t xml:space="preserve">та на офіційному </w:t>
            </w:r>
            <w:proofErr w:type="spellStart"/>
            <w:r w:rsidRPr="00952986">
              <w:rPr>
                <w:color w:val="333333"/>
                <w:sz w:val="20"/>
                <w:szCs w:val="20"/>
                <w:shd w:val="clear" w:color="auto" w:fill="FFFFFF"/>
                <w:lang w:val="uk-UA"/>
              </w:rPr>
              <w:t>вебсайті</w:t>
            </w:r>
            <w:proofErr w:type="spellEnd"/>
            <w:r w:rsidRPr="00952986">
              <w:rPr>
                <w:color w:val="333333"/>
                <w:sz w:val="20"/>
                <w:szCs w:val="20"/>
                <w:shd w:val="clear" w:color="auto" w:fill="FFFFFF"/>
                <w:lang w:val="uk-UA"/>
              </w:rPr>
              <w:t xml:space="preserve"> </w:t>
            </w:r>
            <w:proofErr w:type="spellStart"/>
            <w:r w:rsidRPr="00952986">
              <w:rPr>
                <w:color w:val="333333"/>
                <w:sz w:val="20"/>
                <w:szCs w:val="20"/>
                <w:shd w:val="clear" w:color="auto" w:fill="FFFFFF"/>
                <w:lang w:val="uk-UA"/>
              </w:rPr>
              <w:t>електропостачальника</w:t>
            </w:r>
            <w:proofErr w:type="spellEnd"/>
            <w:r w:rsidRPr="00952986">
              <w:rPr>
                <w:color w:val="333333"/>
                <w:sz w:val="20"/>
                <w:szCs w:val="20"/>
                <w:shd w:val="clear" w:color="auto" w:fill="FFFFFF"/>
                <w:lang w:val="uk-UA"/>
              </w:rPr>
              <w:t>.</w:t>
            </w:r>
          </w:p>
          <w:p w14:paraId="3EC14A27" w14:textId="77777777" w:rsidR="003347CB" w:rsidRPr="00952986" w:rsidRDefault="003347CB" w:rsidP="00273D2C">
            <w:pPr>
              <w:pStyle w:val="rvps7"/>
              <w:shd w:val="clear" w:color="auto" w:fill="FFFFFF"/>
              <w:spacing w:before="0" w:beforeAutospacing="0" w:after="0" w:afterAutospacing="0"/>
              <w:ind w:firstLine="377"/>
              <w:jc w:val="both"/>
              <w:rPr>
                <w:rFonts w:eastAsia="Calibri"/>
                <w:color w:val="000000"/>
                <w:sz w:val="20"/>
                <w:szCs w:val="20"/>
                <w:lang w:val="uk-UA"/>
              </w:rPr>
            </w:pPr>
            <w:r w:rsidRPr="00952986">
              <w:rPr>
                <w:rFonts w:eastAsia="Calibri"/>
                <w:color w:val="000000"/>
                <w:sz w:val="20"/>
                <w:szCs w:val="20"/>
                <w:lang w:val="uk-UA"/>
              </w:rPr>
              <w:t xml:space="preserve">Кошти, які надходять за такими платіжними документами, обліковуються на особовому рахунку споживача в рахунок </w:t>
            </w:r>
            <w:r w:rsidRPr="00952986">
              <w:rPr>
                <w:rFonts w:eastAsia="Calibri"/>
                <w:color w:val="000000"/>
                <w:sz w:val="20"/>
                <w:szCs w:val="20"/>
                <w:lang w:val="uk-UA"/>
              </w:rPr>
              <w:lastRenderedPageBreak/>
              <w:t xml:space="preserve">оплати платіжних документів, сформованих системою </w:t>
            </w:r>
            <w:proofErr w:type="spellStart"/>
            <w:r w:rsidRPr="00952986">
              <w:rPr>
                <w:rFonts w:eastAsia="Calibri"/>
                <w:color w:val="000000"/>
                <w:sz w:val="20"/>
                <w:szCs w:val="20"/>
                <w:lang w:val="uk-UA"/>
              </w:rPr>
              <w:t>електропостачальника</w:t>
            </w:r>
            <w:proofErr w:type="spellEnd"/>
            <w:r w:rsidRPr="00952986">
              <w:rPr>
                <w:rFonts w:eastAsia="Calibri"/>
                <w:color w:val="000000"/>
                <w:sz w:val="20"/>
                <w:szCs w:val="20"/>
                <w:lang w:val="uk-UA"/>
              </w:rPr>
              <w:t>.</w:t>
            </w:r>
          </w:p>
          <w:p w14:paraId="790B63D8" w14:textId="610EC224" w:rsidR="00966D7D" w:rsidRPr="00952986" w:rsidRDefault="00966D7D" w:rsidP="0032407D">
            <w:pPr>
              <w:pStyle w:val="rvps7"/>
              <w:shd w:val="clear" w:color="auto" w:fill="FFFFFF"/>
              <w:spacing w:before="0" w:beforeAutospacing="0" w:after="0" w:afterAutospacing="0"/>
              <w:ind w:firstLine="480"/>
              <w:jc w:val="both"/>
              <w:rPr>
                <w:color w:val="333333"/>
                <w:sz w:val="20"/>
                <w:szCs w:val="20"/>
                <w:lang w:val="uk-UA"/>
              </w:rPr>
            </w:pPr>
          </w:p>
        </w:tc>
        <w:tc>
          <w:tcPr>
            <w:tcW w:w="3942" w:type="dxa"/>
            <w:gridSpan w:val="3"/>
          </w:tcPr>
          <w:p w14:paraId="004FCA8E"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38CAB5F3" w14:textId="77777777" w:rsidR="0032407D" w:rsidRPr="00952986" w:rsidRDefault="0032407D" w:rsidP="0032407D">
            <w:pPr>
              <w:pStyle w:val="rvps7"/>
              <w:shd w:val="clear" w:color="auto" w:fill="FFFFFF"/>
              <w:spacing w:before="0" w:beforeAutospacing="0" w:after="0" w:afterAutospacing="0"/>
              <w:ind w:firstLine="480"/>
              <w:jc w:val="both"/>
              <w:rPr>
                <w:color w:val="333333"/>
                <w:sz w:val="20"/>
                <w:szCs w:val="20"/>
                <w:lang w:val="uk-UA"/>
              </w:rPr>
            </w:pPr>
          </w:p>
          <w:p w14:paraId="13B5A314" w14:textId="4A7817CB" w:rsidR="00FB1C82" w:rsidRPr="00952986" w:rsidRDefault="003347CB" w:rsidP="00273D2C">
            <w:pPr>
              <w:pStyle w:val="rvps7"/>
              <w:shd w:val="clear" w:color="auto" w:fill="FFFFFF"/>
              <w:spacing w:before="0" w:beforeAutospacing="0" w:after="0" w:afterAutospacing="0"/>
              <w:ind w:firstLine="210"/>
              <w:contextualSpacing/>
              <w:jc w:val="both"/>
              <w:rPr>
                <w:color w:val="333333"/>
                <w:sz w:val="20"/>
                <w:szCs w:val="20"/>
                <w:lang w:val="uk-UA"/>
              </w:rPr>
            </w:pPr>
            <w:r w:rsidRPr="00273D2C">
              <w:rPr>
                <w:sz w:val="20"/>
                <w:szCs w:val="20"/>
                <w:lang w:val="uk-UA"/>
              </w:rPr>
              <w:t>Приведення</w:t>
            </w:r>
            <w:r w:rsidRPr="00952986">
              <w:rPr>
                <w:color w:val="333333"/>
                <w:sz w:val="20"/>
                <w:szCs w:val="20"/>
                <w:lang w:val="uk-UA"/>
              </w:rPr>
              <w:t xml:space="preserve"> у </w:t>
            </w:r>
            <w:r w:rsidR="00C13072" w:rsidRPr="00952986">
              <w:rPr>
                <w:color w:val="333333"/>
                <w:sz w:val="20"/>
                <w:szCs w:val="20"/>
                <w:lang w:val="uk-UA"/>
              </w:rPr>
              <w:t>відповідність</w:t>
            </w:r>
            <w:r w:rsidRPr="00952986">
              <w:rPr>
                <w:color w:val="333333"/>
                <w:sz w:val="20"/>
                <w:szCs w:val="20"/>
                <w:lang w:val="uk-UA"/>
              </w:rPr>
              <w:t xml:space="preserve"> до пунктів 5.2.8. </w:t>
            </w:r>
            <w:proofErr w:type="spellStart"/>
            <w:r w:rsidRPr="00952986">
              <w:rPr>
                <w:color w:val="333333"/>
                <w:sz w:val="20"/>
                <w:szCs w:val="20"/>
                <w:lang w:val="uk-UA"/>
              </w:rPr>
              <w:t>проєкту</w:t>
            </w:r>
            <w:proofErr w:type="spellEnd"/>
            <w:r w:rsidRPr="00952986">
              <w:rPr>
                <w:color w:val="333333"/>
                <w:sz w:val="20"/>
                <w:szCs w:val="20"/>
                <w:lang w:val="uk-UA"/>
              </w:rPr>
              <w:t xml:space="preserve"> постанови НКРЕКП.</w:t>
            </w:r>
          </w:p>
        </w:tc>
        <w:tc>
          <w:tcPr>
            <w:tcW w:w="3179" w:type="dxa"/>
            <w:gridSpan w:val="2"/>
          </w:tcPr>
          <w:p w14:paraId="19A2C71A" w14:textId="77777777" w:rsidR="00B72430" w:rsidRDefault="00B72430" w:rsidP="00F06001">
            <w:pPr>
              <w:pStyle w:val="rvps7"/>
              <w:shd w:val="clear" w:color="auto" w:fill="FFFFFF"/>
              <w:spacing w:before="0" w:beforeAutospacing="0" w:after="0" w:afterAutospacing="0"/>
              <w:jc w:val="both"/>
              <w:rPr>
                <w:b/>
                <w:bCs/>
                <w:color w:val="333333"/>
                <w:sz w:val="20"/>
                <w:szCs w:val="20"/>
                <w:lang w:val="uk-UA"/>
              </w:rPr>
            </w:pPr>
          </w:p>
          <w:p w14:paraId="2FCB0C06" w14:textId="77777777" w:rsidR="00B72430" w:rsidRDefault="00B72430" w:rsidP="00F06001">
            <w:pPr>
              <w:pStyle w:val="rvps7"/>
              <w:shd w:val="clear" w:color="auto" w:fill="FFFFFF"/>
              <w:spacing w:before="0" w:beforeAutospacing="0" w:after="0" w:afterAutospacing="0"/>
              <w:jc w:val="both"/>
              <w:rPr>
                <w:b/>
                <w:bCs/>
                <w:color w:val="333333"/>
                <w:sz w:val="20"/>
                <w:szCs w:val="20"/>
                <w:lang w:val="uk-UA"/>
              </w:rPr>
            </w:pPr>
          </w:p>
          <w:p w14:paraId="6E1E753D" w14:textId="6CD61990" w:rsidR="00FB1C82" w:rsidRPr="00952986" w:rsidRDefault="00B72430" w:rsidP="00F06001">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w:t>
            </w:r>
            <w:r w:rsidR="00C33E74" w:rsidRPr="00952986">
              <w:rPr>
                <w:b/>
                <w:bCs/>
                <w:color w:val="333333"/>
                <w:sz w:val="20"/>
                <w:szCs w:val="20"/>
                <w:lang w:val="uk-UA"/>
              </w:rPr>
              <w:t xml:space="preserve"> врах</w:t>
            </w:r>
            <w:r w:rsidR="00C13072">
              <w:rPr>
                <w:b/>
                <w:bCs/>
                <w:color w:val="333333"/>
                <w:sz w:val="20"/>
                <w:szCs w:val="20"/>
                <w:lang w:val="uk-UA"/>
              </w:rPr>
              <w:t xml:space="preserve">овано </w:t>
            </w:r>
            <w:r w:rsidR="00C33E74" w:rsidRPr="00952986">
              <w:rPr>
                <w:b/>
                <w:bCs/>
                <w:color w:val="333333"/>
                <w:sz w:val="20"/>
                <w:szCs w:val="20"/>
                <w:lang w:val="uk-UA"/>
              </w:rPr>
              <w:t>в редакції:</w:t>
            </w:r>
          </w:p>
          <w:p w14:paraId="6C90B8C3" w14:textId="2AF6FDA4" w:rsidR="00C33E74" w:rsidRPr="00952986" w:rsidRDefault="003235C2" w:rsidP="00B72430">
            <w:pPr>
              <w:pStyle w:val="rvps7"/>
              <w:shd w:val="clear" w:color="auto" w:fill="FFFFFF"/>
              <w:spacing w:before="0" w:beforeAutospacing="0" w:after="0" w:afterAutospacing="0"/>
              <w:ind w:firstLine="86"/>
              <w:jc w:val="both"/>
              <w:rPr>
                <w:color w:val="333333"/>
                <w:sz w:val="20"/>
                <w:szCs w:val="20"/>
                <w:lang w:val="uk-UA"/>
              </w:rPr>
            </w:pPr>
            <w:r w:rsidRPr="00952986">
              <w:rPr>
                <w:b/>
                <w:bCs/>
                <w:color w:val="0070C0"/>
                <w:sz w:val="20"/>
                <w:szCs w:val="20"/>
                <w:shd w:val="clear" w:color="auto" w:fill="FFFFFF"/>
                <w:lang w:val="uk-UA"/>
              </w:rPr>
              <w:t>…..</w:t>
            </w:r>
            <w:r w:rsidR="00C33E74" w:rsidRPr="00952986">
              <w:rPr>
                <w:b/>
                <w:bCs/>
                <w:color w:val="0070C0"/>
                <w:sz w:val="20"/>
                <w:szCs w:val="20"/>
                <w:shd w:val="clear" w:color="auto" w:fill="FFFFFF"/>
                <w:lang w:val="uk-UA"/>
              </w:rPr>
              <w:t>в центр</w:t>
            </w:r>
            <w:r w:rsidR="0053635F" w:rsidRPr="00952986">
              <w:rPr>
                <w:b/>
                <w:bCs/>
                <w:color w:val="0070C0"/>
                <w:sz w:val="20"/>
                <w:szCs w:val="20"/>
                <w:shd w:val="clear" w:color="auto" w:fill="FFFFFF"/>
                <w:lang w:val="uk-UA"/>
              </w:rPr>
              <w:t>і</w:t>
            </w:r>
            <w:r w:rsidR="00C33E74" w:rsidRPr="00952986">
              <w:rPr>
                <w:b/>
                <w:bCs/>
                <w:color w:val="0070C0"/>
                <w:sz w:val="20"/>
                <w:szCs w:val="20"/>
                <w:shd w:val="clear" w:color="auto" w:fill="FFFFFF"/>
                <w:lang w:val="uk-UA"/>
              </w:rPr>
              <w:t xml:space="preserve"> обслуговування споживачів </w:t>
            </w:r>
            <w:proofErr w:type="spellStart"/>
            <w:r w:rsidR="0053635F" w:rsidRPr="00952986">
              <w:rPr>
                <w:b/>
                <w:bCs/>
                <w:color w:val="00B050"/>
                <w:sz w:val="20"/>
                <w:szCs w:val="20"/>
                <w:shd w:val="clear" w:color="auto" w:fill="FFFFFF"/>
                <w:lang w:val="uk-UA"/>
              </w:rPr>
              <w:t>електропостачальника</w:t>
            </w:r>
            <w:proofErr w:type="spellEnd"/>
            <w:r w:rsidR="0053635F" w:rsidRPr="00952986">
              <w:rPr>
                <w:b/>
                <w:bCs/>
                <w:color w:val="00B050"/>
                <w:sz w:val="20"/>
                <w:szCs w:val="20"/>
                <w:shd w:val="clear" w:color="auto" w:fill="FFFFFF"/>
                <w:lang w:val="uk-UA"/>
              </w:rPr>
              <w:t xml:space="preserve"> </w:t>
            </w:r>
            <w:r w:rsidR="00C33E74" w:rsidRPr="00952986">
              <w:rPr>
                <w:b/>
                <w:bCs/>
                <w:color w:val="00B050"/>
                <w:sz w:val="20"/>
                <w:szCs w:val="20"/>
                <w:shd w:val="clear" w:color="auto" w:fill="FFFFFF"/>
                <w:lang w:val="uk-UA"/>
              </w:rPr>
              <w:t>(</w:t>
            </w:r>
            <w:r w:rsidR="0053635F" w:rsidRPr="00952986">
              <w:rPr>
                <w:b/>
                <w:bCs/>
                <w:color w:val="00B050"/>
                <w:sz w:val="20"/>
                <w:szCs w:val="20"/>
                <w:shd w:val="clear" w:color="auto" w:fill="FFFFFF"/>
                <w:lang w:val="uk-UA"/>
              </w:rPr>
              <w:t>у разі, якщо його створення передбачено цими Правилами</w:t>
            </w:r>
            <w:r w:rsidR="00C33E74" w:rsidRPr="00952986">
              <w:rPr>
                <w:b/>
                <w:bCs/>
                <w:color w:val="00B050"/>
                <w:sz w:val="20"/>
                <w:szCs w:val="20"/>
                <w:shd w:val="clear" w:color="auto" w:fill="FFFFFF"/>
                <w:lang w:val="uk-UA"/>
              </w:rPr>
              <w:t>)</w:t>
            </w:r>
            <w:r w:rsidRPr="00952986">
              <w:rPr>
                <w:b/>
                <w:bCs/>
                <w:color w:val="00B050"/>
                <w:sz w:val="20"/>
                <w:szCs w:val="20"/>
                <w:shd w:val="clear" w:color="auto" w:fill="FFFFFF"/>
                <w:lang w:val="uk-UA"/>
              </w:rPr>
              <w:t>…..</w:t>
            </w:r>
          </w:p>
        </w:tc>
      </w:tr>
      <w:tr w:rsidR="00DE6F50" w:rsidRPr="0051289A" w14:paraId="3292ADAD" w14:textId="77777777" w:rsidTr="00F009E4">
        <w:trPr>
          <w:trHeight w:val="20"/>
        </w:trPr>
        <w:tc>
          <w:tcPr>
            <w:tcW w:w="4345" w:type="dxa"/>
            <w:gridSpan w:val="2"/>
          </w:tcPr>
          <w:p w14:paraId="184B2664" w14:textId="77777777" w:rsidR="00DE6F50" w:rsidRPr="00952986" w:rsidRDefault="00DE6F50" w:rsidP="0032407D">
            <w:pPr>
              <w:pStyle w:val="rvps7"/>
              <w:shd w:val="clear" w:color="auto" w:fill="FFFFFF"/>
              <w:spacing w:before="0" w:beforeAutospacing="0" w:after="0" w:afterAutospacing="0"/>
              <w:ind w:firstLine="480"/>
              <w:jc w:val="both"/>
              <w:rPr>
                <w:color w:val="333333"/>
                <w:sz w:val="20"/>
                <w:szCs w:val="20"/>
                <w:lang w:val="uk-UA"/>
              </w:rPr>
            </w:pPr>
          </w:p>
        </w:tc>
        <w:tc>
          <w:tcPr>
            <w:tcW w:w="4128" w:type="dxa"/>
            <w:gridSpan w:val="3"/>
          </w:tcPr>
          <w:p w14:paraId="644968F2" w14:textId="77777777" w:rsidR="00DE6F50" w:rsidRPr="00952986" w:rsidRDefault="00DE6F50"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416A003" w14:textId="77777777" w:rsidR="00966D7D" w:rsidRPr="00952986" w:rsidRDefault="00966D7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63FEEB9" w14:textId="77777777" w:rsidR="00DE6F50" w:rsidRPr="00952986" w:rsidRDefault="00DE6F50" w:rsidP="00273D2C">
            <w:pPr>
              <w:pStyle w:val="rvps7"/>
              <w:shd w:val="clear" w:color="auto" w:fill="FFFFFF"/>
              <w:spacing w:before="0" w:beforeAutospacing="0" w:after="0" w:afterAutospacing="0"/>
              <w:ind w:firstLine="377"/>
              <w:contextualSpacing/>
              <w:jc w:val="both"/>
              <w:rPr>
                <w:sz w:val="20"/>
                <w:szCs w:val="20"/>
                <w:lang w:val="uk-UA"/>
              </w:rPr>
            </w:pPr>
            <w:r w:rsidRPr="00952986">
              <w:rPr>
                <w:sz w:val="20"/>
                <w:szCs w:val="20"/>
                <w:lang w:val="uk-UA"/>
              </w:rPr>
              <w:t>4</w:t>
            </w:r>
            <w:r w:rsidRPr="00273D2C">
              <w:rPr>
                <w:sz w:val="20"/>
                <w:szCs w:val="20"/>
                <w:lang w:val="uk-UA"/>
              </w:rPr>
              <w:t xml:space="preserve">.15. У разі проведення споживачем оплати за електричну енергію за платіжним документом, оформленим </w:t>
            </w:r>
            <w:r w:rsidRPr="00952986">
              <w:rPr>
                <w:sz w:val="20"/>
                <w:szCs w:val="20"/>
                <w:lang w:val="uk-UA"/>
              </w:rPr>
              <w:t xml:space="preserve">споживачем, </w:t>
            </w:r>
            <w:proofErr w:type="spellStart"/>
            <w:r w:rsidRPr="00952986">
              <w:rPr>
                <w:sz w:val="20"/>
                <w:szCs w:val="20"/>
                <w:lang w:val="uk-UA"/>
              </w:rPr>
              <w:t>електропостачальник</w:t>
            </w:r>
            <w:proofErr w:type="spellEnd"/>
            <w:r w:rsidRPr="00952986">
              <w:rPr>
                <w:sz w:val="20"/>
                <w:szCs w:val="20"/>
                <w:lang w:val="uk-UA"/>
              </w:rPr>
              <w:t xml:space="preserve"> має навести приклад його заповнення, який розміщується у куточку споживача в</w:t>
            </w:r>
            <w:r w:rsidRPr="00952986">
              <w:rPr>
                <w:b/>
                <w:bCs/>
                <w:sz w:val="20"/>
                <w:szCs w:val="20"/>
                <w:lang w:val="uk-UA"/>
              </w:rPr>
              <w:t xml:space="preserve"> </w:t>
            </w:r>
            <w:r w:rsidRPr="00952986">
              <w:rPr>
                <w:sz w:val="20"/>
                <w:szCs w:val="20"/>
                <w:lang w:val="uk-UA"/>
              </w:rPr>
              <w:t>пунктах прийому платежів фінансових установ, з якими укладено договір про розрахунково-касове обслуговування, у</w:t>
            </w:r>
            <w:r w:rsidRPr="00952986">
              <w:rPr>
                <w:b/>
                <w:bCs/>
                <w:sz w:val="20"/>
                <w:szCs w:val="20"/>
                <w:lang w:val="uk-UA"/>
              </w:rPr>
              <w:t xml:space="preserve"> </w:t>
            </w:r>
            <w:r w:rsidRPr="00952986">
              <w:rPr>
                <w:sz w:val="20"/>
                <w:szCs w:val="20"/>
                <w:lang w:val="uk-UA"/>
              </w:rPr>
              <w:t xml:space="preserve">структурних підрозділах </w:t>
            </w:r>
            <w:proofErr w:type="spellStart"/>
            <w:r w:rsidRPr="00952986">
              <w:rPr>
                <w:sz w:val="20"/>
                <w:szCs w:val="20"/>
                <w:lang w:val="uk-UA"/>
              </w:rPr>
              <w:t>електропостачальника</w:t>
            </w:r>
            <w:proofErr w:type="spellEnd"/>
            <w:r w:rsidRPr="00952986">
              <w:rPr>
                <w:sz w:val="20"/>
                <w:szCs w:val="20"/>
                <w:lang w:val="uk-UA"/>
              </w:rPr>
              <w:t>,</w:t>
            </w:r>
            <w:r w:rsidRPr="00952986">
              <w:rPr>
                <w:b/>
                <w:bCs/>
                <w:sz w:val="20"/>
                <w:szCs w:val="20"/>
                <w:lang w:val="uk-UA"/>
              </w:rPr>
              <w:t xml:space="preserve"> </w:t>
            </w:r>
            <w:r w:rsidRPr="00952986">
              <w:rPr>
                <w:b/>
                <w:bCs/>
                <w:color w:val="0070C0"/>
                <w:sz w:val="20"/>
                <w:szCs w:val="20"/>
                <w:lang w:val="uk-UA"/>
              </w:rPr>
              <w:t>в центрах обслуговування споживачів</w:t>
            </w:r>
            <w:r w:rsidRPr="00952986">
              <w:rPr>
                <w:color w:val="0070C0"/>
                <w:sz w:val="20"/>
                <w:szCs w:val="20"/>
                <w:lang w:val="uk-UA"/>
              </w:rPr>
              <w:t xml:space="preserve"> </w:t>
            </w:r>
            <w:proofErr w:type="spellStart"/>
            <w:r w:rsidRPr="00952986">
              <w:rPr>
                <w:b/>
                <w:bCs/>
                <w:color w:val="7030A0"/>
                <w:sz w:val="20"/>
                <w:szCs w:val="20"/>
                <w:lang w:val="uk-UA"/>
              </w:rPr>
              <w:t>електропостачальника</w:t>
            </w:r>
            <w:proofErr w:type="spellEnd"/>
            <w:r w:rsidRPr="00952986">
              <w:rPr>
                <w:sz w:val="20"/>
                <w:szCs w:val="20"/>
                <w:lang w:val="uk-UA"/>
              </w:rPr>
              <w:t xml:space="preserve"> та на офіційному </w:t>
            </w:r>
            <w:proofErr w:type="spellStart"/>
            <w:r w:rsidRPr="00952986">
              <w:rPr>
                <w:sz w:val="20"/>
                <w:szCs w:val="20"/>
                <w:lang w:val="uk-UA"/>
              </w:rPr>
              <w:t>вебсайті</w:t>
            </w:r>
            <w:proofErr w:type="spellEnd"/>
            <w:r w:rsidRPr="00952986">
              <w:rPr>
                <w:sz w:val="20"/>
                <w:szCs w:val="20"/>
                <w:lang w:val="uk-UA"/>
              </w:rPr>
              <w:t xml:space="preserve"> </w:t>
            </w:r>
            <w:proofErr w:type="spellStart"/>
            <w:r w:rsidRPr="00952986">
              <w:rPr>
                <w:sz w:val="20"/>
                <w:szCs w:val="20"/>
                <w:lang w:val="uk-UA"/>
              </w:rPr>
              <w:t>електропостачальника</w:t>
            </w:r>
            <w:proofErr w:type="spellEnd"/>
            <w:r w:rsidRPr="00952986">
              <w:rPr>
                <w:sz w:val="20"/>
                <w:szCs w:val="20"/>
                <w:lang w:val="uk-UA"/>
              </w:rPr>
              <w:t>.</w:t>
            </w:r>
          </w:p>
          <w:p w14:paraId="4B2AD89E" w14:textId="7DB5F530" w:rsidR="00DE6F50" w:rsidRPr="00952986" w:rsidRDefault="00DE6F50" w:rsidP="00273D2C">
            <w:pPr>
              <w:pStyle w:val="rvps7"/>
              <w:shd w:val="clear" w:color="auto" w:fill="FFFFFF"/>
              <w:spacing w:before="0" w:beforeAutospacing="0" w:after="0" w:afterAutospacing="0"/>
              <w:ind w:firstLine="377"/>
              <w:jc w:val="both"/>
              <w:rPr>
                <w:b/>
                <w:bCs/>
                <w:color w:val="333333"/>
                <w:sz w:val="20"/>
                <w:szCs w:val="20"/>
                <w:lang w:val="uk-UA"/>
              </w:rPr>
            </w:pPr>
            <w:r w:rsidRPr="00952986">
              <w:rPr>
                <w:sz w:val="20"/>
                <w:szCs w:val="20"/>
                <w:lang w:val="uk-UA" w:eastAsia="en-US" w:bidi="ar-SA"/>
              </w:rPr>
              <w:t xml:space="preserve">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w:t>
            </w:r>
            <w:proofErr w:type="spellStart"/>
            <w:r w:rsidRPr="00952986">
              <w:rPr>
                <w:sz w:val="20"/>
                <w:szCs w:val="20"/>
                <w:lang w:val="uk-UA" w:eastAsia="en-US" w:bidi="ar-SA"/>
              </w:rPr>
              <w:t>електропостачальника</w:t>
            </w:r>
            <w:proofErr w:type="spellEnd"/>
            <w:r w:rsidRPr="00952986">
              <w:rPr>
                <w:sz w:val="20"/>
                <w:szCs w:val="20"/>
                <w:lang w:val="uk-UA" w:eastAsia="en-US" w:bidi="ar-SA"/>
              </w:rPr>
              <w:t>.</w:t>
            </w:r>
          </w:p>
          <w:p w14:paraId="160C829A" w14:textId="77777777" w:rsidR="00DE6F50" w:rsidRPr="00952986" w:rsidRDefault="00DE6F50"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4D6EE061" w14:textId="77777777" w:rsidR="00DE6F50" w:rsidRPr="00952986" w:rsidRDefault="00DE6F50"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15833A21" w14:textId="77777777" w:rsidR="0032407D" w:rsidRPr="00952986" w:rsidRDefault="0032407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3397D4F" w14:textId="1C2E6932" w:rsidR="00DE6F50" w:rsidRPr="00273D2C" w:rsidRDefault="00DE6F50" w:rsidP="00273D2C">
            <w:pPr>
              <w:pStyle w:val="rvps7"/>
              <w:shd w:val="clear" w:color="auto" w:fill="FFFFFF"/>
              <w:spacing w:before="0" w:beforeAutospacing="0" w:after="0" w:afterAutospacing="0"/>
              <w:ind w:firstLine="210"/>
              <w:contextualSpacing/>
              <w:jc w:val="both"/>
              <w:rPr>
                <w:sz w:val="20"/>
                <w:szCs w:val="20"/>
                <w:lang w:val="uk-UA"/>
              </w:rPr>
            </w:pPr>
            <w:r w:rsidRPr="00273D2C">
              <w:rPr>
                <w:sz w:val="20"/>
                <w:szCs w:val="20"/>
                <w:lang w:val="uk-UA"/>
              </w:rPr>
              <w:t>Редакційна правка.</w:t>
            </w:r>
          </w:p>
          <w:p w14:paraId="78FB113A" w14:textId="20B5C8B3" w:rsidR="00DE6F50" w:rsidRPr="00952986" w:rsidRDefault="00DE6F50" w:rsidP="00273D2C">
            <w:pPr>
              <w:pStyle w:val="rvps7"/>
              <w:shd w:val="clear" w:color="auto" w:fill="FFFFFF"/>
              <w:spacing w:before="0" w:beforeAutospacing="0" w:after="0" w:afterAutospacing="0"/>
              <w:ind w:firstLine="210"/>
              <w:contextualSpacing/>
              <w:jc w:val="both"/>
              <w:rPr>
                <w:color w:val="333333"/>
                <w:sz w:val="20"/>
                <w:szCs w:val="20"/>
                <w:lang w:val="uk-UA"/>
              </w:rPr>
            </w:pPr>
            <w:r w:rsidRPr="00273D2C">
              <w:rPr>
                <w:sz w:val="20"/>
                <w:szCs w:val="20"/>
                <w:lang w:val="uk-UA"/>
              </w:rPr>
              <w:t xml:space="preserve">Пункт </w:t>
            </w:r>
            <w:r w:rsidRPr="00952986">
              <w:rPr>
                <w:sz w:val="20"/>
                <w:szCs w:val="20"/>
                <w:lang w:val="uk-UA"/>
              </w:rPr>
              <w:t xml:space="preserve">стосується обов’язків </w:t>
            </w:r>
            <w:proofErr w:type="spellStart"/>
            <w:r w:rsidRPr="00952986">
              <w:rPr>
                <w:sz w:val="20"/>
                <w:szCs w:val="20"/>
                <w:lang w:val="uk-UA"/>
              </w:rPr>
              <w:t>електропостачальника</w:t>
            </w:r>
            <w:proofErr w:type="spellEnd"/>
            <w:r w:rsidRPr="00952986">
              <w:rPr>
                <w:sz w:val="20"/>
                <w:szCs w:val="20"/>
                <w:lang w:val="uk-UA"/>
              </w:rPr>
              <w:t xml:space="preserve">, тому доцільно уточнити, що приклад заповнення платіжного документику має бути розміщений саме у ЦОК </w:t>
            </w:r>
            <w:proofErr w:type="spellStart"/>
            <w:r w:rsidRPr="00952986">
              <w:rPr>
                <w:sz w:val="20"/>
                <w:szCs w:val="20"/>
                <w:lang w:val="uk-UA"/>
              </w:rPr>
              <w:t>електропостачальника</w:t>
            </w:r>
            <w:proofErr w:type="spellEnd"/>
            <w:r w:rsidRPr="00952986">
              <w:rPr>
                <w:sz w:val="20"/>
                <w:szCs w:val="20"/>
                <w:lang w:val="uk-UA"/>
              </w:rPr>
              <w:t>.</w:t>
            </w:r>
          </w:p>
        </w:tc>
        <w:tc>
          <w:tcPr>
            <w:tcW w:w="3179" w:type="dxa"/>
            <w:gridSpan w:val="2"/>
          </w:tcPr>
          <w:p w14:paraId="6C5AB537"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2E17E86A"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22D3D1CE"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1E1784FD"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7D6E9E51"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363AFFC5"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28AE7041"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14AB329A"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356A51D8"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0C424EB7" w14:textId="77777777" w:rsidR="003235C2" w:rsidRPr="00952986" w:rsidRDefault="003235C2" w:rsidP="00F06001">
            <w:pPr>
              <w:pStyle w:val="rvps7"/>
              <w:shd w:val="clear" w:color="auto" w:fill="FFFFFF"/>
              <w:spacing w:before="0" w:beforeAutospacing="0" w:after="0" w:afterAutospacing="0"/>
              <w:jc w:val="both"/>
              <w:rPr>
                <w:b/>
                <w:bCs/>
                <w:color w:val="333333"/>
                <w:sz w:val="20"/>
                <w:szCs w:val="20"/>
                <w:lang w:val="uk-UA"/>
              </w:rPr>
            </w:pPr>
          </w:p>
          <w:p w14:paraId="315D7CB0" w14:textId="77777777" w:rsidR="003235C2" w:rsidRDefault="003235C2" w:rsidP="00F06001">
            <w:pPr>
              <w:pStyle w:val="rvps7"/>
              <w:shd w:val="clear" w:color="auto" w:fill="FFFFFF"/>
              <w:spacing w:before="0" w:beforeAutospacing="0" w:after="0" w:afterAutospacing="0"/>
              <w:jc w:val="both"/>
              <w:rPr>
                <w:b/>
                <w:bCs/>
                <w:color w:val="333333"/>
                <w:sz w:val="20"/>
                <w:szCs w:val="20"/>
                <w:lang w:val="uk-UA"/>
              </w:rPr>
            </w:pPr>
          </w:p>
          <w:p w14:paraId="2A75CB16" w14:textId="77777777" w:rsidR="00045C6C" w:rsidRPr="00952986" w:rsidRDefault="00045C6C" w:rsidP="00F06001">
            <w:pPr>
              <w:pStyle w:val="rvps7"/>
              <w:shd w:val="clear" w:color="auto" w:fill="FFFFFF"/>
              <w:spacing w:before="0" w:beforeAutospacing="0" w:after="0" w:afterAutospacing="0"/>
              <w:jc w:val="both"/>
              <w:rPr>
                <w:b/>
                <w:bCs/>
                <w:color w:val="333333"/>
                <w:sz w:val="20"/>
                <w:szCs w:val="20"/>
                <w:lang w:val="uk-UA"/>
              </w:rPr>
            </w:pPr>
          </w:p>
          <w:p w14:paraId="52D0E29E" w14:textId="5F491CA5" w:rsidR="00DE6F50" w:rsidRPr="00952986" w:rsidRDefault="00EE061E" w:rsidP="00EE061E">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 врах</w:t>
            </w:r>
            <w:r>
              <w:rPr>
                <w:b/>
                <w:bCs/>
                <w:color w:val="333333"/>
                <w:sz w:val="20"/>
                <w:szCs w:val="20"/>
                <w:lang w:val="uk-UA"/>
              </w:rPr>
              <w:t xml:space="preserve">овано </w:t>
            </w:r>
            <w:r w:rsidRPr="00952986">
              <w:rPr>
                <w:b/>
                <w:bCs/>
                <w:color w:val="333333"/>
                <w:sz w:val="20"/>
                <w:szCs w:val="20"/>
                <w:lang w:val="uk-UA"/>
              </w:rPr>
              <w:t>в редакції</w:t>
            </w:r>
            <w:r>
              <w:rPr>
                <w:b/>
                <w:bCs/>
                <w:color w:val="333333"/>
                <w:sz w:val="20"/>
                <w:szCs w:val="20"/>
                <w:lang w:val="uk-UA"/>
              </w:rPr>
              <w:t xml:space="preserve"> </w:t>
            </w:r>
            <w:r w:rsidR="0053635F" w:rsidRPr="00952986">
              <w:rPr>
                <w:b/>
                <w:bCs/>
                <w:color w:val="333333"/>
                <w:sz w:val="20"/>
                <w:szCs w:val="20"/>
                <w:lang w:val="uk-UA"/>
              </w:rPr>
              <w:t>вище</w:t>
            </w:r>
          </w:p>
        </w:tc>
      </w:tr>
      <w:tr w:rsidR="00CA67EA" w:rsidRPr="00B72430" w14:paraId="28CD4551" w14:textId="77777777" w:rsidTr="00F009E4">
        <w:trPr>
          <w:trHeight w:val="20"/>
        </w:trPr>
        <w:tc>
          <w:tcPr>
            <w:tcW w:w="4345" w:type="dxa"/>
            <w:gridSpan w:val="2"/>
          </w:tcPr>
          <w:p w14:paraId="79B653B0" w14:textId="77777777" w:rsidR="00CA67EA" w:rsidRPr="00952986" w:rsidRDefault="00CA67EA" w:rsidP="0032407D">
            <w:pPr>
              <w:pStyle w:val="rvps7"/>
              <w:shd w:val="clear" w:color="auto" w:fill="FFFFFF"/>
              <w:spacing w:before="0" w:beforeAutospacing="0" w:after="0" w:afterAutospacing="0"/>
              <w:ind w:firstLine="480"/>
              <w:jc w:val="both"/>
              <w:rPr>
                <w:color w:val="333333"/>
                <w:sz w:val="20"/>
                <w:szCs w:val="20"/>
                <w:lang w:val="uk-UA"/>
              </w:rPr>
            </w:pPr>
          </w:p>
        </w:tc>
        <w:tc>
          <w:tcPr>
            <w:tcW w:w="4128" w:type="dxa"/>
            <w:gridSpan w:val="3"/>
          </w:tcPr>
          <w:p w14:paraId="36C7100B" w14:textId="0C408EF5" w:rsidR="00CA67EA" w:rsidRPr="00952986" w:rsidRDefault="00CA67E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hAnsi="Times New Roman" w:cs="Times New Roman"/>
                <w:b/>
                <w:bCs/>
                <w:sz w:val="20"/>
                <w:szCs w:val="20"/>
                <w:lang w:val="uk-UA"/>
              </w:rPr>
              <w:t xml:space="preserve">ПАТ </w:t>
            </w:r>
            <w:r w:rsidR="00E30BA6" w:rsidRPr="00952986">
              <w:rPr>
                <w:rFonts w:ascii="Times New Roman" w:hAnsi="Times New Roman" w:cs="Times New Roman"/>
                <w:b/>
                <w:bCs/>
                <w:sz w:val="20"/>
                <w:szCs w:val="20"/>
                <w:lang w:val="uk-UA"/>
              </w:rPr>
              <w:t>«</w:t>
            </w:r>
            <w:proofErr w:type="spellStart"/>
            <w:r w:rsidRPr="00952986">
              <w:rPr>
                <w:rFonts w:ascii="Times New Roman" w:hAnsi="Times New Roman" w:cs="Times New Roman"/>
                <w:b/>
                <w:bCs/>
                <w:sz w:val="20"/>
                <w:szCs w:val="20"/>
                <w:lang w:val="uk-UA"/>
              </w:rPr>
              <w:t>Запоріжжяобленерго</w:t>
            </w:r>
            <w:proofErr w:type="spellEnd"/>
            <w:r w:rsidR="00E30BA6" w:rsidRPr="00952986">
              <w:rPr>
                <w:rFonts w:ascii="Times New Roman" w:hAnsi="Times New Roman" w:cs="Times New Roman"/>
                <w:b/>
                <w:bCs/>
                <w:sz w:val="20"/>
                <w:szCs w:val="20"/>
                <w:lang w:val="uk-UA"/>
              </w:rPr>
              <w:t>»</w:t>
            </w:r>
          </w:p>
          <w:p w14:paraId="5DE9ADED" w14:textId="77777777" w:rsidR="00CA67EA" w:rsidRPr="00952986" w:rsidRDefault="00CA67EA" w:rsidP="0032407D">
            <w:pPr>
              <w:widowControl w:val="0"/>
              <w:tabs>
                <w:tab w:val="left" w:pos="1163"/>
              </w:tabs>
              <w:suppressAutoHyphens/>
              <w:snapToGrid w:val="0"/>
              <w:jc w:val="both"/>
              <w:rPr>
                <w:rFonts w:ascii="Times New Roman" w:eastAsia="Times New Roman" w:hAnsi="Times New Roman" w:cs="Times New Roman"/>
                <w:bCs/>
                <w:iCs/>
                <w:color w:val="333333"/>
                <w:sz w:val="20"/>
                <w:szCs w:val="20"/>
                <w:shd w:val="clear" w:color="auto" w:fill="FFFFFF"/>
                <w:lang w:val="uk-UA" w:eastAsia="zh-CN"/>
              </w:rPr>
            </w:pPr>
          </w:p>
          <w:p w14:paraId="320FDB1B" w14:textId="32D14129" w:rsidR="00CA67EA" w:rsidRPr="00952986" w:rsidRDefault="00824F48" w:rsidP="0032407D">
            <w:pPr>
              <w:widowControl w:val="0"/>
              <w:tabs>
                <w:tab w:val="left" w:pos="1163"/>
              </w:tabs>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color w:val="333333"/>
                <w:sz w:val="20"/>
                <w:szCs w:val="20"/>
                <w:shd w:val="clear" w:color="auto" w:fill="FFFFFF"/>
                <w:lang w:val="uk-UA" w:eastAsia="zh-CN"/>
              </w:rPr>
              <w:t xml:space="preserve">4.15. </w:t>
            </w:r>
            <w:r w:rsidR="00CA67EA" w:rsidRPr="00952986">
              <w:rPr>
                <w:rFonts w:ascii="Times New Roman" w:eastAsia="Times New Roman" w:hAnsi="Times New Roman" w:cs="Times New Roman"/>
                <w:bCs/>
                <w:iCs/>
                <w:color w:val="333333"/>
                <w:sz w:val="20"/>
                <w:szCs w:val="20"/>
                <w:shd w:val="clear" w:color="auto" w:fill="FFFFFF"/>
                <w:lang w:val="uk-UA" w:eastAsia="zh-CN"/>
              </w:rPr>
              <w:t xml:space="preserve">У разі проведення споживачем оплати за електричну енергію за платіжним документом, оформленим споживачем, </w:t>
            </w:r>
            <w:proofErr w:type="spellStart"/>
            <w:r w:rsidR="00CA67EA" w:rsidRPr="00952986">
              <w:rPr>
                <w:rFonts w:ascii="Times New Roman" w:eastAsia="Times New Roman" w:hAnsi="Times New Roman" w:cs="Times New Roman"/>
                <w:bCs/>
                <w:iCs/>
                <w:color w:val="333333"/>
                <w:sz w:val="20"/>
                <w:szCs w:val="20"/>
                <w:shd w:val="clear" w:color="auto" w:fill="FFFFFF"/>
                <w:lang w:val="uk-UA" w:eastAsia="zh-CN"/>
              </w:rPr>
              <w:t>електропостачальник</w:t>
            </w:r>
            <w:proofErr w:type="spellEnd"/>
            <w:r w:rsidR="00CA67EA" w:rsidRPr="00952986">
              <w:rPr>
                <w:rFonts w:ascii="Times New Roman" w:eastAsia="Times New Roman" w:hAnsi="Times New Roman" w:cs="Times New Roman"/>
                <w:bCs/>
                <w:iCs/>
                <w:color w:val="333333"/>
                <w:sz w:val="20"/>
                <w:szCs w:val="20"/>
                <w:shd w:val="clear" w:color="auto" w:fill="FFFFFF"/>
                <w:lang w:val="uk-UA" w:eastAsia="zh-CN"/>
              </w:rPr>
              <w:t xml:space="preserve"> має навести приклад його заповнення, який розміщується у куточку споживача в</w:t>
            </w:r>
            <w:r w:rsidR="00CA67EA" w:rsidRPr="00952986">
              <w:rPr>
                <w:rFonts w:ascii="Times New Roman" w:eastAsia="Times New Roman" w:hAnsi="Times New Roman" w:cs="Times New Roman"/>
                <w:b/>
                <w:bCs/>
                <w:iCs/>
                <w:color w:val="333333"/>
                <w:sz w:val="20"/>
                <w:szCs w:val="20"/>
                <w:shd w:val="clear" w:color="auto" w:fill="FFFFFF"/>
                <w:lang w:val="uk-UA" w:eastAsia="zh-CN"/>
              </w:rPr>
              <w:t xml:space="preserve"> </w:t>
            </w:r>
            <w:r w:rsidR="00CA67EA" w:rsidRPr="00952986">
              <w:rPr>
                <w:rFonts w:ascii="Times New Roman" w:eastAsia="Times New Roman" w:hAnsi="Times New Roman" w:cs="Times New Roman"/>
                <w:bCs/>
                <w:iCs/>
                <w:color w:val="000000"/>
                <w:sz w:val="20"/>
                <w:szCs w:val="20"/>
                <w:shd w:val="clear" w:color="auto" w:fill="FFFFFF"/>
                <w:lang w:val="uk-UA" w:eastAsia="zh-CN"/>
              </w:rPr>
              <w:t>пунктах прийому платежів фінансових установ, з якими укладено договір про розрахунково-касове обслуговування, у</w:t>
            </w:r>
            <w:r w:rsidR="00CA67EA" w:rsidRPr="00952986">
              <w:rPr>
                <w:rFonts w:ascii="Times New Roman" w:eastAsia="Times New Roman" w:hAnsi="Times New Roman" w:cs="Times New Roman"/>
                <w:b/>
                <w:bCs/>
                <w:iCs/>
                <w:color w:val="333333"/>
                <w:sz w:val="20"/>
                <w:szCs w:val="20"/>
                <w:shd w:val="clear" w:color="auto" w:fill="FFFFFF"/>
                <w:lang w:val="uk-UA" w:eastAsia="zh-CN"/>
              </w:rPr>
              <w:t xml:space="preserve"> </w:t>
            </w:r>
            <w:r w:rsidR="00CA67EA" w:rsidRPr="00952986">
              <w:rPr>
                <w:rFonts w:ascii="Times New Roman" w:eastAsia="Times New Roman" w:hAnsi="Times New Roman" w:cs="Times New Roman"/>
                <w:bCs/>
                <w:iCs/>
                <w:color w:val="333333"/>
                <w:sz w:val="20"/>
                <w:szCs w:val="20"/>
                <w:shd w:val="clear" w:color="auto" w:fill="FFFFFF"/>
                <w:lang w:val="uk-UA" w:eastAsia="zh-CN"/>
              </w:rPr>
              <w:t xml:space="preserve">структурних підрозділах </w:t>
            </w:r>
            <w:proofErr w:type="spellStart"/>
            <w:r w:rsidR="00CA67EA" w:rsidRPr="00952986">
              <w:rPr>
                <w:rFonts w:ascii="Times New Roman" w:eastAsia="Times New Roman" w:hAnsi="Times New Roman" w:cs="Times New Roman"/>
                <w:bCs/>
                <w:iCs/>
                <w:color w:val="333333"/>
                <w:sz w:val="20"/>
                <w:szCs w:val="20"/>
                <w:shd w:val="clear" w:color="auto" w:fill="FFFFFF"/>
                <w:lang w:val="uk-UA" w:eastAsia="zh-CN"/>
              </w:rPr>
              <w:t>електропостачальника</w:t>
            </w:r>
            <w:proofErr w:type="spellEnd"/>
            <w:r w:rsidR="00CA67EA" w:rsidRPr="00952986">
              <w:rPr>
                <w:rFonts w:ascii="Times New Roman" w:eastAsia="Times New Roman" w:hAnsi="Times New Roman" w:cs="Times New Roman"/>
                <w:bCs/>
                <w:iCs/>
                <w:color w:val="333333"/>
                <w:sz w:val="20"/>
                <w:szCs w:val="20"/>
                <w:shd w:val="clear" w:color="auto" w:fill="FFFFFF"/>
                <w:lang w:val="uk-UA" w:eastAsia="zh-CN"/>
              </w:rPr>
              <w:t>,</w:t>
            </w:r>
            <w:r w:rsidR="00CA67EA" w:rsidRPr="00952986">
              <w:rPr>
                <w:rFonts w:ascii="Times New Roman" w:eastAsia="Times New Roman" w:hAnsi="Times New Roman" w:cs="Times New Roman"/>
                <w:b/>
                <w:bCs/>
                <w:iCs/>
                <w:color w:val="333333"/>
                <w:sz w:val="20"/>
                <w:szCs w:val="20"/>
                <w:shd w:val="clear" w:color="auto" w:fill="FFFFFF"/>
                <w:lang w:val="uk-UA" w:eastAsia="zh-CN"/>
              </w:rPr>
              <w:t xml:space="preserve"> </w:t>
            </w:r>
            <w:r w:rsidR="00CA67EA" w:rsidRPr="00952986">
              <w:rPr>
                <w:rFonts w:ascii="Times New Roman" w:eastAsia="Times New Roman" w:hAnsi="Times New Roman" w:cs="Times New Roman"/>
                <w:iCs/>
                <w:color w:val="000000"/>
                <w:sz w:val="20"/>
                <w:szCs w:val="20"/>
                <w:shd w:val="clear" w:color="auto" w:fill="FFFFFF"/>
                <w:lang w:val="uk-UA" w:eastAsia="zh-CN"/>
              </w:rPr>
              <w:t xml:space="preserve">в центрах обслуговування споживачів, </w:t>
            </w:r>
            <w:r w:rsidR="00CA67EA" w:rsidRPr="00952986">
              <w:rPr>
                <w:rFonts w:ascii="Times New Roman" w:eastAsia="Times New Roman" w:hAnsi="Times New Roman" w:cs="Times New Roman"/>
                <w:b/>
                <w:bCs/>
                <w:iCs/>
                <w:color w:val="7030A0"/>
                <w:sz w:val="20"/>
                <w:szCs w:val="20"/>
                <w:shd w:val="clear" w:color="auto" w:fill="FFFFFF"/>
                <w:lang w:val="uk-UA" w:eastAsia="zh-CN"/>
              </w:rPr>
              <w:t xml:space="preserve">Центрі захисту споживачів електричної енергії </w:t>
            </w:r>
            <w:r w:rsidR="00CA67EA" w:rsidRPr="00952986">
              <w:rPr>
                <w:rFonts w:ascii="Times New Roman" w:eastAsia="Times New Roman" w:hAnsi="Times New Roman" w:cs="Times New Roman"/>
                <w:bCs/>
                <w:iCs/>
                <w:color w:val="333333"/>
                <w:sz w:val="20"/>
                <w:szCs w:val="20"/>
                <w:shd w:val="clear" w:color="auto" w:fill="FFFFFF"/>
                <w:lang w:val="uk-UA" w:eastAsia="zh-CN"/>
              </w:rPr>
              <w:t xml:space="preserve">та на офіційному </w:t>
            </w:r>
            <w:proofErr w:type="spellStart"/>
            <w:r w:rsidR="00CA67EA" w:rsidRPr="00952986">
              <w:rPr>
                <w:rFonts w:ascii="Times New Roman" w:eastAsia="Times New Roman" w:hAnsi="Times New Roman" w:cs="Times New Roman"/>
                <w:bCs/>
                <w:iCs/>
                <w:color w:val="333333"/>
                <w:sz w:val="20"/>
                <w:szCs w:val="20"/>
                <w:shd w:val="clear" w:color="auto" w:fill="FFFFFF"/>
                <w:lang w:val="uk-UA" w:eastAsia="zh-CN"/>
              </w:rPr>
              <w:t>вебсайті</w:t>
            </w:r>
            <w:proofErr w:type="spellEnd"/>
            <w:r w:rsidR="00CA67EA" w:rsidRPr="00952986">
              <w:rPr>
                <w:rFonts w:ascii="Times New Roman" w:eastAsia="Times New Roman" w:hAnsi="Times New Roman" w:cs="Times New Roman"/>
                <w:bCs/>
                <w:iCs/>
                <w:color w:val="333333"/>
                <w:sz w:val="20"/>
                <w:szCs w:val="20"/>
                <w:shd w:val="clear" w:color="auto" w:fill="FFFFFF"/>
                <w:lang w:val="uk-UA" w:eastAsia="zh-CN"/>
              </w:rPr>
              <w:t xml:space="preserve"> </w:t>
            </w:r>
            <w:proofErr w:type="spellStart"/>
            <w:r w:rsidR="00CA67EA" w:rsidRPr="00952986">
              <w:rPr>
                <w:rFonts w:ascii="Times New Roman" w:eastAsia="Times New Roman" w:hAnsi="Times New Roman" w:cs="Times New Roman"/>
                <w:bCs/>
                <w:iCs/>
                <w:color w:val="333333"/>
                <w:sz w:val="20"/>
                <w:szCs w:val="20"/>
                <w:shd w:val="clear" w:color="auto" w:fill="FFFFFF"/>
                <w:lang w:val="uk-UA" w:eastAsia="zh-CN"/>
              </w:rPr>
              <w:t>електропостачальника</w:t>
            </w:r>
            <w:proofErr w:type="spellEnd"/>
            <w:r w:rsidR="00CA67EA" w:rsidRPr="00952986">
              <w:rPr>
                <w:rFonts w:ascii="Times New Roman" w:eastAsia="Times New Roman" w:hAnsi="Times New Roman" w:cs="Times New Roman"/>
                <w:bCs/>
                <w:iCs/>
                <w:color w:val="333333"/>
                <w:sz w:val="20"/>
                <w:szCs w:val="20"/>
                <w:shd w:val="clear" w:color="auto" w:fill="FFFFFF"/>
                <w:lang w:val="uk-UA" w:eastAsia="zh-CN"/>
              </w:rPr>
              <w:t>.</w:t>
            </w:r>
          </w:p>
          <w:p w14:paraId="25555C00" w14:textId="77777777" w:rsidR="00CA67EA" w:rsidRPr="00952986" w:rsidRDefault="00CA67EA" w:rsidP="0032407D">
            <w:pPr>
              <w:widowControl w:val="0"/>
              <w:tabs>
                <w:tab w:val="left" w:pos="1163"/>
              </w:tabs>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Calibri" w:hAnsi="Times New Roman" w:cs="Times New Roman"/>
                <w:bCs/>
                <w:iCs/>
                <w:color w:val="000000"/>
                <w:sz w:val="20"/>
                <w:szCs w:val="20"/>
                <w:lang w:val="uk-UA" w:eastAsia="zh-CN"/>
              </w:rPr>
              <w:t xml:space="preserve">Кошти, які надходять за такими платіжними документами, обліковуються на особовому рахунку споживача в рахунок оплати платіжних документів, сформованих системою </w:t>
            </w:r>
            <w:proofErr w:type="spellStart"/>
            <w:r w:rsidRPr="00952986">
              <w:rPr>
                <w:rFonts w:ascii="Times New Roman" w:eastAsia="Calibri" w:hAnsi="Times New Roman" w:cs="Times New Roman"/>
                <w:bCs/>
                <w:iCs/>
                <w:color w:val="000000"/>
                <w:sz w:val="20"/>
                <w:szCs w:val="20"/>
                <w:lang w:val="uk-UA" w:eastAsia="zh-CN"/>
              </w:rPr>
              <w:t>електропостачальника</w:t>
            </w:r>
            <w:proofErr w:type="spellEnd"/>
            <w:r w:rsidRPr="00952986">
              <w:rPr>
                <w:rFonts w:ascii="Times New Roman" w:eastAsia="Calibri" w:hAnsi="Times New Roman" w:cs="Times New Roman"/>
                <w:bCs/>
                <w:iCs/>
                <w:color w:val="000000"/>
                <w:sz w:val="20"/>
                <w:szCs w:val="20"/>
                <w:lang w:val="uk-UA" w:eastAsia="zh-CN"/>
              </w:rPr>
              <w:t>.”</w:t>
            </w:r>
            <w:r w:rsidRPr="00952986">
              <w:rPr>
                <w:rFonts w:ascii="Times New Roman" w:eastAsia="Times New Roman" w:hAnsi="Times New Roman" w:cs="Times New Roman"/>
                <w:bCs/>
                <w:iCs/>
                <w:color w:val="000000"/>
                <w:sz w:val="20"/>
                <w:szCs w:val="20"/>
                <w:lang w:val="uk-UA" w:eastAsia="zh-CN"/>
              </w:rPr>
              <w:t xml:space="preserve"> </w:t>
            </w:r>
          </w:p>
          <w:p w14:paraId="62B587F6" w14:textId="77777777" w:rsidR="00CA67EA" w:rsidRPr="00952986" w:rsidRDefault="00CA67E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2033C60" w14:textId="6201947D" w:rsidR="0032407D" w:rsidRPr="00952986" w:rsidRDefault="0032407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hAnsi="Times New Roman" w:cs="Times New Roman"/>
                <w:b/>
                <w:bCs/>
                <w:sz w:val="20"/>
                <w:szCs w:val="20"/>
                <w:lang w:val="uk-UA"/>
              </w:rPr>
              <w:t xml:space="preserve">ПАТ </w:t>
            </w:r>
            <w:r w:rsidR="00E30BA6" w:rsidRPr="00952986">
              <w:rPr>
                <w:rFonts w:ascii="Times New Roman" w:hAnsi="Times New Roman" w:cs="Times New Roman"/>
                <w:b/>
                <w:bCs/>
                <w:sz w:val="20"/>
                <w:szCs w:val="20"/>
                <w:lang w:val="uk-UA"/>
              </w:rPr>
              <w:t>«</w:t>
            </w:r>
            <w:proofErr w:type="spellStart"/>
            <w:r w:rsidRPr="00952986">
              <w:rPr>
                <w:rFonts w:ascii="Times New Roman" w:hAnsi="Times New Roman" w:cs="Times New Roman"/>
                <w:b/>
                <w:bCs/>
                <w:sz w:val="20"/>
                <w:szCs w:val="20"/>
                <w:lang w:val="uk-UA"/>
              </w:rPr>
              <w:t>Запоріжжяобленерго</w:t>
            </w:r>
            <w:proofErr w:type="spellEnd"/>
            <w:r w:rsidR="00E30BA6" w:rsidRPr="00952986">
              <w:rPr>
                <w:rFonts w:ascii="Times New Roman" w:hAnsi="Times New Roman" w:cs="Times New Roman"/>
                <w:b/>
                <w:bCs/>
                <w:sz w:val="20"/>
                <w:szCs w:val="20"/>
                <w:lang w:val="uk-UA"/>
              </w:rPr>
              <w:t>»</w:t>
            </w:r>
          </w:p>
          <w:p w14:paraId="17063593" w14:textId="77777777" w:rsidR="0032407D" w:rsidRPr="00952986" w:rsidRDefault="0032407D" w:rsidP="0032407D">
            <w:pPr>
              <w:widowControl w:val="0"/>
              <w:autoSpaceDE w:val="0"/>
              <w:autoSpaceDN w:val="0"/>
              <w:ind w:firstLine="170"/>
              <w:contextualSpacing/>
              <w:jc w:val="both"/>
              <w:rPr>
                <w:rFonts w:ascii="Times New Roman" w:eastAsia="Times New Roman" w:hAnsi="Times New Roman" w:cs="Times New Roman"/>
                <w:color w:val="333333"/>
                <w:sz w:val="20"/>
                <w:szCs w:val="20"/>
                <w:shd w:val="clear" w:color="auto" w:fill="FFFFFF"/>
                <w:lang w:val="uk-UA" w:eastAsia="zh-CN"/>
              </w:rPr>
            </w:pPr>
          </w:p>
          <w:p w14:paraId="692DE07A" w14:textId="7779CEFA" w:rsidR="00CA67EA" w:rsidRPr="00952986" w:rsidRDefault="00CA67EA"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color w:val="333333"/>
                <w:sz w:val="20"/>
                <w:szCs w:val="20"/>
                <w:shd w:val="clear" w:color="auto" w:fill="FFFFFF"/>
                <w:lang w:val="uk-UA" w:eastAsia="zh-CN"/>
              </w:rPr>
              <w:t>Пропозиції ПАТ “</w:t>
            </w:r>
            <w:proofErr w:type="spellStart"/>
            <w:r w:rsidRPr="00952986">
              <w:rPr>
                <w:rFonts w:ascii="Times New Roman" w:eastAsia="Times New Roman" w:hAnsi="Times New Roman" w:cs="Times New Roman"/>
                <w:color w:val="333333"/>
                <w:sz w:val="20"/>
                <w:szCs w:val="20"/>
                <w:shd w:val="clear" w:color="auto" w:fill="FFFFFF"/>
                <w:lang w:val="uk-UA" w:eastAsia="zh-CN"/>
              </w:rPr>
              <w:t>Запоріжжяобленерго</w:t>
            </w:r>
            <w:proofErr w:type="spellEnd"/>
            <w:r w:rsidRPr="00952986">
              <w:rPr>
                <w:rFonts w:ascii="Times New Roman" w:eastAsia="Times New Roman" w:hAnsi="Times New Roman" w:cs="Times New Roman"/>
                <w:color w:val="333333"/>
                <w:sz w:val="20"/>
                <w:szCs w:val="20"/>
                <w:shd w:val="clear" w:color="auto" w:fill="FFFFFF"/>
                <w:lang w:val="uk-UA" w:eastAsia="zh-CN"/>
              </w:rPr>
              <w:t xml:space="preserve">”  обґрунтовуються необхідністю додаткового  розширення інформування споживачів щодо платіжних документів, сервісів, прав та обов'язків споживачів, в тому числі у Центрі захисту споживачів електричної енергії.                                                                                                                                                                                                                                                                                                                     </w:t>
            </w:r>
          </w:p>
        </w:tc>
        <w:tc>
          <w:tcPr>
            <w:tcW w:w="3179" w:type="dxa"/>
            <w:gridSpan w:val="2"/>
          </w:tcPr>
          <w:p w14:paraId="599F8653"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527D9BE9"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385D052F"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0D662A68"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2B94EA0"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054E9F95"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0005997F"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62F6694"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141DDFFB"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2F3BE25E" w14:textId="77777777" w:rsidR="003235C2" w:rsidRDefault="003235C2" w:rsidP="003235C2">
            <w:pPr>
              <w:pStyle w:val="rvps7"/>
              <w:shd w:val="clear" w:color="auto" w:fill="FFFFFF"/>
              <w:spacing w:before="0" w:beforeAutospacing="0" w:after="0" w:afterAutospacing="0"/>
              <w:jc w:val="both"/>
              <w:rPr>
                <w:b/>
                <w:bCs/>
                <w:color w:val="333333"/>
                <w:sz w:val="20"/>
                <w:szCs w:val="20"/>
                <w:lang w:val="uk-UA"/>
              </w:rPr>
            </w:pPr>
          </w:p>
          <w:p w14:paraId="17B5931F" w14:textId="77777777" w:rsidR="00045C6C" w:rsidRDefault="00045C6C" w:rsidP="003235C2">
            <w:pPr>
              <w:pStyle w:val="rvps7"/>
              <w:shd w:val="clear" w:color="auto" w:fill="FFFFFF"/>
              <w:spacing w:before="0" w:beforeAutospacing="0" w:after="0" w:afterAutospacing="0"/>
              <w:jc w:val="both"/>
              <w:rPr>
                <w:b/>
                <w:bCs/>
                <w:color w:val="333333"/>
                <w:sz w:val="20"/>
                <w:szCs w:val="20"/>
                <w:lang w:val="uk-UA"/>
              </w:rPr>
            </w:pPr>
          </w:p>
          <w:p w14:paraId="5FAE1884" w14:textId="77777777" w:rsidR="00045C6C" w:rsidRPr="00952986" w:rsidRDefault="00045C6C" w:rsidP="003235C2">
            <w:pPr>
              <w:pStyle w:val="rvps7"/>
              <w:shd w:val="clear" w:color="auto" w:fill="FFFFFF"/>
              <w:spacing w:before="0" w:beforeAutospacing="0" w:after="0" w:afterAutospacing="0"/>
              <w:jc w:val="both"/>
              <w:rPr>
                <w:b/>
                <w:bCs/>
                <w:color w:val="333333"/>
                <w:sz w:val="20"/>
                <w:szCs w:val="20"/>
                <w:lang w:val="uk-UA"/>
              </w:rPr>
            </w:pPr>
          </w:p>
          <w:p w14:paraId="4188ED2E" w14:textId="53927B17" w:rsidR="00CA67EA" w:rsidRPr="00952986" w:rsidRDefault="0053635F" w:rsidP="003235C2">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w:t>
            </w:r>
            <w:r w:rsidR="00EE061E">
              <w:rPr>
                <w:b/>
                <w:bCs/>
                <w:color w:val="333333"/>
                <w:sz w:val="20"/>
                <w:szCs w:val="20"/>
                <w:lang w:val="uk-UA"/>
              </w:rPr>
              <w:t xml:space="preserve">отребує обговорення </w:t>
            </w:r>
          </w:p>
          <w:p w14:paraId="0D747BE2" w14:textId="77777777" w:rsidR="00F06001" w:rsidRPr="00952986" w:rsidRDefault="00F06001" w:rsidP="0032407D">
            <w:pPr>
              <w:pStyle w:val="rvps7"/>
              <w:shd w:val="clear" w:color="auto" w:fill="FFFFFF"/>
              <w:spacing w:before="0" w:beforeAutospacing="0" w:after="0" w:afterAutospacing="0"/>
              <w:ind w:firstLine="480"/>
              <w:jc w:val="both"/>
              <w:rPr>
                <w:b/>
                <w:bCs/>
                <w:color w:val="333333"/>
                <w:sz w:val="20"/>
                <w:szCs w:val="20"/>
                <w:lang w:val="uk-UA"/>
              </w:rPr>
            </w:pPr>
          </w:p>
          <w:p w14:paraId="200988AE" w14:textId="4655829A" w:rsidR="0053635F" w:rsidRPr="00952986" w:rsidRDefault="0053635F" w:rsidP="00F06001">
            <w:pPr>
              <w:pStyle w:val="rvps7"/>
              <w:shd w:val="clear" w:color="auto" w:fill="FFFFFF"/>
              <w:spacing w:before="0" w:beforeAutospacing="0" w:after="0" w:afterAutospacing="0"/>
              <w:jc w:val="both"/>
              <w:rPr>
                <w:b/>
                <w:bCs/>
                <w:color w:val="333333"/>
                <w:sz w:val="20"/>
                <w:szCs w:val="20"/>
                <w:lang w:val="uk-UA"/>
              </w:rPr>
            </w:pPr>
          </w:p>
        </w:tc>
      </w:tr>
      <w:tr w:rsidR="00824F48" w:rsidRPr="0051289A" w14:paraId="6DFB46D9" w14:textId="77777777" w:rsidTr="00F009E4">
        <w:trPr>
          <w:trHeight w:val="20"/>
        </w:trPr>
        <w:tc>
          <w:tcPr>
            <w:tcW w:w="4345" w:type="dxa"/>
            <w:gridSpan w:val="2"/>
          </w:tcPr>
          <w:p w14:paraId="08C36B73" w14:textId="77777777" w:rsidR="00824F48" w:rsidRPr="00952986" w:rsidRDefault="00824F48" w:rsidP="0032407D">
            <w:pPr>
              <w:pStyle w:val="rvps7"/>
              <w:shd w:val="clear" w:color="auto" w:fill="FFFFFF"/>
              <w:spacing w:before="0" w:beforeAutospacing="0" w:after="0" w:afterAutospacing="0"/>
              <w:ind w:firstLine="480"/>
              <w:jc w:val="both"/>
              <w:rPr>
                <w:color w:val="333333"/>
                <w:sz w:val="20"/>
                <w:szCs w:val="20"/>
                <w:lang w:val="uk-UA"/>
              </w:rPr>
            </w:pPr>
          </w:p>
        </w:tc>
        <w:tc>
          <w:tcPr>
            <w:tcW w:w="4128" w:type="dxa"/>
            <w:gridSpan w:val="3"/>
          </w:tcPr>
          <w:p w14:paraId="615091AC" w14:textId="77777777" w:rsidR="00824F48" w:rsidRPr="00952986" w:rsidRDefault="00824F48" w:rsidP="0032407D">
            <w:pPr>
              <w:widowControl w:val="0"/>
              <w:autoSpaceDE w:val="0"/>
              <w:autoSpaceDN w:val="0"/>
              <w:ind w:firstLine="170"/>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ПрАТ «ДТЕК КИЇВСЬКІ ЕЛЕКТРОМЕРЕЖІ»</w:t>
            </w:r>
          </w:p>
          <w:p w14:paraId="531F7416" w14:textId="77777777" w:rsidR="00824F48" w:rsidRPr="00952986" w:rsidRDefault="00824F48" w:rsidP="0032407D">
            <w:pPr>
              <w:widowControl w:val="0"/>
              <w:autoSpaceDE w:val="0"/>
              <w:autoSpaceDN w:val="0"/>
              <w:ind w:firstLine="170"/>
              <w:contextualSpacing/>
              <w:jc w:val="center"/>
              <w:rPr>
                <w:rFonts w:ascii="Times New Roman" w:hAnsi="Times New Roman" w:cs="Times New Roman"/>
                <w:b/>
                <w:bCs/>
                <w:sz w:val="20"/>
                <w:szCs w:val="20"/>
                <w:lang w:val="uk-UA"/>
              </w:rPr>
            </w:pPr>
          </w:p>
          <w:p w14:paraId="45C66305"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4.15. У разі проведення споживачем оплати за електричну енергію за платіжним документом, оформленим споживачем, </w:t>
            </w:r>
            <w:proofErr w:type="spellStart"/>
            <w:r w:rsidRPr="00952986">
              <w:rPr>
                <w:rFonts w:ascii="Times New Roman" w:hAnsi="Times New Roman" w:cs="Times New Roman"/>
                <w:sz w:val="20"/>
                <w:szCs w:val="20"/>
                <w:lang w:val="uk-UA"/>
              </w:rPr>
              <w:t>електропостачальник</w:t>
            </w:r>
            <w:proofErr w:type="spellEnd"/>
            <w:r w:rsidRPr="00952986">
              <w:rPr>
                <w:rFonts w:ascii="Times New Roman" w:hAnsi="Times New Roman" w:cs="Times New Roman"/>
                <w:sz w:val="20"/>
                <w:szCs w:val="20"/>
                <w:lang w:val="uk-UA"/>
              </w:rPr>
              <w:t xml:space="preserve"> має навести приклад його заповнення, який розміщується у куточку споживача в</w:t>
            </w:r>
            <w:r w:rsidRPr="00952986">
              <w:rPr>
                <w:rFonts w:ascii="Times New Roman" w:hAnsi="Times New Roman" w:cs="Times New Roman"/>
                <w:b/>
                <w:bCs/>
                <w:sz w:val="20"/>
                <w:szCs w:val="20"/>
                <w:lang w:val="uk-UA"/>
              </w:rPr>
              <w:t xml:space="preserve"> </w:t>
            </w:r>
            <w:r w:rsidRPr="00952986">
              <w:rPr>
                <w:rFonts w:ascii="Times New Roman" w:hAnsi="Times New Roman" w:cs="Times New Roman"/>
                <w:sz w:val="20"/>
                <w:szCs w:val="20"/>
                <w:lang w:val="uk-UA"/>
              </w:rPr>
              <w:t>пунктах прийому платежів фінансових установ, з якими укладено договір про розрахунково-касове обслуговування, у</w:t>
            </w:r>
            <w:r w:rsidRPr="00952986">
              <w:rPr>
                <w:rFonts w:ascii="Times New Roman" w:hAnsi="Times New Roman" w:cs="Times New Roman"/>
                <w:b/>
                <w:bCs/>
                <w:sz w:val="20"/>
                <w:szCs w:val="20"/>
                <w:lang w:val="uk-UA"/>
              </w:rPr>
              <w:t xml:space="preserve"> </w:t>
            </w:r>
            <w:r w:rsidRPr="00952986">
              <w:rPr>
                <w:rFonts w:ascii="Times New Roman" w:hAnsi="Times New Roman" w:cs="Times New Roman"/>
                <w:sz w:val="20"/>
                <w:szCs w:val="20"/>
                <w:lang w:val="uk-UA"/>
              </w:rPr>
              <w:t xml:space="preserve">структурних підрозділах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w:t>
            </w:r>
            <w:r w:rsidRPr="00952986">
              <w:rPr>
                <w:rFonts w:ascii="Times New Roman" w:hAnsi="Times New Roman" w:cs="Times New Roman"/>
                <w:b/>
                <w:bCs/>
                <w:sz w:val="20"/>
                <w:szCs w:val="20"/>
                <w:lang w:val="uk-UA"/>
              </w:rPr>
              <w:t xml:space="preserve"> </w:t>
            </w:r>
            <w:r w:rsidRPr="00952986">
              <w:rPr>
                <w:rFonts w:ascii="Times New Roman" w:hAnsi="Times New Roman" w:cs="Times New Roman"/>
                <w:sz w:val="20"/>
                <w:szCs w:val="20"/>
                <w:lang w:val="uk-UA"/>
              </w:rPr>
              <w:t xml:space="preserve">в </w:t>
            </w:r>
            <w:r w:rsidRPr="00A663E0">
              <w:rPr>
                <w:rFonts w:ascii="Times New Roman" w:hAnsi="Times New Roman" w:cs="Times New Roman"/>
                <w:color w:val="0070C0"/>
                <w:sz w:val="20"/>
                <w:szCs w:val="20"/>
                <w:lang w:val="uk-UA"/>
              </w:rPr>
              <w:t xml:space="preserve">центрах обслуговування споживачів </w:t>
            </w:r>
            <w:proofErr w:type="spellStart"/>
            <w:r w:rsidRPr="00952986">
              <w:rPr>
                <w:rFonts w:ascii="Times New Roman" w:hAnsi="Times New Roman" w:cs="Times New Roman"/>
                <w:b/>
                <w:bCs/>
                <w:color w:val="7030A0"/>
                <w:sz w:val="20"/>
                <w:szCs w:val="20"/>
                <w:lang w:val="uk-UA"/>
              </w:rPr>
              <w:t>електропостачальника</w:t>
            </w:r>
            <w:proofErr w:type="spellEnd"/>
            <w:r w:rsidRPr="00952986">
              <w:rPr>
                <w:rFonts w:ascii="Times New Roman" w:hAnsi="Times New Roman" w:cs="Times New Roman"/>
                <w:sz w:val="20"/>
                <w:szCs w:val="20"/>
                <w:lang w:val="uk-UA"/>
              </w:rPr>
              <w:t xml:space="preserve"> та на офіційному </w:t>
            </w:r>
            <w:proofErr w:type="spellStart"/>
            <w:r w:rsidRPr="00952986">
              <w:rPr>
                <w:rFonts w:ascii="Times New Roman" w:hAnsi="Times New Roman" w:cs="Times New Roman"/>
                <w:sz w:val="20"/>
                <w:szCs w:val="20"/>
                <w:lang w:val="uk-UA"/>
              </w:rPr>
              <w:t>вебсайті</w:t>
            </w:r>
            <w:proofErr w:type="spellEnd"/>
            <w:r w:rsidRPr="00952986">
              <w:rPr>
                <w:rFonts w:ascii="Times New Roman" w:hAnsi="Times New Roman" w:cs="Times New Roman"/>
                <w:sz w:val="20"/>
                <w:szCs w:val="20"/>
                <w:lang w:val="uk-UA"/>
              </w:rPr>
              <w:t xml:space="preserve">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w:t>
            </w:r>
          </w:p>
          <w:p w14:paraId="5D3A696C" w14:textId="66D18604" w:rsidR="00824F48" w:rsidRPr="00952986" w:rsidRDefault="00824F48" w:rsidP="0032407D">
            <w:pPr>
              <w:widowControl w:val="0"/>
              <w:autoSpaceDE w:val="0"/>
              <w:autoSpaceDN w:val="0"/>
              <w:ind w:firstLine="170"/>
              <w:contextualSpacing/>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Кошти, які надходять за такими платіжними документами, обліковуються на особовому рахунку споживача в рахунок оплати платіжних</w:t>
            </w:r>
          </w:p>
          <w:p w14:paraId="4BFDD898" w14:textId="77777777" w:rsidR="00824F48" w:rsidRPr="00952986" w:rsidRDefault="00824F48" w:rsidP="0032407D">
            <w:pPr>
              <w:widowControl w:val="0"/>
              <w:autoSpaceDE w:val="0"/>
              <w:autoSpaceDN w:val="0"/>
              <w:ind w:firstLine="170"/>
              <w:contextualSpacing/>
              <w:jc w:val="center"/>
              <w:rPr>
                <w:rFonts w:ascii="Times New Roman" w:hAnsi="Times New Roman" w:cs="Times New Roman"/>
                <w:b/>
                <w:bCs/>
                <w:sz w:val="20"/>
                <w:szCs w:val="20"/>
                <w:lang w:val="uk-UA"/>
              </w:rPr>
            </w:pPr>
          </w:p>
        </w:tc>
        <w:tc>
          <w:tcPr>
            <w:tcW w:w="3942" w:type="dxa"/>
            <w:gridSpan w:val="3"/>
          </w:tcPr>
          <w:p w14:paraId="49511576" w14:textId="77777777" w:rsidR="0032407D" w:rsidRPr="00952986" w:rsidRDefault="0032407D" w:rsidP="0032407D">
            <w:pPr>
              <w:widowControl w:val="0"/>
              <w:autoSpaceDE w:val="0"/>
              <w:autoSpaceDN w:val="0"/>
              <w:ind w:firstLine="170"/>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ПрАТ «ДТЕК КИЇВСЬКІ ЕЛЕКТРОМЕРЕЖІ»</w:t>
            </w:r>
          </w:p>
          <w:p w14:paraId="086D7779" w14:textId="77777777" w:rsidR="0032407D" w:rsidRPr="00952986" w:rsidRDefault="0032407D" w:rsidP="0032407D">
            <w:pPr>
              <w:rPr>
                <w:rFonts w:ascii="Times New Roman" w:hAnsi="Times New Roman" w:cs="Times New Roman"/>
                <w:sz w:val="20"/>
                <w:szCs w:val="20"/>
                <w:lang w:val="uk-UA"/>
              </w:rPr>
            </w:pPr>
          </w:p>
          <w:p w14:paraId="1B82633E" w14:textId="500FC7B6" w:rsidR="00824F48" w:rsidRPr="00952986" w:rsidRDefault="00824F48" w:rsidP="0032407D">
            <w:pPr>
              <w:rPr>
                <w:rFonts w:ascii="Times New Roman" w:hAnsi="Times New Roman" w:cs="Times New Roman"/>
                <w:sz w:val="20"/>
                <w:szCs w:val="20"/>
                <w:lang w:val="uk-UA"/>
              </w:rPr>
            </w:pPr>
            <w:r w:rsidRPr="00952986">
              <w:rPr>
                <w:rFonts w:ascii="Times New Roman" w:hAnsi="Times New Roman" w:cs="Times New Roman"/>
                <w:sz w:val="20"/>
                <w:szCs w:val="20"/>
                <w:lang w:val="uk-UA"/>
              </w:rPr>
              <w:t>Редакційна правка.</w:t>
            </w:r>
          </w:p>
          <w:p w14:paraId="646B1370" w14:textId="7425FC44" w:rsidR="00824F48" w:rsidRPr="00952986" w:rsidRDefault="00824F48" w:rsidP="0032407D">
            <w:pPr>
              <w:widowControl w:val="0"/>
              <w:autoSpaceDE w:val="0"/>
              <w:autoSpaceDN w:val="0"/>
              <w:ind w:firstLine="170"/>
              <w:contextualSpacing/>
              <w:jc w:val="both"/>
              <w:rPr>
                <w:rFonts w:ascii="Times New Roman" w:eastAsia="Times New Roman" w:hAnsi="Times New Roman" w:cs="Times New Roman"/>
                <w:color w:val="333333"/>
                <w:sz w:val="20"/>
                <w:szCs w:val="20"/>
                <w:shd w:val="clear" w:color="auto" w:fill="FFFFFF"/>
                <w:lang w:val="uk-UA" w:eastAsia="zh-CN"/>
              </w:rPr>
            </w:pPr>
            <w:r w:rsidRPr="00952986">
              <w:rPr>
                <w:rFonts w:ascii="Times New Roman" w:hAnsi="Times New Roman" w:cs="Times New Roman"/>
                <w:sz w:val="20"/>
                <w:szCs w:val="20"/>
                <w:lang w:val="uk-UA"/>
              </w:rPr>
              <w:t xml:space="preserve">Пункт стосується обов’язків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 xml:space="preserve">, тому доцільно уточнити, що приклад заповнення платіжного документику має бути розміщений саме у ЦОК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w:t>
            </w:r>
          </w:p>
        </w:tc>
        <w:tc>
          <w:tcPr>
            <w:tcW w:w="3179" w:type="dxa"/>
            <w:gridSpan w:val="2"/>
          </w:tcPr>
          <w:p w14:paraId="5CEF651B"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071B1E73"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60FDDA80"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0E96DD9"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0B6B7893"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7415DCF"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4A1AF3DB"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256290AF"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50053705"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2CD2C7EF"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B0F1CB9" w14:textId="77777777" w:rsidR="003235C2" w:rsidRPr="00952986" w:rsidRDefault="003235C2" w:rsidP="003235C2">
            <w:pPr>
              <w:pStyle w:val="rvps7"/>
              <w:shd w:val="clear" w:color="auto" w:fill="FFFFFF"/>
              <w:spacing w:before="0" w:beforeAutospacing="0" w:after="0" w:afterAutospacing="0"/>
              <w:jc w:val="both"/>
              <w:rPr>
                <w:b/>
                <w:bCs/>
                <w:color w:val="333333"/>
                <w:sz w:val="20"/>
                <w:szCs w:val="20"/>
                <w:lang w:val="uk-UA"/>
              </w:rPr>
            </w:pPr>
          </w:p>
          <w:p w14:paraId="7B435515" w14:textId="77777777" w:rsidR="003235C2" w:rsidRDefault="003235C2" w:rsidP="003235C2">
            <w:pPr>
              <w:pStyle w:val="rvps7"/>
              <w:shd w:val="clear" w:color="auto" w:fill="FFFFFF"/>
              <w:spacing w:before="0" w:beforeAutospacing="0" w:after="0" w:afterAutospacing="0"/>
              <w:jc w:val="both"/>
              <w:rPr>
                <w:b/>
                <w:bCs/>
                <w:color w:val="333333"/>
                <w:sz w:val="20"/>
                <w:szCs w:val="20"/>
                <w:lang w:val="uk-UA"/>
              </w:rPr>
            </w:pPr>
          </w:p>
          <w:p w14:paraId="5DEA0BB1" w14:textId="77777777" w:rsidR="00045C6C" w:rsidRPr="00952986" w:rsidRDefault="00045C6C" w:rsidP="003235C2">
            <w:pPr>
              <w:pStyle w:val="rvps7"/>
              <w:shd w:val="clear" w:color="auto" w:fill="FFFFFF"/>
              <w:spacing w:before="0" w:beforeAutospacing="0" w:after="0" w:afterAutospacing="0"/>
              <w:jc w:val="both"/>
              <w:rPr>
                <w:b/>
                <w:bCs/>
                <w:color w:val="333333"/>
                <w:sz w:val="20"/>
                <w:szCs w:val="20"/>
                <w:lang w:val="uk-UA"/>
              </w:rPr>
            </w:pPr>
          </w:p>
          <w:p w14:paraId="7AD58FD1" w14:textId="1080ED55" w:rsidR="00824F48" w:rsidRPr="00952986" w:rsidRDefault="00A663E0" w:rsidP="003235C2">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 врах</w:t>
            </w:r>
            <w:r>
              <w:rPr>
                <w:b/>
                <w:bCs/>
                <w:color w:val="333333"/>
                <w:sz w:val="20"/>
                <w:szCs w:val="20"/>
                <w:lang w:val="uk-UA"/>
              </w:rPr>
              <w:t xml:space="preserve">овано </w:t>
            </w:r>
            <w:r w:rsidRPr="00952986">
              <w:rPr>
                <w:b/>
                <w:bCs/>
                <w:color w:val="333333"/>
                <w:sz w:val="20"/>
                <w:szCs w:val="20"/>
                <w:lang w:val="uk-UA"/>
              </w:rPr>
              <w:t>в редакції</w:t>
            </w:r>
            <w:r>
              <w:rPr>
                <w:b/>
                <w:bCs/>
                <w:color w:val="333333"/>
                <w:sz w:val="20"/>
                <w:szCs w:val="20"/>
                <w:lang w:val="uk-UA"/>
              </w:rPr>
              <w:t xml:space="preserve"> </w:t>
            </w:r>
            <w:r w:rsidRPr="00952986">
              <w:rPr>
                <w:b/>
                <w:bCs/>
                <w:color w:val="333333"/>
                <w:sz w:val="20"/>
                <w:szCs w:val="20"/>
                <w:lang w:val="uk-UA"/>
              </w:rPr>
              <w:t>вище</w:t>
            </w:r>
          </w:p>
        </w:tc>
      </w:tr>
      <w:tr w:rsidR="00001391" w:rsidRPr="0051289A" w14:paraId="6284F10B" w14:textId="070CF792" w:rsidTr="00E30BA6">
        <w:trPr>
          <w:trHeight w:val="20"/>
        </w:trPr>
        <w:tc>
          <w:tcPr>
            <w:tcW w:w="15594" w:type="dxa"/>
            <w:gridSpan w:val="10"/>
          </w:tcPr>
          <w:p w14:paraId="7F620D30" w14:textId="77777777" w:rsidR="00A663E0" w:rsidRDefault="00A663E0"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11BF0170" w14:textId="42CAF692"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V. Права, обов'язки та відповідальність учасників роздрібного ринку</w:t>
            </w:r>
          </w:p>
          <w:p w14:paraId="178250B7" w14:textId="77777777"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tc>
      </w:tr>
      <w:tr w:rsidR="00001391" w:rsidRPr="0051289A" w14:paraId="5E5EA953" w14:textId="7D5F4A8D" w:rsidTr="00E30BA6">
        <w:trPr>
          <w:trHeight w:val="20"/>
        </w:trPr>
        <w:tc>
          <w:tcPr>
            <w:tcW w:w="15594" w:type="dxa"/>
            <w:gridSpan w:val="10"/>
          </w:tcPr>
          <w:p w14:paraId="2D97748E" w14:textId="77777777" w:rsidR="00A663E0" w:rsidRDefault="00A663E0"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44988DD4" w14:textId="3A1E0AF7"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5.1. Права, обов'язки та відповідальність оператора системи</w:t>
            </w:r>
          </w:p>
          <w:p w14:paraId="4BBC0DC4" w14:textId="77777777"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tc>
      </w:tr>
      <w:tr w:rsidR="00A663E0" w:rsidRPr="0051289A" w14:paraId="37CE401E" w14:textId="0868EC80" w:rsidTr="005F43D9">
        <w:trPr>
          <w:trHeight w:val="20"/>
        </w:trPr>
        <w:tc>
          <w:tcPr>
            <w:tcW w:w="4345" w:type="dxa"/>
            <w:gridSpan w:val="2"/>
            <w:vMerge w:val="restart"/>
          </w:tcPr>
          <w:p w14:paraId="69EC2C2C" w14:textId="77777777" w:rsidR="00A663E0" w:rsidRPr="00952986" w:rsidRDefault="00A663E0" w:rsidP="00A663E0">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5.1.2. Оператор системи зобов'язаний:</w:t>
            </w:r>
          </w:p>
          <w:p w14:paraId="750B76AB" w14:textId="2B908E7C" w:rsidR="00A663E0" w:rsidRPr="00952986" w:rsidRDefault="00A663E0" w:rsidP="00A663E0">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w:t>
            </w:r>
          </w:p>
          <w:p w14:paraId="53D46A64" w14:textId="77777777" w:rsidR="00A663E0" w:rsidRPr="00952986" w:rsidRDefault="00A663E0" w:rsidP="00A663E0">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p>
          <w:p w14:paraId="570AF1EE" w14:textId="77777777" w:rsidR="00A663E0" w:rsidRPr="00952986" w:rsidRDefault="00A663E0" w:rsidP="00A663E0">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27) приймати письмові та усні повідомлення (у тому числі засобами зв'язку) споживачів та інших користувачів системи передачі (розподілу) електричної енергії щодо порушення електропостачання або порушення показників якості електричної енергії, а також вживати заходів до відновлення електропостачання та приведення показників якості електроенергії у відповідність до вимог </w:t>
            </w:r>
            <w:hyperlink r:id="rId11" w:anchor="n23" w:tgtFrame="_blank" w:history="1">
              <w:r w:rsidRPr="00952986">
                <w:rPr>
                  <w:rFonts w:ascii="Times New Roman" w:eastAsia="Times New Roman" w:hAnsi="Times New Roman" w:cs="Times New Roman"/>
                  <w:sz w:val="20"/>
                  <w:szCs w:val="20"/>
                  <w:lang w:val="uk-UA" w:eastAsia="en-GB" w:bidi="he-IL"/>
                </w:rPr>
                <w:t>Кодексу системи передачі</w:t>
              </w:r>
            </w:hyperlink>
            <w:r w:rsidRPr="00952986">
              <w:rPr>
                <w:rFonts w:ascii="Times New Roman" w:eastAsia="Times New Roman" w:hAnsi="Times New Roman" w:cs="Times New Roman"/>
                <w:sz w:val="20"/>
                <w:szCs w:val="20"/>
                <w:lang w:val="uk-UA" w:eastAsia="en-GB" w:bidi="he-IL"/>
              </w:rPr>
              <w:t>, </w:t>
            </w:r>
            <w:hyperlink r:id="rId12" w:anchor="n11" w:tgtFrame="_blank" w:history="1">
              <w:r w:rsidRPr="00952986">
                <w:rPr>
                  <w:rFonts w:ascii="Times New Roman" w:eastAsia="Times New Roman" w:hAnsi="Times New Roman" w:cs="Times New Roman"/>
                  <w:b/>
                  <w:color w:val="0070C0"/>
                  <w:sz w:val="20"/>
                  <w:szCs w:val="20"/>
                  <w:lang w:val="uk-UA" w:eastAsia="en-GB" w:bidi="he-IL"/>
                </w:rPr>
                <w:t>Кодексу систем розподілу</w:t>
              </w:r>
            </w:hyperlink>
            <w:r w:rsidRPr="00952986">
              <w:rPr>
                <w:rFonts w:ascii="Times New Roman" w:eastAsia="Times New Roman" w:hAnsi="Times New Roman" w:cs="Times New Roman"/>
                <w:b/>
                <w:color w:val="0070C0"/>
                <w:sz w:val="20"/>
                <w:szCs w:val="20"/>
                <w:lang w:val="uk-UA" w:eastAsia="en-GB" w:bidi="he-IL"/>
              </w:rPr>
              <w:t xml:space="preserve"> </w:t>
            </w:r>
            <w:r w:rsidRPr="00952986">
              <w:rPr>
                <w:rFonts w:ascii="Times New Roman" w:eastAsia="Times New Roman" w:hAnsi="Times New Roman" w:cs="Times New Roman"/>
                <w:b/>
                <w:bCs/>
                <w:color w:val="0070C0"/>
                <w:sz w:val="20"/>
                <w:szCs w:val="20"/>
                <w:lang w:val="uk-UA" w:eastAsia="en-GB" w:bidi="he-IL"/>
              </w:rPr>
              <w:t>та цих Правил</w:t>
            </w:r>
            <w:r w:rsidRPr="00952986">
              <w:rPr>
                <w:rFonts w:ascii="Times New Roman" w:eastAsia="Times New Roman" w:hAnsi="Times New Roman" w:cs="Times New Roman"/>
                <w:color w:val="333333"/>
                <w:sz w:val="20"/>
                <w:szCs w:val="20"/>
                <w:lang w:val="uk-UA" w:eastAsia="en-GB" w:bidi="he-IL"/>
              </w:rPr>
              <w:t>;</w:t>
            </w:r>
          </w:p>
          <w:p w14:paraId="6947AEFB" w14:textId="2A68133E" w:rsidR="00A663E0" w:rsidRPr="00952986" w:rsidRDefault="00A663E0" w:rsidP="00A663E0">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w:t>
            </w:r>
          </w:p>
          <w:p w14:paraId="6B821124" w14:textId="63B6EEB5" w:rsidR="00A663E0" w:rsidRPr="00952986" w:rsidRDefault="00A663E0" w:rsidP="00A663E0">
            <w:pPr>
              <w:shd w:val="clear" w:color="auto" w:fill="FFFFFF"/>
              <w:ind w:firstLine="319"/>
              <w:contextualSpacing/>
              <w:jc w:val="both"/>
              <w:rPr>
                <w:rFonts w:ascii="Times New Roman" w:hAnsi="Times New Roman" w:cs="Times New Roman"/>
                <w:b/>
                <w:bCs/>
                <w:color w:val="0070C0"/>
                <w:sz w:val="20"/>
                <w:szCs w:val="20"/>
                <w:lang w:val="uk-UA"/>
              </w:rPr>
            </w:pPr>
          </w:p>
          <w:p w14:paraId="2F00C565" w14:textId="77777777" w:rsidR="00A663E0" w:rsidRPr="00952986" w:rsidRDefault="00A663E0" w:rsidP="00A663E0">
            <w:pPr>
              <w:shd w:val="clear" w:color="auto" w:fill="FFFFFF"/>
              <w:ind w:firstLine="319"/>
              <w:contextualSpacing/>
              <w:jc w:val="both"/>
              <w:rPr>
                <w:rFonts w:ascii="Times New Roman" w:hAnsi="Times New Roman" w:cs="Times New Roman"/>
                <w:b/>
                <w:bCs/>
                <w:i/>
                <w:strike/>
                <w:color w:val="FF0000"/>
                <w:sz w:val="20"/>
                <w:szCs w:val="20"/>
                <w:lang w:val="uk-UA"/>
              </w:rPr>
            </w:pPr>
            <w:r w:rsidRPr="00952986">
              <w:rPr>
                <w:rFonts w:ascii="Times New Roman" w:hAnsi="Times New Roman" w:cs="Times New Roman"/>
                <w:b/>
                <w:bCs/>
                <w:i/>
                <w:strike/>
                <w:color w:val="FF0000"/>
                <w:sz w:val="20"/>
                <w:szCs w:val="20"/>
                <w:lang w:val="uk-UA"/>
              </w:rPr>
              <w:t xml:space="preserve">32) організовувати роботу консультаційних центрів з питань розподілу </w:t>
            </w:r>
            <w:r w:rsidRPr="00952986">
              <w:rPr>
                <w:rFonts w:ascii="Times New Roman" w:hAnsi="Times New Roman" w:cs="Times New Roman"/>
                <w:b/>
                <w:bCs/>
                <w:i/>
                <w:strike/>
                <w:color w:val="FF0000"/>
                <w:sz w:val="20"/>
                <w:szCs w:val="20"/>
                <w:lang w:val="uk-UA"/>
              </w:rPr>
              <w:lastRenderedPageBreak/>
              <w:t>(передачі) електричної енергії та енергозабезпечення;</w:t>
            </w:r>
          </w:p>
          <w:p w14:paraId="77D880E5" w14:textId="77777777" w:rsidR="00A663E0" w:rsidRPr="00952986" w:rsidRDefault="00A663E0" w:rsidP="00A663E0">
            <w:pPr>
              <w:shd w:val="clear" w:color="auto" w:fill="FFFFFF"/>
              <w:ind w:firstLine="319"/>
              <w:contextualSpacing/>
              <w:jc w:val="both"/>
              <w:rPr>
                <w:rFonts w:ascii="Times New Roman" w:hAnsi="Times New Roman" w:cs="Times New Roman"/>
                <w:b/>
                <w:bCs/>
                <w:color w:val="0070C0"/>
                <w:sz w:val="20"/>
                <w:szCs w:val="20"/>
                <w:lang w:val="uk-UA"/>
              </w:rPr>
            </w:pPr>
          </w:p>
          <w:p w14:paraId="049D00FD" w14:textId="213967D7" w:rsidR="00A663E0" w:rsidRPr="00952986" w:rsidRDefault="00A663E0" w:rsidP="00A663E0">
            <w:pPr>
              <w:ind w:firstLine="319"/>
              <w:jc w:val="both"/>
              <w:rPr>
                <w:rFonts w:ascii="Times New Roman" w:hAnsi="Times New Roman" w:cs="Times New Roman"/>
                <w:b/>
                <w:sz w:val="20"/>
                <w:szCs w:val="20"/>
                <w:lang w:val="uk-UA"/>
              </w:rPr>
            </w:pPr>
            <w:r w:rsidRPr="00952986">
              <w:rPr>
                <w:rFonts w:ascii="Times New Roman" w:hAnsi="Times New Roman" w:cs="Times New Roman"/>
                <w:b/>
                <w:sz w:val="20"/>
                <w:szCs w:val="20"/>
                <w:lang w:val="uk-UA"/>
              </w:rPr>
              <w:t>У зв’язку з цим підпункти 33 – 37 вважати відповідно підпунктами 32 – 36;</w:t>
            </w:r>
          </w:p>
          <w:p w14:paraId="22E4ACFB" w14:textId="77777777" w:rsidR="00A663E0" w:rsidRPr="00952986" w:rsidRDefault="00A663E0" w:rsidP="00A663E0">
            <w:pPr>
              <w:shd w:val="clear" w:color="auto" w:fill="FFFFFF"/>
              <w:ind w:firstLine="319"/>
              <w:contextualSpacing/>
              <w:jc w:val="both"/>
              <w:rPr>
                <w:rFonts w:ascii="Times New Roman" w:eastAsia="Times New Roman" w:hAnsi="Times New Roman" w:cs="Times New Roman"/>
                <w:b/>
                <w:color w:val="0070C0"/>
                <w:sz w:val="20"/>
                <w:szCs w:val="20"/>
                <w:lang w:val="uk-UA" w:eastAsia="en-GB" w:bidi="he-IL"/>
              </w:rPr>
            </w:pPr>
          </w:p>
          <w:p w14:paraId="6F709ED2" w14:textId="6FC31F95" w:rsidR="00A663E0" w:rsidRPr="00952986" w:rsidRDefault="00A663E0" w:rsidP="00A663E0">
            <w:pPr>
              <w:ind w:firstLine="319"/>
              <w:jc w:val="both"/>
              <w:rPr>
                <w:rFonts w:ascii="Times New Roman" w:hAnsi="Times New Roman" w:cs="Times New Roman"/>
                <w:sz w:val="20"/>
                <w:szCs w:val="20"/>
                <w:lang w:val="uk-UA"/>
              </w:rPr>
            </w:pPr>
            <w:r w:rsidRPr="00952986">
              <w:rPr>
                <w:rFonts w:ascii="Times New Roman" w:eastAsia="Times New Roman" w:hAnsi="Times New Roman" w:cs="Times New Roman"/>
                <w:b/>
                <w:color w:val="0070C0"/>
                <w:sz w:val="20"/>
                <w:szCs w:val="20"/>
                <w:lang w:val="uk-UA" w:eastAsia="en-GB" w:bidi="he-IL"/>
              </w:rPr>
              <w:t>35)</w:t>
            </w:r>
            <w:r w:rsidRPr="00952986">
              <w:rPr>
                <w:rFonts w:ascii="Times New Roman" w:hAnsi="Times New Roman" w:cs="Times New Roman"/>
                <w:color w:val="000000"/>
                <w:sz w:val="20"/>
                <w:szCs w:val="20"/>
                <w:lang w:val="uk-UA"/>
              </w:rPr>
              <w:t xml:space="preserve"> вести в електронному вигляді реєстри, передбачені статтею 53 Закону України "Про ринок електричної енергії", Кодексом комерційного обліку електричної енергії, пунктами 2.1.18 глави 2.1 розділу II, 3.2.13 та 3.2.15 глави 3.2 розділу III, 5.1.2 глави 5.1 розділу V, 6.1.3, 6.1.19, 6.1.24, 6.1.26 глави 6.1 та 6.2.2, 6.2.5, 6.2.6 глави 6.2 розділу VI, </w:t>
            </w:r>
            <w:r w:rsidRPr="00952986">
              <w:rPr>
                <w:rFonts w:ascii="Times New Roman" w:hAnsi="Times New Roman" w:cs="Times New Roman"/>
                <w:b/>
                <w:color w:val="0070C0"/>
                <w:sz w:val="20"/>
                <w:szCs w:val="20"/>
                <w:lang w:val="uk-UA"/>
              </w:rPr>
              <w:t>8.1.10, 8.1.12 глави 8.1</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розділу VIII та 10.1.3 глави 10.1 розділу X цих Правил;</w:t>
            </w:r>
          </w:p>
          <w:p w14:paraId="631B415B" w14:textId="51BE9109" w:rsidR="00A663E0" w:rsidRPr="00952986" w:rsidRDefault="00A663E0" w:rsidP="00A663E0">
            <w:pPr>
              <w:shd w:val="clear" w:color="auto" w:fill="FFFFFF"/>
              <w:ind w:firstLine="319"/>
              <w:contextualSpacing/>
              <w:jc w:val="both"/>
              <w:rPr>
                <w:rFonts w:ascii="Times New Roman" w:eastAsia="Times New Roman" w:hAnsi="Times New Roman" w:cs="Times New Roman"/>
                <w:b/>
                <w:color w:val="0070C0"/>
                <w:sz w:val="20"/>
                <w:szCs w:val="20"/>
                <w:lang w:val="uk-UA" w:eastAsia="en-GB" w:bidi="he-IL"/>
              </w:rPr>
            </w:pPr>
          </w:p>
          <w:p w14:paraId="45E1312F" w14:textId="1C2DED52" w:rsidR="00A663E0" w:rsidRPr="00952986" w:rsidRDefault="00A663E0" w:rsidP="00A663E0">
            <w:pPr>
              <w:ind w:firstLine="319"/>
              <w:jc w:val="both"/>
              <w:rPr>
                <w:rFonts w:ascii="Times New Roman" w:hAnsi="Times New Roman" w:cs="Times New Roman"/>
                <w:sz w:val="20"/>
                <w:szCs w:val="20"/>
                <w:lang w:val="uk-UA"/>
              </w:rPr>
            </w:pPr>
            <w:r w:rsidRPr="00952986">
              <w:rPr>
                <w:rFonts w:ascii="Times New Roman" w:hAnsi="Times New Roman" w:cs="Times New Roman"/>
                <w:b/>
                <w:color w:val="0070C0"/>
                <w:sz w:val="20"/>
                <w:szCs w:val="20"/>
                <w:lang w:val="uk-UA"/>
              </w:rPr>
              <w:t>36)</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 xml:space="preserve">щомісяця надавати </w:t>
            </w:r>
            <w:proofErr w:type="spellStart"/>
            <w:r w:rsidRPr="00952986">
              <w:rPr>
                <w:rFonts w:ascii="Times New Roman" w:hAnsi="Times New Roman" w:cs="Times New Roman"/>
                <w:color w:val="000000"/>
                <w:sz w:val="20"/>
                <w:szCs w:val="20"/>
                <w:lang w:val="uk-UA"/>
              </w:rPr>
              <w:t>електропостачальнику</w:t>
            </w:r>
            <w:proofErr w:type="spellEnd"/>
            <w:r w:rsidRPr="00952986">
              <w:rPr>
                <w:rFonts w:ascii="Times New Roman" w:hAnsi="Times New Roman" w:cs="Times New Roman"/>
                <w:color w:val="000000"/>
                <w:sz w:val="20"/>
                <w:szCs w:val="20"/>
                <w:lang w:val="uk-UA"/>
              </w:rPr>
              <w:t xml:space="preserve"> інформацію про значення попередніх та поточних показів засобу вимірюваної техніки по кожному ЕІС-коду та обсяги споживання, у тому числі за періодами часу доби</w:t>
            </w:r>
            <w:r w:rsidRPr="00952986">
              <w:rPr>
                <w:rFonts w:ascii="Times New Roman" w:hAnsi="Times New Roman" w:cs="Times New Roman"/>
                <w:b/>
                <w:color w:val="0070C0"/>
                <w:sz w:val="20"/>
                <w:szCs w:val="20"/>
                <w:lang w:val="uk-UA"/>
              </w:rPr>
              <w:t>;</w:t>
            </w:r>
          </w:p>
          <w:p w14:paraId="72D1E069" w14:textId="77777777" w:rsidR="00A663E0" w:rsidRPr="00952986" w:rsidRDefault="00A663E0" w:rsidP="00A663E0">
            <w:pPr>
              <w:shd w:val="clear" w:color="auto" w:fill="FFFFFF"/>
              <w:ind w:firstLine="319"/>
              <w:contextualSpacing/>
              <w:jc w:val="both"/>
              <w:rPr>
                <w:rFonts w:ascii="Times New Roman" w:eastAsia="Times New Roman" w:hAnsi="Times New Roman" w:cs="Times New Roman"/>
                <w:b/>
                <w:color w:val="0070C0"/>
                <w:sz w:val="20"/>
                <w:szCs w:val="20"/>
                <w:lang w:val="uk-UA" w:eastAsia="en-GB" w:bidi="he-IL"/>
              </w:rPr>
            </w:pPr>
          </w:p>
          <w:p w14:paraId="1F60B5D4" w14:textId="6F674EA1" w:rsidR="00A663E0" w:rsidRPr="00952986" w:rsidRDefault="00A663E0" w:rsidP="00A663E0">
            <w:pPr>
              <w:shd w:val="clear" w:color="auto" w:fill="FFFFFF"/>
              <w:ind w:firstLine="319"/>
              <w:contextualSpacing/>
              <w:jc w:val="both"/>
              <w:rPr>
                <w:rFonts w:ascii="Times New Roman" w:hAnsi="Times New Roman" w:cs="Times New Roman"/>
                <w:b/>
                <w:bCs/>
                <w:color w:val="0070C0"/>
                <w:sz w:val="20"/>
                <w:szCs w:val="20"/>
                <w:shd w:val="clear" w:color="auto" w:fill="FFFFFF"/>
                <w:lang w:val="uk-UA"/>
              </w:rPr>
            </w:pPr>
            <w:r w:rsidRPr="00952986">
              <w:rPr>
                <w:rFonts w:ascii="Times New Roman" w:hAnsi="Times New Roman" w:cs="Times New Roman"/>
                <w:b/>
                <w:bCs/>
                <w:color w:val="0070C0"/>
                <w:sz w:val="20"/>
                <w:szCs w:val="20"/>
                <w:shd w:val="clear" w:color="auto" w:fill="FFFFFF"/>
                <w:lang w:val="uk-UA"/>
              </w:rPr>
              <w:t xml:space="preserve">37) створювати можливість функціонування на офіційному </w:t>
            </w:r>
            <w:proofErr w:type="spellStart"/>
            <w:r w:rsidRPr="00952986">
              <w:rPr>
                <w:rFonts w:ascii="Times New Roman" w:hAnsi="Times New Roman" w:cs="Times New Roman"/>
                <w:b/>
                <w:bCs/>
                <w:color w:val="0070C0"/>
                <w:sz w:val="20"/>
                <w:szCs w:val="20"/>
                <w:shd w:val="clear" w:color="auto" w:fill="FFFFFF"/>
                <w:lang w:val="uk-UA"/>
              </w:rPr>
              <w:t>вебсайті</w:t>
            </w:r>
            <w:proofErr w:type="spellEnd"/>
            <w:r w:rsidRPr="00952986">
              <w:rPr>
                <w:rFonts w:ascii="Times New Roman" w:hAnsi="Times New Roman" w:cs="Times New Roman"/>
                <w:b/>
                <w:bCs/>
                <w:color w:val="0070C0"/>
                <w:sz w:val="20"/>
                <w:szCs w:val="20"/>
                <w:shd w:val="clear" w:color="auto" w:fill="FFFFFF"/>
                <w:lang w:val="uk-UA"/>
              </w:rPr>
              <w:t xml:space="preserve"> сервісу «Особистий кабінет споживача»;</w:t>
            </w:r>
          </w:p>
          <w:p w14:paraId="242C749A" w14:textId="77777777" w:rsidR="00A663E0" w:rsidRPr="00952986" w:rsidRDefault="00A663E0" w:rsidP="00A663E0">
            <w:pPr>
              <w:shd w:val="clear" w:color="auto" w:fill="FFFFFF"/>
              <w:ind w:firstLine="319"/>
              <w:contextualSpacing/>
              <w:jc w:val="both"/>
              <w:rPr>
                <w:rFonts w:ascii="Times New Roman" w:hAnsi="Times New Roman" w:cs="Times New Roman"/>
                <w:b/>
                <w:bCs/>
                <w:color w:val="0070C0"/>
                <w:sz w:val="20"/>
                <w:szCs w:val="20"/>
                <w:shd w:val="clear" w:color="auto" w:fill="FFFFFF"/>
                <w:lang w:val="uk-UA"/>
              </w:rPr>
            </w:pPr>
          </w:p>
          <w:p w14:paraId="6870A2B3" w14:textId="77777777" w:rsidR="00A663E0" w:rsidRPr="00952986" w:rsidRDefault="00A663E0" w:rsidP="00A663E0">
            <w:pPr>
              <w:shd w:val="clear" w:color="auto" w:fill="FFFFFF"/>
              <w:ind w:firstLine="319"/>
              <w:contextualSpacing/>
              <w:jc w:val="both"/>
              <w:rPr>
                <w:rFonts w:ascii="Times New Roman" w:hAnsi="Times New Roman" w:cs="Times New Roman"/>
                <w:b/>
                <w:bCs/>
                <w:color w:val="0070C0"/>
                <w:sz w:val="20"/>
                <w:szCs w:val="20"/>
                <w:shd w:val="clear" w:color="auto" w:fill="FFFFFF"/>
                <w:lang w:val="uk-UA"/>
              </w:rPr>
            </w:pPr>
            <w:r w:rsidRPr="00952986">
              <w:rPr>
                <w:rFonts w:ascii="Times New Roman" w:hAnsi="Times New Roman" w:cs="Times New Roman"/>
                <w:b/>
                <w:bCs/>
                <w:color w:val="0070C0"/>
                <w:sz w:val="20"/>
                <w:szCs w:val="20"/>
                <w:shd w:val="clear" w:color="auto" w:fill="FFFFFF"/>
                <w:lang w:val="uk-UA"/>
              </w:rPr>
              <w:t xml:space="preserve">38) взаємодіяти з </w:t>
            </w:r>
            <w:proofErr w:type="spellStart"/>
            <w:r w:rsidRPr="00952986">
              <w:rPr>
                <w:rFonts w:ascii="Times New Roman" w:hAnsi="Times New Roman" w:cs="Times New Roman"/>
                <w:b/>
                <w:bCs/>
                <w:color w:val="0070C0"/>
                <w:sz w:val="20"/>
                <w:szCs w:val="20"/>
                <w:shd w:val="clear" w:color="auto" w:fill="FFFFFF"/>
                <w:lang w:val="uk-UA"/>
              </w:rPr>
              <w:t>електропостачальником</w:t>
            </w:r>
            <w:proofErr w:type="spellEnd"/>
            <w:r w:rsidRPr="00952986">
              <w:rPr>
                <w:rFonts w:ascii="Times New Roman" w:hAnsi="Times New Roman" w:cs="Times New Roman"/>
                <w:b/>
                <w:bCs/>
                <w:color w:val="0070C0"/>
                <w:sz w:val="20"/>
                <w:szCs w:val="20"/>
                <w:shd w:val="clear" w:color="auto" w:fill="FFFFFF"/>
                <w:lang w:val="uk-UA"/>
              </w:rPr>
              <w:t xml:space="preserve"> з питань проведення звірки обсягів спожитої електричної енергії, розгляду заяв/скарг/претензій споживачів у порядку, визначеному цими Правилами.</w:t>
            </w:r>
          </w:p>
          <w:p w14:paraId="4228F1BA" w14:textId="69407484" w:rsidR="00A663E0" w:rsidRPr="00952986" w:rsidRDefault="00A663E0" w:rsidP="0032407D">
            <w:pPr>
              <w:shd w:val="clear" w:color="auto" w:fill="FFFFFF"/>
              <w:contextualSpacing/>
              <w:jc w:val="both"/>
              <w:rPr>
                <w:rFonts w:ascii="Times New Roman" w:eastAsia="Times New Roman" w:hAnsi="Times New Roman" w:cs="Times New Roman"/>
                <w:b/>
                <w:color w:val="333333"/>
                <w:sz w:val="20"/>
                <w:szCs w:val="20"/>
                <w:lang w:val="uk-UA" w:eastAsia="en-GB" w:bidi="he-IL"/>
              </w:rPr>
            </w:pPr>
          </w:p>
        </w:tc>
        <w:tc>
          <w:tcPr>
            <w:tcW w:w="4128" w:type="dxa"/>
            <w:gridSpan w:val="3"/>
          </w:tcPr>
          <w:p w14:paraId="09C976E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D74217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90E893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9BEA23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7D74BB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16705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619BE9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502606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FD7EC6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78699B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7FA723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A9066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83BDD8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D65394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645B54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7E8D09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8E8E60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EB0F68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72D67D1"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00B211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304516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BE0CDF7"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3B9704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B6B9F5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140EBA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61EE11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818C54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5FE871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E0541C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1A7D967"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429530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DBEAE3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F9E01E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CBC13F1"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591F135"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346994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D61402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FE05915"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7E9FBC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72CF1BA" w14:textId="77777777" w:rsidR="00A663E0" w:rsidRDefault="00A663E0" w:rsidP="0032407D">
            <w:pPr>
              <w:shd w:val="clear" w:color="auto" w:fill="FFFFFF"/>
              <w:contextualSpacing/>
              <w:jc w:val="center"/>
              <w:rPr>
                <w:rFonts w:ascii="Times New Roman" w:hAnsi="Times New Roman" w:cs="Times New Roman"/>
                <w:b/>
                <w:bCs/>
                <w:sz w:val="20"/>
                <w:szCs w:val="20"/>
                <w:lang w:val="uk-UA"/>
              </w:rPr>
            </w:pPr>
          </w:p>
          <w:p w14:paraId="659781F0" w14:textId="77777777" w:rsidR="002F5975" w:rsidRDefault="002F5975" w:rsidP="0032407D">
            <w:pPr>
              <w:shd w:val="clear" w:color="auto" w:fill="FFFFFF"/>
              <w:contextualSpacing/>
              <w:jc w:val="center"/>
              <w:rPr>
                <w:rFonts w:ascii="Times New Roman" w:hAnsi="Times New Roman" w:cs="Times New Roman"/>
                <w:b/>
                <w:bCs/>
                <w:sz w:val="20"/>
                <w:szCs w:val="20"/>
                <w:lang w:val="uk-UA"/>
              </w:rPr>
            </w:pPr>
          </w:p>
          <w:p w14:paraId="6578B6DF" w14:textId="2BD07533" w:rsidR="00A663E0" w:rsidRPr="00952986" w:rsidRDefault="00A663E0" w:rsidP="0032407D">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ТОВ «</w:t>
            </w:r>
            <w:proofErr w:type="spellStart"/>
            <w:r w:rsidRPr="00952986">
              <w:rPr>
                <w:rFonts w:ascii="Times New Roman" w:hAnsi="Times New Roman" w:cs="Times New Roman"/>
                <w:b/>
                <w:bCs/>
                <w:sz w:val="20"/>
                <w:szCs w:val="20"/>
                <w:lang w:val="uk-UA"/>
              </w:rPr>
              <w:t>Черкасиенергозбут</w:t>
            </w:r>
            <w:proofErr w:type="spellEnd"/>
            <w:r w:rsidRPr="00952986">
              <w:rPr>
                <w:rFonts w:ascii="Times New Roman" w:hAnsi="Times New Roman" w:cs="Times New Roman"/>
                <w:b/>
                <w:bCs/>
                <w:sz w:val="20"/>
                <w:szCs w:val="20"/>
                <w:lang w:val="uk-UA"/>
              </w:rPr>
              <w:t>»</w:t>
            </w:r>
          </w:p>
          <w:p w14:paraId="19E3FED5" w14:textId="77777777" w:rsidR="00A663E0" w:rsidRPr="00952986" w:rsidRDefault="00A663E0" w:rsidP="0032407D">
            <w:pPr>
              <w:shd w:val="clear" w:color="auto" w:fill="FFFFFF"/>
              <w:contextualSpacing/>
              <w:jc w:val="both"/>
              <w:rPr>
                <w:rFonts w:ascii="Times New Roman" w:hAnsi="Times New Roman" w:cs="Times New Roman"/>
                <w:b/>
                <w:bCs/>
                <w:sz w:val="20"/>
                <w:szCs w:val="20"/>
                <w:lang w:val="uk-UA"/>
              </w:rPr>
            </w:pPr>
          </w:p>
          <w:p w14:paraId="3295BB0B" w14:textId="1AC47825" w:rsidR="00A663E0" w:rsidRPr="00952986" w:rsidRDefault="00A663E0" w:rsidP="002F5975">
            <w:pPr>
              <w:shd w:val="clear" w:color="auto" w:fill="FFFFFF"/>
              <w:ind w:firstLine="377"/>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hAnsi="Times New Roman" w:cs="Times New Roman"/>
                <w:b/>
                <w:bCs/>
                <w:color w:val="0070C0"/>
                <w:sz w:val="20"/>
                <w:szCs w:val="20"/>
                <w:lang w:val="uk-UA"/>
              </w:rPr>
              <w:t xml:space="preserve">37) створювати можливість функціонування на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сервісу «Особистий кабінет споживача»</w:t>
            </w:r>
            <w:r w:rsidRPr="00952986">
              <w:rPr>
                <w:color w:val="0070C0"/>
                <w:sz w:val="20"/>
                <w:szCs w:val="20"/>
                <w:lang w:val="uk-UA"/>
              </w:rPr>
              <w:t xml:space="preserve"> </w:t>
            </w:r>
            <w:r w:rsidRPr="00952986">
              <w:rPr>
                <w:rFonts w:ascii="Times New Roman" w:hAnsi="Times New Roman" w:cs="Times New Roman"/>
                <w:b/>
                <w:color w:val="7030A0"/>
                <w:sz w:val="20"/>
                <w:szCs w:val="20"/>
                <w:lang w:val="uk-UA"/>
              </w:rPr>
              <w:t>та «</w:t>
            </w:r>
            <w:proofErr w:type="spellStart"/>
            <w:r w:rsidRPr="00952986">
              <w:rPr>
                <w:rFonts w:ascii="Times New Roman" w:hAnsi="Times New Roman" w:cs="Times New Roman"/>
                <w:b/>
                <w:color w:val="7030A0"/>
                <w:sz w:val="20"/>
                <w:szCs w:val="20"/>
                <w:lang w:val="uk-UA"/>
              </w:rPr>
              <w:t>Ценру</w:t>
            </w:r>
            <w:proofErr w:type="spellEnd"/>
            <w:r w:rsidRPr="00952986">
              <w:rPr>
                <w:rFonts w:ascii="Times New Roman" w:hAnsi="Times New Roman" w:cs="Times New Roman"/>
                <w:b/>
                <w:color w:val="7030A0"/>
                <w:sz w:val="20"/>
                <w:szCs w:val="20"/>
                <w:lang w:val="uk-UA"/>
              </w:rPr>
              <w:t xml:space="preserve"> захисту споживачів електричної енергії»;</w:t>
            </w:r>
          </w:p>
        </w:tc>
        <w:tc>
          <w:tcPr>
            <w:tcW w:w="3942" w:type="dxa"/>
            <w:gridSpan w:val="3"/>
          </w:tcPr>
          <w:p w14:paraId="3A59460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530D1E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F8BA7F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D35D85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8E40138"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E2D61D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63E996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BD5795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2B6896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C9FC85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D7FD8A1"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61E4D7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217DC5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F84A7B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5A366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8CDEC1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B646677"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4A3848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C532E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56609B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6520A0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BFBA57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047535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2122B5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8A7DAE7"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4866C6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7DB475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5A40CF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4C22C3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B032CC5"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0CBC20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817B04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6C7E0F8"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6E3F5A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E738F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EC755B8"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EF1630D" w14:textId="3681DB50"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458EC1D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BC8B99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B988A7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F5CBE5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28DFC5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1E13745"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4F2E81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BD25D0C"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C71C4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383BE6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031910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BB761D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4D26CC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CCCC44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3E99E21"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FC1E74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9D1AD2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B80BAC8"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AF39CA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8C962C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AAA3456"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CC2EEA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D57D3E2"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CBADF8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A4F1C8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250669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EDA167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EA4C7B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EC08AE8"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41B8F4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EE8C864"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1D0A1CB"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A7C926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63BB278D"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4459CF0E"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10FAA59C"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4DE1F30E"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6A3F5771"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7B9DD15B"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670A04A8" w14:textId="77777777" w:rsidR="00A663E0" w:rsidRDefault="00A663E0" w:rsidP="00A663E0">
            <w:pPr>
              <w:pStyle w:val="rvps7"/>
              <w:shd w:val="clear" w:color="auto" w:fill="FFFFFF"/>
              <w:spacing w:before="0" w:beforeAutospacing="0" w:after="0" w:afterAutospacing="0"/>
              <w:jc w:val="both"/>
              <w:rPr>
                <w:b/>
                <w:bCs/>
                <w:color w:val="333333"/>
                <w:sz w:val="20"/>
                <w:szCs w:val="20"/>
                <w:lang w:val="uk-UA"/>
              </w:rPr>
            </w:pPr>
          </w:p>
          <w:p w14:paraId="30714F7D" w14:textId="70758206" w:rsidR="00A663E0" w:rsidRPr="00952986" w:rsidRDefault="00A663E0" w:rsidP="00A663E0">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 врах</w:t>
            </w:r>
            <w:r>
              <w:rPr>
                <w:b/>
                <w:bCs/>
                <w:color w:val="333333"/>
                <w:sz w:val="20"/>
                <w:szCs w:val="20"/>
                <w:lang w:val="uk-UA"/>
              </w:rPr>
              <w:t xml:space="preserve">овано </w:t>
            </w:r>
            <w:r w:rsidRPr="00952986">
              <w:rPr>
                <w:b/>
                <w:bCs/>
                <w:color w:val="333333"/>
                <w:sz w:val="20"/>
                <w:szCs w:val="20"/>
                <w:lang w:val="uk-UA"/>
              </w:rPr>
              <w:t>в редакції:</w:t>
            </w:r>
          </w:p>
          <w:p w14:paraId="761C9D20" w14:textId="77777777" w:rsidR="00A663E0" w:rsidRPr="00952986" w:rsidRDefault="00A663E0" w:rsidP="00F06001">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 xml:space="preserve"> </w:t>
            </w:r>
          </w:p>
          <w:p w14:paraId="153C4BA6" w14:textId="20CD5560" w:rsidR="00A663E0" w:rsidRPr="00952986" w:rsidRDefault="00A663E0" w:rsidP="00F06001">
            <w:pPr>
              <w:shd w:val="clear" w:color="auto" w:fill="FFFFFF"/>
              <w:contextualSpacing/>
              <w:jc w:val="both"/>
              <w:rPr>
                <w:rFonts w:ascii="Times New Roman" w:hAnsi="Times New Roman" w:cs="Times New Roman"/>
                <w:b/>
                <w:bCs/>
                <w:color w:val="00B050"/>
                <w:sz w:val="20"/>
                <w:szCs w:val="20"/>
                <w:shd w:val="clear" w:color="auto" w:fill="FFFFFF"/>
                <w:lang w:val="uk-UA"/>
              </w:rPr>
            </w:pPr>
            <w:r w:rsidRPr="00952986">
              <w:rPr>
                <w:rFonts w:ascii="Times New Roman" w:eastAsia="Times New Roman" w:hAnsi="Times New Roman" w:cs="Times New Roman"/>
                <w:b/>
                <w:bCs/>
                <w:color w:val="0070C0"/>
                <w:sz w:val="20"/>
                <w:szCs w:val="20"/>
                <w:lang w:val="uk-UA" w:eastAsia="en-GB" w:bidi="he-IL"/>
              </w:rPr>
              <w:t>37)</w:t>
            </w:r>
            <w:r w:rsidRPr="00952986">
              <w:rPr>
                <w:rFonts w:ascii="Times New Roman" w:eastAsia="Times New Roman" w:hAnsi="Times New Roman" w:cs="Times New Roman"/>
                <w:sz w:val="20"/>
                <w:szCs w:val="20"/>
                <w:lang w:val="uk-UA" w:eastAsia="en-GB" w:bidi="he-IL"/>
              </w:rPr>
              <w:t xml:space="preserve"> </w:t>
            </w:r>
            <w:r w:rsidRPr="00952986">
              <w:rPr>
                <w:rFonts w:ascii="Times New Roman" w:hAnsi="Times New Roman" w:cs="Times New Roman"/>
                <w:b/>
                <w:bCs/>
                <w:color w:val="00B050"/>
                <w:sz w:val="20"/>
                <w:szCs w:val="20"/>
                <w:shd w:val="clear" w:color="auto" w:fill="FFFFFF"/>
                <w:lang w:val="uk-UA"/>
              </w:rPr>
              <w:t>створити</w:t>
            </w:r>
            <w:r w:rsidRPr="00952986">
              <w:rPr>
                <w:rFonts w:ascii="Times New Roman" w:hAnsi="Times New Roman" w:cs="Times New Roman"/>
                <w:b/>
                <w:bCs/>
                <w:color w:val="0070C0"/>
                <w:sz w:val="20"/>
                <w:szCs w:val="20"/>
                <w:shd w:val="clear" w:color="auto" w:fill="FFFFFF"/>
                <w:lang w:val="uk-UA"/>
              </w:rPr>
              <w:t xml:space="preserve"> можливість функціонування на офіційному </w:t>
            </w:r>
            <w:proofErr w:type="spellStart"/>
            <w:r w:rsidRPr="00952986">
              <w:rPr>
                <w:rFonts w:ascii="Times New Roman" w:hAnsi="Times New Roman" w:cs="Times New Roman"/>
                <w:b/>
                <w:bCs/>
                <w:color w:val="0070C0"/>
                <w:sz w:val="20"/>
                <w:szCs w:val="20"/>
                <w:shd w:val="clear" w:color="auto" w:fill="FFFFFF"/>
                <w:lang w:val="uk-UA"/>
              </w:rPr>
              <w:t>вебсайті</w:t>
            </w:r>
            <w:proofErr w:type="spellEnd"/>
            <w:r w:rsidRPr="00952986">
              <w:rPr>
                <w:rFonts w:ascii="Times New Roman" w:hAnsi="Times New Roman" w:cs="Times New Roman"/>
                <w:b/>
                <w:bCs/>
                <w:color w:val="0070C0"/>
                <w:sz w:val="20"/>
                <w:szCs w:val="20"/>
                <w:shd w:val="clear" w:color="auto" w:fill="FFFFFF"/>
                <w:lang w:val="uk-UA"/>
              </w:rPr>
              <w:t xml:space="preserve"> </w:t>
            </w:r>
            <w:r w:rsidRPr="00952986">
              <w:rPr>
                <w:rFonts w:ascii="Times New Roman" w:hAnsi="Times New Roman" w:cs="Times New Roman"/>
                <w:b/>
                <w:bCs/>
                <w:color w:val="00B050"/>
                <w:sz w:val="20"/>
                <w:szCs w:val="20"/>
                <w:shd w:val="clear" w:color="auto" w:fill="FFFFFF"/>
                <w:lang w:val="uk-UA"/>
              </w:rPr>
              <w:t xml:space="preserve">розділу/сторінки </w:t>
            </w:r>
            <w:r w:rsidRPr="00952986">
              <w:rPr>
                <w:rFonts w:ascii="Times New Roman" w:hAnsi="Times New Roman" w:cs="Times New Roman"/>
                <w:b/>
                <w:bCs/>
                <w:color w:val="0070C0"/>
                <w:sz w:val="20"/>
                <w:szCs w:val="20"/>
                <w:shd w:val="clear" w:color="auto" w:fill="FFFFFF"/>
                <w:lang w:val="uk-UA"/>
              </w:rPr>
              <w:t xml:space="preserve">«Особистий кабінет споживача» </w:t>
            </w:r>
            <w:r w:rsidRPr="00952986">
              <w:rPr>
                <w:rFonts w:ascii="Times New Roman" w:hAnsi="Times New Roman" w:cs="Times New Roman"/>
                <w:b/>
                <w:bCs/>
                <w:color w:val="00B050"/>
                <w:sz w:val="20"/>
                <w:szCs w:val="20"/>
                <w:shd w:val="clear" w:color="auto" w:fill="FFFFFF"/>
                <w:lang w:val="uk-UA"/>
              </w:rPr>
              <w:t>та «Центру захисту споживачів електричної енергії;</w:t>
            </w:r>
          </w:p>
          <w:p w14:paraId="3C45AB3D" w14:textId="10B451E0"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A663E0" w:rsidRPr="0051289A" w14:paraId="16DFD3C3" w14:textId="77777777" w:rsidTr="00C10DC5">
        <w:trPr>
          <w:trHeight w:val="20"/>
        </w:trPr>
        <w:tc>
          <w:tcPr>
            <w:tcW w:w="4345" w:type="dxa"/>
            <w:gridSpan w:val="2"/>
            <w:vMerge/>
            <w:tcBorders>
              <w:bottom w:val="single" w:sz="4" w:space="0" w:color="auto"/>
            </w:tcBorders>
          </w:tcPr>
          <w:p w14:paraId="0C20D53A"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4128" w:type="dxa"/>
            <w:gridSpan w:val="3"/>
          </w:tcPr>
          <w:p w14:paraId="00E64788" w14:textId="77777777" w:rsidR="00A663E0" w:rsidRPr="00952986" w:rsidRDefault="00A663E0" w:rsidP="0032407D">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15FEF3EA" w14:textId="77777777" w:rsidR="00A663E0" w:rsidRPr="00952986" w:rsidRDefault="00A663E0" w:rsidP="0032407D">
            <w:pPr>
              <w:shd w:val="clear" w:color="auto" w:fill="FFFFFF"/>
              <w:contextualSpacing/>
              <w:jc w:val="both"/>
              <w:rPr>
                <w:rFonts w:ascii="Times New Roman" w:eastAsia="Times New Roman" w:hAnsi="Times New Roman" w:cs="Times New Roman"/>
                <w:b/>
                <w:bCs/>
                <w:sz w:val="20"/>
                <w:szCs w:val="20"/>
                <w:lang w:val="uk-UA" w:eastAsia="en-GB" w:bidi="he-IL"/>
              </w:rPr>
            </w:pPr>
          </w:p>
          <w:p w14:paraId="229791A6" w14:textId="77777777" w:rsidR="00A663E0" w:rsidRPr="00952986" w:rsidRDefault="00A663E0" w:rsidP="002F5975">
            <w:pPr>
              <w:shd w:val="clear" w:color="auto" w:fill="FFFFFF"/>
              <w:ind w:firstLine="377"/>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5.1.2. Оператор системи зобов'язаний:</w:t>
            </w:r>
          </w:p>
          <w:p w14:paraId="2BBB49C6" w14:textId="77777777" w:rsidR="00A663E0" w:rsidRPr="00952986" w:rsidRDefault="00A663E0" w:rsidP="002F5975">
            <w:pPr>
              <w:shd w:val="clear" w:color="auto" w:fill="FFFFFF"/>
              <w:ind w:firstLine="377"/>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26EE8162" w14:textId="62AE8B63" w:rsidR="00A663E0" w:rsidRPr="00952986" w:rsidRDefault="00A663E0" w:rsidP="002F5975">
            <w:pPr>
              <w:shd w:val="clear" w:color="auto" w:fill="FFFFFF"/>
              <w:ind w:firstLine="377"/>
              <w:contextualSpacing/>
              <w:jc w:val="both"/>
              <w:rPr>
                <w:rFonts w:ascii="Times New Roman" w:eastAsia="Times New Roman" w:hAnsi="Times New Roman" w:cs="Times New Roman"/>
                <w:b/>
                <w:color w:val="006FBF"/>
                <w:sz w:val="20"/>
                <w:szCs w:val="20"/>
                <w:lang w:val="uk-UA"/>
              </w:rPr>
            </w:pPr>
            <w:r w:rsidRPr="00952986">
              <w:rPr>
                <w:rFonts w:ascii="Times New Roman" w:eastAsia="Times New Roman" w:hAnsi="Times New Roman" w:cs="Times New Roman"/>
                <w:b/>
                <w:color w:val="006FBF"/>
                <w:sz w:val="20"/>
                <w:szCs w:val="20"/>
                <w:lang w:val="uk-UA"/>
              </w:rPr>
              <w:t>36)</w:t>
            </w:r>
            <w:r w:rsidRPr="00952986">
              <w:rPr>
                <w:rFonts w:ascii="Times New Roman" w:eastAsia="Times New Roman" w:hAnsi="Times New Roman" w:cs="Times New Roman"/>
                <w:b/>
                <w:color w:val="006FBF"/>
                <w:sz w:val="20"/>
                <w:szCs w:val="20"/>
                <w:lang w:val="uk-UA"/>
              </w:rPr>
              <w:tab/>
            </w:r>
            <w:r w:rsidRPr="00952986">
              <w:rPr>
                <w:rFonts w:ascii="Times New Roman" w:eastAsia="Times New Roman" w:hAnsi="Times New Roman" w:cs="Times New Roman"/>
                <w:sz w:val="20"/>
                <w:szCs w:val="20"/>
                <w:lang w:val="uk-UA"/>
              </w:rPr>
              <w:t>щомісяця</w:t>
            </w:r>
            <w:r w:rsidR="002F5975">
              <w:rPr>
                <w:rFonts w:ascii="Times New Roman" w:eastAsia="Times New Roman" w:hAnsi="Times New Roman" w:cs="Times New Roman"/>
                <w:sz w:val="20"/>
                <w:szCs w:val="20"/>
                <w:lang w:val="uk-UA"/>
              </w:rPr>
              <w:t xml:space="preserve"> </w:t>
            </w:r>
            <w:r w:rsidRPr="00952986">
              <w:rPr>
                <w:rFonts w:ascii="Times New Roman" w:eastAsia="Times New Roman" w:hAnsi="Times New Roman" w:cs="Times New Roman"/>
                <w:spacing w:val="-2"/>
                <w:sz w:val="20"/>
                <w:szCs w:val="20"/>
                <w:lang w:val="uk-UA"/>
              </w:rPr>
              <w:t>надавати</w:t>
            </w:r>
            <w:r w:rsidRPr="00952986">
              <w:rPr>
                <w:rFonts w:ascii="Times New Roman" w:eastAsia="Times New Roman" w:hAnsi="Times New Roman" w:cs="Times New Roman"/>
                <w:spacing w:val="-58"/>
                <w:sz w:val="20"/>
                <w:szCs w:val="20"/>
                <w:lang w:val="uk-UA"/>
              </w:rPr>
              <w:t xml:space="preserve"> </w:t>
            </w:r>
            <w:proofErr w:type="spellStart"/>
            <w:r w:rsidRPr="00952986">
              <w:rPr>
                <w:rFonts w:ascii="Times New Roman" w:eastAsia="Times New Roman" w:hAnsi="Times New Roman" w:cs="Times New Roman"/>
                <w:sz w:val="20"/>
                <w:szCs w:val="20"/>
                <w:lang w:val="uk-UA"/>
              </w:rPr>
              <w:t>електропостачальнику</w:t>
            </w:r>
            <w:proofErr w:type="spellEnd"/>
            <w:r w:rsidRPr="00952986">
              <w:rPr>
                <w:rFonts w:ascii="Times New Roman" w:eastAsia="Times New Roman" w:hAnsi="Times New Roman" w:cs="Times New Roman"/>
                <w:sz w:val="20"/>
                <w:szCs w:val="20"/>
                <w:lang w:val="uk-UA"/>
              </w:rPr>
              <w:t xml:space="preserve"> інформацію про</w:t>
            </w:r>
            <w:r w:rsidRPr="00952986">
              <w:rPr>
                <w:rFonts w:ascii="Times New Roman" w:eastAsia="Times New Roman" w:hAnsi="Times New Roman" w:cs="Times New Roman"/>
                <w:spacing w:val="-57"/>
                <w:sz w:val="20"/>
                <w:szCs w:val="20"/>
                <w:lang w:val="uk-UA"/>
              </w:rPr>
              <w:t xml:space="preserve"> </w:t>
            </w:r>
            <w:r w:rsidRPr="00952986">
              <w:rPr>
                <w:rFonts w:ascii="Times New Roman" w:eastAsia="Times New Roman" w:hAnsi="Times New Roman" w:cs="Times New Roman"/>
                <w:sz w:val="20"/>
                <w:szCs w:val="20"/>
                <w:lang w:val="uk-UA"/>
              </w:rPr>
              <w:t>значення</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попередніх</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та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поточних</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показів засобу вимірюваної техніки по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кожному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ЕІС-коду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та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обсяги</w:t>
            </w:r>
            <w:r w:rsidRPr="00952986">
              <w:rPr>
                <w:rFonts w:ascii="Times New Roman" w:eastAsia="Times New Roman" w:hAnsi="Times New Roman" w:cs="Times New Roman"/>
                <w:spacing w:val="-57"/>
                <w:sz w:val="20"/>
                <w:szCs w:val="20"/>
                <w:lang w:val="uk-UA"/>
              </w:rPr>
              <w:t xml:space="preserve"> </w:t>
            </w:r>
            <w:r w:rsidRPr="00952986">
              <w:rPr>
                <w:rFonts w:ascii="Times New Roman" w:eastAsia="Times New Roman" w:hAnsi="Times New Roman" w:cs="Times New Roman"/>
                <w:sz w:val="20"/>
                <w:szCs w:val="20"/>
                <w:lang w:val="uk-UA"/>
              </w:rPr>
              <w:t xml:space="preserve">споживання </w:t>
            </w:r>
            <w:r w:rsidRPr="00952986">
              <w:rPr>
                <w:rFonts w:ascii="Times New Roman" w:eastAsia="Times New Roman" w:hAnsi="Times New Roman" w:cs="Times New Roman"/>
                <w:b/>
                <w:bCs/>
                <w:color w:val="7030A0"/>
                <w:sz w:val="20"/>
                <w:szCs w:val="20"/>
                <w:lang w:val="uk-UA"/>
              </w:rPr>
              <w:t>та генерації</w:t>
            </w:r>
            <w:r w:rsidRPr="00952986">
              <w:rPr>
                <w:rFonts w:ascii="Times New Roman" w:eastAsia="Times New Roman" w:hAnsi="Times New Roman" w:cs="Times New Roman"/>
                <w:sz w:val="20"/>
                <w:szCs w:val="20"/>
                <w:lang w:val="uk-UA"/>
              </w:rPr>
              <w:t>, у тому числі</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періодами часу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доби</w:t>
            </w:r>
            <w:r w:rsidRPr="00952986">
              <w:rPr>
                <w:rFonts w:ascii="Times New Roman" w:eastAsia="Times New Roman" w:hAnsi="Times New Roman" w:cs="Times New Roman"/>
                <w:b/>
                <w:color w:val="006FBF"/>
                <w:sz w:val="20"/>
                <w:szCs w:val="20"/>
                <w:lang w:val="uk-UA"/>
              </w:rPr>
              <w:t>;</w:t>
            </w:r>
          </w:p>
          <w:p w14:paraId="115AB35C" w14:textId="573C0D56" w:rsidR="00A663E0" w:rsidRPr="00952986" w:rsidRDefault="00A663E0" w:rsidP="0032407D">
            <w:pPr>
              <w:shd w:val="clear" w:color="auto" w:fill="FFFFFF"/>
              <w:contextualSpacing/>
              <w:jc w:val="both"/>
              <w:rPr>
                <w:rFonts w:ascii="Times New Roman" w:eastAsia="Times New Roman" w:hAnsi="Times New Roman" w:cs="Times New Roman"/>
                <w:b/>
                <w:color w:val="006FBF"/>
                <w:sz w:val="20"/>
                <w:szCs w:val="20"/>
                <w:lang w:val="uk-UA"/>
              </w:rPr>
            </w:pPr>
            <w:r w:rsidRPr="00952986">
              <w:rPr>
                <w:rFonts w:ascii="Times New Roman" w:eastAsia="Times New Roman" w:hAnsi="Times New Roman" w:cs="Times New Roman"/>
                <w:b/>
                <w:color w:val="006FBF"/>
                <w:sz w:val="20"/>
                <w:szCs w:val="20"/>
                <w:lang w:val="uk-UA"/>
              </w:rPr>
              <w:t>….</w:t>
            </w:r>
          </w:p>
          <w:p w14:paraId="4ED1B74C" w14:textId="77777777" w:rsidR="00A663E0" w:rsidRPr="00952986" w:rsidRDefault="00A663E0" w:rsidP="0032407D">
            <w:pPr>
              <w:shd w:val="clear" w:color="auto" w:fill="FFFFFF"/>
              <w:contextualSpacing/>
              <w:jc w:val="both"/>
              <w:rPr>
                <w:rFonts w:ascii="Times New Roman" w:eastAsia="Times New Roman" w:hAnsi="Times New Roman" w:cs="Times New Roman"/>
                <w:b/>
                <w:color w:val="006FBF"/>
                <w:sz w:val="20"/>
                <w:szCs w:val="20"/>
                <w:lang w:val="uk-UA"/>
              </w:rPr>
            </w:pPr>
          </w:p>
          <w:p w14:paraId="4C1FA10D" w14:textId="2CA51071" w:rsidR="00A663E0" w:rsidRPr="00952986" w:rsidRDefault="00A663E0" w:rsidP="002F5975">
            <w:pPr>
              <w:shd w:val="clear" w:color="auto" w:fill="FFFFFF"/>
              <w:ind w:firstLine="377"/>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38)</w:t>
            </w:r>
            <w:r w:rsidRPr="00952986">
              <w:rPr>
                <w:rFonts w:ascii="Times New Roman" w:eastAsia="Times New Roman" w:hAnsi="Times New Roman" w:cs="Times New Roman"/>
                <w:color w:val="333333"/>
                <w:sz w:val="20"/>
                <w:szCs w:val="20"/>
                <w:lang w:val="uk-UA" w:eastAsia="en-GB" w:bidi="he-IL"/>
              </w:rPr>
              <w:tab/>
            </w:r>
            <w:r w:rsidRPr="00952986">
              <w:rPr>
                <w:rFonts w:ascii="Times New Roman" w:eastAsia="Times New Roman" w:hAnsi="Times New Roman" w:cs="Times New Roman"/>
                <w:b/>
                <w:bCs/>
                <w:color w:val="0070C0"/>
                <w:sz w:val="20"/>
                <w:szCs w:val="20"/>
                <w:lang w:val="uk-UA" w:eastAsia="en-GB" w:bidi="he-IL"/>
              </w:rPr>
              <w:t xml:space="preserve">взаємодіяти з </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електропостачальником</w:t>
            </w:r>
            <w:proofErr w:type="spellEnd"/>
            <w:r w:rsidRPr="00952986">
              <w:rPr>
                <w:rFonts w:ascii="Times New Roman" w:eastAsia="Times New Roman" w:hAnsi="Times New Roman" w:cs="Times New Roman"/>
                <w:b/>
                <w:bCs/>
                <w:color w:val="0070C0"/>
                <w:sz w:val="20"/>
                <w:szCs w:val="20"/>
                <w:lang w:val="uk-UA" w:eastAsia="en-GB" w:bidi="he-IL"/>
              </w:rPr>
              <w:t xml:space="preserve"> з питань </w:t>
            </w:r>
            <w:r w:rsidRPr="00952986">
              <w:rPr>
                <w:rFonts w:ascii="Times New Roman" w:eastAsia="Times New Roman" w:hAnsi="Times New Roman" w:cs="Times New Roman"/>
                <w:b/>
                <w:bCs/>
                <w:color w:val="0070C0"/>
                <w:sz w:val="20"/>
                <w:szCs w:val="20"/>
                <w:lang w:val="uk-UA" w:eastAsia="en-GB" w:bidi="he-IL"/>
              </w:rPr>
              <w:lastRenderedPageBreak/>
              <w:t xml:space="preserve">проведення звірки обсягів спожитої, виробленої </w:t>
            </w:r>
            <w:r w:rsidRPr="00952986">
              <w:rPr>
                <w:rFonts w:ascii="Times New Roman" w:eastAsia="Times New Roman" w:hAnsi="Times New Roman" w:cs="Times New Roman"/>
                <w:b/>
                <w:color w:val="7030A0"/>
                <w:sz w:val="20"/>
                <w:szCs w:val="20"/>
                <w:lang w:val="uk-UA" w:eastAsia="en-GB" w:bidi="he-IL"/>
              </w:rPr>
              <w:t xml:space="preserve">та відпущеної в мережу </w:t>
            </w:r>
            <w:r w:rsidRPr="00952986">
              <w:rPr>
                <w:rFonts w:ascii="Times New Roman" w:eastAsia="Times New Roman" w:hAnsi="Times New Roman" w:cs="Times New Roman"/>
                <w:b/>
                <w:bCs/>
                <w:color w:val="0070C0"/>
                <w:sz w:val="20"/>
                <w:szCs w:val="20"/>
                <w:lang w:val="uk-UA" w:eastAsia="en-GB" w:bidi="he-IL"/>
              </w:rPr>
              <w:t>електричної енергії, розгляду заяв/скарг/претензій споживачів у порядку, визначеному цими Правилами.</w:t>
            </w:r>
          </w:p>
          <w:p w14:paraId="62A0DBDF"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942" w:type="dxa"/>
            <w:gridSpan w:val="3"/>
          </w:tcPr>
          <w:p w14:paraId="501FF6FE"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2CF28C13"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3BF690B2" w14:textId="77777777" w:rsidR="002F5975" w:rsidRPr="00952986" w:rsidRDefault="002F5975" w:rsidP="002F5975">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 врах</w:t>
            </w:r>
            <w:r>
              <w:rPr>
                <w:b/>
                <w:bCs/>
                <w:color w:val="333333"/>
                <w:sz w:val="20"/>
                <w:szCs w:val="20"/>
                <w:lang w:val="uk-UA"/>
              </w:rPr>
              <w:t xml:space="preserve">овано </w:t>
            </w:r>
            <w:r w:rsidRPr="00952986">
              <w:rPr>
                <w:b/>
                <w:bCs/>
                <w:color w:val="333333"/>
                <w:sz w:val="20"/>
                <w:szCs w:val="20"/>
                <w:lang w:val="uk-UA"/>
              </w:rPr>
              <w:t>в редакції:</w:t>
            </w:r>
          </w:p>
          <w:p w14:paraId="5B160D39"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D3D38D2" w14:textId="1CA6FCAA" w:rsidR="00A663E0" w:rsidRPr="00952986" w:rsidRDefault="00A663E0" w:rsidP="005A1DA7">
            <w:pPr>
              <w:shd w:val="clear" w:color="auto" w:fill="FFFFFF"/>
              <w:contextualSpacing/>
              <w:jc w:val="both"/>
              <w:rPr>
                <w:rFonts w:ascii="Times New Roman" w:eastAsia="Times New Roman" w:hAnsi="Times New Roman" w:cs="Times New Roman"/>
                <w:b/>
                <w:color w:val="006FBF"/>
                <w:sz w:val="20"/>
                <w:szCs w:val="20"/>
                <w:lang w:val="uk-UA"/>
              </w:rPr>
            </w:pPr>
            <w:r w:rsidRPr="00952986">
              <w:rPr>
                <w:rFonts w:ascii="Times New Roman" w:eastAsia="Times New Roman" w:hAnsi="Times New Roman" w:cs="Times New Roman"/>
                <w:b/>
                <w:color w:val="006FBF"/>
                <w:sz w:val="20"/>
                <w:szCs w:val="20"/>
                <w:lang w:val="uk-UA"/>
              </w:rPr>
              <w:t>36)</w:t>
            </w:r>
            <w:r w:rsidRPr="00952986">
              <w:rPr>
                <w:rFonts w:ascii="Times New Roman" w:eastAsia="Times New Roman" w:hAnsi="Times New Roman" w:cs="Times New Roman"/>
                <w:b/>
                <w:color w:val="006FBF"/>
                <w:sz w:val="20"/>
                <w:szCs w:val="20"/>
                <w:lang w:val="uk-UA"/>
              </w:rPr>
              <w:tab/>
            </w:r>
            <w:r w:rsidRPr="00952986">
              <w:rPr>
                <w:rFonts w:ascii="Times New Roman" w:eastAsia="Times New Roman" w:hAnsi="Times New Roman" w:cs="Times New Roman"/>
                <w:sz w:val="20"/>
                <w:szCs w:val="20"/>
                <w:lang w:val="uk-UA"/>
              </w:rPr>
              <w:t>щомісяця</w:t>
            </w:r>
            <w:r>
              <w:rPr>
                <w:rFonts w:ascii="Times New Roman" w:eastAsia="Times New Roman" w:hAnsi="Times New Roman" w:cs="Times New Roman"/>
                <w:sz w:val="20"/>
                <w:szCs w:val="20"/>
                <w:lang w:val="uk-UA"/>
              </w:rPr>
              <w:t xml:space="preserve"> </w:t>
            </w:r>
            <w:r w:rsidRPr="00952986">
              <w:rPr>
                <w:rFonts w:ascii="Times New Roman" w:eastAsia="Times New Roman" w:hAnsi="Times New Roman" w:cs="Times New Roman"/>
                <w:spacing w:val="-2"/>
                <w:sz w:val="20"/>
                <w:szCs w:val="20"/>
                <w:lang w:val="uk-UA"/>
              </w:rPr>
              <w:t>надавати</w:t>
            </w:r>
            <w:r w:rsidRPr="00952986">
              <w:rPr>
                <w:rFonts w:ascii="Times New Roman" w:eastAsia="Times New Roman" w:hAnsi="Times New Roman" w:cs="Times New Roman"/>
                <w:spacing w:val="-58"/>
                <w:sz w:val="20"/>
                <w:szCs w:val="20"/>
                <w:lang w:val="uk-UA"/>
              </w:rPr>
              <w:t xml:space="preserve"> </w:t>
            </w:r>
            <w:proofErr w:type="spellStart"/>
            <w:r w:rsidRPr="00952986">
              <w:rPr>
                <w:rFonts w:ascii="Times New Roman" w:eastAsia="Times New Roman" w:hAnsi="Times New Roman" w:cs="Times New Roman"/>
                <w:sz w:val="20"/>
                <w:szCs w:val="20"/>
                <w:lang w:val="uk-UA"/>
              </w:rPr>
              <w:t>електропостачальнику</w:t>
            </w:r>
            <w:proofErr w:type="spellEnd"/>
            <w:r w:rsidRPr="00952986">
              <w:rPr>
                <w:rFonts w:ascii="Times New Roman" w:eastAsia="Times New Roman" w:hAnsi="Times New Roman" w:cs="Times New Roman"/>
                <w:sz w:val="20"/>
                <w:szCs w:val="20"/>
                <w:lang w:val="uk-UA"/>
              </w:rPr>
              <w:t xml:space="preserve"> інформацію про</w:t>
            </w:r>
            <w:r w:rsidRPr="00952986">
              <w:rPr>
                <w:rFonts w:ascii="Times New Roman" w:eastAsia="Times New Roman" w:hAnsi="Times New Roman" w:cs="Times New Roman"/>
                <w:spacing w:val="-57"/>
                <w:sz w:val="20"/>
                <w:szCs w:val="20"/>
                <w:lang w:val="uk-UA"/>
              </w:rPr>
              <w:t xml:space="preserve"> </w:t>
            </w:r>
            <w:r w:rsidRPr="00952986">
              <w:rPr>
                <w:rFonts w:ascii="Times New Roman" w:eastAsia="Times New Roman" w:hAnsi="Times New Roman" w:cs="Times New Roman"/>
                <w:sz w:val="20"/>
                <w:szCs w:val="20"/>
                <w:lang w:val="uk-UA"/>
              </w:rPr>
              <w:t>значення</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попередніх</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та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поточних</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показів засобу вимірюваної техніки по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кожному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ЕІС-коду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та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обсяги</w:t>
            </w:r>
            <w:r w:rsidRPr="00952986">
              <w:rPr>
                <w:rFonts w:ascii="Times New Roman" w:eastAsia="Times New Roman" w:hAnsi="Times New Roman" w:cs="Times New Roman"/>
                <w:spacing w:val="-57"/>
                <w:sz w:val="20"/>
                <w:szCs w:val="20"/>
                <w:lang w:val="uk-UA"/>
              </w:rPr>
              <w:t xml:space="preserve"> </w:t>
            </w:r>
            <w:r w:rsidRPr="00952986">
              <w:rPr>
                <w:rFonts w:ascii="Times New Roman" w:eastAsia="Times New Roman" w:hAnsi="Times New Roman" w:cs="Times New Roman"/>
                <w:sz w:val="20"/>
                <w:szCs w:val="20"/>
                <w:lang w:val="uk-UA"/>
              </w:rPr>
              <w:t xml:space="preserve">споживання </w:t>
            </w:r>
            <w:r w:rsidRPr="00952986">
              <w:rPr>
                <w:rFonts w:ascii="Times New Roman" w:eastAsia="Times New Roman" w:hAnsi="Times New Roman" w:cs="Times New Roman"/>
                <w:b/>
                <w:bCs/>
                <w:color w:val="00B050"/>
                <w:sz w:val="20"/>
                <w:szCs w:val="20"/>
                <w:lang w:val="uk-UA"/>
              </w:rPr>
              <w:t>та генерації</w:t>
            </w:r>
            <w:r w:rsidRPr="00952986">
              <w:rPr>
                <w:rFonts w:ascii="Times New Roman" w:eastAsia="Times New Roman" w:hAnsi="Times New Roman" w:cs="Times New Roman"/>
                <w:sz w:val="20"/>
                <w:szCs w:val="20"/>
                <w:lang w:val="uk-UA"/>
              </w:rPr>
              <w:t>, у тому числі</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періодами часу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доби</w:t>
            </w:r>
            <w:r w:rsidRPr="00952986">
              <w:rPr>
                <w:rFonts w:ascii="Times New Roman" w:eastAsia="Times New Roman" w:hAnsi="Times New Roman" w:cs="Times New Roman"/>
                <w:b/>
                <w:color w:val="006FBF"/>
                <w:sz w:val="20"/>
                <w:szCs w:val="20"/>
                <w:lang w:val="uk-UA"/>
              </w:rPr>
              <w:t>;</w:t>
            </w:r>
          </w:p>
          <w:p w14:paraId="21516B60" w14:textId="77777777" w:rsidR="00A663E0" w:rsidRPr="00952986" w:rsidRDefault="00A663E0"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0D07329B" w14:textId="65EF1A35" w:rsidR="00A663E0" w:rsidRPr="00952986" w:rsidRDefault="00A663E0" w:rsidP="004F5233">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38)</w:t>
            </w:r>
            <w:r w:rsidRPr="00952986">
              <w:rPr>
                <w:rFonts w:ascii="Times New Roman" w:eastAsia="Times New Roman" w:hAnsi="Times New Roman" w:cs="Times New Roman"/>
                <w:b/>
                <w:bCs/>
                <w:color w:val="333333"/>
                <w:sz w:val="20"/>
                <w:szCs w:val="20"/>
                <w:lang w:val="uk-UA" w:eastAsia="en-GB" w:bidi="he-IL"/>
              </w:rPr>
              <w:t xml:space="preserve"> </w:t>
            </w:r>
            <w:r w:rsidRPr="00952986">
              <w:rPr>
                <w:rFonts w:ascii="Times New Roman" w:eastAsia="Times New Roman" w:hAnsi="Times New Roman" w:cs="Times New Roman"/>
                <w:b/>
                <w:bCs/>
                <w:color w:val="0070C0"/>
                <w:sz w:val="20"/>
                <w:szCs w:val="20"/>
                <w:lang w:val="uk-UA" w:eastAsia="en-GB" w:bidi="he-IL"/>
              </w:rPr>
              <w:t xml:space="preserve">взаємодіяти з </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електропостачальником</w:t>
            </w:r>
            <w:proofErr w:type="spellEnd"/>
            <w:r w:rsidRPr="00952986">
              <w:rPr>
                <w:rFonts w:ascii="Times New Roman" w:eastAsia="Times New Roman" w:hAnsi="Times New Roman" w:cs="Times New Roman"/>
                <w:b/>
                <w:bCs/>
                <w:color w:val="0070C0"/>
                <w:sz w:val="20"/>
                <w:szCs w:val="20"/>
                <w:lang w:val="uk-UA" w:eastAsia="en-GB" w:bidi="he-IL"/>
              </w:rPr>
              <w:t xml:space="preserve"> з </w:t>
            </w:r>
            <w:r w:rsidRPr="00952986">
              <w:rPr>
                <w:rFonts w:ascii="Times New Roman" w:eastAsia="Times New Roman" w:hAnsi="Times New Roman" w:cs="Times New Roman"/>
                <w:b/>
                <w:bCs/>
                <w:color w:val="0070C0"/>
                <w:sz w:val="20"/>
                <w:szCs w:val="20"/>
                <w:lang w:val="uk-UA" w:eastAsia="en-GB" w:bidi="he-IL"/>
              </w:rPr>
              <w:lastRenderedPageBreak/>
              <w:t xml:space="preserve">питань проведення звірки обсягів спожитої, виробленої </w:t>
            </w:r>
            <w:r w:rsidRPr="00952986">
              <w:rPr>
                <w:rFonts w:ascii="Times New Roman" w:eastAsia="Times New Roman" w:hAnsi="Times New Roman" w:cs="Times New Roman"/>
                <w:b/>
                <w:color w:val="00B050"/>
                <w:sz w:val="20"/>
                <w:szCs w:val="20"/>
                <w:lang w:val="uk-UA" w:eastAsia="en-GB" w:bidi="he-IL"/>
              </w:rPr>
              <w:t xml:space="preserve">та відпущеної в мережу </w:t>
            </w:r>
            <w:r w:rsidRPr="00952986">
              <w:rPr>
                <w:rFonts w:ascii="Times New Roman" w:eastAsia="Times New Roman" w:hAnsi="Times New Roman" w:cs="Times New Roman"/>
                <w:b/>
                <w:bCs/>
                <w:color w:val="0070C0"/>
                <w:sz w:val="20"/>
                <w:szCs w:val="20"/>
                <w:lang w:val="uk-UA" w:eastAsia="en-GB" w:bidi="he-IL"/>
              </w:rPr>
              <w:t>електричної енергії, розгляду заяв/скарг/претензій споживачів у порядку, визначеному цими Правилами.</w:t>
            </w:r>
          </w:p>
          <w:p w14:paraId="75534736" w14:textId="4CAFBF70" w:rsidR="00A663E0" w:rsidRPr="00952986" w:rsidRDefault="00A663E0"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4B4DCF" w:rsidRPr="00B72430" w14:paraId="19377BBB" w14:textId="57C71A9A" w:rsidTr="00C10DC5">
        <w:trPr>
          <w:trHeight w:val="20"/>
        </w:trPr>
        <w:tc>
          <w:tcPr>
            <w:tcW w:w="4345" w:type="dxa"/>
            <w:gridSpan w:val="2"/>
            <w:vMerge w:val="restart"/>
            <w:tcBorders>
              <w:bottom w:val="nil"/>
            </w:tcBorders>
          </w:tcPr>
          <w:p w14:paraId="794608DD" w14:textId="77777777" w:rsidR="00E674F7" w:rsidRPr="00952986" w:rsidRDefault="00E674F7"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047E35E4" w14:textId="77777777" w:rsidR="00440A22" w:rsidRPr="00952986" w:rsidRDefault="00440A22"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2F1AE735" w14:textId="77777777" w:rsidR="00440A22" w:rsidRPr="00952986" w:rsidRDefault="00440A22"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75F9C246" w14:textId="71DAFDC3"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r w:rsidRPr="00952986">
              <w:rPr>
                <w:b/>
                <w:bCs/>
                <w:color w:val="0070C0"/>
                <w:sz w:val="20"/>
                <w:szCs w:val="20"/>
                <w:lang w:val="uk-UA"/>
              </w:rPr>
              <w:t>5.1.12. ОСР має забезпечити функціонування:</w:t>
            </w:r>
          </w:p>
          <w:p w14:paraId="56D815A5" w14:textId="77777777"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099EF58A" w14:textId="77777777"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proofErr w:type="spellStart"/>
            <w:r w:rsidRPr="00952986">
              <w:rPr>
                <w:b/>
                <w:bCs/>
                <w:color w:val="0070C0"/>
                <w:sz w:val="20"/>
                <w:szCs w:val="20"/>
                <w:lang w:val="uk-UA"/>
              </w:rPr>
              <w:t>кол</w:t>
            </w:r>
            <w:proofErr w:type="spellEnd"/>
            <w:r w:rsidRPr="00952986">
              <w:rPr>
                <w:b/>
                <w:bCs/>
                <w:color w:val="0070C0"/>
                <w:sz w:val="20"/>
                <w:szCs w:val="20"/>
                <w:lang w:val="uk-UA"/>
              </w:rPr>
              <w:t>-центру;</w:t>
            </w:r>
          </w:p>
          <w:p w14:paraId="3AC35201" w14:textId="77777777" w:rsidR="004B4DCF"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323E5738" w14:textId="398F5395"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r w:rsidRPr="00952986">
              <w:rPr>
                <w:b/>
                <w:bCs/>
                <w:color w:val="0070C0"/>
                <w:sz w:val="20"/>
                <w:szCs w:val="20"/>
                <w:lang w:val="uk-UA"/>
              </w:rPr>
              <w:t xml:space="preserve">сервісу «Центр захисту споживачів електричної енергії» на офіційному </w:t>
            </w:r>
            <w:proofErr w:type="spellStart"/>
            <w:r w:rsidRPr="00952986">
              <w:rPr>
                <w:b/>
                <w:bCs/>
                <w:color w:val="0070C0"/>
                <w:sz w:val="20"/>
                <w:szCs w:val="20"/>
                <w:lang w:val="uk-UA"/>
              </w:rPr>
              <w:t>вебсайті</w:t>
            </w:r>
            <w:proofErr w:type="spellEnd"/>
            <w:r w:rsidRPr="00952986">
              <w:rPr>
                <w:b/>
                <w:bCs/>
                <w:color w:val="0070C0"/>
                <w:sz w:val="20"/>
                <w:szCs w:val="20"/>
                <w:lang w:val="uk-UA"/>
              </w:rPr>
              <w:t xml:space="preserve"> в мережі інтернет;</w:t>
            </w:r>
          </w:p>
          <w:p w14:paraId="37EC1FB6" w14:textId="77777777"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1CA4E001" w14:textId="06459EDC"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r w:rsidRPr="00952986">
              <w:rPr>
                <w:b/>
                <w:bCs/>
                <w:color w:val="0070C0"/>
                <w:sz w:val="20"/>
                <w:szCs w:val="20"/>
                <w:lang w:val="uk-UA"/>
              </w:rPr>
              <w:t>центру захисту споживачів електричної енергії, у якому має бути організоване єдине вікно прийняття скарг заявників. Для ОСР,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5F8DF743" w14:textId="77777777" w:rsidR="004B4DCF" w:rsidRPr="00952986" w:rsidRDefault="004B4DCF" w:rsidP="002F5975">
            <w:pPr>
              <w:pStyle w:val="rvps2"/>
              <w:shd w:val="clear" w:color="auto" w:fill="FFFFFF"/>
              <w:spacing w:before="0" w:beforeAutospacing="0" w:after="0" w:afterAutospacing="0"/>
              <w:ind w:firstLine="319"/>
              <w:contextualSpacing/>
              <w:jc w:val="both"/>
              <w:rPr>
                <w:b/>
                <w:bCs/>
                <w:color w:val="0070C0"/>
                <w:sz w:val="20"/>
                <w:szCs w:val="20"/>
                <w:lang w:val="uk-UA"/>
              </w:rPr>
            </w:pPr>
          </w:p>
          <w:p w14:paraId="341EB5F6" w14:textId="10EFB3F9" w:rsidR="004B4DCF" w:rsidRPr="00952986" w:rsidRDefault="004B4DCF" w:rsidP="002F5975">
            <w:pPr>
              <w:pStyle w:val="rvps2"/>
              <w:shd w:val="clear" w:color="auto" w:fill="FFFFFF"/>
              <w:spacing w:before="0" w:beforeAutospacing="0" w:after="0" w:afterAutospacing="0"/>
              <w:ind w:firstLine="319"/>
              <w:contextualSpacing/>
              <w:jc w:val="both"/>
              <w:rPr>
                <w:b/>
                <w:color w:val="333333"/>
                <w:sz w:val="20"/>
                <w:szCs w:val="20"/>
                <w:lang w:val="uk-UA"/>
              </w:rPr>
            </w:pPr>
            <w:r w:rsidRPr="00952986">
              <w:rPr>
                <w:b/>
                <w:bCs/>
                <w:color w:val="0070C0"/>
                <w:sz w:val="20"/>
                <w:szCs w:val="20"/>
                <w:lang w:val="uk-UA"/>
              </w:rPr>
              <w:t>центру обслуговування споживачів, у якому має бути організоване єдине вікно для прийому та видачі документів щодо надання послуг ОСР, а також прийняття звернень заявників. Для ОСР,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ОСР.</w:t>
            </w:r>
          </w:p>
        </w:tc>
        <w:tc>
          <w:tcPr>
            <w:tcW w:w="4128" w:type="dxa"/>
            <w:gridSpan w:val="3"/>
          </w:tcPr>
          <w:p w14:paraId="3054B579" w14:textId="64ADBA39" w:rsidR="004B4DCF" w:rsidRPr="00952986" w:rsidRDefault="004B4DCF" w:rsidP="00440A22">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3CC2AFC2" w14:textId="77777777" w:rsidR="004B4DCF" w:rsidRPr="00952986" w:rsidRDefault="004B4DCF"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3DD8649" w14:textId="77777777" w:rsidR="004B4DCF" w:rsidRPr="00952986" w:rsidRDefault="004B4DCF" w:rsidP="002F5975">
            <w:pPr>
              <w:ind w:firstLine="377"/>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5.1.12. ОСР має забезпечити функціонування:</w:t>
            </w:r>
          </w:p>
          <w:p w14:paraId="34756C12" w14:textId="77777777" w:rsidR="004B4DCF" w:rsidRPr="00952986" w:rsidRDefault="004B4DCF" w:rsidP="002F5975">
            <w:pPr>
              <w:ind w:firstLine="377"/>
              <w:jc w:val="both"/>
              <w:rPr>
                <w:rFonts w:ascii="Times New Roman" w:hAnsi="Times New Roman" w:cs="Times New Roman"/>
                <w:sz w:val="20"/>
                <w:szCs w:val="20"/>
                <w:lang w:val="uk-UA"/>
              </w:rPr>
            </w:pPr>
          </w:p>
          <w:p w14:paraId="17BFC84E" w14:textId="77777777" w:rsidR="004B4DCF" w:rsidRPr="00952986" w:rsidRDefault="004B4DCF" w:rsidP="002F5975">
            <w:pPr>
              <w:ind w:firstLine="377"/>
              <w:jc w:val="both"/>
              <w:rPr>
                <w:rFonts w:ascii="Times New Roman" w:hAnsi="Times New Roman" w:cs="Times New Roman"/>
                <w:sz w:val="20"/>
                <w:szCs w:val="20"/>
                <w:lang w:val="uk-UA"/>
              </w:rPr>
            </w:pPr>
            <w:proofErr w:type="spellStart"/>
            <w:r w:rsidRPr="00952986">
              <w:rPr>
                <w:rFonts w:ascii="Times New Roman" w:hAnsi="Times New Roman" w:cs="Times New Roman"/>
                <w:b/>
                <w:bCs/>
                <w:color w:val="0070C0"/>
                <w:sz w:val="20"/>
                <w:szCs w:val="20"/>
                <w:lang w:val="uk-UA"/>
              </w:rPr>
              <w:t>кол</w:t>
            </w:r>
            <w:proofErr w:type="spellEnd"/>
            <w:r w:rsidRPr="00952986">
              <w:rPr>
                <w:rFonts w:ascii="Times New Roman" w:hAnsi="Times New Roman" w:cs="Times New Roman"/>
                <w:b/>
                <w:bCs/>
                <w:color w:val="0070C0"/>
                <w:sz w:val="20"/>
                <w:szCs w:val="20"/>
                <w:lang w:val="uk-UA"/>
              </w:rPr>
              <w:t>-центру,</w:t>
            </w:r>
            <w:r w:rsidRPr="00952986">
              <w:rPr>
                <w:rFonts w:ascii="Times New Roman" w:hAnsi="Times New Roman" w:cs="Times New Roman"/>
                <w:b/>
                <w:bCs/>
                <w:sz w:val="20"/>
                <w:szCs w:val="20"/>
                <w:lang w:val="uk-UA"/>
              </w:rPr>
              <w:t xml:space="preserve"> </w:t>
            </w:r>
            <w:r w:rsidRPr="00952986">
              <w:rPr>
                <w:rFonts w:ascii="Times New Roman" w:hAnsi="Times New Roman" w:cs="Times New Roman"/>
                <w:b/>
                <w:bCs/>
                <w:color w:val="7030A0"/>
                <w:sz w:val="20"/>
                <w:szCs w:val="20"/>
                <w:lang w:val="uk-UA"/>
              </w:rPr>
              <w:t>для ОСР, кількість приєднаних споживачів до системи розподілу яких перевищує 100000</w:t>
            </w:r>
            <w:r w:rsidRPr="00952986">
              <w:rPr>
                <w:rFonts w:ascii="Times New Roman" w:hAnsi="Times New Roman" w:cs="Times New Roman"/>
                <w:color w:val="7030A0"/>
                <w:sz w:val="20"/>
                <w:szCs w:val="20"/>
                <w:lang w:val="uk-UA"/>
              </w:rPr>
              <w:t>;</w:t>
            </w:r>
          </w:p>
          <w:p w14:paraId="53D19E88" w14:textId="77777777" w:rsidR="004B4DCF" w:rsidRPr="00952986" w:rsidRDefault="004B4DCF" w:rsidP="002F5975">
            <w:pPr>
              <w:ind w:firstLine="377"/>
              <w:contextualSpacing/>
              <w:jc w:val="both"/>
              <w:rPr>
                <w:rFonts w:ascii="Times New Roman" w:hAnsi="Times New Roman" w:cs="Times New Roman"/>
                <w:b/>
                <w:bCs/>
                <w:color w:val="333333"/>
                <w:sz w:val="20"/>
                <w:szCs w:val="20"/>
                <w:shd w:val="clear" w:color="auto" w:fill="FFFFFF"/>
                <w:lang w:val="uk-UA"/>
              </w:rPr>
            </w:pPr>
          </w:p>
          <w:p w14:paraId="569BF146" w14:textId="77777777" w:rsidR="004B4DCF" w:rsidRDefault="004B4DCF" w:rsidP="002F5975">
            <w:pPr>
              <w:ind w:firstLine="377"/>
              <w:contextualSpacing/>
              <w:jc w:val="both"/>
              <w:rPr>
                <w:rFonts w:ascii="Times New Roman" w:hAnsi="Times New Roman" w:cs="Times New Roman"/>
                <w:b/>
                <w:bCs/>
                <w:color w:val="333333"/>
                <w:sz w:val="20"/>
                <w:szCs w:val="20"/>
                <w:shd w:val="clear" w:color="auto" w:fill="FFFFFF"/>
                <w:lang w:val="uk-UA"/>
              </w:rPr>
            </w:pPr>
          </w:p>
          <w:p w14:paraId="47D695F3" w14:textId="77777777" w:rsidR="002F5975" w:rsidRPr="00952986" w:rsidRDefault="002F5975" w:rsidP="002F5975">
            <w:pPr>
              <w:ind w:firstLine="377"/>
              <w:contextualSpacing/>
              <w:jc w:val="both"/>
              <w:rPr>
                <w:rFonts w:ascii="Times New Roman" w:hAnsi="Times New Roman" w:cs="Times New Roman"/>
                <w:b/>
                <w:bCs/>
                <w:color w:val="333333"/>
                <w:sz w:val="20"/>
                <w:szCs w:val="20"/>
                <w:shd w:val="clear" w:color="auto" w:fill="FFFFFF"/>
                <w:lang w:val="uk-UA"/>
              </w:rPr>
            </w:pPr>
          </w:p>
          <w:p w14:paraId="48C7B5E0"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7E6A7559"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01AF919F"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029B81BA"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18C244BA"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1681D2BC"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3C5A5F80" w14:textId="77777777" w:rsidR="002F5975" w:rsidRDefault="002F5975" w:rsidP="002F5975">
            <w:pPr>
              <w:ind w:firstLine="377"/>
              <w:contextualSpacing/>
              <w:jc w:val="both"/>
              <w:rPr>
                <w:rFonts w:ascii="Times New Roman" w:hAnsi="Times New Roman" w:cs="Times New Roman"/>
                <w:b/>
                <w:bCs/>
                <w:color w:val="7030A0"/>
                <w:sz w:val="20"/>
                <w:szCs w:val="20"/>
                <w:lang w:val="uk-UA"/>
              </w:rPr>
            </w:pPr>
          </w:p>
          <w:p w14:paraId="274A9E34" w14:textId="0D7E2B93" w:rsidR="004B4DCF" w:rsidRPr="00952986" w:rsidRDefault="004B4DCF" w:rsidP="002F5975">
            <w:pPr>
              <w:ind w:firstLine="377"/>
              <w:contextualSpacing/>
              <w:jc w:val="both"/>
              <w:rPr>
                <w:b/>
                <w:bCs/>
                <w:color w:val="0070C0"/>
                <w:sz w:val="20"/>
                <w:szCs w:val="20"/>
                <w:lang w:val="uk-UA"/>
              </w:rPr>
            </w:pPr>
            <w:r w:rsidRPr="00952986">
              <w:rPr>
                <w:rFonts w:ascii="Times New Roman" w:hAnsi="Times New Roman" w:cs="Times New Roman"/>
                <w:b/>
                <w:bCs/>
                <w:color w:val="7030A0"/>
                <w:sz w:val="20"/>
                <w:szCs w:val="20"/>
                <w:lang w:val="uk-UA"/>
              </w:rPr>
              <w:t xml:space="preserve">розділу/сторінки </w:t>
            </w:r>
            <w:r w:rsidRPr="00952986">
              <w:rPr>
                <w:rFonts w:ascii="Times New Roman" w:hAnsi="Times New Roman" w:cs="Times New Roman"/>
                <w:b/>
                <w:bCs/>
                <w:color w:val="0070C0"/>
                <w:sz w:val="20"/>
                <w:szCs w:val="20"/>
                <w:lang w:val="uk-UA"/>
              </w:rPr>
              <w:t xml:space="preserve">«Центр захисту споживачів електричної енергії» на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в мережі інтернет</w:t>
            </w:r>
            <w:r w:rsidRPr="00952986">
              <w:rPr>
                <w:b/>
                <w:bCs/>
                <w:color w:val="0070C0"/>
                <w:sz w:val="20"/>
                <w:szCs w:val="20"/>
                <w:lang w:val="uk-UA"/>
              </w:rPr>
              <w:t>;</w:t>
            </w:r>
          </w:p>
          <w:p w14:paraId="52C10AAD" w14:textId="77777777" w:rsidR="004B4DCF" w:rsidRPr="00952986" w:rsidRDefault="004B4DCF" w:rsidP="002F5975">
            <w:pPr>
              <w:ind w:firstLine="377"/>
              <w:contextualSpacing/>
              <w:jc w:val="both"/>
              <w:rPr>
                <w:b/>
                <w:bCs/>
                <w:color w:val="0070C0"/>
                <w:sz w:val="20"/>
                <w:szCs w:val="20"/>
                <w:lang w:val="uk-UA"/>
              </w:rPr>
            </w:pPr>
          </w:p>
          <w:p w14:paraId="54A954A3" w14:textId="77777777" w:rsidR="00650937" w:rsidRDefault="00650937" w:rsidP="002F5975">
            <w:pPr>
              <w:ind w:firstLine="377"/>
              <w:contextualSpacing/>
              <w:jc w:val="both"/>
              <w:rPr>
                <w:rFonts w:ascii="Times New Roman" w:eastAsia="Times New Roman" w:hAnsi="Times New Roman" w:cs="Times New Roman"/>
                <w:b/>
                <w:bCs/>
                <w:color w:val="0070C0"/>
                <w:sz w:val="20"/>
                <w:szCs w:val="20"/>
                <w:lang w:val="uk-UA"/>
              </w:rPr>
            </w:pPr>
          </w:p>
          <w:p w14:paraId="26BED968" w14:textId="77777777" w:rsidR="00650937" w:rsidRDefault="00650937" w:rsidP="002F5975">
            <w:pPr>
              <w:ind w:firstLine="377"/>
              <w:contextualSpacing/>
              <w:jc w:val="both"/>
              <w:rPr>
                <w:rFonts w:ascii="Times New Roman" w:eastAsia="Times New Roman" w:hAnsi="Times New Roman" w:cs="Times New Roman"/>
                <w:b/>
                <w:bCs/>
                <w:color w:val="0070C0"/>
                <w:sz w:val="20"/>
                <w:szCs w:val="20"/>
                <w:lang w:val="uk-UA"/>
              </w:rPr>
            </w:pPr>
          </w:p>
          <w:p w14:paraId="3B47F5D1" w14:textId="7F20C1FC" w:rsidR="004B4DCF" w:rsidRPr="00952986" w:rsidRDefault="004B4DCF" w:rsidP="002F5975">
            <w:pPr>
              <w:ind w:firstLine="377"/>
              <w:contextualSpacing/>
              <w:jc w:val="both"/>
              <w:rPr>
                <w:rFonts w:ascii="Times New Roman" w:hAnsi="Times New Roman" w:cs="Times New Roman"/>
                <w:b/>
                <w:bCs/>
                <w:color w:val="0070C0"/>
                <w:sz w:val="20"/>
                <w:szCs w:val="20"/>
                <w:shd w:val="clear" w:color="auto" w:fill="FFFFFF"/>
                <w:lang w:val="uk-UA"/>
              </w:rPr>
            </w:pPr>
            <w:r w:rsidRPr="00952986">
              <w:rPr>
                <w:rFonts w:ascii="Times New Roman" w:eastAsia="Times New Roman" w:hAnsi="Times New Roman" w:cs="Times New Roman"/>
                <w:b/>
                <w:bCs/>
                <w:color w:val="0070C0"/>
                <w:sz w:val="20"/>
                <w:szCs w:val="20"/>
                <w:lang w:val="uk-UA"/>
              </w:rPr>
              <w:t>центру захисту споживачів електричної енергії. Для ОСР, який обслуговує менше</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ніж 140000 (+/- 15 відсотків) споживачів на одного спеціаліста, включаючи начальника ЦЗС та його заступника (за наявності)</w:t>
            </w:r>
            <w:r w:rsidRPr="00952986">
              <w:rPr>
                <w:rFonts w:ascii="Times New Roman" w:eastAsia="Times New Roman" w:hAnsi="Times New Roman" w:cs="Times New Roman"/>
                <w:color w:val="7030A0"/>
                <w:sz w:val="20"/>
                <w:szCs w:val="20"/>
                <w:lang w:val="uk-UA"/>
              </w:rPr>
              <w:t>,</w:t>
            </w:r>
            <w:r w:rsidRPr="00952986">
              <w:rPr>
                <w:rFonts w:ascii="Times New Roman" w:eastAsia="Times New Roman" w:hAnsi="Times New Roman" w:cs="Times New Roman"/>
                <w:sz w:val="20"/>
                <w:szCs w:val="20"/>
                <w:lang w:val="uk-UA"/>
              </w:rPr>
              <w:t xml:space="preserve"> </w:t>
            </w:r>
            <w:r w:rsidRPr="00952986">
              <w:rPr>
                <w:rFonts w:ascii="Times New Roman" w:eastAsia="Times New Roman" w:hAnsi="Times New Roman" w:cs="Times New Roman"/>
                <w:b/>
                <w:bCs/>
                <w:color w:val="0070C0"/>
                <w:sz w:val="20"/>
                <w:szCs w:val="20"/>
                <w:lang w:val="uk-UA"/>
              </w:rPr>
              <w:t>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02C1902E" w14:textId="77777777" w:rsidR="00824F48" w:rsidRPr="00952986" w:rsidRDefault="00824F48" w:rsidP="002F5975">
            <w:pPr>
              <w:ind w:firstLine="377"/>
              <w:contextualSpacing/>
              <w:jc w:val="both"/>
              <w:rPr>
                <w:rFonts w:ascii="Times New Roman" w:hAnsi="Times New Roman" w:cs="Times New Roman"/>
                <w:b/>
                <w:bCs/>
                <w:color w:val="333333"/>
                <w:sz w:val="20"/>
                <w:szCs w:val="20"/>
                <w:shd w:val="clear" w:color="auto" w:fill="FFFFFF"/>
                <w:lang w:val="uk-UA"/>
              </w:rPr>
            </w:pPr>
          </w:p>
          <w:p w14:paraId="32C0A042" w14:textId="77777777" w:rsidR="00650937" w:rsidRDefault="00650937" w:rsidP="002F5975">
            <w:pPr>
              <w:ind w:firstLine="377"/>
              <w:jc w:val="both"/>
              <w:rPr>
                <w:rFonts w:ascii="Times New Roman" w:hAnsi="Times New Roman" w:cs="Times New Roman"/>
                <w:b/>
                <w:bCs/>
                <w:color w:val="0070C0"/>
                <w:sz w:val="20"/>
                <w:szCs w:val="20"/>
                <w:lang w:val="uk-UA"/>
              </w:rPr>
            </w:pPr>
          </w:p>
          <w:p w14:paraId="22BBA477" w14:textId="422223B5" w:rsidR="00824F48" w:rsidRPr="00952986" w:rsidRDefault="00824F48" w:rsidP="002F5975">
            <w:pPr>
              <w:ind w:firstLine="377"/>
              <w:jc w:val="both"/>
              <w:rPr>
                <w:rFonts w:ascii="Times New Roman" w:hAnsi="Times New Roman" w:cs="Times New Roman"/>
                <w:i/>
                <w:iCs/>
                <w:sz w:val="20"/>
                <w:szCs w:val="20"/>
                <w:lang w:val="uk-UA"/>
              </w:rPr>
            </w:pPr>
            <w:r w:rsidRPr="00952986">
              <w:rPr>
                <w:rFonts w:ascii="Times New Roman" w:hAnsi="Times New Roman" w:cs="Times New Roman"/>
                <w:b/>
                <w:bCs/>
                <w:color w:val="0070C0"/>
                <w:sz w:val="20"/>
                <w:szCs w:val="20"/>
                <w:lang w:val="uk-UA"/>
              </w:rPr>
              <w:t>центру обслуговування споживачів, у якому має бути організоване єдине вікно для прийому та видачі документів щодо надання послуг ОСР, а також прийняття звернень заявників. Для ОСР,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ОСР.</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sz w:val="20"/>
                <w:szCs w:val="20"/>
                <w:lang w:val="uk-UA"/>
              </w:rPr>
              <w:t>(</w:t>
            </w:r>
            <w:r w:rsidRPr="00952986">
              <w:rPr>
                <w:rFonts w:ascii="Times New Roman" w:hAnsi="Times New Roman" w:cs="Times New Roman"/>
                <w:i/>
                <w:iCs/>
                <w:sz w:val="20"/>
                <w:szCs w:val="20"/>
                <w:lang w:val="uk-UA"/>
              </w:rPr>
              <w:t>Для учасників роздрібного ринку, які обслуговують менше 50000 споживачів, створення</w:t>
            </w:r>
            <w:r w:rsidR="00440A22" w:rsidRPr="00952986">
              <w:rPr>
                <w:rFonts w:ascii="Times New Roman" w:hAnsi="Times New Roman" w:cs="Times New Roman"/>
                <w:i/>
                <w:iCs/>
                <w:sz w:val="20"/>
                <w:szCs w:val="20"/>
                <w:lang w:val="uk-UA"/>
              </w:rPr>
              <w:t xml:space="preserve"> </w:t>
            </w:r>
            <w:hyperlink r:id="rId13" w:anchor="w1_14" w:history="1">
              <w:r w:rsidRPr="00952986">
                <w:rPr>
                  <w:rFonts w:ascii="Times New Roman" w:hAnsi="Times New Roman" w:cs="Times New Roman"/>
                  <w:i/>
                  <w:iCs/>
                  <w:sz w:val="20"/>
                  <w:szCs w:val="20"/>
                  <w:lang w:val="uk-UA"/>
                </w:rPr>
                <w:t>центр</w:t>
              </w:r>
            </w:hyperlink>
            <w:r w:rsidRPr="00952986">
              <w:rPr>
                <w:rFonts w:ascii="Times New Roman" w:hAnsi="Times New Roman" w:cs="Times New Roman"/>
                <w:i/>
                <w:iCs/>
                <w:sz w:val="20"/>
                <w:szCs w:val="20"/>
                <w:lang w:val="uk-UA"/>
              </w:rPr>
              <w:t>ів</w:t>
            </w:r>
            <w:r w:rsidR="00440A22" w:rsidRPr="00952986">
              <w:rPr>
                <w:rFonts w:ascii="Times New Roman" w:hAnsi="Times New Roman" w:cs="Times New Roman"/>
                <w:i/>
                <w:iCs/>
                <w:sz w:val="20"/>
                <w:szCs w:val="20"/>
                <w:lang w:val="uk-UA"/>
              </w:rPr>
              <w:t xml:space="preserve"> </w:t>
            </w:r>
            <w:hyperlink r:id="rId14" w:anchor="w2_10" w:history="1">
              <w:r w:rsidRPr="00952986">
                <w:rPr>
                  <w:rFonts w:ascii="Times New Roman" w:hAnsi="Times New Roman" w:cs="Times New Roman"/>
                  <w:i/>
                  <w:iCs/>
                  <w:sz w:val="20"/>
                  <w:szCs w:val="20"/>
                  <w:lang w:val="uk-UA"/>
                </w:rPr>
                <w:t>обслуговування</w:t>
              </w:r>
            </w:hyperlink>
            <w:r w:rsidR="00440A22" w:rsidRPr="00952986">
              <w:rPr>
                <w:rFonts w:ascii="Times New Roman" w:hAnsi="Times New Roman" w:cs="Times New Roman"/>
                <w:i/>
                <w:iCs/>
                <w:sz w:val="20"/>
                <w:szCs w:val="20"/>
                <w:lang w:val="uk-UA"/>
              </w:rPr>
              <w:t xml:space="preserve"> </w:t>
            </w:r>
            <w:r w:rsidRPr="00952986">
              <w:rPr>
                <w:rFonts w:ascii="Times New Roman" w:hAnsi="Times New Roman" w:cs="Times New Roman"/>
                <w:i/>
                <w:iCs/>
                <w:sz w:val="20"/>
                <w:szCs w:val="20"/>
                <w:lang w:val="uk-UA"/>
              </w:rPr>
              <w:t>споживачів не є обов'язковим. У такому разі функції</w:t>
            </w:r>
            <w:r w:rsidR="00440A22" w:rsidRPr="00952986">
              <w:rPr>
                <w:rFonts w:ascii="Times New Roman" w:hAnsi="Times New Roman" w:cs="Times New Roman"/>
                <w:i/>
                <w:iCs/>
                <w:sz w:val="20"/>
                <w:szCs w:val="20"/>
                <w:lang w:val="uk-UA"/>
              </w:rPr>
              <w:t xml:space="preserve"> </w:t>
            </w:r>
            <w:hyperlink r:id="rId15" w:anchor="w1_15" w:history="1">
              <w:r w:rsidRPr="00952986">
                <w:rPr>
                  <w:rFonts w:ascii="Times New Roman" w:hAnsi="Times New Roman" w:cs="Times New Roman"/>
                  <w:i/>
                  <w:iCs/>
                  <w:sz w:val="20"/>
                  <w:szCs w:val="20"/>
                  <w:lang w:val="uk-UA"/>
                </w:rPr>
                <w:t>центр</w:t>
              </w:r>
            </w:hyperlink>
            <w:r w:rsidRPr="00952986">
              <w:rPr>
                <w:rFonts w:ascii="Times New Roman" w:hAnsi="Times New Roman" w:cs="Times New Roman"/>
                <w:i/>
                <w:iCs/>
                <w:sz w:val="20"/>
                <w:szCs w:val="20"/>
                <w:lang w:val="uk-UA"/>
              </w:rPr>
              <w:t>а</w:t>
            </w:r>
            <w:r w:rsidR="00440A22" w:rsidRPr="00952986">
              <w:rPr>
                <w:rFonts w:ascii="Times New Roman" w:hAnsi="Times New Roman" w:cs="Times New Roman"/>
                <w:i/>
                <w:iCs/>
                <w:sz w:val="20"/>
                <w:szCs w:val="20"/>
                <w:lang w:val="uk-UA"/>
              </w:rPr>
              <w:t xml:space="preserve"> </w:t>
            </w:r>
            <w:hyperlink r:id="rId16" w:anchor="w2_11" w:history="1">
              <w:r w:rsidRPr="00952986">
                <w:rPr>
                  <w:rFonts w:ascii="Times New Roman" w:hAnsi="Times New Roman" w:cs="Times New Roman"/>
                  <w:i/>
                  <w:iCs/>
                  <w:sz w:val="20"/>
                  <w:szCs w:val="20"/>
                  <w:lang w:val="uk-UA"/>
                </w:rPr>
                <w:t>обслуговування</w:t>
              </w:r>
            </w:hyperlink>
            <w:r w:rsidR="00440A22" w:rsidRPr="00952986">
              <w:rPr>
                <w:rFonts w:ascii="Times New Roman" w:hAnsi="Times New Roman" w:cs="Times New Roman"/>
                <w:i/>
                <w:iCs/>
                <w:sz w:val="20"/>
                <w:szCs w:val="20"/>
                <w:lang w:val="uk-UA"/>
              </w:rPr>
              <w:t xml:space="preserve"> </w:t>
            </w:r>
            <w:r w:rsidRPr="00952986">
              <w:rPr>
                <w:rFonts w:ascii="Times New Roman" w:hAnsi="Times New Roman" w:cs="Times New Roman"/>
                <w:i/>
                <w:iCs/>
                <w:sz w:val="20"/>
                <w:szCs w:val="20"/>
                <w:lang w:val="uk-UA"/>
              </w:rPr>
              <w:t>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13A12BD8" w14:textId="3366AF21" w:rsidR="00824F48" w:rsidRPr="00952986" w:rsidRDefault="00824F48" w:rsidP="0032407D">
            <w:pPr>
              <w:jc w:val="both"/>
              <w:rPr>
                <w:rFonts w:ascii="Times New Roman" w:hAnsi="Times New Roman" w:cs="Times New Roman"/>
                <w:i/>
                <w:iCs/>
                <w:sz w:val="20"/>
                <w:szCs w:val="20"/>
                <w:lang w:val="uk-UA"/>
              </w:rPr>
            </w:pPr>
            <w:r w:rsidRPr="00952986">
              <w:rPr>
                <w:rFonts w:ascii="Times New Roman" w:hAnsi="Times New Roman" w:cs="Times New Roman"/>
                <w:i/>
                <w:iCs/>
                <w:sz w:val="20"/>
                <w:szCs w:val="20"/>
                <w:lang w:val="uk-UA"/>
              </w:rPr>
              <w:t>Згідно з запропонованою редакцією пункту 5.1.12 пункт 8.3.17 потребує приведення у відповідність або виключення.)</w:t>
            </w:r>
          </w:p>
          <w:p w14:paraId="599A0B13" w14:textId="291BC34E" w:rsidR="00824F48" w:rsidRPr="00952986" w:rsidRDefault="00824F48" w:rsidP="0032407D">
            <w:pPr>
              <w:contextualSpacing/>
              <w:jc w:val="both"/>
              <w:rPr>
                <w:rFonts w:ascii="Times New Roman" w:hAnsi="Times New Roman" w:cs="Times New Roman"/>
                <w:b/>
                <w:bCs/>
                <w:color w:val="333333"/>
                <w:sz w:val="20"/>
                <w:szCs w:val="20"/>
                <w:shd w:val="clear" w:color="auto" w:fill="FFFFFF"/>
                <w:lang w:val="uk-UA"/>
              </w:rPr>
            </w:pPr>
          </w:p>
        </w:tc>
        <w:tc>
          <w:tcPr>
            <w:tcW w:w="3942" w:type="dxa"/>
            <w:gridSpan w:val="3"/>
          </w:tcPr>
          <w:p w14:paraId="63C94CFE" w14:textId="77CDF738" w:rsidR="004B4DCF" w:rsidRPr="00952986" w:rsidRDefault="004B4DCF" w:rsidP="00440A22">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АТ «ДТЕК ДНІПРОВСЬКІ ЕЛЕКТРОМЕРЕЖІ»</w:t>
            </w:r>
          </w:p>
          <w:p w14:paraId="79D4623A" w14:textId="77777777" w:rsidR="004B4DCF" w:rsidRPr="00952986" w:rsidRDefault="004B4DCF" w:rsidP="0032407D">
            <w:pPr>
              <w:jc w:val="both"/>
              <w:rPr>
                <w:sz w:val="20"/>
                <w:szCs w:val="20"/>
                <w:lang w:val="uk-UA"/>
              </w:rPr>
            </w:pPr>
          </w:p>
          <w:p w14:paraId="7CCB6949" w14:textId="633816ED"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Відповідно до Мінімальних вимог</w:t>
            </w:r>
            <w:r w:rsidRPr="00952986">
              <w:rPr>
                <w:rFonts w:ascii="Times New Roman" w:hAnsi="Times New Roman" w:cs="Times New Roman"/>
                <w:sz w:val="20"/>
                <w:szCs w:val="20"/>
                <w:lang w:val="uk-UA"/>
              </w:rPr>
              <w:br/>
              <w:t xml:space="preserve">до якості обслуговування споживачів електричної енергії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 xml:space="preserve">-центрами, затверджених постановою НКРЕКП від 12.06.2018  № 373, мінімальні вимоги до якості обслуговування споживачів електричної енергії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-центрами поширюються на суб’єктів господарювання, що отримали:</w:t>
            </w:r>
          </w:p>
          <w:p w14:paraId="22930F21" w14:textId="77777777" w:rsidR="004B4DCF" w:rsidRPr="00952986" w:rsidRDefault="004B4DCF" w:rsidP="00650937">
            <w:pPr>
              <w:ind w:firstLine="352"/>
              <w:jc w:val="both"/>
              <w:rPr>
                <w:rFonts w:ascii="Times New Roman" w:hAnsi="Times New Roman" w:cs="Times New Roman"/>
                <w:sz w:val="20"/>
                <w:szCs w:val="20"/>
                <w:lang w:val="uk-UA"/>
              </w:rPr>
            </w:pPr>
            <w:bookmarkStart w:id="2" w:name="n14"/>
            <w:bookmarkEnd w:id="2"/>
            <w:r w:rsidRPr="00952986">
              <w:rPr>
                <w:rFonts w:ascii="Times New Roman" w:hAnsi="Times New Roman" w:cs="Times New Roman"/>
                <w:sz w:val="20"/>
                <w:szCs w:val="20"/>
                <w:lang w:val="uk-UA"/>
              </w:rPr>
              <w:t>…</w:t>
            </w:r>
          </w:p>
          <w:p w14:paraId="4C64F313" w14:textId="77777777" w:rsidR="004B4DCF" w:rsidRPr="00952986" w:rsidRDefault="004B4DCF" w:rsidP="00650937">
            <w:pPr>
              <w:ind w:firstLine="352"/>
              <w:contextualSpacing/>
              <w:jc w:val="both"/>
              <w:rPr>
                <w:rFonts w:ascii="Times New Roman" w:hAnsi="Times New Roman" w:cs="Times New Roman"/>
                <w:sz w:val="20"/>
                <w:szCs w:val="20"/>
                <w:lang w:val="uk-UA"/>
              </w:rPr>
            </w:pPr>
            <w:bookmarkStart w:id="3" w:name="n15"/>
            <w:bookmarkEnd w:id="3"/>
            <w:r w:rsidRPr="00952986">
              <w:rPr>
                <w:rFonts w:ascii="Times New Roman" w:hAnsi="Times New Roman" w:cs="Times New Roman"/>
                <w:sz w:val="20"/>
                <w:szCs w:val="20"/>
                <w:lang w:val="uk-UA"/>
              </w:rPr>
              <w:t>ліцензію на провадження господарської діяльності з розподілу електричної енергії та кількість приєднаних споживачів до системи розподілу яких перевищує 100000.</w:t>
            </w:r>
          </w:p>
          <w:p w14:paraId="1659E406" w14:textId="77777777" w:rsidR="004B4DCF" w:rsidRPr="00952986" w:rsidRDefault="004B4DCF" w:rsidP="00650937">
            <w:pPr>
              <w:ind w:firstLine="352"/>
              <w:contextualSpacing/>
              <w:jc w:val="both"/>
              <w:rPr>
                <w:rFonts w:ascii="Times New Roman" w:hAnsi="Times New Roman" w:cs="Times New Roman"/>
                <w:sz w:val="20"/>
                <w:szCs w:val="20"/>
                <w:lang w:val="uk-UA"/>
              </w:rPr>
            </w:pPr>
          </w:p>
          <w:p w14:paraId="79B497B3" w14:textId="3E95BA48" w:rsidR="004B4DCF" w:rsidRPr="00952986" w:rsidRDefault="004B4DCF" w:rsidP="00650937">
            <w:pPr>
              <w:ind w:firstLine="352"/>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6D139FF4" w14:textId="4475FA6E" w:rsidR="004B4DCF" w:rsidRPr="00952986" w:rsidRDefault="004B4DCF" w:rsidP="00650937">
            <w:pPr>
              <w:ind w:firstLine="352"/>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Не зрозуміло, що мається на увазі під поняттям «сервіс», </w:t>
            </w:r>
            <w:r w:rsidRPr="00952986">
              <w:rPr>
                <w:rFonts w:ascii="Times New Roman" w:hAnsi="Times New Roman" w:cs="Times New Roman"/>
                <w:bCs/>
                <w:sz w:val="20"/>
                <w:szCs w:val="20"/>
                <w:lang w:val="uk-UA"/>
              </w:rPr>
              <w:t>критерії щодо технічного наповнення та доступу заявниками/споживачами до цього «сервісу».</w:t>
            </w:r>
          </w:p>
          <w:p w14:paraId="3201DB8F" w14:textId="3987B9C7" w:rsidR="004B4DCF" w:rsidRPr="00952986" w:rsidRDefault="004B4DCF" w:rsidP="00650937">
            <w:pPr>
              <w:ind w:firstLine="352"/>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5061EC54" w14:textId="77777777"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1. Фронт-офіс прийому заявників та/або споживачів організовано в Центрі обслуговування споживачів, де споживач має можливість зареєструвати скаргу і до ЦЗС в тому числі, тому недоцільно організовувати єдине вікно для прийняття скарг безпосередньо в ЦЗС.</w:t>
            </w:r>
          </w:p>
          <w:p w14:paraId="57B44514" w14:textId="77777777"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При цьому виключення запропонованої норми не несе ризиків, оскільки відповідно до інших вимог та норм ПРРЕЕ ОСР, який обслуговує менше 100000 споживачів, все </w:t>
            </w:r>
            <w:r w:rsidRPr="00952986">
              <w:rPr>
                <w:rFonts w:ascii="Times New Roman" w:hAnsi="Times New Roman" w:cs="Times New Roman"/>
                <w:sz w:val="20"/>
                <w:szCs w:val="20"/>
                <w:lang w:val="uk-UA"/>
              </w:rPr>
              <w:lastRenderedPageBreak/>
              <w:t>одно зобов’язаний здійснювати розгляд скарг споживачів.</w:t>
            </w:r>
          </w:p>
          <w:p w14:paraId="39CB060E" w14:textId="0B1895C1" w:rsidR="004B4DCF" w:rsidRPr="00952986" w:rsidRDefault="00AD1B19"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3CB40F3E" w14:textId="1235B8BE"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2. ЦЗС створюється на заміну ІКЦ, які здійснювали розгляд звернень, заяв, скарг, претензій до відокремлення діяльності з розподілу та постачання електричної енергії, тобто чисельність була передбачена для розгляду скарг як щодо діяльності з розподілу, так й постачання електричної енергії.</w:t>
            </w:r>
          </w:p>
          <w:p w14:paraId="62B9944A" w14:textId="77777777"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Постановою НКРЕКП № 373 від 12.06.2018 передбачено функціонування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 xml:space="preserve">-центру як окремого структурного підрозділу та системи надання інформаційних послуг абонентам шляхом обробки їх вхідних звернень, що надходять через засоби телекомунікації (надання відповідей на ці звернення за участю оператора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-центру та в автоматичному режимі за допомогою голосового меню самообслуговування або перенаправлення звернень до відповідних структурних підрозділів).</w:t>
            </w:r>
          </w:p>
          <w:p w14:paraId="10955FDD" w14:textId="047AC1C3" w:rsidR="004B4DCF" w:rsidRPr="00952986" w:rsidRDefault="004B4DCF" w:rsidP="00650937">
            <w:pPr>
              <w:ind w:firstLine="352"/>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Зважаючи на перерозподіл потоків звернень споживачів та зменшення навантаження на ЦЗС в частині надання консультаційних послуг, зокрема, в телефонному режимі, пропонуємо збільшення граничної кількості споживачів до 140 000 в розрахунку на 1 співробітника ЦЗС</w:t>
            </w:r>
          </w:p>
          <w:p w14:paraId="4061A839" w14:textId="0079CBEF" w:rsidR="00AD1B19" w:rsidRPr="00952986" w:rsidRDefault="00AD1B19" w:rsidP="00650937">
            <w:pPr>
              <w:ind w:firstLine="352"/>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1E8C2060" w14:textId="77777777" w:rsidR="00AD1B19" w:rsidRPr="00952986" w:rsidRDefault="00AD1B19" w:rsidP="00650937">
            <w:pPr>
              <w:ind w:firstLine="352"/>
              <w:contextualSpacing/>
              <w:jc w:val="both"/>
              <w:rPr>
                <w:rFonts w:ascii="Times New Roman" w:hAnsi="Times New Roman" w:cs="Times New Roman"/>
                <w:sz w:val="20"/>
                <w:szCs w:val="20"/>
                <w:lang w:val="uk-UA"/>
              </w:rPr>
            </w:pPr>
          </w:p>
          <w:p w14:paraId="71D884D6" w14:textId="77777777"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Відповідно до пункту 8.3.17 ПРРЕЕ учасники роздрібного ринку, які обслуговують 50000 споживачів та більше, повинні створити</w:t>
            </w:r>
            <w:bookmarkStart w:id="4" w:name="w1_9"/>
            <w:r w:rsidRPr="00952986">
              <w:rPr>
                <w:rFonts w:ascii="Times New Roman" w:hAnsi="Times New Roman" w:cs="Times New Roman"/>
                <w:sz w:val="20"/>
                <w:szCs w:val="20"/>
                <w:lang w:val="uk-UA"/>
              </w:rPr>
              <w:t xml:space="preserve"> </w:t>
            </w:r>
            <w:hyperlink r:id="rId17" w:anchor="w1_10" w:history="1">
              <w:r w:rsidRPr="00952986">
                <w:rPr>
                  <w:rFonts w:ascii="Times New Roman" w:hAnsi="Times New Roman" w:cs="Times New Roman"/>
                  <w:sz w:val="20"/>
                  <w:szCs w:val="20"/>
                  <w:lang w:val="uk-UA"/>
                </w:rPr>
                <w:t>центр</w:t>
              </w:r>
            </w:hyperlink>
            <w:bookmarkEnd w:id="4"/>
            <w:r w:rsidRPr="00952986">
              <w:rPr>
                <w:rFonts w:ascii="Times New Roman" w:hAnsi="Times New Roman" w:cs="Times New Roman"/>
                <w:sz w:val="20"/>
                <w:szCs w:val="20"/>
                <w:lang w:val="uk-UA"/>
              </w:rPr>
              <w:t xml:space="preserve">и </w:t>
            </w:r>
            <w:bookmarkStart w:id="5" w:name="w2_7"/>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"w2_8"</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обслуговування</w:t>
            </w:r>
            <w:r w:rsidRPr="00952986">
              <w:rPr>
                <w:rFonts w:ascii="Times New Roman" w:hAnsi="Times New Roman" w:cs="Times New Roman"/>
                <w:sz w:val="20"/>
                <w:szCs w:val="20"/>
                <w:lang w:val="uk-UA"/>
              </w:rPr>
              <w:fldChar w:fldCharType="end"/>
            </w:r>
            <w:bookmarkEnd w:id="5"/>
            <w:r w:rsidRPr="00952986">
              <w:rPr>
                <w:rFonts w:ascii="Times New Roman" w:hAnsi="Times New Roman" w:cs="Times New Roman"/>
                <w:sz w:val="20"/>
                <w:szCs w:val="20"/>
                <w:lang w:val="uk-UA"/>
              </w:rPr>
              <w:t xml:space="preserve"> споживачів, які, у тому числі, приймають звернення/скарги/претензії споживачів, надають роз'яснення та інформацію, передбачену законодавством.</w:t>
            </w:r>
          </w:p>
          <w:p w14:paraId="1A6D007A" w14:textId="77777777" w:rsidR="004B4DCF" w:rsidRPr="00952986" w:rsidRDefault="004B4DCF" w:rsidP="0065093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У </w:t>
            </w:r>
            <w:bookmarkStart w:id="6" w:name="w1_10"/>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"w1_11"</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центр</w:t>
            </w:r>
            <w:r w:rsidRPr="00952986">
              <w:rPr>
                <w:rFonts w:ascii="Times New Roman" w:hAnsi="Times New Roman" w:cs="Times New Roman"/>
                <w:sz w:val="20"/>
                <w:szCs w:val="20"/>
                <w:lang w:val="uk-UA"/>
              </w:rPr>
              <w:fldChar w:fldCharType="end"/>
            </w:r>
            <w:bookmarkEnd w:id="6"/>
            <w:r w:rsidRPr="00952986">
              <w:rPr>
                <w:rFonts w:ascii="Times New Roman" w:hAnsi="Times New Roman" w:cs="Times New Roman"/>
                <w:sz w:val="20"/>
                <w:szCs w:val="20"/>
                <w:lang w:val="uk-UA"/>
              </w:rPr>
              <w:t>і </w:t>
            </w:r>
            <w:bookmarkStart w:id="7" w:name="w2_8"/>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"w2_9"</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обслуговування</w:t>
            </w:r>
            <w:r w:rsidRPr="00952986">
              <w:rPr>
                <w:rFonts w:ascii="Times New Roman" w:hAnsi="Times New Roman" w:cs="Times New Roman"/>
                <w:sz w:val="20"/>
                <w:szCs w:val="20"/>
                <w:lang w:val="uk-UA"/>
              </w:rPr>
              <w:fldChar w:fldCharType="end"/>
            </w:r>
            <w:bookmarkEnd w:id="7"/>
            <w:r w:rsidRPr="00952986">
              <w:rPr>
                <w:rFonts w:ascii="Times New Roman" w:hAnsi="Times New Roman" w:cs="Times New Roman"/>
                <w:sz w:val="20"/>
                <w:szCs w:val="20"/>
                <w:lang w:val="uk-UA"/>
              </w:rPr>
              <w:t xml:space="preserve"> споживачів має бути організоване єдине вікно для прийому та видачі документів щодо надання послуг учасниками роздрібного </w:t>
            </w:r>
            <w:r w:rsidRPr="00952986">
              <w:rPr>
                <w:rFonts w:ascii="Times New Roman" w:hAnsi="Times New Roman" w:cs="Times New Roman"/>
                <w:sz w:val="20"/>
                <w:szCs w:val="20"/>
                <w:lang w:val="uk-UA"/>
              </w:rPr>
              <w:lastRenderedPageBreak/>
              <w:t>ринку, а також може бути створений інформаційно-консультаційний </w:t>
            </w:r>
            <w:bookmarkStart w:id="8" w:name="w1_11"/>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"w1_12"</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центр</w:t>
            </w:r>
            <w:r w:rsidRPr="00952986">
              <w:rPr>
                <w:rFonts w:ascii="Times New Roman" w:hAnsi="Times New Roman" w:cs="Times New Roman"/>
                <w:sz w:val="20"/>
                <w:szCs w:val="20"/>
                <w:lang w:val="uk-UA"/>
              </w:rPr>
              <w:fldChar w:fldCharType="end"/>
            </w:r>
            <w:bookmarkEnd w:id="8"/>
            <w:r w:rsidRPr="00952986">
              <w:rPr>
                <w:rFonts w:ascii="Times New Roman" w:hAnsi="Times New Roman" w:cs="Times New Roman"/>
                <w:sz w:val="20"/>
                <w:szCs w:val="20"/>
                <w:lang w:val="uk-UA"/>
              </w:rPr>
              <w:t xml:space="preserve"> та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w:t>
            </w:r>
            <w:bookmarkStart w:id="9" w:name="w1_12"/>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"w1_13"</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центр</w:t>
            </w:r>
            <w:r w:rsidRPr="00952986">
              <w:rPr>
                <w:rFonts w:ascii="Times New Roman" w:hAnsi="Times New Roman" w:cs="Times New Roman"/>
                <w:sz w:val="20"/>
                <w:szCs w:val="20"/>
                <w:lang w:val="uk-UA"/>
              </w:rPr>
              <w:fldChar w:fldCharType="end"/>
            </w:r>
            <w:bookmarkEnd w:id="9"/>
            <w:r w:rsidRPr="00952986">
              <w:rPr>
                <w:rFonts w:ascii="Times New Roman" w:hAnsi="Times New Roman" w:cs="Times New Roman"/>
                <w:sz w:val="20"/>
                <w:szCs w:val="20"/>
                <w:lang w:val="uk-UA"/>
              </w:rPr>
              <w:t>, які функціонують відповідно до вимог, установлених Регулятором.</w:t>
            </w:r>
          </w:p>
          <w:p w14:paraId="62B8102D" w14:textId="77777777" w:rsidR="004B4DCF" w:rsidRPr="00952986" w:rsidRDefault="004B4DCF" w:rsidP="00650937">
            <w:pPr>
              <w:ind w:firstLine="352"/>
              <w:jc w:val="both"/>
              <w:rPr>
                <w:rFonts w:ascii="Times New Roman" w:hAnsi="Times New Roman" w:cs="Times New Roman"/>
                <w:sz w:val="20"/>
                <w:szCs w:val="20"/>
                <w:lang w:val="uk-UA"/>
              </w:rPr>
            </w:pPr>
            <w:bookmarkStart w:id="10" w:name="n3176"/>
            <w:bookmarkEnd w:id="10"/>
            <w:r w:rsidRPr="00952986">
              <w:rPr>
                <w:rFonts w:ascii="Times New Roman" w:hAnsi="Times New Roman" w:cs="Times New Roman"/>
                <w:sz w:val="20"/>
                <w:szCs w:val="20"/>
                <w:lang w:val="uk-UA"/>
              </w:rPr>
              <w:t>Для учасників роздрібного ринку, які обслуговують менше 50000 споживачів, створення </w:t>
            </w:r>
            <w:bookmarkStart w:id="11" w:name="w1_13"/>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"w1_14"</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центр</w:t>
            </w:r>
            <w:r w:rsidRPr="00952986">
              <w:rPr>
                <w:rFonts w:ascii="Times New Roman" w:hAnsi="Times New Roman" w:cs="Times New Roman"/>
                <w:sz w:val="20"/>
                <w:szCs w:val="20"/>
                <w:lang w:val="uk-UA"/>
              </w:rPr>
              <w:fldChar w:fldCharType="end"/>
            </w:r>
            <w:bookmarkEnd w:id="11"/>
            <w:r w:rsidRPr="00952986">
              <w:rPr>
                <w:rFonts w:ascii="Times New Roman" w:hAnsi="Times New Roman" w:cs="Times New Roman"/>
                <w:sz w:val="20"/>
                <w:szCs w:val="20"/>
                <w:lang w:val="uk-UA"/>
              </w:rPr>
              <w:t>ів </w:t>
            </w:r>
            <w:bookmarkStart w:id="12" w:name="w2_9"/>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"w2_10"</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обслуговування</w:t>
            </w:r>
            <w:r w:rsidRPr="00952986">
              <w:rPr>
                <w:rFonts w:ascii="Times New Roman" w:hAnsi="Times New Roman" w:cs="Times New Roman"/>
                <w:sz w:val="20"/>
                <w:szCs w:val="20"/>
                <w:lang w:val="uk-UA"/>
              </w:rPr>
              <w:fldChar w:fldCharType="end"/>
            </w:r>
            <w:bookmarkEnd w:id="12"/>
            <w:r w:rsidRPr="00952986">
              <w:rPr>
                <w:rFonts w:ascii="Times New Roman" w:hAnsi="Times New Roman" w:cs="Times New Roman"/>
                <w:sz w:val="20"/>
                <w:szCs w:val="20"/>
                <w:lang w:val="uk-UA"/>
              </w:rPr>
              <w:t> споживачів не є обов'язковим. У такому разі функції </w:t>
            </w:r>
            <w:bookmarkStart w:id="13" w:name="w1_14"/>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"w1_15"</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центр</w:t>
            </w:r>
            <w:r w:rsidRPr="00952986">
              <w:rPr>
                <w:rFonts w:ascii="Times New Roman" w:hAnsi="Times New Roman" w:cs="Times New Roman"/>
                <w:sz w:val="20"/>
                <w:szCs w:val="20"/>
                <w:lang w:val="uk-UA"/>
              </w:rPr>
              <w:fldChar w:fldCharType="end"/>
            </w:r>
            <w:bookmarkEnd w:id="13"/>
            <w:r w:rsidRPr="00952986">
              <w:rPr>
                <w:rFonts w:ascii="Times New Roman" w:hAnsi="Times New Roman" w:cs="Times New Roman"/>
                <w:sz w:val="20"/>
                <w:szCs w:val="20"/>
                <w:lang w:val="uk-UA"/>
              </w:rPr>
              <w:t>а </w:t>
            </w:r>
            <w:bookmarkStart w:id="14" w:name="w2_10"/>
            <w:r w:rsidRPr="00952986">
              <w:rPr>
                <w:rFonts w:ascii="Times New Roman" w:hAnsi="Times New Roman" w:cs="Times New Roman"/>
                <w:sz w:val="20"/>
                <w:szCs w:val="20"/>
                <w:lang w:val="uk-UA"/>
              </w:rPr>
              <w:fldChar w:fldCharType="begin"/>
            </w:r>
            <w:r w:rsidRPr="00952986">
              <w:rPr>
                <w:rFonts w:ascii="Times New Roman" w:hAnsi="Times New Roman" w:cs="Times New Roman"/>
                <w:sz w:val="20"/>
                <w:szCs w:val="20"/>
                <w:lang w:val="uk-UA"/>
              </w:rPr>
              <w:instrText>HYPERLINK "https://zakon.rada.gov.ua/laws/show/v0312874-18?find=1&amp;text=%D1%86%D0%B5%D0%BD%D1%82%D1%80+%D0%BE%D0%B1%D1%81%D0%BB%D1%83%D0%B3%D0%BE%D0%B2%D1%83%D0%B2%D0%B0%D0%BD%D0%BD%D1%8F" \l "w2_11"</w:instrText>
            </w:r>
            <w:r w:rsidRPr="00952986">
              <w:rPr>
                <w:rFonts w:ascii="Times New Roman" w:hAnsi="Times New Roman" w:cs="Times New Roman"/>
                <w:sz w:val="20"/>
                <w:szCs w:val="20"/>
                <w:lang w:val="uk-UA"/>
              </w:rPr>
            </w:r>
            <w:r w:rsidRPr="00952986">
              <w:rPr>
                <w:rFonts w:ascii="Times New Roman" w:hAnsi="Times New Roman" w:cs="Times New Roman"/>
                <w:sz w:val="20"/>
                <w:szCs w:val="20"/>
                <w:lang w:val="uk-UA"/>
              </w:rPr>
              <w:fldChar w:fldCharType="separate"/>
            </w:r>
            <w:r w:rsidRPr="00952986">
              <w:rPr>
                <w:rFonts w:ascii="Times New Roman" w:hAnsi="Times New Roman" w:cs="Times New Roman"/>
                <w:sz w:val="20"/>
                <w:szCs w:val="20"/>
                <w:lang w:val="uk-UA"/>
              </w:rPr>
              <w:t>обслуговування</w:t>
            </w:r>
            <w:r w:rsidRPr="00952986">
              <w:rPr>
                <w:rFonts w:ascii="Times New Roman" w:hAnsi="Times New Roman" w:cs="Times New Roman"/>
                <w:sz w:val="20"/>
                <w:szCs w:val="20"/>
                <w:lang w:val="uk-UA"/>
              </w:rPr>
              <w:fldChar w:fldCharType="end"/>
            </w:r>
            <w:bookmarkEnd w:id="14"/>
            <w:r w:rsidRPr="00952986">
              <w:rPr>
                <w:rFonts w:ascii="Times New Roman" w:hAnsi="Times New Roman" w:cs="Times New Roman"/>
                <w:sz w:val="20"/>
                <w:szCs w:val="20"/>
                <w:lang w:val="uk-UA"/>
              </w:rPr>
              <w:t> споживачів, зокрема щодо забезпечення дотримання визначеного цими Правилами порядку розгляду звернень/скарг/претензій споживачів, покладаються на окремий структурний підрозділ (посадову особу) учасника роздрібного ринку.</w:t>
            </w:r>
          </w:p>
          <w:p w14:paraId="78618A6D" w14:textId="4A516F9B" w:rsidR="004B4DCF" w:rsidRPr="00952986" w:rsidRDefault="004B4DCF" w:rsidP="0032407D">
            <w:pPr>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Згідно з запропонованою редакцією пункту 5.1.12 пункт 8.3.17 потребує приведення у відповідність або виключення.</w:t>
            </w:r>
          </w:p>
          <w:p w14:paraId="6BB6B30A" w14:textId="7EB83755" w:rsidR="004B4DCF" w:rsidRPr="00952986" w:rsidRDefault="004B4DCF" w:rsidP="0032407D">
            <w:pPr>
              <w:contextualSpacing/>
              <w:jc w:val="both"/>
              <w:rPr>
                <w:rFonts w:ascii="Times New Roman" w:hAnsi="Times New Roman" w:cs="Times New Roman"/>
                <w:b/>
                <w:bCs/>
                <w:color w:val="333333"/>
                <w:sz w:val="20"/>
                <w:szCs w:val="20"/>
                <w:shd w:val="clear" w:color="auto" w:fill="FFFFFF"/>
                <w:lang w:val="uk-UA"/>
              </w:rPr>
            </w:pPr>
          </w:p>
        </w:tc>
        <w:tc>
          <w:tcPr>
            <w:tcW w:w="3179" w:type="dxa"/>
            <w:gridSpan w:val="2"/>
          </w:tcPr>
          <w:p w14:paraId="7707329B" w14:textId="77777777" w:rsidR="004B4DCF" w:rsidRPr="00952986" w:rsidRDefault="004B4DCF" w:rsidP="0032407D">
            <w:pPr>
              <w:contextualSpacing/>
              <w:jc w:val="both"/>
              <w:rPr>
                <w:rFonts w:ascii="Times New Roman" w:hAnsi="Times New Roman" w:cs="Times New Roman"/>
                <w:b/>
                <w:bCs/>
                <w:color w:val="333333"/>
                <w:sz w:val="20"/>
                <w:szCs w:val="20"/>
                <w:shd w:val="clear" w:color="auto" w:fill="FFFFFF"/>
                <w:lang w:val="uk-UA"/>
              </w:rPr>
            </w:pPr>
          </w:p>
          <w:p w14:paraId="7366AA8B" w14:textId="77777777" w:rsidR="002F5975" w:rsidRDefault="002F5975" w:rsidP="0032407D">
            <w:pPr>
              <w:contextualSpacing/>
              <w:jc w:val="both"/>
              <w:rPr>
                <w:rFonts w:ascii="Times New Roman" w:hAnsi="Times New Roman" w:cs="Times New Roman"/>
                <w:b/>
                <w:bCs/>
                <w:color w:val="333333"/>
                <w:sz w:val="20"/>
                <w:szCs w:val="20"/>
                <w:shd w:val="clear" w:color="auto" w:fill="FFFFFF"/>
                <w:lang w:val="uk-UA"/>
              </w:rPr>
            </w:pPr>
          </w:p>
          <w:p w14:paraId="06BC6F07" w14:textId="77777777" w:rsidR="002F5975" w:rsidRDefault="002F5975" w:rsidP="0032407D">
            <w:pPr>
              <w:contextualSpacing/>
              <w:jc w:val="both"/>
              <w:rPr>
                <w:rFonts w:ascii="Times New Roman" w:hAnsi="Times New Roman" w:cs="Times New Roman"/>
                <w:b/>
                <w:bCs/>
                <w:color w:val="333333"/>
                <w:sz w:val="20"/>
                <w:szCs w:val="20"/>
                <w:shd w:val="clear" w:color="auto" w:fill="FFFFFF"/>
                <w:lang w:val="uk-UA"/>
              </w:rPr>
            </w:pPr>
          </w:p>
          <w:p w14:paraId="0ED1DF1D" w14:textId="77777777" w:rsidR="00045C6C" w:rsidRDefault="00045C6C" w:rsidP="0032407D">
            <w:pPr>
              <w:contextualSpacing/>
              <w:jc w:val="both"/>
              <w:rPr>
                <w:rFonts w:ascii="Times New Roman" w:hAnsi="Times New Roman" w:cs="Times New Roman"/>
                <w:b/>
                <w:bCs/>
                <w:color w:val="333333"/>
                <w:sz w:val="20"/>
                <w:szCs w:val="20"/>
                <w:shd w:val="clear" w:color="auto" w:fill="FFFFFF"/>
                <w:lang w:val="uk-UA"/>
              </w:rPr>
            </w:pPr>
          </w:p>
          <w:p w14:paraId="6CA2C112" w14:textId="77777777" w:rsidR="00045C6C" w:rsidRDefault="00045C6C" w:rsidP="0032407D">
            <w:pPr>
              <w:contextualSpacing/>
              <w:jc w:val="both"/>
              <w:rPr>
                <w:rFonts w:ascii="Times New Roman" w:hAnsi="Times New Roman" w:cs="Times New Roman"/>
                <w:b/>
                <w:bCs/>
                <w:color w:val="333333"/>
                <w:sz w:val="20"/>
                <w:szCs w:val="20"/>
                <w:shd w:val="clear" w:color="auto" w:fill="FFFFFF"/>
                <w:lang w:val="uk-UA"/>
              </w:rPr>
            </w:pPr>
          </w:p>
          <w:p w14:paraId="35F75023" w14:textId="77777777" w:rsidR="00045C6C" w:rsidRDefault="00045C6C" w:rsidP="0032407D">
            <w:pPr>
              <w:contextualSpacing/>
              <w:jc w:val="both"/>
              <w:rPr>
                <w:rFonts w:ascii="Times New Roman" w:hAnsi="Times New Roman" w:cs="Times New Roman"/>
                <w:b/>
                <w:bCs/>
                <w:color w:val="333333"/>
                <w:sz w:val="20"/>
                <w:szCs w:val="20"/>
                <w:shd w:val="clear" w:color="auto" w:fill="FFFFFF"/>
                <w:lang w:val="uk-UA"/>
              </w:rPr>
            </w:pPr>
          </w:p>
          <w:p w14:paraId="513BC5DD" w14:textId="3AD5C51A" w:rsidR="005A1DA7" w:rsidRPr="00952986" w:rsidRDefault="002F5975" w:rsidP="0032407D">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 xml:space="preserve">Пропонуємо </w:t>
            </w:r>
            <w:r w:rsidR="007E34AF" w:rsidRPr="00952986">
              <w:rPr>
                <w:rFonts w:ascii="Times New Roman" w:hAnsi="Times New Roman" w:cs="Times New Roman"/>
                <w:b/>
                <w:bCs/>
                <w:color w:val="333333"/>
                <w:sz w:val="20"/>
                <w:szCs w:val="20"/>
                <w:shd w:val="clear" w:color="auto" w:fill="FFFFFF"/>
                <w:lang w:val="uk-UA"/>
              </w:rPr>
              <w:t>відхилити</w:t>
            </w:r>
          </w:p>
          <w:p w14:paraId="7FC9E792" w14:textId="16C5F356" w:rsidR="007E34AF" w:rsidRPr="002F5975" w:rsidRDefault="002F5975" w:rsidP="0032407D">
            <w:pPr>
              <w:contextualSpacing/>
              <w:jc w:val="both"/>
              <w:rPr>
                <w:rFonts w:ascii="Times New Roman" w:hAnsi="Times New Roman" w:cs="Times New Roman"/>
                <w:color w:val="333333"/>
                <w:sz w:val="20"/>
                <w:szCs w:val="20"/>
                <w:shd w:val="clear" w:color="auto" w:fill="FFFFFF"/>
                <w:lang w:val="uk-UA"/>
              </w:rPr>
            </w:pPr>
            <w:r w:rsidRPr="002F5975">
              <w:rPr>
                <w:rFonts w:ascii="Times New Roman" w:hAnsi="Times New Roman" w:cs="Times New Roman"/>
                <w:color w:val="333333"/>
                <w:sz w:val="20"/>
                <w:szCs w:val="20"/>
                <w:shd w:val="clear" w:color="auto" w:fill="FFFFFF"/>
                <w:lang w:val="uk-UA"/>
              </w:rPr>
              <w:t>(</w:t>
            </w:r>
            <w:r w:rsidR="007E34AF" w:rsidRPr="002F5975">
              <w:rPr>
                <w:rFonts w:ascii="Times New Roman" w:hAnsi="Times New Roman" w:cs="Times New Roman"/>
                <w:color w:val="333333"/>
                <w:sz w:val="20"/>
                <w:szCs w:val="20"/>
                <w:shd w:val="clear" w:color="auto" w:fill="FFFFFF"/>
                <w:lang w:val="uk-UA"/>
              </w:rPr>
              <w:t xml:space="preserve">Питання врегульовано в </w:t>
            </w:r>
            <w:r w:rsidR="005A1DA7" w:rsidRPr="002F5975">
              <w:rPr>
                <w:rFonts w:ascii="Times New Roman" w:hAnsi="Times New Roman" w:cs="Times New Roman"/>
                <w:sz w:val="20"/>
                <w:szCs w:val="20"/>
                <w:lang w:val="uk-UA"/>
              </w:rPr>
              <w:t>Мінімальних вимог</w:t>
            </w:r>
            <w:r w:rsidR="00351A1D" w:rsidRPr="002F5975">
              <w:rPr>
                <w:rFonts w:ascii="Times New Roman" w:hAnsi="Times New Roman" w:cs="Times New Roman"/>
                <w:sz w:val="20"/>
                <w:szCs w:val="20"/>
                <w:lang w:val="uk-UA"/>
              </w:rPr>
              <w:t>ах</w:t>
            </w:r>
            <w:r w:rsidR="00952986" w:rsidRPr="002F5975">
              <w:rPr>
                <w:rFonts w:ascii="Times New Roman" w:hAnsi="Times New Roman" w:cs="Times New Roman"/>
                <w:sz w:val="20"/>
                <w:szCs w:val="20"/>
                <w:lang w:val="uk-UA"/>
              </w:rPr>
              <w:t xml:space="preserve"> </w:t>
            </w:r>
            <w:r w:rsidR="005A1DA7" w:rsidRPr="002F5975">
              <w:rPr>
                <w:rFonts w:ascii="Times New Roman" w:hAnsi="Times New Roman" w:cs="Times New Roman"/>
                <w:sz w:val="20"/>
                <w:szCs w:val="20"/>
                <w:lang w:val="uk-UA"/>
              </w:rPr>
              <w:t xml:space="preserve">до якості обслуговування споживачів електричної енергії </w:t>
            </w:r>
            <w:proofErr w:type="spellStart"/>
            <w:r w:rsidR="005A1DA7" w:rsidRPr="002F5975">
              <w:rPr>
                <w:rFonts w:ascii="Times New Roman" w:hAnsi="Times New Roman" w:cs="Times New Roman"/>
                <w:sz w:val="20"/>
                <w:szCs w:val="20"/>
                <w:lang w:val="uk-UA"/>
              </w:rPr>
              <w:t>кол</w:t>
            </w:r>
            <w:proofErr w:type="spellEnd"/>
            <w:r w:rsidR="005A1DA7" w:rsidRPr="002F5975">
              <w:rPr>
                <w:rFonts w:ascii="Times New Roman" w:hAnsi="Times New Roman" w:cs="Times New Roman"/>
                <w:sz w:val="20"/>
                <w:szCs w:val="20"/>
                <w:lang w:val="uk-UA"/>
              </w:rPr>
              <w:t>-центрами, затверджених постановою НКРЕКП від 12.06.2018  № 373</w:t>
            </w:r>
            <w:r w:rsidRPr="002F5975">
              <w:rPr>
                <w:rFonts w:ascii="Times New Roman" w:hAnsi="Times New Roman" w:cs="Times New Roman"/>
                <w:sz w:val="20"/>
                <w:szCs w:val="20"/>
                <w:lang w:val="uk-UA"/>
              </w:rPr>
              <w:t>)</w:t>
            </w:r>
          </w:p>
          <w:p w14:paraId="614D82E0" w14:textId="77777777" w:rsidR="007E34AF" w:rsidRPr="00952986" w:rsidRDefault="007E34AF" w:rsidP="0032407D">
            <w:pPr>
              <w:contextualSpacing/>
              <w:jc w:val="both"/>
              <w:rPr>
                <w:rFonts w:ascii="Times New Roman" w:hAnsi="Times New Roman" w:cs="Times New Roman"/>
                <w:b/>
                <w:bCs/>
                <w:color w:val="333333"/>
                <w:sz w:val="20"/>
                <w:szCs w:val="20"/>
                <w:shd w:val="clear" w:color="auto" w:fill="FFFFFF"/>
                <w:lang w:val="uk-UA"/>
              </w:rPr>
            </w:pPr>
          </w:p>
          <w:p w14:paraId="2605D562"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66F216FA"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6E114A61"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29DF91ED" w14:textId="2810E453" w:rsidR="007E34AF" w:rsidRPr="00952986" w:rsidRDefault="007E34AF" w:rsidP="0032407D">
            <w:pPr>
              <w:contextualSpacing/>
              <w:jc w:val="both"/>
              <w:rPr>
                <w:rFonts w:ascii="Times New Roman" w:hAnsi="Times New Roman" w:cs="Times New Roman"/>
                <w:b/>
                <w:bCs/>
                <w:color w:val="333333"/>
                <w:sz w:val="20"/>
                <w:szCs w:val="20"/>
                <w:shd w:val="clear" w:color="auto" w:fill="FFFFFF"/>
                <w:lang w:val="uk-UA"/>
              </w:rPr>
            </w:pPr>
            <w:r w:rsidRPr="00952986">
              <w:rPr>
                <w:rFonts w:ascii="Times New Roman" w:hAnsi="Times New Roman" w:cs="Times New Roman"/>
                <w:b/>
                <w:bCs/>
                <w:color w:val="333333"/>
                <w:sz w:val="20"/>
                <w:szCs w:val="20"/>
                <w:shd w:val="clear" w:color="auto" w:fill="FFFFFF"/>
                <w:lang w:val="uk-UA"/>
              </w:rPr>
              <w:t xml:space="preserve">Попередньо </w:t>
            </w:r>
            <w:r w:rsidR="00650937">
              <w:rPr>
                <w:rFonts w:ascii="Times New Roman" w:hAnsi="Times New Roman" w:cs="Times New Roman"/>
                <w:b/>
                <w:bCs/>
                <w:color w:val="333333"/>
                <w:sz w:val="20"/>
                <w:szCs w:val="20"/>
                <w:shd w:val="clear" w:color="auto" w:fill="FFFFFF"/>
                <w:lang w:val="uk-UA"/>
              </w:rPr>
              <w:t>враховано в редакції:</w:t>
            </w:r>
          </w:p>
          <w:p w14:paraId="284C73F2" w14:textId="77777777" w:rsidR="005A1DA7" w:rsidRPr="00952986" w:rsidRDefault="005A1DA7" w:rsidP="005A1DA7">
            <w:pPr>
              <w:contextualSpacing/>
              <w:jc w:val="both"/>
              <w:rPr>
                <w:b/>
                <w:bCs/>
                <w:color w:val="0070C0"/>
                <w:sz w:val="20"/>
                <w:szCs w:val="20"/>
                <w:lang w:val="uk-UA"/>
              </w:rPr>
            </w:pPr>
            <w:r w:rsidRPr="00952986">
              <w:rPr>
                <w:rFonts w:ascii="Times New Roman" w:hAnsi="Times New Roman" w:cs="Times New Roman"/>
                <w:b/>
                <w:bCs/>
                <w:color w:val="00B050"/>
                <w:sz w:val="20"/>
                <w:szCs w:val="20"/>
                <w:lang w:val="uk-UA"/>
              </w:rPr>
              <w:t xml:space="preserve">розділу/сторінки </w:t>
            </w:r>
            <w:r w:rsidRPr="00952986">
              <w:rPr>
                <w:rFonts w:ascii="Times New Roman" w:hAnsi="Times New Roman" w:cs="Times New Roman"/>
                <w:b/>
                <w:bCs/>
                <w:color w:val="0070C0"/>
                <w:sz w:val="20"/>
                <w:szCs w:val="20"/>
                <w:lang w:val="uk-UA"/>
              </w:rPr>
              <w:t xml:space="preserve">«Центр захисту споживачів електричної енергії» на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в мережі інтернет</w:t>
            </w:r>
            <w:r w:rsidRPr="00952986">
              <w:rPr>
                <w:b/>
                <w:bCs/>
                <w:color w:val="0070C0"/>
                <w:sz w:val="20"/>
                <w:szCs w:val="20"/>
                <w:lang w:val="uk-UA"/>
              </w:rPr>
              <w:t>;</w:t>
            </w:r>
          </w:p>
          <w:p w14:paraId="27375901" w14:textId="115E4073" w:rsidR="007E34AF" w:rsidRDefault="007E34AF" w:rsidP="0032407D">
            <w:pPr>
              <w:contextualSpacing/>
              <w:jc w:val="both"/>
              <w:rPr>
                <w:rFonts w:ascii="Times New Roman" w:hAnsi="Times New Roman" w:cs="Times New Roman"/>
                <w:b/>
                <w:bCs/>
                <w:color w:val="333333"/>
                <w:sz w:val="20"/>
                <w:szCs w:val="20"/>
                <w:shd w:val="clear" w:color="auto" w:fill="FFFFFF"/>
                <w:lang w:val="uk-UA"/>
              </w:rPr>
            </w:pPr>
          </w:p>
          <w:p w14:paraId="4232A769" w14:textId="77777777" w:rsidR="00045C6C" w:rsidRDefault="00045C6C" w:rsidP="0032407D">
            <w:pPr>
              <w:contextualSpacing/>
              <w:jc w:val="both"/>
              <w:rPr>
                <w:rFonts w:ascii="Times New Roman" w:hAnsi="Times New Roman" w:cs="Times New Roman"/>
                <w:b/>
                <w:bCs/>
                <w:color w:val="333333"/>
                <w:sz w:val="20"/>
                <w:szCs w:val="20"/>
                <w:shd w:val="clear" w:color="auto" w:fill="FFFFFF"/>
                <w:lang w:val="uk-UA"/>
              </w:rPr>
            </w:pPr>
          </w:p>
          <w:p w14:paraId="7EF4A135" w14:textId="75DC9307" w:rsidR="007E34AF" w:rsidRPr="00952986" w:rsidRDefault="00650937" w:rsidP="0032407D">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Потребує обговорення</w:t>
            </w:r>
          </w:p>
          <w:p w14:paraId="02D7DBD9" w14:textId="2A81A69D" w:rsidR="007E34AF" w:rsidRPr="00952986" w:rsidRDefault="007E34AF" w:rsidP="0032407D">
            <w:pPr>
              <w:contextualSpacing/>
              <w:jc w:val="both"/>
              <w:rPr>
                <w:rFonts w:ascii="Times New Roman" w:hAnsi="Times New Roman" w:cs="Times New Roman"/>
                <w:b/>
                <w:bCs/>
                <w:color w:val="333333"/>
                <w:sz w:val="20"/>
                <w:szCs w:val="20"/>
                <w:shd w:val="clear" w:color="auto" w:fill="FFFFFF"/>
                <w:lang w:val="uk-UA"/>
              </w:rPr>
            </w:pPr>
          </w:p>
          <w:p w14:paraId="52C74BB9" w14:textId="77777777" w:rsidR="007E34AF" w:rsidRPr="00952986" w:rsidRDefault="007E34AF" w:rsidP="0032407D">
            <w:pPr>
              <w:contextualSpacing/>
              <w:jc w:val="both"/>
              <w:rPr>
                <w:rFonts w:ascii="Times New Roman" w:hAnsi="Times New Roman" w:cs="Times New Roman"/>
                <w:b/>
                <w:bCs/>
                <w:color w:val="333333"/>
                <w:sz w:val="20"/>
                <w:szCs w:val="20"/>
                <w:shd w:val="clear" w:color="auto" w:fill="FFFFFF"/>
                <w:lang w:val="uk-UA"/>
              </w:rPr>
            </w:pPr>
          </w:p>
          <w:p w14:paraId="3B0CC8D6" w14:textId="77777777" w:rsidR="007E34AF" w:rsidRPr="00952986" w:rsidRDefault="007E34AF" w:rsidP="0032407D">
            <w:pPr>
              <w:contextualSpacing/>
              <w:jc w:val="both"/>
              <w:rPr>
                <w:rFonts w:ascii="Times New Roman" w:hAnsi="Times New Roman" w:cs="Times New Roman"/>
                <w:b/>
                <w:bCs/>
                <w:color w:val="333333"/>
                <w:sz w:val="20"/>
                <w:szCs w:val="20"/>
                <w:shd w:val="clear" w:color="auto" w:fill="FFFFFF"/>
                <w:lang w:val="uk-UA"/>
              </w:rPr>
            </w:pPr>
          </w:p>
          <w:p w14:paraId="26E870C1"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62F16D24"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66EC59F4"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09967B02"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447AD044"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7DEE18AF"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13974596"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3C548B22"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22CBF395"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5E58E07C"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720A0124" w14:textId="77777777" w:rsidR="00650937" w:rsidRDefault="00650937" w:rsidP="0032407D">
            <w:pPr>
              <w:contextualSpacing/>
              <w:jc w:val="both"/>
              <w:rPr>
                <w:rFonts w:ascii="Times New Roman" w:hAnsi="Times New Roman" w:cs="Times New Roman"/>
                <w:b/>
                <w:bCs/>
                <w:color w:val="333333"/>
                <w:sz w:val="20"/>
                <w:szCs w:val="20"/>
                <w:shd w:val="clear" w:color="auto" w:fill="FFFFFF"/>
                <w:lang w:val="uk-UA"/>
              </w:rPr>
            </w:pPr>
          </w:p>
          <w:p w14:paraId="78905E6B" w14:textId="77777777" w:rsidR="00650937" w:rsidRPr="00952986" w:rsidRDefault="00650937" w:rsidP="00650937">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Потребує обговорення</w:t>
            </w:r>
          </w:p>
          <w:p w14:paraId="0C545ED0" w14:textId="20730B9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tc>
      </w:tr>
      <w:tr w:rsidR="004B4DCF" w:rsidRPr="00952986" w14:paraId="010703F6" w14:textId="77777777" w:rsidTr="00C10DC5">
        <w:trPr>
          <w:trHeight w:val="20"/>
        </w:trPr>
        <w:tc>
          <w:tcPr>
            <w:tcW w:w="4345" w:type="dxa"/>
            <w:gridSpan w:val="2"/>
            <w:vMerge/>
            <w:tcBorders>
              <w:bottom w:val="nil"/>
            </w:tcBorders>
          </w:tcPr>
          <w:p w14:paraId="5F445E8E" w14:textId="77777777" w:rsidR="004B4DCF" w:rsidRPr="00952986" w:rsidRDefault="004B4DCF"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65243F46" w14:textId="77777777" w:rsidR="004B4DCF" w:rsidRPr="00952986" w:rsidRDefault="004B4DCF"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3A9C492E" w14:textId="77777777" w:rsidR="004B4DCF" w:rsidRPr="00952986" w:rsidRDefault="004B4DCF"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0308F3E" w14:textId="77777777" w:rsidR="004B4DCF" w:rsidRPr="00952986" w:rsidRDefault="004B4DCF" w:rsidP="00C10DC5">
            <w:pPr>
              <w:shd w:val="clear" w:color="auto" w:fill="FFFFFF"/>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5.1.12. ОСР має забезпечити функціонування:</w:t>
            </w:r>
          </w:p>
          <w:p w14:paraId="01F411AC" w14:textId="77777777" w:rsidR="004B4DCF" w:rsidRPr="00952986" w:rsidRDefault="004B4DCF" w:rsidP="00C10DC5">
            <w:pPr>
              <w:shd w:val="clear" w:color="auto" w:fill="FFFFFF"/>
              <w:ind w:firstLine="377"/>
              <w:jc w:val="both"/>
              <w:rPr>
                <w:rFonts w:ascii="Times New Roman" w:eastAsia="Times New Roman" w:hAnsi="Times New Roman" w:cs="Times New Roman"/>
                <w:b/>
                <w:bCs/>
                <w:color w:val="0070C0"/>
                <w:sz w:val="20"/>
                <w:szCs w:val="20"/>
                <w:lang w:val="uk-UA" w:eastAsia="ru-RU"/>
              </w:rPr>
            </w:pPr>
            <w:proofErr w:type="spellStart"/>
            <w:r w:rsidRPr="00952986">
              <w:rPr>
                <w:rFonts w:ascii="Times New Roman" w:eastAsia="Times New Roman" w:hAnsi="Times New Roman" w:cs="Times New Roman"/>
                <w:b/>
                <w:bCs/>
                <w:color w:val="0070C0"/>
                <w:sz w:val="20"/>
                <w:szCs w:val="20"/>
                <w:lang w:val="uk-UA" w:eastAsia="ru-RU"/>
              </w:rPr>
              <w:t>кол</w:t>
            </w:r>
            <w:proofErr w:type="spellEnd"/>
            <w:r w:rsidRPr="00952986">
              <w:rPr>
                <w:rFonts w:ascii="Times New Roman" w:eastAsia="Times New Roman" w:hAnsi="Times New Roman" w:cs="Times New Roman"/>
                <w:b/>
                <w:bCs/>
                <w:color w:val="0070C0"/>
                <w:sz w:val="20"/>
                <w:szCs w:val="20"/>
                <w:lang w:val="uk-UA" w:eastAsia="ru-RU"/>
              </w:rPr>
              <w:t>-центру;</w:t>
            </w:r>
          </w:p>
          <w:p w14:paraId="0B56A64A" w14:textId="77777777" w:rsidR="004B4DCF" w:rsidRPr="00952986" w:rsidRDefault="004B4DCF" w:rsidP="00C10DC5">
            <w:pPr>
              <w:shd w:val="clear" w:color="auto" w:fill="FFFFFF"/>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сервісу «Центр захисту споживачів електричної енергії» на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в мережі інтернет;</w:t>
            </w:r>
          </w:p>
          <w:p w14:paraId="16361E35" w14:textId="77777777" w:rsidR="004B4DCF" w:rsidRPr="00952986" w:rsidRDefault="004B4DCF" w:rsidP="00C10DC5">
            <w:pPr>
              <w:shd w:val="clear" w:color="auto" w:fill="FFFFFF"/>
              <w:ind w:firstLine="377"/>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центру захисту споживачів електричної енергії, у якому має бути організоване єдине вікно прийняття скарг заявників</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strike/>
                <w:color w:val="7030A0"/>
                <w:sz w:val="20"/>
                <w:szCs w:val="20"/>
                <w:lang w:val="uk-UA" w:eastAsia="ru-RU"/>
              </w:rPr>
              <w:t>Для ОСР, який обслуговує менше 100 000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4BD3F8E7" w14:textId="77777777" w:rsidR="004B4DCF" w:rsidRPr="00952986" w:rsidRDefault="004B4DCF" w:rsidP="00C10DC5">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центру обслуговування споживачів, у якому має бути організоване єдине вікно для прийому та видачі документів щодо надання послуг ОСР, а також прийняття звернень заявників. </w:t>
            </w:r>
          </w:p>
          <w:p w14:paraId="0DD9F714" w14:textId="1E009065" w:rsidR="004B4DCF" w:rsidRPr="00952986" w:rsidRDefault="004B4DCF" w:rsidP="00C10DC5">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eastAsia="ru-RU"/>
              </w:rPr>
              <w:t>Для ОСР, який обслуговує менше 100 000 споживачів, створення</w:t>
            </w:r>
            <w:r w:rsidRPr="00952986">
              <w:rPr>
                <w:rFonts w:ascii="Times New Roman" w:eastAsia="Times New Roman" w:hAnsi="Times New Roman" w:cs="Times New Roman"/>
                <w:color w:val="0070C0"/>
                <w:sz w:val="20"/>
                <w:szCs w:val="20"/>
                <w:lang w:val="uk-UA" w:eastAsia="ru-RU"/>
              </w:rPr>
              <w:t xml:space="preserve"> </w:t>
            </w:r>
            <w:proofErr w:type="spellStart"/>
            <w:r w:rsidRPr="00952986">
              <w:rPr>
                <w:rFonts w:ascii="Times New Roman" w:eastAsia="Times New Roman" w:hAnsi="Times New Roman" w:cs="Times New Roman"/>
                <w:b/>
                <w:bCs/>
                <w:color w:val="7030A0"/>
                <w:sz w:val="20"/>
                <w:szCs w:val="20"/>
                <w:lang w:val="uk-UA" w:eastAsia="ru-RU"/>
              </w:rPr>
              <w:t>кол</w:t>
            </w:r>
            <w:proofErr w:type="spellEnd"/>
            <w:r w:rsidRPr="00952986">
              <w:rPr>
                <w:rFonts w:ascii="Times New Roman" w:eastAsia="Times New Roman" w:hAnsi="Times New Roman" w:cs="Times New Roman"/>
                <w:b/>
                <w:bCs/>
                <w:color w:val="7030A0"/>
                <w:sz w:val="20"/>
                <w:szCs w:val="20"/>
                <w:lang w:val="uk-UA" w:eastAsia="ru-RU"/>
              </w:rPr>
              <w:t>-центру,</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lastRenderedPageBreak/>
              <w:t>центру захисту споживачів та</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центру обслуговування споживачів, не є обов'язковим. У такому разі функції</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цих підрозділів</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покладаються на окремий структурний підрозділ (посадову особу) такого ОСР.</w:t>
            </w:r>
          </w:p>
          <w:p w14:paraId="5CEC6339" w14:textId="77777777" w:rsidR="004B4DCF" w:rsidRPr="00952986" w:rsidRDefault="004B4DCF" w:rsidP="00B11A58">
            <w:pPr>
              <w:widowControl w:val="0"/>
              <w:autoSpaceDE w:val="0"/>
              <w:autoSpaceDN w:val="0"/>
              <w:contextualSpacing/>
              <w:rPr>
                <w:rFonts w:ascii="Times New Roman" w:eastAsia="Times New Roman" w:hAnsi="Times New Roman" w:cs="Times New Roman"/>
                <w:b/>
                <w:bCs/>
                <w:sz w:val="20"/>
                <w:szCs w:val="20"/>
                <w:lang w:val="uk-UA"/>
              </w:rPr>
            </w:pPr>
          </w:p>
        </w:tc>
        <w:tc>
          <w:tcPr>
            <w:tcW w:w="3942" w:type="dxa"/>
            <w:gridSpan w:val="3"/>
          </w:tcPr>
          <w:p w14:paraId="41C22A23"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50D74B6C"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94FB525" w14:textId="77777777" w:rsidR="004B4DCF" w:rsidRPr="00952986" w:rsidRDefault="004B4DCF" w:rsidP="0032407D">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Cs/>
                <w:sz w:val="20"/>
                <w:szCs w:val="20"/>
                <w:lang w:val="uk-UA" w:eastAsia="ru-RU"/>
              </w:rPr>
              <w:t xml:space="preserve">На ОСР, що має менше 100 000  споживачів і не має обов’язку створювати повноцінні </w:t>
            </w:r>
            <w:r w:rsidRPr="00952986">
              <w:rPr>
                <w:rFonts w:ascii="Times New Roman" w:eastAsia="Times New Roman" w:hAnsi="Times New Roman" w:cs="Times New Roman"/>
                <w:sz w:val="20"/>
                <w:szCs w:val="20"/>
                <w:lang w:val="uk-UA" w:eastAsia="ru-RU"/>
              </w:rPr>
              <w:t xml:space="preserve">центр обслуговування споживачів та центр захисту споживачів, не </w:t>
            </w:r>
            <w:proofErr w:type="spellStart"/>
            <w:r w:rsidRPr="00952986">
              <w:rPr>
                <w:rFonts w:ascii="Times New Roman" w:eastAsia="Times New Roman" w:hAnsi="Times New Roman" w:cs="Times New Roman"/>
                <w:sz w:val="20"/>
                <w:szCs w:val="20"/>
                <w:lang w:val="uk-UA" w:eastAsia="ru-RU"/>
              </w:rPr>
              <w:t>логічно</w:t>
            </w:r>
            <w:proofErr w:type="spellEnd"/>
            <w:r w:rsidRPr="00952986">
              <w:rPr>
                <w:rFonts w:ascii="Times New Roman" w:eastAsia="Times New Roman" w:hAnsi="Times New Roman" w:cs="Times New Roman"/>
                <w:sz w:val="20"/>
                <w:szCs w:val="20"/>
                <w:lang w:val="uk-UA" w:eastAsia="ru-RU"/>
              </w:rPr>
              <w:t xml:space="preserve"> покладати обов’язок створювати великий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-центр.</w:t>
            </w:r>
          </w:p>
          <w:p w14:paraId="73A76249" w14:textId="11E51965" w:rsidR="004B4DCF" w:rsidRPr="00952986" w:rsidRDefault="004B4DCF"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Cs/>
                <w:sz w:val="20"/>
                <w:szCs w:val="20"/>
                <w:lang w:val="uk-UA" w:eastAsia="ru-RU"/>
              </w:rPr>
              <w:t>До того ж м</w:t>
            </w:r>
            <w:r w:rsidRPr="00952986">
              <w:rPr>
                <w:rFonts w:ascii="Times New Roman" w:eastAsia="Times New Roman" w:hAnsi="Times New Roman" w:cs="Times New Roman"/>
                <w:color w:val="000000"/>
                <w:sz w:val="20"/>
                <w:szCs w:val="20"/>
                <w:lang w:val="uk-UA" w:eastAsia="ru-RU"/>
              </w:rPr>
              <w:t xml:space="preserve">інімальні вимоги до якості обслуговування споживачів електричної енергії </w:t>
            </w:r>
            <w:proofErr w:type="spellStart"/>
            <w:r w:rsidRPr="00952986">
              <w:rPr>
                <w:rFonts w:ascii="Times New Roman" w:eastAsia="Times New Roman" w:hAnsi="Times New Roman" w:cs="Times New Roman"/>
                <w:color w:val="000000"/>
                <w:sz w:val="20"/>
                <w:szCs w:val="20"/>
                <w:lang w:val="uk-UA" w:eastAsia="ru-RU"/>
              </w:rPr>
              <w:t>кол</w:t>
            </w:r>
            <w:proofErr w:type="spellEnd"/>
            <w:r w:rsidRPr="00952986">
              <w:rPr>
                <w:rFonts w:ascii="Times New Roman" w:eastAsia="Times New Roman" w:hAnsi="Times New Roman" w:cs="Times New Roman"/>
                <w:color w:val="000000"/>
                <w:sz w:val="20"/>
                <w:szCs w:val="20"/>
                <w:lang w:val="uk-UA" w:eastAsia="ru-RU"/>
              </w:rPr>
              <w:t>-центрами не поширюються на ліцензіатів, які мають менше 100 000 споживачів.</w:t>
            </w:r>
          </w:p>
        </w:tc>
        <w:tc>
          <w:tcPr>
            <w:tcW w:w="3179" w:type="dxa"/>
            <w:gridSpan w:val="2"/>
          </w:tcPr>
          <w:p w14:paraId="6C1ADF9E"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0000CB38"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1E53ACC0"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0C6E4A10"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13BA8997"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234089B0"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51DC8A8E"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15CF7A22"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6AE8BB37"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5F08C9FF"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21EF3FA6"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57EF6F6C"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1AA2DF5D"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70B6B2CE"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0CA4CE68" w14:textId="755FA12A" w:rsidR="005A1DA7" w:rsidRPr="00952986" w:rsidRDefault="00C10DC5" w:rsidP="0032407D">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Потребує обговорення</w:t>
            </w:r>
          </w:p>
          <w:p w14:paraId="74330730"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0F08B344"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2099A57A"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35974C71" w14:textId="77777777" w:rsidR="005A1DA7" w:rsidRPr="00952986" w:rsidRDefault="005A1DA7" w:rsidP="0032407D">
            <w:pPr>
              <w:contextualSpacing/>
              <w:jc w:val="both"/>
              <w:rPr>
                <w:rFonts w:ascii="Times New Roman" w:hAnsi="Times New Roman" w:cs="Times New Roman"/>
                <w:b/>
                <w:bCs/>
                <w:color w:val="333333"/>
                <w:sz w:val="20"/>
                <w:szCs w:val="20"/>
                <w:shd w:val="clear" w:color="auto" w:fill="FFFFFF"/>
                <w:lang w:val="uk-UA"/>
              </w:rPr>
            </w:pPr>
          </w:p>
          <w:p w14:paraId="57CE9C15" w14:textId="77777777" w:rsidR="005A1DA7" w:rsidRDefault="005A1DA7" w:rsidP="0032407D">
            <w:pPr>
              <w:contextualSpacing/>
              <w:jc w:val="both"/>
              <w:rPr>
                <w:rFonts w:ascii="Times New Roman" w:hAnsi="Times New Roman" w:cs="Times New Roman"/>
                <w:b/>
                <w:bCs/>
                <w:color w:val="333333"/>
                <w:sz w:val="20"/>
                <w:szCs w:val="20"/>
                <w:shd w:val="clear" w:color="auto" w:fill="FFFFFF"/>
                <w:lang w:val="uk-UA"/>
              </w:rPr>
            </w:pPr>
          </w:p>
          <w:p w14:paraId="484E7DFA"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70614C9D"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27D77911"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58168A9F"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2E48A6A4" w14:textId="77777777" w:rsidR="00313ECA" w:rsidRDefault="00313ECA" w:rsidP="0032407D">
            <w:pPr>
              <w:contextualSpacing/>
              <w:jc w:val="both"/>
              <w:rPr>
                <w:rFonts w:ascii="Times New Roman" w:hAnsi="Times New Roman" w:cs="Times New Roman"/>
                <w:b/>
                <w:bCs/>
                <w:color w:val="333333"/>
                <w:sz w:val="20"/>
                <w:szCs w:val="20"/>
                <w:shd w:val="clear" w:color="auto" w:fill="FFFFFF"/>
                <w:lang w:val="uk-UA"/>
              </w:rPr>
            </w:pPr>
          </w:p>
          <w:p w14:paraId="59D205A9" w14:textId="77777777" w:rsidR="00313ECA" w:rsidRPr="00952986" w:rsidRDefault="00313ECA" w:rsidP="0032407D">
            <w:pPr>
              <w:contextualSpacing/>
              <w:jc w:val="both"/>
              <w:rPr>
                <w:rFonts w:ascii="Times New Roman" w:hAnsi="Times New Roman" w:cs="Times New Roman"/>
                <w:b/>
                <w:bCs/>
                <w:color w:val="333333"/>
                <w:sz w:val="20"/>
                <w:szCs w:val="20"/>
                <w:shd w:val="clear" w:color="auto" w:fill="FFFFFF"/>
                <w:lang w:val="uk-UA"/>
              </w:rPr>
            </w:pPr>
          </w:p>
          <w:p w14:paraId="65430BE8" w14:textId="77777777" w:rsidR="00313ECA" w:rsidRPr="00952986" w:rsidRDefault="00313ECA" w:rsidP="00313ECA">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Потребує обговорення</w:t>
            </w:r>
          </w:p>
          <w:p w14:paraId="77728FE4" w14:textId="625885D4" w:rsidR="00BC2F9E" w:rsidRPr="00952986" w:rsidRDefault="00BC2F9E" w:rsidP="00C10DC5">
            <w:pPr>
              <w:contextualSpacing/>
              <w:jc w:val="both"/>
              <w:rPr>
                <w:rFonts w:ascii="Times New Roman" w:hAnsi="Times New Roman" w:cs="Times New Roman"/>
                <w:b/>
                <w:bCs/>
                <w:color w:val="333333"/>
                <w:sz w:val="20"/>
                <w:szCs w:val="20"/>
                <w:shd w:val="clear" w:color="auto" w:fill="FFFFFF"/>
                <w:lang w:val="uk-UA"/>
              </w:rPr>
            </w:pPr>
          </w:p>
        </w:tc>
      </w:tr>
      <w:tr w:rsidR="00E674F7" w:rsidRPr="0051289A" w14:paraId="29994CE1" w14:textId="77777777" w:rsidTr="00C10DC5">
        <w:trPr>
          <w:trHeight w:val="20"/>
        </w:trPr>
        <w:tc>
          <w:tcPr>
            <w:tcW w:w="4345" w:type="dxa"/>
            <w:gridSpan w:val="2"/>
            <w:tcBorders>
              <w:top w:val="nil"/>
              <w:bottom w:val="nil"/>
            </w:tcBorders>
          </w:tcPr>
          <w:p w14:paraId="70524D3D" w14:textId="77777777" w:rsidR="00E674F7" w:rsidRPr="00952986" w:rsidRDefault="00E674F7"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02C942E4" w14:textId="3B16C91C" w:rsidR="00E674F7" w:rsidRPr="00952986" w:rsidRDefault="00E674F7" w:rsidP="0032407D">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1E838371" w14:textId="77777777" w:rsidR="00E674F7" w:rsidRPr="00952986" w:rsidRDefault="00E674F7" w:rsidP="0032407D">
            <w:pPr>
              <w:widowControl w:val="0"/>
              <w:autoSpaceDE w:val="0"/>
              <w:autoSpaceDN w:val="0"/>
              <w:contextualSpacing/>
              <w:jc w:val="both"/>
              <w:rPr>
                <w:rFonts w:ascii="Times New Roman" w:eastAsia="Times New Roman" w:hAnsi="Times New Roman" w:cs="Times New Roman"/>
                <w:sz w:val="20"/>
                <w:szCs w:val="20"/>
                <w:lang w:val="uk-UA"/>
              </w:rPr>
            </w:pPr>
          </w:p>
          <w:p w14:paraId="0DF5B62D" w14:textId="56CA008A"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sidRPr="00904042">
              <w:rPr>
                <w:rFonts w:ascii="Times New Roman" w:eastAsia="Times New Roman" w:hAnsi="Times New Roman" w:cs="Times New Roman"/>
                <w:b/>
                <w:bCs/>
                <w:color w:val="0070C0"/>
                <w:sz w:val="20"/>
                <w:szCs w:val="20"/>
                <w:lang w:val="uk-UA"/>
              </w:rPr>
              <w:t>5.1</w:t>
            </w:r>
            <w:r w:rsidRPr="00952986">
              <w:rPr>
                <w:rFonts w:ascii="Times New Roman" w:eastAsia="Times New Roman" w:hAnsi="Times New Roman" w:cs="Times New Roman"/>
                <w:b/>
                <w:bCs/>
                <w:color w:val="0070C0"/>
                <w:sz w:val="20"/>
                <w:szCs w:val="20"/>
                <w:lang w:val="uk-UA"/>
              </w:rPr>
              <w:t>.12. ОСР має забезпечити функціонування:</w:t>
            </w:r>
          </w:p>
          <w:p w14:paraId="265AA568" w14:textId="77777777"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p>
          <w:p w14:paraId="7E883E13" w14:textId="77777777"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proofErr w:type="spellStart"/>
            <w:r w:rsidRPr="00952986">
              <w:rPr>
                <w:rFonts w:ascii="Times New Roman" w:eastAsia="Times New Roman" w:hAnsi="Times New Roman" w:cs="Times New Roman"/>
                <w:b/>
                <w:bCs/>
                <w:color w:val="0070C0"/>
                <w:sz w:val="20"/>
                <w:szCs w:val="20"/>
                <w:lang w:val="uk-UA"/>
              </w:rPr>
              <w:t>кол</w:t>
            </w:r>
            <w:proofErr w:type="spellEnd"/>
            <w:r w:rsidRPr="00952986">
              <w:rPr>
                <w:rFonts w:ascii="Times New Roman" w:eastAsia="Times New Roman" w:hAnsi="Times New Roman" w:cs="Times New Roman"/>
                <w:b/>
                <w:bCs/>
                <w:color w:val="0070C0"/>
                <w:sz w:val="20"/>
                <w:szCs w:val="20"/>
                <w:lang w:val="uk-UA"/>
              </w:rPr>
              <w:t>-центру;</w:t>
            </w:r>
          </w:p>
          <w:p w14:paraId="4BC2610D" w14:textId="77777777"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p>
          <w:p w14:paraId="7B121D31" w14:textId="77777777"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сервісу «Центр захисту споживачів електричної енергії» на офіційному </w:t>
            </w:r>
            <w:proofErr w:type="spellStart"/>
            <w:r w:rsidRPr="00952986">
              <w:rPr>
                <w:rFonts w:ascii="Times New Roman" w:eastAsia="Times New Roman" w:hAnsi="Times New Roman" w:cs="Times New Roman"/>
                <w:b/>
                <w:bCs/>
                <w:color w:val="0070C0"/>
                <w:sz w:val="20"/>
                <w:szCs w:val="20"/>
                <w:lang w:val="uk-UA"/>
              </w:rPr>
              <w:t>вебсайті</w:t>
            </w:r>
            <w:proofErr w:type="spellEnd"/>
            <w:r w:rsidRPr="00952986">
              <w:rPr>
                <w:rFonts w:ascii="Times New Roman" w:eastAsia="Times New Roman" w:hAnsi="Times New Roman" w:cs="Times New Roman"/>
                <w:b/>
                <w:bCs/>
                <w:color w:val="0070C0"/>
                <w:sz w:val="20"/>
                <w:szCs w:val="20"/>
                <w:lang w:val="uk-UA"/>
              </w:rPr>
              <w:t xml:space="preserve"> в мережі інтернет;</w:t>
            </w:r>
          </w:p>
          <w:p w14:paraId="00F6C91B" w14:textId="77777777"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p>
          <w:p w14:paraId="71BB5210" w14:textId="168DBE4B" w:rsidR="00E674F7" w:rsidRPr="00952986" w:rsidRDefault="00E674F7" w:rsidP="00E15EB9">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центру захисту споживачів електричної енергії, у якому має бути організоване єдине вікно прийняття скарг заявників. Для ОСР, який обслуговує менше 100000 споживачів, створення центру</w:t>
            </w:r>
            <w:r w:rsidRPr="00952986">
              <w:rPr>
                <w:rFonts w:ascii="Times New Roman" w:eastAsia="Times New Roman" w:hAnsi="Times New Roman" w:cs="Times New Roman"/>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захисту </w:t>
            </w:r>
            <w:r w:rsidRPr="00952986">
              <w:rPr>
                <w:rFonts w:ascii="Times New Roman" w:eastAsia="Times New Roman" w:hAnsi="Times New Roman" w:cs="Times New Roman"/>
                <w:b/>
                <w:bCs/>
                <w:color w:val="0070C0"/>
                <w:sz w:val="20"/>
                <w:szCs w:val="20"/>
                <w:lang w:val="uk-UA"/>
              </w:rPr>
              <w:t>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206A2203" w14:textId="79272BB3" w:rsidR="00E674F7" w:rsidRPr="00952986" w:rsidRDefault="00E674F7" w:rsidP="0032407D">
            <w:pPr>
              <w:widowControl w:val="0"/>
              <w:autoSpaceDE w:val="0"/>
              <w:autoSpaceDN w:val="0"/>
              <w:contextualSpacing/>
              <w:jc w:val="center"/>
              <w:rPr>
                <w:rFonts w:ascii="Times New Roman" w:eastAsia="Times New Roman" w:hAnsi="Times New Roman" w:cs="Times New Roman"/>
                <w:b/>
                <w:bCs/>
                <w:sz w:val="20"/>
                <w:szCs w:val="20"/>
                <w:lang w:val="uk-UA"/>
              </w:rPr>
            </w:pPr>
          </w:p>
        </w:tc>
        <w:tc>
          <w:tcPr>
            <w:tcW w:w="3942" w:type="dxa"/>
            <w:gridSpan w:val="3"/>
          </w:tcPr>
          <w:p w14:paraId="3168A370" w14:textId="77777777" w:rsidR="00E30BA6" w:rsidRPr="00952986" w:rsidRDefault="00E30BA6" w:rsidP="00E30BA6">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1652D542" w14:textId="77777777" w:rsidR="00E30BA6" w:rsidRPr="00952986" w:rsidRDefault="00E30BA6" w:rsidP="00E30BA6">
            <w:pPr>
              <w:widowControl w:val="0"/>
              <w:autoSpaceDE w:val="0"/>
              <w:autoSpaceDN w:val="0"/>
              <w:contextualSpacing/>
              <w:jc w:val="both"/>
              <w:rPr>
                <w:rFonts w:ascii="Times New Roman" w:eastAsia="Times New Roman" w:hAnsi="Times New Roman" w:cs="Times New Roman"/>
                <w:sz w:val="20"/>
                <w:szCs w:val="20"/>
                <w:lang w:val="uk-UA"/>
              </w:rPr>
            </w:pPr>
          </w:p>
          <w:p w14:paraId="22A78284" w14:textId="5BAC81C4" w:rsidR="00E674F7" w:rsidRPr="00952986" w:rsidRDefault="00E674F7" w:rsidP="0032407D">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По контексту було вжито помилкове слово.</w:t>
            </w:r>
          </w:p>
        </w:tc>
        <w:tc>
          <w:tcPr>
            <w:tcW w:w="3179" w:type="dxa"/>
            <w:gridSpan w:val="2"/>
          </w:tcPr>
          <w:p w14:paraId="6D65AF25" w14:textId="77777777" w:rsidR="00E674F7" w:rsidRPr="00952986" w:rsidRDefault="00E674F7" w:rsidP="0032407D">
            <w:pPr>
              <w:contextualSpacing/>
              <w:jc w:val="both"/>
              <w:rPr>
                <w:rFonts w:ascii="Times New Roman" w:hAnsi="Times New Roman" w:cs="Times New Roman"/>
                <w:b/>
                <w:bCs/>
                <w:color w:val="333333"/>
                <w:sz w:val="20"/>
                <w:szCs w:val="20"/>
                <w:shd w:val="clear" w:color="auto" w:fill="FFFFFF"/>
                <w:lang w:val="uk-UA"/>
              </w:rPr>
            </w:pPr>
          </w:p>
          <w:p w14:paraId="35128537"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25209BCB"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3F42884B"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45A05A87"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1540FE39" w14:textId="77777777" w:rsidR="00BC2F9E" w:rsidRPr="00952986" w:rsidRDefault="00BC2F9E" w:rsidP="0032407D">
            <w:pPr>
              <w:contextualSpacing/>
              <w:jc w:val="both"/>
              <w:rPr>
                <w:rFonts w:ascii="Times New Roman" w:hAnsi="Times New Roman" w:cs="Times New Roman"/>
                <w:b/>
                <w:bCs/>
                <w:color w:val="333333"/>
                <w:sz w:val="20"/>
                <w:szCs w:val="20"/>
                <w:shd w:val="clear" w:color="auto" w:fill="FFFFFF"/>
                <w:lang w:val="uk-UA"/>
              </w:rPr>
            </w:pPr>
          </w:p>
          <w:p w14:paraId="625F51A5" w14:textId="77777777" w:rsidR="00045C6C" w:rsidRPr="00952986" w:rsidRDefault="00045C6C" w:rsidP="00045C6C">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Попередньо врах</w:t>
            </w:r>
            <w:r>
              <w:rPr>
                <w:b/>
                <w:bCs/>
                <w:color w:val="333333"/>
                <w:sz w:val="20"/>
                <w:szCs w:val="20"/>
                <w:lang w:val="uk-UA"/>
              </w:rPr>
              <w:t xml:space="preserve">овано </w:t>
            </w:r>
            <w:r w:rsidRPr="00952986">
              <w:rPr>
                <w:b/>
                <w:bCs/>
                <w:color w:val="333333"/>
                <w:sz w:val="20"/>
                <w:szCs w:val="20"/>
                <w:lang w:val="uk-UA"/>
              </w:rPr>
              <w:t>в редакції:</w:t>
            </w:r>
          </w:p>
          <w:p w14:paraId="4F222196" w14:textId="77777777" w:rsidR="00904042" w:rsidRDefault="00904042" w:rsidP="00045C6C">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Pr>
                <w:rFonts w:ascii="Times New Roman" w:eastAsia="Times New Roman" w:hAnsi="Times New Roman" w:cs="Times New Roman"/>
                <w:b/>
                <w:bCs/>
                <w:color w:val="0070C0"/>
                <w:sz w:val="20"/>
                <w:szCs w:val="20"/>
                <w:lang w:val="uk-UA"/>
              </w:rPr>
              <w:t>…</w:t>
            </w:r>
          </w:p>
          <w:p w14:paraId="33865FC2" w14:textId="0A21D62D" w:rsidR="00045C6C" w:rsidRPr="00952986" w:rsidRDefault="00045C6C" w:rsidP="00045C6C">
            <w:pPr>
              <w:widowControl w:val="0"/>
              <w:autoSpaceDE w:val="0"/>
              <w:autoSpaceDN w:val="0"/>
              <w:ind w:firstLine="377"/>
              <w:contextualSpacing/>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центру захисту споживачів електричної енергії, у якому має бути організоване єдине вікно прийняття скарг заявників. Для ОСР, який обслуговує менше 100000 споживачів, створення центру</w:t>
            </w:r>
            <w:r w:rsidRPr="00952986">
              <w:rPr>
                <w:rFonts w:ascii="Times New Roman" w:eastAsia="Times New Roman" w:hAnsi="Times New Roman" w:cs="Times New Roman"/>
                <w:sz w:val="20"/>
                <w:szCs w:val="20"/>
                <w:lang w:val="uk-UA"/>
              </w:rPr>
              <w:t xml:space="preserve"> </w:t>
            </w:r>
            <w:r w:rsidRPr="00045C6C">
              <w:rPr>
                <w:rFonts w:ascii="Times New Roman" w:eastAsia="Times New Roman" w:hAnsi="Times New Roman" w:cs="Times New Roman"/>
                <w:b/>
                <w:bCs/>
                <w:color w:val="00B050"/>
                <w:sz w:val="20"/>
                <w:szCs w:val="20"/>
                <w:lang w:val="uk-UA"/>
              </w:rPr>
              <w:t xml:space="preserve">захисту </w:t>
            </w:r>
            <w:r w:rsidRPr="00952986">
              <w:rPr>
                <w:rFonts w:ascii="Times New Roman" w:eastAsia="Times New Roman" w:hAnsi="Times New Roman" w:cs="Times New Roman"/>
                <w:b/>
                <w:bCs/>
                <w:color w:val="0070C0"/>
                <w:sz w:val="20"/>
                <w:szCs w:val="20"/>
                <w:lang w:val="uk-UA"/>
              </w:rPr>
              <w:t>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0F46C8FD" w14:textId="1CB18876" w:rsidR="00524C0B" w:rsidRPr="00952986" w:rsidRDefault="00524C0B" w:rsidP="0032407D">
            <w:pPr>
              <w:contextualSpacing/>
              <w:jc w:val="both"/>
              <w:rPr>
                <w:rFonts w:ascii="Times New Roman" w:hAnsi="Times New Roman" w:cs="Times New Roman"/>
                <w:b/>
                <w:bCs/>
                <w:color w:val="333333"/>
                <w:sz w:val="20"/>
                <w:szCs w:val="20"/>
                <w:shd w:val="clear" w:color="auto" w:fill="FFFFFF"/>
                <w:lang w:val="uk-UA"/>
              </w:rPr>
            </w:pPr>
          </w:p>
        </w:tc>
      </w:tr>
      <w:tr w:rsidR="00824F48" w:rsidRPr="00952986" w14:paraId="0CA198C6" w14:textId="77777777" w:rsidTr="00C10DC5">
        <w:trPr>
          <w:trHeight w:val="20"/>
        </w:trPr>
        <w:tc>
          <w:tcPr>
            <w:tcW w:w="4345" w:type="dxa"/>
            <w:gridSpan w:val="2"/>
            <w:tcBorders>
              <w:top w:val="nil"/>
            </w:tcBorders>
          </w:tcPr>
          <w:p w14:paraId="6416A2DD" w14:textId="77777777" w:rsidR="00824F48" w:rsidRPr="00952986" w:rsidRDefault="00824F48"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006441FF" w14:textId="77777777" w:rsidR="00824F48" w:rsidRPr="00952986" w:rsidRDefault="00824F4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64E6D49D" w14:textId="77777777" w:rsidR="00824F48" w:rsidRPr="00952986" w:rsidRDefault="00824F4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2A65EEF" w14:textId="77777777" w:rsidR="00824F48" w:rsidRPr="00952986" w:rsidRDefault="00824F48" w:rsidP="00E15EB9">
            <w:pPr>
              <w:ind w:firstLine="377"/>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5.1.12. ОСР має забезпечити функціонування:</w:t>
            </w:r>
          </w:p>
          <w:p w14:paraId="0394D430" w14:textId="77777777" w:rsidR="00824F48" w:rsidRPr="00952986" w:rsidRDefault="00824F48" w:rsidP="00E15EB9">
            <w:pPr>
              <w:ind w:firstLine="377"/>
              <w:jc w:val="both"/>
              <w:rPr>
                <w:rFonts w:ascii="Times New Roman" w:hAnsi="Times New Roman" w:cs="Times New Roman"/>
                <w:sz w:val="20"/>
                <w:szCs w:val="20"/>
                <w:lang w:val="uk-UA"/>
              </w:rPr>
            </w:pPr>
            <w:proofErr w:type="spellStart"/>
            <w:r w:rsidRPr="00952986">
              <w:rPr>
                <w:rFonts w:ascii="Times New Roman" w:hAnsi="Times New Roman" w:cs="Times New Roman"/>
                <w:b/>
                <w:bCs/>
                <w:color w:val="0070C0"/>
                <w:sz w:val="20"/>
                <w:szCs w:val="20"/>
                <w:lang w:val="uk-UA"/>
              </w:rPr>
              <w:t>кол</w:t>
            </w:r>
            <w:proofErr w:type="spellEnd"/>
            <w:r w:rsidRPr="00952986">
              <w:rPr>
                <w:rFonts w:ascii="Times New Roman" w:hAnsi="Times New Roman" w:cs="Times New Roman"/>
                <w:b/>
                <w:bCs/>
                <w:color w:val="0070C0"/>
                <w:sz w:val="20"/>
                <w:szCs w:val="20"/>
                <w:lang w:val="uk-UA"/>
              </w:rPr>
              <w:t>-центру</w:t>
            </w:r>
            <w:r w:rsidRPr="00952986">
              <w:rPr>
                <w:rFonts w:ascii="Times New Roman" w:hAnsi="Times New Roman" w:cs="Times New Roman"/>
                <w:b/>
                <w:bCs/>
                <w:color w:val="7030A0"/>
                <w:sz w:val="20"/>
                <w:szCs w:val="20"/>
                <w:lang w:val="uk-UA"/>
              </w:rPr>
              <w:t>,</w:t>
            </w:r>
            <w:r w:rsidRPr="00952986">
              <w:rPr>
                <w:rFonts w:ascii="Times New Roman" w:hAnsi="Times New Roman" w:cs="Times New Roman"/>
                <w:b/>
                <w:bCs/>
                <w:sz w:val="20"/>
                <w:szCs w:val="20"/>
                <w:lang w:val="uk-UA"/>
              </w:rPr>
              <w:t xml:space="preserve"> </w:t>
            </w:r>
            <w:r w:rsidRPr="00952986">
              <w:rPr>
                <w:rFonts w:ascii="Times New Roman" w:hAnsi="Times New Roman" w:cs="Times New Roman"/>
                <w:b/>
                <w:bCs/>
                <w:color w:val="7030A0"/>
                <w:sz w:val="20"/>
                <w:szCs w:val="20"/>
                <w:lang w:val="uk-UA"/>
              </w:rPr>
              <w:t>для ОСР, кількість приєднаних споживачів до системи розподілу яких перевищує 100000</w:t>
            </w:r>
            <w:r w:rsidRPr="00952986">
              <w:rPr>
                <w:rFonts w:ascii="Times New Roman" w:hAnsi="Times New Roman" w:cs="Times New Roman"/>
                <w:sz w:val="20"/>
                <w:szCs w:val="20"/>
                <w:lang w:val="uk-UA"/>
              </w:rPr>
              <w:t>;</w:t>
            </w:r>
          </w:p>
          <w:p w14:paraId="303CF654" w14:textId="70B2AE9B" w:rsidR="00824F48" w:rsidRPr="00952986" w:rsidRDefault="00824F48"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1A527F9E" w14:textId="77777777" w:rsidR="00824F48" w:rsidRDefault="00824F48"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10D05584"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39009149"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5331B903"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76E0D9A6"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51897483"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54C7649B"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33846B9B"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5DA9AFA4" w14:textId="77777777" w:rsidR="00C10DC5" w:rsidRDefault="00C10DC5"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
          <w:p w14:paraId="67F1D34C" w14:textId="77777777" w:rsidR="00C10DC5" w:rsidRPr="00952986" w:rsidRDefault="00C10DC5" w:rsidP="00E15EB9">
            <w:pPr>
              <w:widowControl w:val="0"/>
              <w:autoSpaceDE w:val="0"/>
              <w:autoSpaceDN w:val="0"/>
              <w:ind w:firstLine="377"/>
              <w:contextualSpacing/>
              <w:jc w:val="both"/>
              <w:rPr>
                <w:rFonts w:ascii="Times New Roman" w:eastAsia="Times New Roman" w:hAnsi="Times New Roman" w:cs="Times New Roman"/>
                <w:b/>
                <w:bCs/>
                <w:sz w:val="20"/>
                <w:szCs w:val="20"/>
                <w:lang w:val="uk-UA"/>
              </w:rPr>
            </w:pPr>
          </w:p>
          <w:p w14:paraId="13C0FA20" w14:textId="77777777" w:rsidR="00824F48" w:rsidRPr="00952986" w:rsidRDefault="00824F48" w:rsidP="00E15EB9">
            <w:pPr>
              <w:ind w:firstLine="377"/>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7030A0"/>
                <w:sz w:val="20"/>
                <w:szCs w:val="20"/>
                <w:lang w:val="uk-UA"/>
              </w:rPr>
              <w:t xml:space="preserve">розділу/сторінки </w:t>
            </w:r>
            <w:r w:rsidRPr="00952986">
              <w:rPr>
                <w:rFonts w:ascii="Times New Roman" w:hAnsi="Times New Roman" w:cs="Times New Roman"/>
                <w:b/>
                <w:bCs/>
                <w:color w:val="0070C0"/>
                <w:sz w:val="20"/>
                <w:szCs w:val="20"/>
                <w:lang w:val="uk-UA"/>
              </w:rPr>
              <w:t xml:space="preserve">«Центр захисту споживачів електричної енергії» на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в мережі інтернет;</w:t>
            </w:r>
          </w:p>
          <w:p w14:paraId="7A5C8E87" w14:textId="77777777" w:rsidR="00824F48" w:rsidRDefault="00824F48" w:rsidP="00E15EB9">
            <w:pPr>
              <w:ind w:firstLine="377"/>
              <w:jc w:val="both"/>
              <w:rPr>
                <w:rFonts w:ascii="Times New Roman" w:hAnsi="Times New Roman" w:cs="Times New Roman"/>
                <w:b/>
                <w:bCs/>
                <w:color w:val="0070C0"/>
                <w:sz w:val="20"/>
                <w:szCs w:val="20"/>
                <w:lang w:val="uk-UA"/>
              </w:rPr>
            </w:pPr>
          </w:p>
          <w:p w14:paraId="2437610C" w14:textId="77777777" w:rsidR="00C10DC5" w:rsidRDefault="00C10DC5" w:rsidP="00E15EB9">
            <w:pPr>
              <w:ind w:firstLine="377"/>
              <w:jc w:val="both"/>
              <w:rPr>
                <w:rFonts w:ascii="Times New Roman" w:hAnsi="Times New Roman" w:cs="Times New Roman"/>
                <w:b/>
                <w:bCs/>
                <w:color w:val="0070C0"/>
                <w:sz w:val="20"/>
                <w:szCs w:val="20"/>
                <w:lang w:val="uk-UA"/>
              </w:rPr>
            </w:pPr>
          </w:p>
          <w:p w14:paraId="4A378ED3" w14:textId="77777777" w:rsidR="00C10DC5" w:rsidRPr="00952986" w:rsidRDefault="00C10DC5" w:rsidP="00E15EB9">
            <w:pPr>
              <w:ind w:firstLine="377"/>
              <w:jc w:val="both"/>
              <w:rPr>
                <w:rFonts w:ascii="Times New Roman" w:hAnsi="Times New Roman" w:cs="Times New Roman"/>
                <w:b/>
                <w:bCs/>
                <w:color w:val="0070C0"/>
                <w:sz w:val="20"/>
                <w:szCs w:val="20"/>
                <w:lang w:val="uk-UA"/>
              </w:rPr>
            </w:pPr>
          </w:p>
          <w:p w14:paraId="185FAC3E" w14:textId="77777777" w:rsidR="00824F48" w:rsidRPr="00952986" w:rsidRDefault="00824F48" w:rsidP="00E15EB9">
            <w:pPr>
              <w:pStyle w:val="rvps2"/>
              <w:spacing w:before="0" w:beforeAutospacing="0" w:after="0" w:afterAutospacing="0"/>
              <w:ind w:firstLine="377"/>
              <w:jc w:val="both"/>
              <w:rPr>
                <w:sz w:val="20"/>
                <w:szCs w:val="20"/>
                <w:lang w:val="uk-UA" w:bidi="ar-SA"/>
              </w:rPr>
            </w:pPr>
            <w:r w:rsidRPr="00952986">
              <w:rPr>
                <w:b/>
                <w:bCs/>
                <w:color w:val="0070C0"/>
                <w:sz w:val="20"/>
                <w:szCs w:val="20"/>
                <w:lang w:val="uk-UA" w:bidi="ar-SA"/>
              </w:rPr>
              <w:t xml:space="preserve">центру захисту споживачів електричної енергії. Для ОСР, який обслуговує менше </w:t>
            </w:r>
            <w:r w:rsidRPr="00952986">
              <w:rPr>
                <w:b/>
                <w:bCs/>
                <w:color w:val="7030A0"/>
                <w:sz w:val="20"/>
                <w:szCs w:val="20"/>
                <w:lang w:val="uk-UA"/>
              </w:rPr>
              <w:t>ніж 140000 (+/- 15 відсотків) споживачів на одного спеціаліста, включаючи начальника ЦЗС та його заступника (за наявності)</w:t>
            </w:r>
            <w:r w:rsidRPr="00952986">
              <w:rPr>
                <w:sz w:val="20"/>
                <w:szCs w:val="20"/>
                <w:lang w:val="uk-UA" w:bidi="ar-SA"/>
              </w:rPr>
              <w:t xml:space="preserve">, </w:t>
            </w:r>
            <w:r w:rsidRPr="00952986">
              <w:rPr>
                <w:b/>
                <w:bCs/>
                <w:color w:val="0070C0"/>
                <w:sz w:val="20"/>
                <w:szCs w:val="20"/>
                <w:lang w:val="uk-UA" w:bidi="ar-SA"/>
              </w:rPr>
              <w:t>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ОСР;</w:t>
            </w:r>
          </w:p>
          <w:p w14:paraId="3E9FED4E" w14:textId="77777777" w:rsidR="00824F48" w:rsidRPr="00952986" w:rsidRDefault="00824F48" w:rsidP="00E15EB9">
            <w:pPr>
              <w:ind w:firstLine="377"/>
              <w:jc w:val="both"/>
              <w:rPr>
                <w:rFonts w:ascii="Times New Roman" w:hAnsi="Times New Roman" w:cs="Times New Roman"/>
                <w:b/>
                <w:bCs/>
                <w:color w:val="0070C0"/>
                <w:sz w:val="20"/>
                <w:szCs w:val="20"/>
                <w:lang w:val="uk-UA"/>
              </w:rPr>
            </w:pPr>
          </w:p>
          <w:p w14:paraId="5372DEDC" w14:textId="77777777" w:rsidR="00824F48" w:rsidRPr="00952986" w:rsidRDefault="00824F48" w:rsidP="00440A22">
            <w:pPr>
              <w:widowControl w:val="0"/>
              <w:autoSpaceDE w:val="0"/>
              <w:autoSpaceDN w:val="0"/>
              <w:ind w:firstLine="170"/>
              <w:contextualSpacing/>
              <w:rPr>
                <w:rFonts w:ascii="Times New Roman" w:eastAsia="Times New Roman" w:hAnsi="Times New Roman" w:cs="Times New Roman"/>
                <w:b/>
                <w:bCs/>
                <w:sz w:val="20"/>
                <w:szCs w:val="20"/>
                <w:lang w:val="uk-UA"/>
              </w:rPr>
            </w:pPr>
          </w:p>
        </w:tc>
        <w:tc>
          <w:tcPr>
            <w:tcW w:w="3942" w:type="dxa"/>
            <w:gridSpan w:val="3"/>
          </w:tcPr>
          <w:p w14:paraId="204594BF"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ПрАТ «ДТЕК КИЇВСЬКІ ЕЛЕКТРОМЕРЕЖІ»</w:t>
            </w:r>
          </w:p>
          <w:p w14:paraId="28681956"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100103B"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Відповідно до Мінімальних вимог</w:t>
            </w:r>
            <w:r w:rsidRPr="00952986">
              <w:rPr>
                <w:rFonts w:ascii="Times New Roman" w:hAnsi="Times New Roman" w:cs="Times New Roman"/>
                <w:sz w:val="20"/>
                <w:szCs w:val="20"/>
                <w:lang w:val="uk-UA"/>
              </w:rPr>
              <w:br/>
              <w:t xml:space="preserve">до якості обслуговування споживачів електричної енергії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 xml:space="preserve">-центрами, затверджених постановою НКРЕКП від 12.06.2018  № 373, мінімальні вимоги до якості обслуговування споживачів електричної енергії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-центрами поширюються на суб’єктів господарювання, що отримали:</w:t>
            </w:r>
          </w:p>
          <w:p w14:paraId="7A7B5104"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67DFFF63"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ліцензію на провадження господарської діяльності з розподілу електричної енергії </w:t>
            </w:r>
            <w:r w:rsidRPr="00952986">
              <w:rPr>
                <w:rFonts w:ascii="Times New Roman" w:hAnsi="Times New Roman" w:cs="Times New Roman"/>
                <w:sz w:val="20"/>
                <w:szCs w:val="20"/>
                <w:lang w:val="uk-UA"/>
              </w:rPr>
              <w:lastRenderedPageBreak/>
              <w:t>та кількість приєднаних споживачів до системи розподілу яких перевищує 100000.</w:t>
            </w:r>
          </w:p>
          <w:p w14:paraId="58C5D4AC" w14:textId="5369E66F" w:rsidR="00824F48" w:rsidRPr="00952986" w:rsidRDefault="00824F48" w:rsidP="0032407D">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w:t>
            </w:r>
          </w:p>
          <w:p w14:paraId="15315D50" w14:textId="77777777" w:rsidR="00824F48" w:rsidRPr="00952986" w:rsidRDefault="00824F48" w:rsidP="0032407D">
            <w:pPr>
              <w:jc w:val="both"/>
              <w:rPr>
                <w:rFonts w:ascii="Times New Roman" w:hAnsi="Times New Roman" w:cs="Times New Roman"/>
                <w:bCs/>
                <w:sz w:val="20"/>
                <w:szCs w:val="20"/>
                <w:lang w:val="uk-UA"/>
              </w:rPr>
            </w:pPr>
            <w:r w:rsidRPr="00952986">
              <w:rPr>
                <w:rFonts w:ascii="Times New Roman" w:hAnsi="Times New Roman" w:cs="Times New Roman"/>
                <w:sz w:val="20"/>
                <w:szCs w:val="20"/>
                <w:lang w:val="uk-UA"/>
              </w:rPr>
              <w:t xml:space="preserve">Не зрозуміло, що мається на увазі під поняттям «сервіс», </w:t>
            </w:r>
            <w:r w:rsidRPr="00952986">
              <w:rPr>
                <w:rFonts w:ascii="Times New Roman" w:hAnsi="Times New Roman" w:cs="Times New Roman"/>
                <w:bCs/>
                <w:sz w:val="20"/>
                <w:szCs w:val="20"/>
                <w:lang w:val="uk-UA"/>
              </w:rPr>
              <w:t>критерії щодо технічного наповнення та доступу заявниками/споживачами до цього «сервісу».</w:t>
            </w:r>
          </w:p>
          <w:p w14:paraId="2461EBAA" w14:textId="7E4625D4" w:rsidR="00824F48" w:rsidRPr="00952986" w:rsidRDefault="00824F48" w:rsidP="0032407D">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w:t>
            </w:r>
          </w:p>
          <w:p w14:paraId="01468F87" w14:textId="4BC0ECDC"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1.   Фронт-офіс прийому заявників та/або споживачів організовано в Центрі обслуговування споживачів, де споживач має можливість зареєструвати скаргу і до ЦЗС в тому числі, тому недоцільно організовувати єдине вікно для прийняття скарг безпосередньо в ЦЗС.</w:t>
            </w:r>
          </w:p>
          <w:p w14:paraId="0AFCEB56"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При цьому виключення запропонованої норми не несе ризиків, оскільки відповідно до інших вимог та норм ПРРЕЕ ОСР, який обслуговує менше 100000 споживачів, все одно зобов’язаний здійснювати розгляд скарг споживачів.</w:t>
            </w:r>
          </w:p>
          <w:p w14:paraId="23DD0C0D" w14:textId="77777777" w:rsidR="00824F48" w:rsidRPr="00952986" w:rsidRDefault="00824F48" w:rsidP="0032407D">
            <w:pPr>
              <w:jc w:val="both"/>
              <w:rPr>
                <w:rFonts w:ascii="Times New Roman" w:hAnsi="Times New Roman" w:cs="Times New Roman"/>
                <w:sz w:val="20"/>
                <w:szCs w:val="20"/>
                <w:lang w:val="uk-UA"/>
              </w:rPr>
            </w:pPr>
          </w:p>
          <w:p w14:paraId="72240A7A"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2. ЦЗС створюється на заміну ІКЦ, які здійснювали розгляд звернень, заяв, скарг, претензій до відокремлення діяльності з розподілу та постачання електричної енергії, тобто чисельність була передбачена для розгляду скарг як щодо діяльності з розподілу, так й постачання електричної енергії.</w:t>
            </w:r>
          </w:p>
          <w:p w14:paraId="6BB2D1E8" w14:textId="77777777" w:rsidR="00824F48" w:rsidRPr="00952986" w:rsidRDefault="00824F48"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Постановою НКРЕКП № 373 від 12.06.2018 передбачено функціонування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 xml:space="preserve">-центру як окремого структурного підрозділу та системи надання інформаційних послуг абонентам шляхом обробки їх вхідних звернень, що надходять через засоби телекомунікації (надання відповідей на ці звернення за участю оператора </w:t>
            </w:r>
            <w:proofErr w:type="spellStart"/>
            <w:r w:rsidRPr="00952986">
              <w:rPr>
                <w:rFonts w:ascii="Times New Roman" w:hAnsi="Times New Roman" w:cs="Times New Roman"/>
                <w:sz w:val="20"/>
                <w:szCs w:val="20"/>
                <w:lang w:val="uk-UA"/>
              </w:rPr>
              <w:t>кол</w:t>
            </w:r>
            <w:proofErr w:type="spellEnd"/>
            <w:r w:rsidRPr="00952986">
              <w:rPr>
                <w:rFonts w:ascii="Times New Roman" w:hAnsi="Times New Roman" w:cs="Times New Roman"/>
                <w:sz w:val="20"/>
                <w:szCs w:val="20"/>
                <w:lang w:val="uk-UA"/>
              </w:rPr>
              <w:t>-центру та в автоматичному режимі за допомогою голосового меню самообслуговування або перенаправлення звернень до відповідних структурних підрозділів).</w:t>
            </w:r>
          </w:p>
          <w:p w14:paraId="58946B52" w14:textId="3C2531BA" w:rsidR="00824F48" w:rsidRPr="00952986" w:rsidRDefault="00824F48" w:rsidP="0032407D">
            <w:pPr>
              <w:jc w:val="both"/>
              <w:rPr>
                <w:rFonts w:ascii="Times New Roman" w:eastAsia="Times New Roman" w:hAnsi="Times New Roman" w:cs="Times New Roman"/>
                <w:bCs/>
                <w:sz w:val="20"/>
                <w:szCs w:val="20"/>
                <w:lang w:val="uk-UA" w:eastAsia="ru-RU"/>
              </w:rPr>
            </w:pPr>
            <w:r w:rsidRPr="00952986">
              <w:rPr>
                <w:rFonts w:ascii="Times New Roman" w:hAnsi="Times New Roman" w:cs="Times New Roman"/>
                <w:sz w:val="20"/>
                <w:szCs w:val="20"/>
                <w:lang w:val="uk-UA"/>
              </w:rPr>
              <w:t xml:space="preserve">Зважаючи на перерозподіл потоків звернень споживачів та зменшення навантаження на ЦЗС в частині надання </w:t>
            </w:r>
            <w:r w:rsidRPr="00952986">
              <w:rPr>
                <w:rFonts w:ascii="Times New Roman" w:hAnsi="Times New Roman" w:cs="Times New Roman"/>
                <w:sz w:val="20"/>
                <w:szCs w:val="20"/>
                <w:lang w:val="uk-UA"/>
              </w:rPr>
              <w:lastRenderedPageBreak/>
              <w:t>консультаційних послуг, зокрема, в телефонному режимі, пропонуємо збільшення граничної кількості споживачів до 140 000 в розрахунку на 1 співробітника ЦЗС.</w:t>
            </w:r>
          </w:p>
          <w:p w14:paraId="78DC914F" w14:textId="77777777" w:rsidR="00824F48" w:rsidRPr="00952986" w:rsidRDefault="00824F48" w:rsidP="0032407D">
            <w:pPr>
              <w:jc w:val="both"/>
              <w:rPr>
                <w:rFonts w:ascii="Times New Roman" w:eastAsia="Times New Roman" w:hAnsi="Times New Roman" w:cs="Times New Roman"/>
                <w:bCs/>
                <w:sz w:val="20"/>
                <w:szCs w:val="20"/>
                <w:lang w:val="uk-UA" w:eastAsia="ru-RU"/>
              </w:rPr>
            </w:pPr>
          </w:p>
        </w:tc>
        <w:tc>
          <w:tcPr>
            <w:tcW w:w="3179" w:type="dxa"/>
            <w:gridSpan w:val="2"/>
          </w:tcPr>
          <w:p w14:paraId="1EE2C386" w14:textId="77777777" w:rsidR="004F5233" w:rsidRPr="00952986" w:rsidRDefault="004F5233" w:rsidP="0032407D">
            <w:pPr>
              <w:contextualSpacing/>
              <w:jc w:val="both"/>
              <w:rPr>
                <w:rFonts w:ascii="Times New Roman" w:hAnsi="Times New Roman" w:cs="Times New Roman"/>
                <w:b/>
                <w:bCs/>
                <w:color w:val="333333"/>
                <w:sz w:val="20"/>
                <w:szCs w:val="20"/>
                <w:shd w:val="clear" w:color="auto" w:fill="FFFFFF"/>
                <w:lang w:val="uk-UA"/>
              </w:rPr>
            </w:pPr>
          </w:p>
          <w:p w14:paraId="7E930653" w14:textId="77777777" w:rsidR="004F5233" w:rsidRPr="00952986" w:rsidRDefault="004F5233" w:rsidP="0032407D">
            <w:pPr>
              <w:contextualSpacing/>
              <w:jc w:val="both"/>
              <w:rPr>
                <w:rFonts w:ascii="Times New Roman" w:hAnsi="Times New Roman" w:cs="Times New Roman"/>
                <w:b/>
                <w:bCs/>
                <w:color w:val="333333"/>
                <w:sz w:val="20"/>
                <w:szCs w:val="20"/>
                <w:shd w:val="clear" w:color="auto" w:fill="FFFFFF"/>
                <w:lang w:val="uk-UA"/>
              </w:rPr>
            </w:pPr>
          </w:p>
          <w:p w14:paraId="1F322DB0" w14:textId="77777777" w:rsidR="004F5233" w:rsidRDefault="004F5233" w:rsidP="0032407D">
            <w:pPr>
              <w:contextualSpacing/>
              <w:jc w:val="both"/>
              <w:rPr>
                <w:rFonts w:ascii="Times New Roman" w:hAnsi="Times New Roman" w:cs="Times New Roman"/>
                <w:b/>
                <w:bCs/>
                <w:color w:val="333333"/>
                <w:sz w:val="20"/>
                <w:szCs w:val="20"/>
                <w:shd w:val="clear" w:color="auto" w:fill="FFFFFF"/>
                <w:lang w:val="uk-UA"/>
              </w:rPr>
            </w:pPr>
          </w:p>
          <w:p w14:paraId="64DC9E04" w14:textId="77777777" w:rsidR="00045C6C" w:rsidRDefault="00045C6C" w:rsidP="0032407D">
            <w:pPr>
              <w:contextualSpacing/>
              <w:jc w:val="both"/>
              <w:rPr>
                <w:rFonts w:ascii="Times New Roman" w:hAnsi="Times New Roman" w:cs="Times New Roman"/>
                <w:b/>
                <w:bCs/>
                <w:color w:val="333333"/>
                <w:sz w:val="20"/>
                <w:szCs w:val="20"/>
                <w:shd w:val="clear" w:color="auto" w:fill="FFFFFF"/>
                <w:lang w:val="uk-UA"/>
              </w:rPr>
            </w:pPr>
          </w:p>
          <w:p w14:paraId="641B6AB3" w14:textId="77777777" w:rsidR="00045C6C" w:rsidRPr="00952986" w:rsidRDefault="00045C6C" w:rsidP="0032407D">
            <w:pPr>
              <w:contextualSpacing/>
              <w:jc w:val="both"/>
              <w:rPr>
                <w:rFonts w:ascii="Times New Roman" w:hAnsi="Times New Roman" w:cs="Times New Roman"/>
                <w:b/>
                <w:bCs/>
                <w:color w:val="333333"/>
                <w:sz w:val="20"/>
                <w:szCs w:val="20"/>
                <w:shd w:val="clear" w:color="auto" w:fill="FFFFFF"/>
                <w:lang w:val="uk-UA"/>
              </w:rPr>
            </w:pPr>
          </w:p>
          <w:p w14:paraId="33F3C551"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 xml:space="preserve">Пропонуємо </w:t>
            </w:r>
            <w:r w:rsidRPr="00952986">
              <w:rPr>
                <w:rFonts w:ascii="Times New Roman" w:hAnsi="Times New Roman" w:cs="Times New Roman"/>
                <w:b/>
                <w:bCs/>
                <w:color w:val="333333"/>
                <w:sz w:val="20"/>
                <w:szCs w:val="20"/>
                <w:shd w:val="clear" w:color="auto" w:fill="FFFFFF"/>
                <w:lang w:val="uk-UA"/>
              </w:rPr>
              <w:t>відхилити</w:t>
            </w:r>
          </w:p>
          <w:p w14:paraId="29E5850D" w14:textId="6DCF9E98" w:rsidR="00C10DC5" w:rsidRPr="002F5975" w:rsidRDefault="00045C6C" w:rsidP="00C10DC5">
            <w:pPr>
              <w:contextualSpacing/>
              <w:jc w:val="both"/>
              <w:rPr>
                <w:rFonts w:ascii="Times New Roman" w:hAnsi="Times New Roman" w:cs="Times New Roman"/>
                <w:color w:val="333333"/>
                <w:sz w:val="20"/>
                <w:szCs w:val="20"/>
                <w:shd w:val="clear" w:color="auto" w:fill="FFFFFF"/>
                <w:lang w:val="uk-UA"/>
              </w:rPr>
            </w:pPr>
            <w:r>
              <w:rPr>
                <w:rFonts w:ascii="Times New Roman" w:hAnsi="Times New Roman" w:cs="Times New Roman"/>
                <w:color w:val="333333"/>
                <w:sz w:val="20"/>
                <w:szCs w:val="20"/>
                <w:shd w:val="clear" w:color="auto" w:fill="FFFFFF"/>
                <w:lang w:val="uk-UA"/>
              </w:rPr>
              <w:t>Обґрунтування наведено вище</w:t>
            </w:r>
          </w:p>
          <w:p w14:paraId="652E0848"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320093B7"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5B2F99FD"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4C3355D4"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68707477"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3D30D9E3"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1623BF72"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7474340E"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06E9CADF"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289736AD"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013653C8"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4CF9DAA7"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28FDED68" w14:textId="7F0F3ED1"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r w:rsidRPr="00952986">
              <w:rPr>
                <w:rFonts w:ascii="Times New Roman" w:hAnsi="Times New Roman" w:cs="Times New Roman"/>
                <w:b/>
                <w:bCs/>
                <w:color w:val="333333"/>
                <w:sz w:val="20"/>
                <w:szCs w:val="20"/>
                <w:shd w:val="clear" w:color="auto" w:fill="FFFFFF"/>
                <w:lang w:val="uk-UA"/>
              </w:rPr>
              <w:t xml:space="preserve">Попередньо </w:t>
            </w:r>
            <w:r>
              <w:rPr>
                <w:rFonts w:ascii="Times New Roman" w:hAnsi="Times New Roman" w:cs="Times New Roman"/>
                <w:b/>
                <w:bCs/>
                <w:color w:val="333333"/>
                <w:sz w:val="20"/>
                <w:szCs w:val="20"/>
                <w:shd w:val="clear" w:color="auto" w:fill="FFFFFF"/>
                <w:lang w:val="uk-UA"/>
              </w:rPr>
              <w:t>враховано в редакції</w:t>
            </w:r>
            <w:r w:rsidR="00045C6C">
              <w:rPr>
                <w:rFonts w:ascii="Times New Roman" w:hAnsi="Times New Roman" w:cs="Times New Roman"/>
                <w:b/>
                <w:bCs/>
                <w:color w:val="333333"/>
                <w:sz w:val="20"/>
                <w:szCs w:val="20"/>
                <w:shd w:val="clear" w:color="auto" w:fill="FFFFFF"/>
                <w:lang w:val="uk-UA"/>
              </w:rPr>
              <w:t xml:space="preserve"> вище</w:t>
            </w:r>
          </w:p>
          <w:p w14:paraId="23293D07"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0EF524E2"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4C5A7C79" w14:textId="77777777" w:rsidR="00045C6C" w:rsidRDefault="00045C6C" w:rsidP="00C10DC5">
            <w:pPr>
              <w:contextualSpacing/>
              <w:jc w:val="both"/>
              <w:rPr>
                <w:rFonts w:ascii="Times New Roman" w:hAnsi="Times New Roman" w:cs="Times New Roman"/>
                <w:b/>
                <w:bCs/>
                <w:color w:val="333333"/>
                <w:sz w:val="20"/>
                <w:szCs w:val="20"/>
                <w:shd w:val="clear" w:color="auto" w:fill="FFFFFF"/>
                <w:lang w:val="uk-UA"/>
              </w:rPr>
            </w:pPr>
          </w:p>
          <w:p w14:paraId="7936C0BB" w14:textId="77777777" w:rsidR="00045C6C" w:rsidRPr="00952986" w:rsidRDefault="00045C6C" w:rsidP="00C10DC5">
            <w:pPr>
              <w:contextualSpacing/>
              <w:jc w:val="both"/>
              <w:rPr>
                <w:rFonts w:ascii="Times New Roman" w:hAnsi="Times New Roman" w:cs="Times New Roman"/>
                <w:b/>
                <w:bCs/>
                <w:color w:val="333333"/>
                <w:sz w:val="20"/>
                <w:szCs w:val="20"/>
                <w:shd w:val="clear" w:color="auto" w:fill="FFFFFF"/>
                <w:lang w:val="uk-UA"/>
              </w:rPr>
            </w:pPr>
          </w:p>
          <w:p w14:paraId="0016FCF4"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r>
              <w:rPr>
                <w:rFonts w:ascii="Times New Roman" w:hAnsi="Times New Roman" w:cs="Times New Roman"/>
                <w:b/>
                <w:bCs/>
                <w:color w:val="333333"/>
                <w:sz w:val="20"/>
                <w:szCs w:val="20"/>
                <w:shd w:val="clear" w:color="auto" w:fill="FFFFFF"/>
                <w:lang w:val="uk-UA"/>
              </w:rPr>
              <w:t>Потребує обговорення</w:t>
            </w:r>
          </w:p>
          <w:p w14:paraId="0CF2D417"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5ABF39B7"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75161449"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6B153758"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27F90A81"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1814C11F"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6F4175F6"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3D5744F2"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57FCC504" w14:textId="77777777" w:rsidR="00C10DC5" w:rsidRPr="00952986" w:rsidRDefault="00C10DC5" w:rsidP="00C10DC5">
            <w:pPr>
              <w:contextualSpacing/>
              <w:jc w:val="both"/>
              <w:rPr>
                <w:rFonts w:ascii="Times New Roman" w:hAnsi="Times New Roman" w:cs="Times New Roman"/>
                <w:b/>
                <w:bCs/>
                <w:color w:val="333333"/>
                <w:sz w:val="20"/>
                <w:szCs w:val="20"/>
                <w:shd w:val="clear" w:color="auto" w:fill="FFFFFF"/>
                <w:lang w:val="uk-UA"/>
              </w:rPr>
            </w:pPr>
          </w:p>
          <w:p w14:paraId="171F00C6"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1B6D6900"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4F61D9E6"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77F12F88" w14:textId="77777777" w:rsidR="00C10DC5" w:rsidRDefault="00C10DC5" w:rsidP="00C10DC5">
            <w:pPr>
              <w:contextualSpacing/>
              <w:jc w:val="both"/>
              <w:rPr>
                <w:rFonts w:ascii="Times New Roman" w:hAnsi="Times New Roman" w:cs="Times New Roman"/>
                <w:b/>
                <w:bCs/>
                <w:color w:val="333333"/>
                <w:sz w:val="20"/>
                <w:szCs w:val="20"/>
                <w:shd w:val="clear" w:color="auto" w:fill="FFFFFF"/>
                <w:lang w:val="uk-UA"/>
              </w:rPr>
            </w:pPr>
          </w:p>
          <w:p w14:paraId="40BF7969" w14:textId="463680B0" w:rsidR="00524C0B" w:rsidRPr="00952986" w:rsidRDefault="00524C0B" w:rsidP="00C10DC5">
            <w:pPr>
              <w:contextualSpacing/>
              <w:jc w:val="both"/>
              <w:rPr>
                <w:rFonts w:ascii="Times New Roman" w:hAnsi="Times New Roman" w:cs="Times New Roman"/>
                <w:b/>
                <w:bCs/>
                <w:color w:val="333333"/>
                <w:sz w:val="20"/>
                <w:szCs w:val="20"/>
                <w:shd w:val="clear" w:color="auto" w:fill="FFFFFF"/>
                <w:lang w:val="uk-UA"/>
              </w:rPr>
            </w:pPr>
          </w:p>
        </w:tc>
      </w:tr>
      <w:tr w:rsidR="00001391" w:rsidRPr="00952986" w14:paraId="58A25ACF" w14:textId="1BC61560" w:rsidTr="00E30BA6">
        <w:trPr>
          <w:trHeight w:val="20"/>
        </w:trPr>
        <w:tc>
          <w:tcPr>
            <w:tcW w:w="15594" w:type="dxa"/>
            <w:gridSpan w:val="10"/>
          </w:tcPr>
          <w:p w14:paraId="33281AB9" w14:textId="77777777" w:rsidR="00001391" w:rsidRPr="00952986" w:rsidRDefault="00001391"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95EA39" w14:textId="77777777"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 xml:space="preserve">5.2. Права, обов'язки та відповідальність </w:t>
            </w:r>
            <w:proofErr w:type="spellStart"/>
            <w:r w:rsidRPr="00952986">
              <w:rPr>
                <w:rFonts w:ascii="Times New Roman" w:eastAsia="Times New Roman" w:hAnsi="Times New Roman" w:cs="Times New Roman"/>
                <w:b/>
                <w:bCs/>
                <w:color w:val="333333"/>
                <w:sz w:val="20"/>
                <w:szCs w:val="20"/>
                <w:lang w:val="uk-UA" w:eastAsia="en-GB" w:bidi="he-IL"/>
              </w:rPr>
              <w:t>електропостачальника</w:t>
            </w:r>
            <w:proofErr w:type="spellEnd"/>
          </w:p>
          <w:p w14:paraId="192EC61D" w14:textId="77777777" w:rsidR="00001391" w:rsidRPr="00952986" w:rsidRDefault="00001391"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FB1C82" w:rsidRPr="0051289A" w14:paraId="012FBA55" w14:textId="32730FE4" w:rsidTr="00F928C3">
        <w:trPr>
          <w:trHeight w:val="20"/>
        </w:trPr>
        <w:tc>
          <w:tcPr>
            <w:tcW w:w="4345" w:type="dxa"/>
            <w:gridSpan w:val="2"/>
            <w:tcBorders>
              <w:bottom w:val="single" w:sz="4" w:space="0" w:color="auto"/>
            </w:tcBorders>
          </w:tcPr>
          <w:p w14:paraId="79243510" w14:textId="77777777" w:rsidR="00FB1C82" w:rsidRPr="00952986" w:rsidRDefault="00FB1C82" w:rsidP="00E15EB9">
            <w:pPr>
              <w:shd w:val="clear" w:color="auto" w:fill="FFFFFF"/>
              <w:ind w:firstLine="319"/>
              <w:contextualSpacing/>
              <w:jc w:val="both"/>
              <w:rPr>
                <w:rFonts w:ascii="Times New Roman" w:hAnsi="Times New Roman" w:cs="Times New Roman"/>
                <w:color w:val="333333"/>
                <w:sz w:val="20"/>
                <w:szCs w:val="20"/>
                <w:shd w:val="clear" w:color="auto" w:fill="FFFFFF"/>
                <w:lang w:val="uk-UA"/>
              </w:rPr>
            </w:pPr>
            <w:r w:rsidRPr="00952986">
              <w:rPr>
                <w:rFonts w:ascii="Times New Roman" w:hAnsi="Times New Roman" w:cs="Times New Roman"/>
                <w:color w:val="333333"/>
                <w:sz w:val="20"/>
                <w:szCs w:val="20"/>
                <w:shd w:val="clear" w:color="auto" w:fill="FFFFFF"/>
                <w:lang w:val="uk-UA"/>
              </w:rPr>
              <w:t xml:space="preserve">5.2.1. </w:t>
            </w:r>
            <w:proofErr w:type="spellStart"/>
            <w:r w:rsidRPr="00952986">
              <w:rPr>
                <w:rFonts w:ascii="Times New Roman" w:hAnsi="Times New Roman" w:cs="Times New Roman"/>
                <w:color w:val="333333"/>
                <w:sz w:val="20"/>
                <w:szCs w:val="20"/>
                <w:shd w:val="clear" w:color="auto" w:fill="FFFFFF"/>
                <w:lang w:val="uk-UA"/>
              </w:rPr>
              <w:t>Електропостачальник</w:t>
            </w:r>
            <w:proofErr w:type="spellEnd"/>
            <w:r w:rsidRPr="00952986">
              <w:rPr>
                <w:rFonts w:ascii="Times New Roman" w:hAnsi="Times New Roman" w:cs="Times New Roman"/>
                <w:color w:val="333333"/>
                <w:sz w:val="20"/>
                <w:szCs w:val="20"/>
                <w:shd w:val="clear" w:color="auto" w:fill="FFFFFF"/>
                <w:lang w:val="uk-UA"/>
              </w:rPr>
              <w:t xml:space="preserve"> має право:</w:t>
            </w:r>
          </w:p>
          <w:p w14:paraId="7D14994D" w14:textId="77777777" w:rsidR="00FB1C82" w:rsidRPr="00952986" w:rsidRDefault="00FB1C82" w:rsidP="00E15EB9">
            <w:pPr>
              <w:shd w:val="clear" w:color="auto" w:fill="FFFFFF"/>
              <w:ind w:firstLine="319"/>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1A4A0DCB" w14:textId="77777777" w:rsidR="00FB1C82" w:rsidRPr="00952986" w:rsidRDefault="00FB1C82" w:rsidP="00E15EB9">
            <w:pPr>
              <w:shd w:val="clear" w:color="auto" w:fill="FFFFFF"/>
              <w:ind w:firstLine="319"/>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hAnsi="Times New Roman" w:cs="Times New Roman"/>
                <w:b/>
                <w:strike/>
                <w:color w:val="0070C0"/>
                <w:sz w:val="20"/>
                <w:szCs w:val="20"/>
                <w:shd w:val="clear" w:color="auto" w:fill="FFFFFF"/>
                <w:lang w:val="uk-UA"/>
              </w:rPr>
              <w:t xml:space="preserve">12) створити можливість функціонування в мережі Інтернет на власному офіційному </w:t>
            </w:r>
            <w:proofErr w:type="spellStart"/>
            <w:r w:rsidRPr="00952986">
              <w:rPr>
                <w:rFonts w:ascii="Times New Roman" w:hAnsi="Times New Roman" w:cs="Times New Roman"/>
                <w:b/>
                <w:strike/>
                <w:color w:val="0070C0"/>
                <w:sz w:val="20"/>
                <w:szCs w:val="20"/>
                <w:shd w:val="clear" w:color="auto" w:fill="FFFFFF"/>
                <w:lang w:val="uk-UA"/>
              </w:rPr>
              <w:t>вебсайті</w:t>
            </w:r>
            <w:proofErr w:type="spellEnd"/>
            <w:r w:rsidRPr="00952986">
              <w:rPr>
                <w:rFonts w:ascii="Times New Roman" w:hAnsi="Times New Roman" w:cs="Times New Roman"/>
                <w:b/>
                <w:strike/>
                <w:color w:val="0070C0"/>
                <w:sz w:val="20"/>
                <w:szCs w:val="20"/>
                <w:shd w:val="clear" w:color="auto" w:fill="FFFFFF"/>
                <w:lang w:val="uk-UA"/>
              </w:rPr>
              <w:t xml:space="preserve"> особистого кабінету споживача;</w:t>
            </w:r>
          </w:p>
          <w:p w14:paraId="2BDB26A7" w14:textId="1FD0880D" w:rsidR="00FB1C82" w:rsidRPr="00952986" w:rsidRDefault="00FB1C82" w:rsidP="00E15EB9">
            <w:pPr>
              <w:shd w:val="clear" w:color="auto" w:fill="FFFFFF"/>
              <w:ind w:firstLine="319"/>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w:t>
            </w:r>
          </w:p>
          <w:p w14:paraId="2EF5014C" w14:textId="70A60357" w:rsidR="00FB1C82" w:rsidRPr="00952986" w:rsidRDefault="00FB1C82" w:rsidP="00E15EB9">
            <w:pPr>
              <w:shd w:val="clear" w:color="auto" w:fill="FFFFFF"/>
              <w:ind w:firstLine="319"/>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У зв’язку з цим  підпункти 13 – 17 вважати відповідно підпунктами 12 – 16</w:t>
            </w:r>
          </w:p>
          <w:p w14:paraId="66D12971" w14:textId="7F490295" w:rsidR="00FB1C82" w:rsidRPr="00952986" w:rsidRDefault="00FB1C82"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4128" w:type="dxa"/>
            <w:gridSpan w:val="3"/>
          </w:tcPr>
          <w:p w14:paraId="6F485D0C" w14:textId="77777777" w:rsidR="00FB1C82" w:rsidRPr="00952986" w:rsidRDefault="00FB1C82" w:rsidP="0032407D">
            <w:pPr>
              <w:shd w:val="clear" w:color="auto" w:fill="FFFFFF"/>
              <w:contextualSpacing/>
              <w:jc w:val="both"/>
              <w:rPr>
                <w:rFonts w:ascii="Times New Roman" w:hAnsi="Times New Roman" w:cs="Times New Roman"/>
                <w:color w:val="333333"/>
                <w:sz w:val="20"/>
                <w:szCs w:val="20"/>
                <w:shd w:val="clear" w:color="auto" w:fill="FFFFFF"/>
                <w:lang w:val="uk-UA"/>
              </w:rPr>
            </w:pPr>
          </w:p>
        </w:tc>
        <w:tc>
          <w:tcPr>
            <w:tcW w:w="3942" w:type="dxa"/>
            <w:gridSpan w:val="3"/>
          </w:tcPr>
          <w:p w14:paraId="1E78EC51" w14:textId="77777777" w:rsidR="00FB1C82" w:rsidRPr="00952986" w:rsidRDefault="00FB1C82" w:rsidP="0032407D">
            <w:pPr>
              <w:shd w:val="clear" w:color="auto" w:fill="FFFFFF"/>
              <w:contextualSpacing/>
              <w:jc w:val="both"/>
              <w:rPr>
                <w:rFonts w:ascii="Times New Roman" w:hAnsi="Times New Roman" w:cs="Times New Roman"/>
                <w:color w:val="333333"/>
                <w:sz w:val="20"/>
                <w:szCs w:val="20"/>
                <w:shd w:val="clear" w:color="auto" w:fill="FFFFFF"/>
                <w:lang w:val="uk-UA"/>
              </w:rPr>
            </w:pPr>
          </w:p>
        </w:tc>
        <w:tc>
          <w:tcPr>
            <w:tcW w:w="3179" w:type="dxa"/>
            <w:gridSpan w:val="2"/>
          </w:tcPr>
          <w:p w14:paraId="03357101" w14:textId="77777777" w:rsidR="00FB1C82" w:rsidRPr="00952986" w:rsidRDefault="00FB1C82" w:rsidP="0032407D">
            <w:pPr>
              <w:shd w:val="clear" w:color="auto" w:fill="FFFFFF"/>
              <w:contextualSpacing/>
              <w:jc w:val="both"/>
              <w:rPr>
                <w:rFonts w:ascii="Times New Roman" w:hAnsi="Times New Roman" w:cs="Times New Roman"/>
                <w:color w:val="333333"/>
                <w:sz w:val="20"/>
                <w:szCs w:val="20"/>
                <w:shd w:val="clear" w:color="auto" w:fill="FFFFFF"/>
                <w:lang w:val="uk-UA"/>
              </w:rPr>
            </w:pPr>
          </w:p>
        </w:tc>
      </w:tr>
      <w:tr w:rsidR="003347CB" w:rsidRPr="0051289A" w14:paraId="0F6BCEDF" w14:textId="343CD84E" w:rsidTr="00F928C3">
        <w:trPr>
          <w:trHeight w:val="20"/>
        </w:trPr>
        <w:tc>
          <w:tcPr>
            <w:tcW w:w="4345" w:type="dxa"/>
            <w:gridSpan w:val="2"/>
            <w:vMerge w:val="restart"/>
            <w:tcBorders>
              <w:bottom w:val="nil"/>
            </w:tcBorders>
          </w:tcPr>
          <w:p w14:paraId="4A7FDE3C" w14:textId="77777777" w:rsidR="003347CB" w:rsidRPr="00952986" w:rsidRDefault="003347CB"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265CA53" w14:textId="2BCE1C03"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 xml:space="preserve">5.2.2. </w:t>
            </w:r>
            <w:proofErr w:type="spellStart"/>
            <w:r w:rsidRPr="00952986">
              <w:rPr>
                <w:rFonts w:ascii="Times New Roman" w:eastAsia="Times New Roman" w:hAnsi="Times New Roman" w:cs="Times New Roman"/>
                <w:sz w:val="20"/>
                <w:szCs w:val="20"/>
                <w:lang w:val="uk-UA" w:eastAsia="en-GB" w:bidi="he-IL"/>
              </w:rPr>
              <w:t>Електропостачальник</w:t>
            </w:r>
            <w:proofErr w:type="spellEnd"/>
            <w:r w:rsidRPr="00952986">
              <w:rPr>
                <w:rFonts w:ascii="Times New Roman" w:eastAsia="Times New Roman" w:hAnsi="Times New Roman" w:cs="Times New Roman"/>
                <w:color w:val="333333"/>
                <w:sz w:val="20"/>
                <w:szCs w:val="20"/>
                <w:lang w:val="uk-UA" w:eastAsia="en-GB" w:bidi="he-IL"/>
              </w:rPr>
              <w:t xml:space="preserve"> зобов'язаний:</w:t>
            </w:r>
          </w:p>
          <w:p w14:paraId="460FBD26" w14:textId="77777777"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w:t>
            </w:r>
          </w:p>
          <w:p w14:paraId="64D84354" w14:textId="77777777" w:rsidR="003347CB" w:rsidRPr="00952986" w:rsidRDefault="003347CB" w:rsidP="00E15EB9">
            <w:pPr>
              <w:shd w:val="clear" w:color="auto" w:fill="FFFFFF"/>
              <w:ind w:firstLine="319"/>
              <w:contextualSpacing/>
              <w:jc w:val="both"/>
              <w:rPr>
                <w:rFonts w:ascii="Times New Roman" w:eastAsia="Times New Roman" w:hAnsi="Times New Roman" w:cs="Times New Roman"/>
                <w:b/>
                <w:color w:val="333333"/>
                <w:sz w:val="20"/>
                <w:szCs w:val="20"/>
                <w:lang w:val="uk-UA" w:eastAsia="en-GB" w:bidi="he-IL"/>
              </w:rPr>
            </w:pPr>
          </w:p>
          <w:p w14:paraId="0A974D40" w14:textId="77777777" w:rsidR="003347CB" w:rsidRPr="00952986" w:rsidRDefault="003347CB" w:rsidP="00E15EB9">
            <w:pPr>
              <w:shd w:val="clear" w:color="auto" w:fill="FFFFFF"/>
              <w:ind w:firstLine="319"/>
              <w:contextualSpacing/>
              <w:jc w:val="both"/>
              <w:rPr>
                <w:rFonts w:ascii="Times New Roman" w:hAnsi="Times New Roman" w:cs="Times New Roman"/>
                <w:b/>
                <w:bCs/>
                <w:color w:val="0070C0"/>
                <w:sz w:val="20"/>
                <w:szCs w:val="20"/>
                <w:shd w:val="clear" w:color="auto" w:fill="FFFFFF"/>
                <w:lang w:val="uk-UA"/>
              </w:rPr>
            </w:pPr>
            <w:r w:rsidRPr="00952986">
              <w:rPr>
                <w:rFonts w:ascii="Times New Roman" w:eastAsia="Times New Roman" w:hAnsi="Times New Roman" w:cs="Times New Roman"/>
                <w:b/>
                <w:color w:val="0070C0"/>
                <w:sz w:val="20"/>
                <w:szCs w:val="20"/>
                <w:lang w:val="uk-UA" w:eastAsia="en-GB" w:bidi="he-IL"/>
              </w:rPr>
              <w:t xml:space="preserve">15) </w:t>
            </w:r>
            <w:r w:rsidRPr="00952986">
              <w:rPr>
                <w:rFonts w:ascii="Times New Roman" w:hAnsi="Times New Roman" w:cs="Times New Roman"/>
                <w:b/>
                <w:bCs/>
                <w:color w:val="0070C0"/>
                <w:sz w:val="20"/>
                <w:szCs w:val="20"/>
                <w:shd w:val="clear" w:color="auto" w:fill="FFFFFF"/>
                <w:lang w:val="uk-UA"/>
              </w:rPr>
              <w:t xml:space="preserve">створити можливість функціонування на офіційному </w:t>
            </w:r>
            <w:proofErr w:type="spellStart"/>
            <w:r w:rsidRPr="00952986">
              <w:rPr>
                <w:rFonts w:ascii="Times New Roman" w:hAnsi="Times New Roman" w:cs="Times New Roman"/>
                <w:b/>
                <w:bCs/>
                <w:color w:val="0070C0"/>
                <w:sz w:val="20"/>
                <w:szCs w:val="20"/>
                <w:shd w:val="clear" w:color="auto" w:fill="FFFFFF"/>
                <w:lang w:val="uk-UA"/>
              </w:rPr>
              <w:t>вебсайті</w:t>
            </w:r>
            <w:proofErr w:type="spellEnd"/>
            <w:r w:rsidRPr="00952986">
              <w:rPr>
                <w:rFonts w:ascii="Times New Roman" w:hAnsi="Times New Roman" w:cs="Times New Roman"/>
                <w:b/>
                <w:bCs/>
                <w:color w:val="0070C0"/>
                <w:sz w:val="20"/>
                <w:szCs w:val="20"/>
                <w:shd w:val="clear" w:color="auto" w:fill="FFFFFF"/>
                <w:lang w:val="uk-UA"/>
              </w:rPr>
              <w:t xml:space="preserve"> сервісів «Особистий кабінет споживача» та «Центру захисту споживачів електричної енергії;</w:t>
            </w:r>
          </w:p>
          <w:p w14:paraId="644A90BA" w14:textId="1F3D37ED"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w:t>
            </w:r>
          </w:p>
          <w:p w14:paraId="55251606" w14:textId="77777777"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p>
          <w:p w14:paraId="519E9B74" w14:textId="77777777"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p>
          <w:p w14:paraId="48676881" w14:textId="04C1DD04" w:rsidR="003347CB" w:rsidRPr="00952986" w:rsidRDefault="004B1807"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w:t>
            </w:r>
          </w:p>
          <w:p w14:paraId="1874CF45" w14:textId="77777777" w:rsidR="003347CB" w:rsidRPr="00952986" w:rsidRDefault="003347CB" w:rsidP="00E15EB9">
            <w:pPr>
              <w:shd w:val="clear" w:color="auto" w:fill="FFFFFF"/>
              <w:ind w:firstLine="319"/>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bCs/>
                <w:color w:val="333333"/>
                <w:sz w:val="20"/>
                <w:szCs w:val="20"/>
                <w:lang w:val="uk-UA" w:eastAsia="en-GB" w:bidi="he-IL"/>
              </w:rPr>
              <w:t>28)</w:t>
            </w:r>
            <w:r w:rsidRPr="00952986">
              <w:rPr>
                <w:rFonts w:ascii="Times New Roman" w:eastAsia="Times New Roman" w:hAnsi="Times New Roman" w:cs="Times New Roman"/>
                <w:b/>
                <w:bCs/>
                <w:color w:val="333333"/>
                <w:sz w:val="20"/>
                <w:szCs w:val="20"/>
                <w:lang w:val="uk-UA" w:eastAsia="en-GB" w:bidi="he-IL"/>
              </w:rPr>
              <w:t xml:space="preserve"> </w:t>
            </w:r>
            <w:r w:rsidRPr="00952986">
              <w:rPr>
                <w:rFonts w:ascii="Times New Roman" w:eastAsia="Times New Roman" w:hAnsi="Times New Roman" w:cs="Times New Roman"/>
                <w:color w:val="333333"/>
                <w:sz w:val="20"/>
                <w:szCs w:val="20"/>
                <w:lang w:val="uk-UA" w:eastAsia="en-GB" w:bidi="he-IL"/>
              </w:rPr>
              <w:t xml:space="preserve">взаємодіяти з оператором системи з питань відключення (обмеження) споживачів, </w:t>
            </w:r>
            <w:r w:rsidRPr="00952986">
              <w:rPr>
                <w:rFonts w:ascii="Times New Roman" w:eastAsia="Times New Roman" w:hAnsi="Times New Roman" w:cs="Times New Roman"/>
                <w:b/>
                <w:bCs/>
                <w:color w:val="0070C0"/>
                <w:sz w:val="20"/>
                <w:szCs w:val="20"/>
                <w:lang w:val="uk-UA" w:eastAsia="en-GB" w:bidi="he-IL"/>
              </w:rPr>
              <w:t>проведення звірки обсягів спожитої електричної енергії, розгляду заяв/скарг/претензій споживачів</w:t>
            </w:r>
            <w:r w:rsidRPr="00952986">
              <w:rPr>
                <w:rFonts w:ascii="Times New Roman" w:eastAsia="Times New Roman" w:hAnsi="Times New Roman" w:cs="Times New Roman"/>
                <w:b/>
                <w:color w:val="0070C0"/>
                <w:sz w:val="20"/>
                <w:szCs w:val="20"/>
                <w:lang w:val="uk-UA" w:eastAsia="en-GB" w:bidi="he-IL"/>
              </w:rPr>
              <w:t xml:space="preserve"> </w:t>
            </w:r>
            <w:r w:rsidRPr="00952986">
              <w:rPr>
                <w:rFonts w:ascii="Times New Roman" w:eastAsia="Times New Roman" w:hAnsi="Times New Roman" w:cs="Times New Roman"/>
                <w:color w:val="333333"/>
                <w:sz w:val="20"/>
                <w:szCs w:val="20"/>
                <w:lang w:val="uk-UA" w:eastAsia="en-GB" w:bidi="he-IL"/>
              </w:rPr>
              <w:t xml:space="preserve">у порядку, визначеному цими Правилами та законодавством; </w:t>
            </w:r>
          </w:p>
          <w:p w14:paraId="41525AA2" w14:textId="61D4BA56" w:rsidR="003347CB" w:rsidRPr="00952986" w:rsidRDefault="003347CB" w:rsidP="0032407D">
            <w:pPr>
              <w:shd w:val="clear" w:color="auto" w:fill="FFFFFF"/>
              <w:contextualSpacing/>
              <w:jc w:val="both"/>
              <w:rPr>
                <w:rFonts w:ascii="Times New Roman" w:eastAsia="Times New Roman" w:hAnsi="Times New Roman" w:cs="Times New Roman"/>
                <w:b/>
                <w:color w:val="0070C0"/>
                <w:sz w:val="20"/>
                <w:szCs w:val="20"/>
                <w:lang w:val="uk-UA" w:eastAsia="en-GB" w:bidi="he-IL"/>
              </w:rPr>
            </w:pPr>
          </w:p>
        </w:tc>
        <w:tc>
          <w:tcPr>
            <w:tcW w:w="4128" w:type="dxa"/>
            <w:gridSpan w:val="3"/>
          </w:tcPr>
          <w:p w14:paraId="63C3A121" w14:textId="77777777" w:rsidR="003347CB" w:rsidRPr="00952986" w:rsidRDefault="003347CB" w:rsidP="00440A22">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4F0D63D7" w14:textId="77777777" w:rsidR="003347CB" w:rsidRPr="00952986" w:rsidRDefault="003347CB" w:rsidP="0032407D">
            <w:pPr>
              <w:shd w:val="clear" w:color="auto" w:fill="FFFFFF"/>
              <w:contextualSpacing/>
              <w:jc w:val="both"/>
              <w:rPr>
                <w:rFonts w:ascii="Times New Roman" w:hAnsi="Times New Roman" w:cs="Times New Roman"/>
                <w:b/>
                <w:bCs/>
                <w:sz w:val="20"/>
                <w:szCs w:val="20"/>
                <w:lang w:val="uk-UA"/>
              </w:rPr>
            </w:pPr>
          </w:p>
          <w:p w14:paraId="58A64BAA" w14:textId="77777777" w:rsidR="003347CB" w:rsidRPr="00952986" w:rsidRDefault="003347CB" w:rsidP="0032407D">
            <w:pPr>
              <w:ind w:firstLine="316"/>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5.2.2. </w:t>
            </w:r>
            <w:proofErr w:type="spellStart"/>
            <w:r w:rsidRPr="00952986">
              <w:rPr>
                <w:rFonts w:ascii="Times New Roman" w:eastAsia="Times New Roman" w:hAnsi="Times New Roman" w:cs="Times New Roman"/>
                <w:sz w:val="20"/>
                <w:szCs w:val="20"/>
                <w:lang w:val="uk-UA"/>
              </w:rPr>
              <w:t>Електропостачальник</w:t>
            </w:r>
            <w:proofErr w:type="spellEnd"/>
            <w:r w:rsidRPr="00952986">
              <w:rPr>
                <w:rFonts w:ascii="Times New Roman" w:eastAsia="Times New Roman" w:hAnsi="Times New Roman" w:cs="Times New Roman"/>
                <w:sz w:val="20"/>
                <w:szCs w:val="20"/>
                <w:lang w:val="uk-UA"/>
              </w:rPr>
              <w:t xml:space="preserve"> зобов'язаний:</w:t>
            </w:r>
          </w:p>
          <w:p w14:paraId="7EB19CC9" w14:textId="77777777" w:rsidR="003347CB" w:rsidRPr="00952986" w:rsidRDefault="003347CB" w:rsidP="0032407D">
            <w:pPr>
              <w:ind w:firstLine="316"/>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5B0ADD48" w14:textId="77777777" w:rsidR="003347CB" w:rsidRPr="00952986" w:rsidRDefault="003347CB" w:rsidP="0032407D">
            <w:pPr>
              <w:ind w:firstLine="316"/>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
                <w:bCs/>
                <w:color w:val="0070C0"/>
                <w:sz w:val="20"/>
                <w:szCs w:val="20"/>
                <w:lang w:val="uk-UA"/>
              </w:rPr>
              <w:t xml:space="preserve">15) створити можливість функціонування на офіційному </w:t>
            </w:r>
            <w:proofErr w:type="spellStart"/>
            <w:r w:rsidRPr="00952986">
              <w:rPr>
                <w:rFonts w:ascii="Times New Roman" w:eastAsia="Times New Roman" w:hAnsi="Times New Roman" w:cs="Times New Roman"/>
                <w:b/>
                <w:bCs/>
                <w:color w:val="0070C0"/>
                <w:sz w:val="20"/>
                <w:szCs w:val="20"/>
                <w:lang w:val="uk-UA"/>
              </w:rPr>
              <w:t>вебсайті</w:t>
            </w:r>
            <w:proofErr w:type="spellEnd"/>
            <w:r w:rsidRPr="00952986">
              <w:rPr>
                <w:rFonts w:ascii="Times New Roman" w:eastAsia="Times New Roman" w:hAnsi="Times New Roman" w:cs="Times New Roman"/>
                <w:b/>
                <w:bCs/>
                <w:color w:val="0070C0"/>
                <w:sz w:val="20"/>
                <w:szCs w:val="20"/>
                <w:lang w:val="uk-UA"/>
              </w:rPr>
              <w:t xml:space="preserve"> сервісів «Особистий кабінет споживача» та «Центру захисту споживачів електричної енергії</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(у випадку обов`язкового створення</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центру захисту споживачів </w:t>
            </w:r>
            <w:proofErr w:type="spellStart"/>
            <w:r w:rsidRPr="00952986">
              <w:rPr>
                <w:rFonts w:ascii="Times New Roman" w:eastAsia="Times New Roman" w:hAnsi="Times New Roman" w:cs="Times New Roman"/>
                <w:b/>
                <w:bCs/>
                <w:color w:val="7030A0"/>
                <w:sz w:val="20"/>
                <w:szCs w:val="20"/>
                <w:lang w:val="uk-UA"/>
              </w:rPr>
              <w:t>електропостачальником</w:t>
            </w:r>
            <w:proofErr w:type="spellEnd"/>
            <w:r w:rsidRPr="00952986">
              <w:rPr>
                <w:rFonts w:ascii="Times New Roman" w:eastAsia="Times New Roman" w:hAnsi="Times New Roman" w:cs="Times New Roman"/>
                <w:b/>
                <w:bCs/>
                <w:color w:val="7030A0"/>
                <w:sz w:val="20"/>
                <w:szCs w:val="20"/>
                <w:lang w:val="uk-UA"/>
              </w:rPr>
              <w:t>)</w:t>
            </w:r>
            <w:r w:rsidRPr="00952986">
              <w:rPr>
                <w:rFonts w:ascii="Times New Roman" w:eastAsia="Times New Roman" w:hAnsi="Times New Roman" w:cs="Times New Roman"/>
                <w:sz w:val="20"/>
                <w:szCs w:val="20"/>
                <w:lang w:val="uk-UA"/>
              </w:rPr>
              <w:t>;</w:t>
            </w:r>
          </w:p>
          <w:p w14:paraId="4AD7FBFB" w14:textId="77777777" w:rsidR="003347CB" w:rsidRPr="00952986" w:rsidRDefault="003347CB" w:rsidP="0032407D">
            <w:pPr>
              <w:ind w:firstLine="316"/>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0D47A167" w14:textId="77777777" w:rsidR="003347CB" w:rsidRPr="00952986" w:rsidRDefault="003347CB"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A46020" w14:textId="77777777" w:rsidR="003347CB" w:rsidRPr="00952986" w:rsidRDefault="003347CB"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0CA4E9" w14:textId="77777777" w:rsidR="003347CB" w:rsidRPr="00952986" w:rsidRDefault="003347CB"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E08AC4E" w14:textId="089205CD" w:rsidR="003347CB" w:rsidRPr="00952986" w:rsidRDefault="003347CB"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942" w:type="dxa"/>
            <w:gridSpan w:val="3"/>
          </w:tcPr>
          <w:p w14:paraId="6637C447" w14:textId="77777777" w:rsidR="003347CB" w:rsidRPr="00952986" w:rsidRDefault="003347CB" w:rsidP="00440A22">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0EF7F277" w14:textId="77777777" w:rsidR="003347CB" w:rsidRPr="00952986" w:rsidRDefault="003347CB" w:rsidP="0032407D">
            <w:pPr>
              <w:jc w:val="both"/>
              <w:rPr>
                <w:rFonts w:ascii="Times New Roman" w:eastAsia="Times New Roman" w:hAnsi="Times New Roman" w:cs="Times New Roman"/>
                <w:sz w:val="20"/>
                <w:szCs w:val="20"/>
                <w:lang w:val="uk-UA"/>
              </w:rPr>
            </w:pPr>
          </w:p>
          <w:p w14:paraId="6FBBBD93" w14:textId="285639E6" w:rsidR="003347CB" w:rsidRPr="00952986" w:rsidRDefault="003347CB" w:rsidP="0032407D">
            <w:pPr>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Відповідно до Положення про центр захисту споживачів електричної енергії (новий Додаток 19):</w:t>
            </w:r>
          </w:p>
          <w:p w14:paraId="1064B64D" w14:textId="77777777" w:rsidR="003347CB" w:rsidRPr="00952986" w:rsidRDefault="003347CB" w:rsidP="0032407D">
            <w:pPr>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1.6. Для ефективного функціонування Центру </w:t>
            </w:r>
            <w:proofErr w:type="spellStart"/>
            <w:r w:rsidRPr="00952986">
              <w:rPr>
                <w:rFonts w:ascii="Times New Roman" w:eastAsia="Times New Roman" w:hAnsi="Times New Roman" w:cs="Times New Roman"/>
                <w:sz w:val="20"/>
                <w:szCs w:val="20"/>
                <w:lang w:val="uk-UA"/>
              </w:rPr>
              <w:t>електропостачальник</w:t>
            </w:r>
            <w:proofErr w:type="spellEnd"/>
            <w:r w:rsidRPr="00952986">
              <w:rPr>
                <w:rFonts w:ascii="Times New Roman" w:eastAsia="Times New Roman" w:hAnsi="Times New Roman" w:cs="Times New Roman"/>
                <w:sz w:val="20"/>
                <w:szCs w:val="20"/>
                <w:lang w:val="uk-UA"/>
              </w:rPr>
              <w:t xml:space="preserve"> має забезпечити:</w:t>
            </w:r>
          </w:p>
          <w:p w14:paraId="02B2723B" w14:textId="77777777" w:rsidR="003347CB" w:rsidRPr="00952986" w:rsidRDefault="003347CB" w:rsidP="0032407D">
            <w:pPr>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2) функціонування сервісу «Центр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sz w:val="20"/>
                <w:szCs w:val="20"/>
                <w:lang w:val="uk-UA"/>
              </w:rPr>
              <w:t>вебсайті</w:t>
            </w:r>
            <w:proofErr w:type="spellEnd"/>
            <w:r w:rsidRPr="00952986">
              <w:rPr>
                <w:rFonts w:ascii="Times New Roman" w:eastAsia="Times New Roman" w:hAnsi="Times New Roman" w:cs="Times New Roman"/>
                <w:sz w:val="20"/>
                <w:szCs w:val="20"/>
                <w:lang w:val="uk-UA"/>
              </w:rPr>
              <w:t>.</w:t>
            </w:r>
          </w:p>
          <w:p w14:paraId="008E998A" w14:textId="77777777" w:rsidR="003347CB" w:rsidRPr="00952986" w:rsidRDefault="003347CB" w:rsidP="0032407D">
            <w:pPr>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Таким чином, </w:t>
            </w:r>
            <w:r w:rsidRPr="00952986">
              <w:rPr>
                <w:rFonts w:ascii="Times New Roman" w:eastAsia="Times New Roman" w:hAnsi="Times New Roman" w:cs="Times New Roman"/>
                <w:b/>
                <w:bCs/>
                <w:sz w:val="20"/>
                <w:szCs w:val="20"/>
                <w:lang w:val="uk-UA"/>
              </w:rPr>
              <w:t xml:space="preserve">створення окремого сервісу на веб-сайті здійснюється виключно для  ефективного функціонування Центру захисту споживачів, отже є обов’язковою умовою лише для </w:t>
            </w:r>
            <w:proofErr w:type="spellStart"/>
            <w:r w:rsidRPr="00952986">
              <w:rPr>
                <w:rFonts w:ascii="Times New Roman" w:eastAsia="Times New Roman" w:hAnsi="Times New Roman" w:cs="Times New Roman"/>
                <w:b/>
                <w:bCs/>
                <w:sz w:val="20"/>
                <w:szCs w:val="20"/>
                <w:lang w:val="uk-UA"/>
              </w:rPr>
              <w:t>електропостачальника</w:t>
            </w:r>
            <w:proofErr w:type="spellEnd"/>
            <w:r w:rsidRPr="00952986">
              <w:rPr>
                <w:rFonts w:ascii="Times New Roman" w:eastAsia="Times New Roman" w:hAnsi="Times New Roman" w:cs="Times New Roman"/>
                <w:b/>
                <w:bCs/>
                <w:sz w:val="20"/>
                <w:szCs w:val="20"/>
                <w:lang w:val="uk-UA"/>
              </w:rPr>
              <w:t>, який обслуговує більше 100000 споживачів.</w:t>
            </w:r>
          </w:p>
          <w:p w14:paraId="6EA725BA" w14:textId="47E3585D" w:rsidR="003347CB" w:rsidRPr="00952986" w:rsidRDefault="003347CB" w:rsidP="0032407D">
            <w:pPr>
              <w:jc w:val="both"/>
              <w:rPr>
                <w:rFonts w:ascii="Times New Roman" w:eastAsia="Times New Roman" w:hAnsi="Times New Roman" w:cs="Times New Roman"/>
                <w:color w:val="333333"/>
                <w:sz w:val="20"/>
                <w:szCs w:val="20"/>
                <w:lang w:val="uk-UA" w:eastAsia="en-GB" w:bidi="he-IL"/>
              </w:rPr>
            </w:pPr>
          </w:p>
        </w:tc>
        <w:tc>
          <w:tcPr>
            <w:tcW w:w="3179" w:type="dxa"/>
            <w:gridSpan w:val="2"/>
          </w:tcPr>
          <w:p w14:paraId="431CEC0A" w14:textId="77777777" w:rsidR="00440A22" w:rsidRPr="00952986" w:rsidRDefault="00440A22"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C78C048" w14:textId="77777777" w:rsidR="00D13B22" w:rsidRDefault="00D13B22"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B061985" w14:textId="50976E8C" w:rsidR="00BC2F9E" w:rsidRPr="00952986" w:rsidRDefault="00D13B22"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58125F1F" w14:textId="77777777" w:rsidR="00D13B22" w:rsidRDefault="00D13B22" w:rsidP="00351A1D">
            <w:pPr>
              <w:pStyle w:val="rvps2"/>
              <w:shd w:val="clear" w:color="auto" w:fill="FFFFFF"/>
              <w:spacing w:before="0" w:beforeAutospacing="0" w:after="0" w:afterAutospacing="0"/>
              <w:contextualSpacing/>
              <w:jc w:val="both"/>
              <w:rPr>
                <w:b/>
                <w:bCs/>
                <w:sz w:val="20"/>
                <w:szCs w:val="20"/>
                <w:lang w:val="uk-UA"/>
              </w:rPr>
            </w:pPr>
          </w:p>
          <w:p w14:paraId="232B5638" w14:textId="77777777" w:rsidR="00D13B22" w:rsidRDefault="00D13B22" w:rsidP="00351A1D">
            <w:pPr>
              <w:pStyle w:val="rvps2"/>
              <w:shd w:val="clear" w:color="auto" w:fill="FFFFFF"/>
              <w:spacing w:before="0" w:beforeAutospacing="0" w:after="0" w:afterAutospacing="0"/>
              <w:contextualSpacing/>
              <w:jc w:val="both"/>
              <w:rPr>
                <w:b/>
                <w:bCs/>
                <w:sz w:val="20"/>
                <w:szCs w:val="20"/>
                <w:lang w:val="uk-UA"/>
              </w:rPr>
            </w:pPr>
          </w:p>
          <w:p w14:paraId="5A4632E1" w14:textId="7A999ADE" w:rsidR="00351A1D" w:rsidRPr="00952986" w:rsidRDefault="00351A1D" w:rsidP="00351A1D">
            <w:pPr>
              <w:pStyle w:val="rvps2"/>
              <w:shd w:val="clear" w:color="auto" w:fill="FFFFFF"/>
              <w:spacing w:before="0" w:beforeAutospacing="0" w:after="0" w:afterAutospacing="0"/>
              <w:contextualSpacing/>
              <w:jc w:val="both"/>
              <w:rPr>
                <w:b/>
                <w:bCs/>
                <w:sz w:val="20"/>
                <w:szCs w:val="20"/>
                <w:lang w:val="uk-UA"/>
              </w:rPr>
            </w:pPr>
            <w:r w:rsidRPr="00952986">
              <w:rPr>
                <w:b/>
                <w:bCs/>
                <w:sz w:val="20"/>
                <w:szCs w:val="20"/>
                <w:lang w:val="uk-UA"/>
              </w:rPr>
              <w:t xml:space="preserve">Попередньо </w:t>
            </w:r>
            <w:r w:rsidR="00D13B22">
              <w:rPr>
                <w:b/>
                <w:bCs/>
                <w:sz w:val="20"/>
                <w:szCs w:val="20"/>
                <w:lang w:val="uk-UA"/>
              </w:rPr>
              <w:t>враховано</w:t>
            </w:r>
            <w:r w:rsidRPr="00952986">
              <w:rPr>
                <w:b/>
                <w:bCs/>
                <w:sz w:val="20"/>
                <w:szCs w:val="20"/>
                <w:lang w:val="uk-UA"/>
              </w:rPr>
              <w:t xml:space="preserve"> в редакції:</w:t>
            </w:r>
          </w:p>
          <w:p w14:paraId="2D939148" w14:textId="7E7EA2A3" w:rsidR="00BC2F9E" w:rsidRPr="00952986" w:rsidRDefault="00BC2F9E" w:rsidP="0032407D">
            <w:pPr>
              <w:shd w:val="clear" w:color="auto" w:fill="FFFFFF"/>
              <w:contextualSpacing/>
              <w:jc w:val="both"/>
              <w:rPr>
                <w:rFonts w:ascii="Times New Roman" w:hAnsi="Times New Roman" w:cs="Times New Roman"/>
                <w:b/>
                <w:bCs/>
                <w:color w:val="0070C0"/>
                <w:sz w:val="20"/>
                <w:szCs w:val="20"/>
                <w:shd w:val="clear" w:color="auto" w:fill="FFFFFF"/>
                <w:lang w:val="uk-UA"/>
              </w:rPr>
            </w:pPr>
            <w:r w:rsidRPr="00952986">
              <w:rPr>
                <w:rFonts w:ascii="Times New Roman" w:eastAsia="Times New Roman" w:hAnsi="Times New Roman" w:cs="Times New Roman"/>
                <w:b/>
                <w:bCs/>
                <w:color w:val="0070C0"/>
                <w:sz w:val="20"/>
                <w:szCs w:val="20"/>
                <w:lang w:val="uk-UA" w:eastAsia="en-GB" w:bidi="he-IL"/>
              </w:rPr>
              <w:t xml:space="preserve">15) </w:t>
            </w:r>
            <w:r w:rsidRPr="00952986">
              <w:rPr>
                <w:rFonts w:ascii="Times New Roman" w:hAnsi="Times New Roman" w:cs="Times New Roman"/>
                <w:b/>
                <w:bCs/>
                <w:color w:val="0070C0"/>
                <w:sz w:val="20"/>
                <w:szCs w:val="20"/>
                <w:shd w:val="clear" w:color="auto" w:fill="FFFFFF"/>
                <w:lang w:val="uk-UA"/>
              </w:rPr>
              <w:t xml:space="preserve">створити можливість функціонування на офіційному </w:t>
            </w:r>
            <w:proofErr w:type="spellStart"/>
            <w:r w:rsidRPr="00952986">
              <w:rPr>
                <w:rFonts w:ascii="Times New Roman" w:hAnsi="Times New Roman" w:cs="Times New Roman"/>
                <w:b/>
                <w:bCs/>
                <w:color w:val="0070C0"/>
                <w:sz w:val="20"/>
                <w:szCs w:val="20"/>
                <w:shd w:val="clear" w:color="auto" w:fill="FFFFFF"/>
                <w:lang w:val="uk-UA"/>
              </w:rPr>
              <w:t>вебсайті</w:t>
            </w:r>
            <w:proofErr w:type="spellEnd"/>
            <w:r w:rsidRPr="00952986">
              <w:rPr>
                <w:rFonts w:ascii="Times New Roman" w:hAnsi="Times New Roman" w:cs="Times New Roman"/>
                <w:b/>
                <w:bCs/>
                <w:color w:val="0070C0"/>
                <w:sz w:val="20"/>
                <w:szCs w:val="20"/>
                <w:shd w:val="clear" w:color="auto" w:fill="FFFFFF"/>
                <w:lang w:val="uk-UA"/>
              </w:rPr>
              <w:t xml:space="preserve"> </w:t>
            </w:r>
            <w:r w:rsidRPr="00952986">
              <w:rPr>
                <w:rFonts w:ascii="Times New Roman" w:hAnsi="Times New Roman" w:cs="Times New Roman"/>
                <w:b/>
                <w:bCs/>
                <w:color w:val="00B050"/>
                <w:sz w:val="20"/>
                <w:szCs w:val="20"/>
                <w:shd w:val="clear" w:color="auto" w:fill="FFFFFF"/>
                <w:lang w:val="uk-UA"/>
              </w:rPr>
              <w:t xml:space="preserve">розділу/сторінки </w:t>
            </w:r>
            <w:r w:rsidRPr="00952986">
              <w:rPr>
                <w:rFonts w:ascii="Times New Roman" w:hAnsi="Times New Roman" w:cs="Times New Roman"/>
                <w:b/>
                <w:bCs/>
                <w:color w:val="0070C0"/>
                <w:sz w:val="20"/>
                <w:szCs w:val="20"/>
                <w:shd w:val="clear" w:color="auto" w:fill="FFFFFF"/>
                <w:lang w:val="uk-UA"/>
              </w:rPr>
              <w:t>«Особистий кабінет споживача» та «Центру захисту споживачів електричної енергії;</w:t>
            </w:r>
          </w:p>
          <w:p w14:paraId="1D42F0DF" w14:textId="06C78DC9" w:rsidR="00DB4546" w:rsidRPr="00952986" w:rsidRDefault="00DB4546"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3347CB" w:rsidRPr="00B72430" w14:paraId="1FC61474" w14:textId="77777777" w:rsidTr="00F928C3">
        <w:trPr>
          <w:trHeight w:val="20"/>
        </w:trPr>
        <w:tc>
          <w:tcPr>
            <w:tcW w:w="4345" w:type="dxa"/>
            <w:gridSpan w:val="2"/>
            <w:vMerge/>
            <w:tcBorders>
              <w:bottom w:val="nil"/>
            </w:tcBorders>
          </w:tcPr>
          <w:p w14:paraId="0A4EEED7" w14:textId="77777777" w:rsidR="003347CB" w:rsidRPr="00952986" w:rsidRDefault="003347CB"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4128" w:type="dxa"/>
            <w:gridSpan w:val="3"/>
          </w:tcPr>
          <w:p w14:paraId="7B7F7677"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5BA540B0" w14:textId="77777777" w:rsidR="008E7126" w:rsidRPr="00952986" w:rsidRDefault="008E7126" w:rsidP="00E30BA6">
            <w:pPr>
              <w:pStyle w:val="rvps7"/>
              <w:shd w:val="clear" w:color="auto" w:fill="FFFFFF"/>
              <w:spacing w:before="0" w:beforeAutospacing="0" w:after="0" w:afterAutospacing="0"/>
              <w:jc w:val="center"/>
              <w:rPr>
                <w:b/>
                <w:bCs/>
                <w:color w:val="333333"/>
                <w:sz w:val="20"/>
                <w:szCs w:val="20"/>
                <w:lang w:val="uk-UA"/>
              </w:rPr>
            </w:pPr>
          </w:p>
          <w:p w14:paraId="53C0832E" w14:textId="77777777" w:rsidR="003347CB" w:rsidRPr="00952986" w:rsidRDefault="003347CB" w:rsidP="00E15EB9">
            <w:pPr>
              <w:shd w:val="clear" w:color="auto" w:fill="FFFFFF"/>
              <w:ind w:firstLine="235"/>
              <w:contextualSpacing/>
              <w:jc w:val="both"/>
              <w:rPr>
                <w:rFonts w:ascii="Times New Roman" w:eastAsia="Times New Roman" w:hAnsi="Times New Roman" w:cs="Times New Roman"/>
                <w:sz w:val="20"/>
                <w:szCs w:val="20"/>
                <w:lang w:val="uk-UA" w:eastAsia="en-GB" w:bidi="he-IL"/>
              </w:rPr>
            </w:pPr>
            <w:r w:rsidRPr="00952986">
              <w:rPr>
                <w:rFonts w:ascii="Times New Roman" w:eastAsia="Times New Roman" w:hAnsi="Times New Roman" w:cs="Times New Roman"/>
                <w:sz w:val="20"/>
                <w:szCs w:val="20"/>
                <w:lang w:val="uk-UA" w:eastAsia="en-GB" w:bidi="he-IL"/>
              </w:rPr>
              <w:t xml:space="preserve">5.2.2. </w:t>
            </w:r>
            <w:proofErr w:type="spellStart"/>
            <w:r w:rsidRPr="00952986">
              <w:rPr>
                <w:rFonts w:ascii="Times New Roman" w:eastAsia="Times New Roman" w:hAnsi="Times New Roman" w:cs="Times New Roman"/>
                <w:sz w:val="20"/>
                <w:szCs w:val="20"/>
                <w:lang w:val="uk-UA" w:eastAsia="en-GB" w:bidi="he-IL"/>
              </w:rPr>
              <w:t>Електропостачальник</w:t>
            </w:r>
            <w:proofErr w:type="spellEnd"/>
            <w:r w:rsidRPr="00952986">
              <w:rPr>
                <w:rFonts w:ascii="Times New Roman" w:eastAsia="Times New Roman" w:hAnsi="Times New Roman" w:cs="Times New Roman"/>
                <w:sz w:val="20"/>
                <w:szCs w:val="20"/>
                <w:lang w:val="uk-UA" w:eastAsia="en-GB" w:bidi="he-IL"/>
              </w:rPr>
              <w:t xml:space="preserve"> зобов'язаний:</w:t>
            </w:r>
          </w:p>
          <w:p w14:paraId="1B7559C0" w14:textId="77777777" w:rsidR="003347CB" w:rsidRPr="00952986" w:rsidRDefault="003347CB" w:rsidP="00E15EB9">
            <w:pPr>
              <w:shd w:val="clear" w:color="auto" w:fill="FFFFFF"/>
              <w:ind w:firstLine="235"/>
              <w:contextualSpacing/>
              <w:jc w:val="both"/>
              <w:rPr>
                <w:rFonts w:ascii="Times New Roman" w:eastAsia="Times New Roman" w:hAnsi="Times New Roman" w:cs="Times New Roman"/>
                <w:sz w:val="20"/>
                <w:szCs w:val="20"/>
                <w:lang w:val="uk-UA" w:eastAsia="en-GB" w:bidi="he-IL"/>
              </w:rPr>
            </w:pPr>
            <w:r w:rsidRPr="00952986">
              <w:rPr>
                <w:rFonts w:ascii="Times New Roman" w:eastAsia="Times New Roman" w:hAnsi="Times New Roman" w:cs="Times New Roman"/>
                <w:sz w:val="20"/>
                <w:szCs w:val="20"/>
                <w:lang w:val="uk-UA" w:eastAsia="en-GB" w:bidi="he-IL"/>
              </w:rPr>
              <w:t>…..</w:t>
            </w:r>
          </w:p>
          <w:p w14:paraId="63DA0C43" w14:textId="77777777" w:rsidR="003347CB" w:rsidRPr="00952986" w:rsidRDefault="003347CB" w:rsidP="00E15EB9">
            <w:pPr>
              <w:shd w:val="clear" w:color="auto" w:fill="FFFFFF"/>
              <w:ind w:firstLine="235"/>
              <w:contextualSpacing/>
              <w:jc w:val="both"/>
              <w:rPr>
                <w:rFonts w:ascii="Times New Roman" w:hAnsi="Times New Roman" w:cs="Times New Roman"/>
                <w:b/>
                <w:bCs/>
                <w:color w:val="7030A0"/>
                <w:sz w:val="20"/>
                <w:szCs w:val="20"/>
                <w:shd w:val="clear" w:color="auto" w:fill="FFFFFF"/>
                <w:lang w:val="uk-UA"/>
              </w:rPr>
            </w:pPr>
            <w:r w:rsidRPr="00952986">
              <w:rPr>
                <w:rFonts w:ascii="Times New Roman" w:eastAsia="Times New Roman" w:hAnsi="Times New Roman" w:cs="Times New Roman"/>
                <w:sz w:val="20"/>
                <w:szCs w:val="20"/>
                <w:lang w:val="uk-UA" w:eastAsia="en-GB" w:bidi="he-IL"/>
              </w:rPr>
              <w:t xml:space="preserve">15) </w:t>
            </w:r>
            <w:r w:rsidRPr="00952986">
              <w:rPr>
                <w:rFonts w:ascii="Times New Roman" w:hAnsi="Times New Roman" w:cs="Times New Roman"/>
                <w:b/>
                <w:bCs/>
                <w:color w:val="0070C0"/>
                <w:sz w:val="20"/>
                <w:szCs w:val="20"/>
                <w:shd w:val="clear" w:color="auto" w:fill="FFFFFF"/>
                <w:lang w:val="uk-UA"/>
              </w:rPr>
              <w:t xml:space="preserve">створити можливість функціонування на офіційному </w:t>
            </w:r>
            <w:proofErr w:type="spellStart"/>
            <w:r w:rsidRPr="00952986">
              <w:rPr>
                <w:rFonts w:ascii="Times New Roman" w:hAnsi="Times New Roman" w:cs="Times New Roman"/>
                <w:b/>
                <w:bCs/>
                <w:color w:val="0070C0"/>
                <w:sz w:val="20"/>
                <w:szCs w:val="20"/>
                <w:shd w:val="clear" w:color="auto" w:fill="FFFFFF"/>
                <w:lang w:val="uk-UA"/>
              </w:rPr>
              <w:t>вебсайті</w:t>
            </w:r>
            <w:proofErr w:type="spellEnd"/>
            <w:r w:rsidRPr="00952986">
              <w:rPr>
                <w:rFonts w:ascii="Times New Roman" w:hAnsi="Times New Roman" w:cs="Times New Roman"/>
                <w:b/>
                <w:bCs/>
                <w:color w:val="0070C0"/>
                <w:sz w:val="20"/>
                <w:szCs w:val="20"/>
                <w:shd w:val="clear" w:color="auto" w:fill="FFFFFF"/>
                <w:lang w:val="uk-UA"/>
              </w:rPr>
              <w:t xml:space="preserve"> сервісів «Особистий кабінет споживача» та «Центру захисту споживачів електричної </w:t>
            </w:r>
            <w:r w:rsidRPr="00952986">
              <w:rPr>
                <w:rFonts w:ascii="Times New Roman" w:hAnsi="Times New Roman" w:cs="Times New Roman"/>
                <w:b/>
                <w:bCs/>
                <w:color w:val="0070C0"/>
                <w:sz w:val="20"/>
                <w:szCs w:val="20"/>
                <w:shd w:val="clear" w:color="auto" w:fill="FFFFFF"/>
                <w:lang w:val="uk-UA"/>
              </w:rPr>
              <w:lastRenderedPageBreak/>
              <w:t>енергії</w:t>
            </w:r>
            <w:r w:rsidRPr="00952986">
              <w:rPr>
                <w:rFonts w:ascii="Times New Roman" w:hAnsi="Times New Roman" w:cs="Times New Roman"/>
                <w:color w:val="0070C0"/>
                <w:sz w:val="20"/>
                <w:szCs w:val="20"/>
                <w:shd w:val="clear" w:color="auto" w:fill="FFFFFF"/>
                <w:lang w:val="uk-UA"/>
              </w:rPr>
              <w:t xml:space="preserve"> </w:t>
            </w:r>
            <w:r w:rsidRPr="00952986">
              <w:rPr>
                <w:rFonts w:ascii="Times New Roman" w:hAnsi="Times New Roman" w:cs="Times New Roman"/>
                <w:b/>
                <w:bCs/>
                <w:color w:val="7030A0"/>
                <w:sz w:val="20"/>
                <w:szCs w:val="20"/>
                <w:shd w:val="clear" w:color="auto" w:fill="FFFFFF"/>
                <w:lang w:val="uk-UA"/>
              </w:rPr>
              <w:t>(</w:t>
            </w:r>
            <w:r w:rsidRPr="00952986">
              <w:rPr>
                <w:rFonts w:ascii="Times New Roman" w:hAnsi="Times New Roman" w:cs="Times New Roman"/>
                <w:b/>
                <w:bCs/>
                <w:color w:val="7030A0"/>
                <w:sz w:val="20"/>
                <w:szCs w:val="20"/>
                <w:lang w:val="uk-UA"/>
              </w:rPr>
              <w:t xml:space="preserve">якщо </w:t>
            </w:r>
            <w:proofErr w:type="spellStart"/>
            <w:r w:rsidRPr="00952986">
              <w:rPr>
                <w:rFonts w:ascii="Times New Roman" w:hAnsi="Times New Roman" w:cs="Times New Roman"/>
                <w:b/>
                <w:bCs/>
                <w:color w:val="7030A0"/>
                <w:sz w:val="20"/>
                <w:szCs w:val="20"/>
                <w:lang w:val="uk-UA"/>
              </w:rPr>
              <w:t>електропостачальник</w:t>
            </w:r>
            <w:proofErr w:type="spellEnd"/>
            <w:r w:rsidRPr="00952986">
              <w:rPr>
                <w:rFonts w:ascii="Times New Roman" w:hAnsi="Times New Roman" w:cs="Times New Roman"/>
                <w:b/>
                <w:bCs/>
                <w:color w:val="7030A0"/>
                <w:sz w:val="20"/>
                <w:szCs w:val="20"/>
                <w:lang w:val="uk-UA"/>
              </w:rPr>
              <w:t xml:space="preserve"> обслуговує більше 100000 споживачів</w:t>
            </w:r>
            <w:r w:rsidRPr="00952986">
              <w:rPr>
                <w:rFonts w:ascii="Times New Roman" w:hAnsi="Times New Roman" w:cs="Times New Roman"/>
                <w:b/>
                <w:bCs/>
                <w:color w:val="7030A0"/>
                <w:sz w:val="20"/>
                <w:szCs w:val="20"/>
                <w:shd w:val="clear" w:color="auto" w:fill="FFFFFF"/>
                <w:lang w:val="uk-UA"/>
              </w:rPr>
              <w:t>);</w:t>
            </w:r>
          </w:p>
          <w:p w14:paraId="112D6ACD" w14:textId="77777777" w:rsidR="003347CB" w:rsidRPr="00952986" w:rsidRDefault="003347CB" w:rsidP="0032407D">
            <w:pPr>
              <w:shd w:val="clear" w:color="auto" w:fill="FFFFFF"/>
              <w:contextualSpacing/>
              <w:jc w:val="both"/>
              <w:rPr>
                <w:rFonts w:ascii="Times New Roman" w:hAnsi="Times New Roman" w:cs="Times New Roman"/>
                <w:b/>
                <w:bCs/>
                <w:sz w:val="20"/>
                <w:szCs w:val="20"/>
                <w:lang w:val="uk-UA"/>
              </w:rPr>
            </w:pPr>
          </w:p>
        </w:tc>
        <w:tc>
          <w:tcPr>
            <w:tcW w:w="3942" w:type="dxa"/>
            <w:gridSpan w:val="3"/>
          </w:tcPr>
          <w:p w14:paraId="3218C662"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0082B9A6" w14:textId="77777777" w:rsidR="008E7126" w:rsidRPr="00952986" w:rsidRDefault="008E7126" w:rsidP="00E30BA6">
            <w:pPr>
              <w:pStyle w:val="rvps7"/>
              <w:shd w:val="clear" w:color="auto" w:fill="FFFFFF"/>
              <w:spacing w:before="0" w:beforeAutospacing="0" w:after="0" w:afterAutospacing="0"/>
              <w:jc w:val="center"/>
              <w:rPr>
                <w:b/>
                <w:bCs/>
                <w:color w:val="333333"/>
                <w:sz w:val="20"/>
                <w:szCs w:val="20"/>
                <w:lang w:val="uk-UA"/>
              </w:rPr>
            </w:pPr>
          </w:p>
          <w:p w14:paraId="15E9B48C" w14:textId="77777777" w:rsidR="003347CB" w:rsidRPr="00952986" w:rsidRDefault="003347CB"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2FD01C64" w14:textId="77777777" w:rsidR="00440A22" w:rsidRPr="00952986" w:rsidRDefault="00440A22"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666F2E6" w14:textId="77777777" w:rsidR="003347CB" w:rsidRPr="00952986" w:rsidRDefault="003347CB" w:rsidP="0032407D">
            <w:pPr>
              <w:shd w:val="clear" w:color="auto" w:fill="FFFFFF"/>
              <w:contextualSpacing/>
              <w:jc w:val="both"/>
              <w:rPr>
                <w:rFonts w:ascii="Times New Roman" w:hAnsi="Times New Roman" w:cs="Times New Roman"/>
                <w:b/>
                <w:bCs/>
                <w:sz w:val="20"/>
                <w:szCs w:val="20"/>
                <w:lang w:val="uk-UA"/>
              </w:rPr>
            </w:pPr>
            <w:r w:rsidRPr="00952986">
              <w:rPr>
                <w:rFonts w:ascii="Times New Roman" w:eastAsia="Times New Roman" w:hAnsi="Times New Roman" w:cs="Times New Roman"/>
                <w:sz w:val="20"/>
                <w:szCs w:val="20"/>
                <w:lang w:val="uk-UA" w:eastAsia="en-GB" w:bidi="he-IL"/>
              </w:rPr>
              <w:t xml:space="preserve">Приведення у </w:t>
            </w:r>
            <w:proofErr w:type="spellStart"/>
            <w:r w:rsidRPr="00952986">
              <w:rPr>
                <w:rFonts w:ascii="Times New Roman" w:eastAsia="Times New Roman" w:hAnsi="Times New Roman" w:cs="Times New Roman"/>
                <w:sz w:val="20"/>
                <w:szCs w:val="20"/>
                <w:lang w:val="uk-UA" w:eastAsia="en-GB" w:bidi="he-IL"/>
              </w:rPr>
              <w:t>відповіность</w:t>
            </w:r>
            <w:proofErr w:type="spellEnd"/>
            <w:r w:rsidRPr="00952986">
              <w:rPr>
                <w:rFonts w:ascii="Times New Roman" w:eastAsia="Times New Roman" w:hAnsi="Times New Roman" w:cs="Times New Roman"/>
                <w:sz w:val="20"/>
                <w:szCs w:val="20"/>
                <w:lang w:val="uk-UA" w:eastAsia="en-GB" w:bidi="he-IL"/>
              </w:rPr>
              <w:t xml:space="preserve"> до пунктів 5.2.8. </w:t>
            </w:r>
            <w:proofErr w:type="spellStart"/>
            <w:r w:rsidRPr="00952986">
              <w:rPr>
                <w:rFonts w:ascii="Times New Roman" w:eastAsia="Times New Roman" w:hAnsi="Times New Roman" w:cs="Times New Roman"/>
                <w:sz w:val="20"/>
                <w:szCs w:val="20"/>
                <w:lang w:val="uk-UA" w:eastAsia="en-GB" w:bidi="he-IL"/>
              </w:rPr>
              <w:t>проєкту</w:t>
            </w:r>
            <w:proofErr w:type="spellEnd"/>
            <w:r w:rsidRPr="00952986">
              <w:rPr>
                <w:rFonts w:ascii="Times New Roman" w:eastAsia="Times New Roman" w:hAnsi="Times New Roman" w:cs="Times New Roman"/>
                <w:sz w:val="20"/>
                <w:szCs w:val="20"/>
                <w:lang w:val="uk-UA" w:eastAsia="en-GB" w:bidi="he-IL"/>
              </w:rPr>
              <w:t xml:space="preserve"> постанови НКРЕКП.</w:t>
            </w:r>
          </w:p>
        </w:tc>
        <w:tc>
          <w:tcPr>
            <w:tcW w:w="3179" w:type="dxa"/>
            <w:gridSpan w:val="2"/>
          </w:tcPr>
          <w:p w14:paraId="49DCA9CC" w14:textId="77777777" w:rsidR="00D13B22" w:rsidRDefault="00D13B22" w:rsidP="00D13B2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4672CD" w14:textId="77777777" w:rsidR="00D13B22" w:rsidRDefault="00D13B22" w:rsidP="00D13B2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86467D7" w14:textId="77777777" w:rsidR="00045C6C" w:rsidRDefault="00045C6C" w:rsidP="00D13B2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9B9EFCF" w14:textId="77777777" w:rsidR="00045C6C" w:rsidRDefault="00045C6C" w:rsidP="00D13B2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810C6B" w14:textId="4B701087" w:rsidR="003347CB" w:rsidRPr="00D13B22" w:rsidRDefault="00D13B22" w:rsidP="00D13B22">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tc>
      </w:tr>
      <w:tr w:rsidR="00066D58" w:rsidRPr="0051289A" w14:paraId="4CF7B884" w14:textId="77777777" w:rsidTr="00F928C3">
        <w:trPr>
          <w:trHeight w:val="20"/>
        </w:trPr>
        <w:tc>
          <w:tcPr>
            <w:tcW w:w="4345" w:type="dxa"/>
            <w:gridSpan w:val="2"/>
            <w:tcBorders>
              <w:top w:val="nil"/>
            </w:tcBorders>
          </w:tcPr>
          <w:p w14:paraId="72AC807F" w14:textId="77777777" w:rsidR="00066D58" w:rsidRPr="00952986" w:rsidRDefault="00066D58"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4128" w:type="dxa"/>
            <w:gridSpan w:val="3"/>
          </w:tcPr>
          <w:p w14:paraId="566E83C2" w14:textId="77777777" w:rsidR="00066D58" w:rsidRPr="00952986" w:rsidRDefault="00066D58" w:rsidP="00E30BA6">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Громадська спілка «Асоціація сонячної енергетики України»</w:t>
            </w:r>
          </w:p>
          <w:p w14:paraId="7272DF88" w14:textId="77777777" w:rsidR="00066D58" w:rsidRPr="00952986" w:rsidRDefault="00066D58"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ECA6B44" w14:textId="25140305" w:rsidR="00066D58" w:rsidRPr="00952986" w:rsidRDefault="00066D58" w:rsidP="00E30BA6">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sz w:val="20"/>
                <w:szCs w:val="20"/>
                <w:lang w:val="uk-UA"/>
              </w:rPr>
              <w:t>Доповнити</w:t>
            </w:r>
            <w:r w:rsidR="00E30BA6" w:rsidRPr="00952986">
              <w:rPr>
                <w:rFonts w:ascii="Times New Roman" w:eastAsia="Times New Roman" w:hAnsi="Times New Roman" w:cs="Times New Roman"/>
                <w:b/>
                <w:sz w:val="20"/>
                <w:szCs w:val="20"/>
                <w:lang w:val="uk-UA"/>
              </w:rPr>
              <w:t xml:space="preserve"> </w:t>
            </w:r>
            <w:r w:rsidRPr="00952986">
              <w:rPr>
                <w:rFonts w:ascii="Times New Roman" w:eastAsia="Times New Roman" w:hAnsi="Times New Roman" w:cs="Times New Roman"/>
                <w:b/>
                <w:spacing w:val="-2"/>
                <w:sz w:val="20"/>
                <w:szCs w:val="20"/>
                <w:lang w:val="uk-UA"/>
              </w:rPr>
              <w:t>глосарій</w:t>
            </w:r>
            <w:r w:rsidRPr="00952986">
              <w:rPr>
                <w:rFonts w:ascii="Times New Roman" w:eastAsia="Times New Roman" w:hAnsi="Times New Roman" w:cs="Times New Roman"/>
                <w:b/>
                <w:spacing w:val="-58"/>
                <w:sz w:val="20"/>
                <w:szCs w:val="20"/>
                <w:lang w:val="uk-UA"/>
              </w:rPr>
              <w:t xml:space="preserve"> </w:t>
            </w:r>
            <w:r w:rsidRPr="00952986">
              <w:rPr>
                <w:rFonts w:ascii="Times New Roman" w:eastAsia="Times New Roman" w:hAnsi="Times New Roman" w:cs="Times New Roman"/>
                <w:b/>
                <w:sz w:val="20"/>
                <w:szCs w:val="20"/>
                <w:lang w:val="uk-UA"/>
              </w:rPr>
              <w:t xml:space="preserve">визначенням </w:t>
            </w:r>
            <w:r w:rsidR="00E30BA6" w:rsidRPr="00952986">
              <w:rPr>
                <w:rFonts w:ascii="Times New Roman" w:eastAsia="Times New Roman" w:hAnsi="Times New Roman" w:cs="Times New Roman"/>
                <w:b/>
                <w:color w:val="006FBF"/>
                <w:sz w:val="20"/>
                <w:szCs w:val="20"/>
                <w:lang w:val="uk-UA"/>
              </w:rPr>
              <w:t>–</w:t>
            </w:r>
            <w:r w:rsidRPr="00952986">
              <w:rPr>
                <w:rFonts w:ascii="Times New Roman" w:eastAsia="Times New Roman" w:hAnsi="Times New Roman" w:cs="Times New Roman"/>
                <w:b/>
                <w:color w:val="006FBF"/>
                <w:sz w:val="20"/>
                <w:szCs w:val="20"/>
                <w:lang w:val="uk-UA"/>
              </w:rPr>
              <w:t xml:space="preserve"> Центр захисту</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споживачів</w:t>
            </w:r>
            <w:r w:rsidR="00D13B22">
              <w:rPr>
                <w:rFonts w:ascii="Times New Roman" w:eastAsia="Times New Roman" w:hAnsi="Times New Roman" w:cs="Times New Roman"/>
                <w:b/>
                <w:color w:val="006FBF"/>
                <w:sz w:val="20"/>
                <w:szCs w:val="20"/>
                <w:lang w:val="uk-UA"/>
              </w:rPr>
              <w:t xml:space="preserve"> </w:t>
            </w:r>
            <w:r w:rsidRPr="00952986">
              <w:rPr>
                <w:rFonts w:ascii="Times New Roman" w:eastAsia="Times New Roman" w:hAnsi="Times New Roman" w:cs="Times New Roman"/>
                <w:b/>
                <w:color w:val="006FBF"/>
                <w:sz w:val="20"/>
                <w:szCs w:val="20"/>
                <w:lang w:val="uk-UA"/>
              </w:rPr>
              <w:t>електричної</w:t>
            </w:r>
            <w:r w:rsidR="00D13B22">
              <w:rPr>
                <w:rFonts w:ascii="Times New Roman" w:eastAsia="Times New Roman" w:hAnsi="Times New Roman" w:cs="Times New Roman"/>
                <w:b/>
                <w:color w:val="006FBF"/>
                <w:sz w:val="20"/>
                <w:szCs w:val="20"/>
                <w:lang w:val="uk-UA"/>
              </w:rPr>
              <w:t xml:space="preserve"> </w:t>
            </w:r>
            <w:r w:rsidRPr="00952986">
              <w:rPr>
                <w:rFonts w:ascii="Times New Roman" w:eastAsia="Times New Roman" w:hAnsi="Times New Roman" w:cs="Times New Roman"/>
                <w:b/>
                <w:color w:val="006FBF"/>
                <w:spacing w:val="-58"/>
                <w:sz w:val="20"/>
                <w:szCs w:val="20"/>
                <w:lang w:val="uk-UA"/>
              </w:rPr>
              <w:t xml:space="preserve"> </w:t>
            </w:r>
            <w:r w:rsidRPr="00952986">
              <w:rPr>
                <w:rFonts w:ascii="Times New Roman" w:eastAsia="Times New Roman" w:hAnsi="Times New Roman" w:cs="Times New Roman"/>
                <w:b/>
                <w:color w:val="006FBF"/>
                <w:sz w:val="20"/>
                <w:szCs w:val="20"/>
                <w:lang w:val="uk-UA"/>
              </w:rPr>
              <w:t>енергії;</w:t>
            </w:r>
          </w:p>
        </w:tc>
        <w:tc>
          <w:tcPr>
            <w:tcW w:w="3942" w:type="dxa"/>
            <w:gridSpan w:val="3"/>
          </w:tcPr>
          <w:p w14:paraId="7F664FC8" w14:textId="77777777" w:rsidR="00E30BA6" w:rsidRPr="00952986" w:rsidRDefault="00E30BA6"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B5DA760" w14:textId="77777777" w:rsidR="00E30BA6" w:rsidRPr="00952986" w:rsidRDefault="00E30BA6"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795502D0" w14:textId="77777777" w:rsidR="00E30BA6" w:rsidRPr="00952986" w:rsidRDefault="00E30BA6"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1681F589" w14:textId="619C252C" w:rsidR="00A75086" w:rsidRPr="00952986" w:rsidRDefault="00A75086" w:rsidP="00D13B22">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0E48F3AD" w14:textId="77777777" w:rsidR="00D13B22" w:rsidRDefault="00D13B22"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B8954D8" w14:textId="1FB8DA23" w:rsidR="00066D58" w:rsidRPr="00F928C3" w:rsidRDefault="00D13B22"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F928C3">
              <w:rPr>
                <w:rFonts w:ascii="Times New Roman" w:eastAsia="Times New Roman" w:hAnsi="Times New Roman" w:cs="Times New Roman"/>
                <w:b/>
                <w:bCs/>
                <w:color w:val="333333"/>
                <w:sz w:val="20"/>
                <w:szCs w:val="20"/>
                <w:lang w:val="uk-UA" w:eastAsia="en-GB" w:bidi="he-IL"/>
              </w:rPr>
              <w:t xml:space="preserve">Пропонуємо </w:t>
            </w:r>
            <w:r w:rsidR="00DB4546" w:rsidRPr="00F928C3">
              <w:rPr>
                <w:rFonts w:ascii="Times New Roman" w:eastAsia="Times New Roman" w:hAnsi="Times New Roman" w:cs="Times New Roman"/>
                <w:b/>
                <w:bCs/>
                <w:color w:val="333333"/>
                <w:sz w:val="20"/>
                <w:szCs w:val="20"/>
                <w:lang w:val="uk-UA" w:eastAsia="en-GB" w:bidi="he-IL"/>
              </w:rPr>
              <w:t xml:space="preserve"> відхилити</w:t>
            </w:r>
          </w:p>
          <w:p w14:paraId="0D14371E" w14:textId="77777777" w:rsidR="00D13B22" w:rsidRPr="00F928C3" w:rsidRDefault="00D13B22"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F928C3">
              <w:rPr>
                <w:rFonts w:ascii="Times New Roman" w:eastAsia="Times New Roman" w:hAnsi="Times New Roman" w:cs="Times New Roman"/>
                <w:color w:val="333333"/>
                <w:sz w:val="20"/>
                <w:szCs w:val="20"/>
                <w:lang w:val="uk-UA" w:eastAsia="en-GB" w:bidi="he-IL"/>
              </w:rPr>
              <w:t>Відсутня пропозиція щодо редакції визначення.</w:t>
            </w:r>
          </w:p>
          <w:p w14:paraId="53026E7E" w14:textId="2C6BD539" w:rsidR="00DB4546" w:rsidRPr="00D13B22" w:rsidRDefault="00D13B22"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F928C3">
              <w:rPr>
                <w:rFonts w:ascii="Times New Roman" w:eastAsia="Times New Roman" w:hAnsi="Times New Roman" w:cs="Times New Roman"/>
                <w:color w:val="333333"/>
                <w:sz w:val="20"/>
                <w:szCs w:val="20"/>
                <w:lang w:val="uk-UA" w:eastAsia="en-GB" w:bidi="he-IL"/>
              </w:rPr>
              <w:t>Оскільки ф</w:t>
            </w:r>
            <w:r w:rsidR="00DB4546" w:rsidRPr="00F928C3">
              <w:rPr>
                <w:rFonts w:ascii="Times New Roman" w:eastAsia="Times New Roman" w:hAnsi="Times New Roman" w:cs="Times New Roman"/>
                <w:color w:val="333333"/>
                <w:sz w:val="20"/>
                <w:szCs w:val="20"/>
                <w:lang w:val="uk-UA" w:eastAsia="en-GB" w:bidi="he-IL"/>
              </w:rPr>
              <w:t>ункціонал підрозді</w:t>
            </w:r>
            <w:r w:rsidR="00524C0B" w:rsidRPr="00F928C3">
              <w:rPr>
                <w:rFonts w:ascii="Times New Roman" w:eastAsia="Times New Roman" w:hAnsi="Times New Roman" w:cs="Times New Roman"/>
                <w:color w:val="333333"/>
                <w:sz w:val="20"/>
                <w:szCs w:val="20"/>
                <w:lang w:val="uk-UA" w:eastAsia="en-GB" w:bidi="he-IL"/>
              </w:rPr>
              <w:t>л</w:t>
            </w:r>
            <w:r w:rsidR="00DB4546" w:rsidRPr="00F928C3">
              <w:rPr>
                <w:rFonts w:ascii="Times New Roman" w:eastAsia="Times New Roman" w:hAnsi="Times New Roman" w:cs="Times New Roman"/>
                <w:color w:val="333333"/>
                <w:sz w:val="20"/>
                <w:szCs w:val="20"/>
                <w:lang w:val="uk-UA" w:eastAsia="en-GB" w:bidi="he-IL"/>
              </w:rPr>
              <w:t xml:space="preserve">у </w:t>
            </w:r>
            <w:r w:rsidRPr="00F928C3">
              <w:rPr>
                <w:rFonts w:ascii="Times New Roman" w:eastAsia="Times New Roman" w:hAnsi="Times New Roman" w:cs="Times New Roman"/>
                <w:color w:val="333333"/>
                <w:sz w:val="20"/>
                <w:szCs w:val="20"/>
                <w:lang w:val="uk-UA" w:eastAsia="en-GB" w:bidi="he-IL"/>
              </w:rPr>
              <w:t xml:space="preserve">Центр захисту споживачів електричної енергії (далі – ЦЗС) передбачено в </w:t>
            </w:r>
            <w:r w:rsidR="00DB4546" w:rsidRPr="00F928C3">
              <w:rPr>
                <w:rFonts w:ascii="Times New Roman" w:eastAsia="Times New Roman" w:hAnsi="Times New Roman" w:cs="Times New Roman"/>
                <w:color w:val="333333"/>
                <w:sz w:val="20"/>
                <w:szCs w:val="20"/>
                <w:lang w:val="uk-UA" w:eastAsia="en-GB" w:bidi="he-IL"/>
              </w:rPr>
              <w:t>Положенн</w:t>
            </w:r>
            <w:r w:rsidRPr="00F928C3">
              <w:rPr>
                <w:rFonts w:ascii="Times New Roman" w:eastAsia="Times New Roman" w:hAnsi="Times New Roman" w:cs="Times New Roman"/>
                <w:color w:val="333333"/>
                <w:sz w:val="20"/>
                <w:szCs w:val="20"/>
                <w:lang w:val="uk-UA" w:eastAsia="en-GB" w:bidi="he-IL"/>
              </w:rPr>
              <w:t>і</w:t>
            </w:r>
            <w:r w:rsidR="003D05D2" w:rsidRPr="00F928C3">
              <w:rPr>
                <w:rFonts w:ascii="Times New Roman" w:eastAsia="Times New Roman" w:hAnsi="Times New Roman" w:cs="Times New Roman"/>
                <w:color w:val="333333"/>
                <w:sz w:val="20"/>
                <w:szCs w:val="20"/>
                <w:lang w:val="uk-UA" w:eastAsia="en-GB" w:bidi="he-IL"/>
              </w:rPr>
              <w:t xml:space="preserve"> про ЦЗС</w:t>
            </w:r>
            <w:r w:rsidR="00DB4546" w:rsidRPr="00F928C3">
              <w:rPr>
                <w:rFonts w:ascii="Times New Roman" w:eastAsia="Times New Roman" w:hAnsi="Times New Roman" w:cs="Times New Roman"/>
                <w:color w:val="333333"/>
                <w:sz w:val="20"/>
                <w:szCs w:val="20"/>
                <w:lang w:val="uk-UA" w:eastAsia="en-GB" w:bidi="he-IL"/>
              </w:rPr>
              <w:t xml:space="preserve">, </w:t>
            </w:r>
            <w:r w:rsidRPr="00F928C3">
              <w:rPr>
                <w:rFonts w:ascii="Times New Roman" w:eastAsia="Times New Roman" w:hAnsi="Times New Roman" w:cs="Times New Roman"/>
                <w:color w:val="333333"/>
                <w:sz w:val="20"/>
                <w:szCs w:val="20"/>
                <w:lang w:val="uk-UA" w:eastAsia="en-GB" w:bidi="he-IL"/>
              </w:rPr>
              <w:t>доповнення глосарію окремим</w:t>
            </w:r>
            <w:r w:rsidR="00DB4546" w:rsidRPr="00F928C3">
              <w:rPr>
                <w:rFonts w:ascii="Times New Roman" w:eastAsia="Times New Roman" w:hAnsi="Times New Roman" w:cs="Times New Roman"/>
                <w:color w:val="333333"/>
                <w:sz w:val="20"/>
                <w:szCs w:val="20"/>
                <w:lang w:val="uk-UA" w:eastAsia="en-GB" w:bidi="he-IL"/>
              </w:rPr>
              <w:t xml:space="preserve"> визначення</w:t>
            </w:r>
            <w:r w:rsidRPr="00F928C3">
              <w:rPr>
                <w:rFonts w:ascii="Times New Roman" w:eastAsia="Times New Roman" w:hAnsi="Times New Roman" w:cs="Times New Roman"/>
                <w:color w:val="333333"/>
                <w:sz w:val="20"/>
                <w:szCs w:val="20"/>
                <w:lang w:val="uk-UA" w:eastAsia="en-GB" w:bidi="he-IL"/>
              </w:rPr>
              <w:t>м</w:t>
            </w:r>
            <w:r w:rsidR="00DB4546" w:rsidRPr="00F928C3">
              <w:rPr>
                <w:rFonts w:ascii="Times New Roman" w:eastAsia="Times New Roman" w:hAnsi="Times New Roman" w:cs="Times New Roman"/>
                <w:color w:val="333333"/>
                <w:sz w:val="20"/>
                <w:szCs w:val="20"/>
                <w:lang w:val="uk-UA" w:eastAsia="en-GB" w:bidi="he-IL"/>
              </w:rPr>
              <w:t xml:space="preserve"> не потребує</w:t>
            </w:r>
            <w:r w:rsidR="00F928C3" w:rsidRPr="00F928C3">
              <w:rPr>
                <w:rFonts w:ascii="Times New Roman" w:eastAsia="Times New Roman" w:hAnsi="Times New Roman" w:cs="Times New Roman"/>
                <w:color w:val="333333"/>
                <w:sz w:val="20"/>
                <w:szCs w:val="20"/>
                <w:lang w:val="uk-UA" w:eastAsia="en-GB" w:bidi="he-IL"/>
              </w:rPr>
              <w:t>ться</w:t>
            </w:r>
          </w:p>
          <w:p w14:paraId="12B5367B" w14:textId="5374E845" w:rsidR="00DB4546" w:rsidRPr="00952986" w:rsidRDefault="00DB4546" w:rsidP="0032407D">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B58BE" w:rsidRPr="00045C6C" w14:paraId="455D23A7" w14:textId="2C1F5EE6" w:rsidTr="00F009E4">
        <w:trPr>
          <w:trHeight w:val="20"/>
        </w:trPr>
        <w:tc>
          <w:tcPr>
            <w:tcW w:w="4345" w:type="dxa"/>
            <w:gridSpan w:val="2"/>
            <w:vMerge w:val="restart"/>
          </w:tcPr>
          <w:p w14:paraId="6FFD5CBB" w14:textId="77777777" w:rsidR="00E15EB9" w:rsidRDefault="00E15EB9" w:rsidP="0032407D">
            <w:pPr>
              <w:pStyle w:val="rvps2"/>
              <w:shd w:val="clear" w:color="auto" w:fill="FFFFFF"/>
              <w:spacing w:before="0" w:beforeAutospacing="0" w:after="0" w:afterAutospacing="0"/>
              <w:contextualSpacing/>
              <w:jc w:val="both"/>
              <w:rPr>
                <w:b/>
                <w:bCs/>
                <w:color w:val="0070C0"/>
                <w:sz w:val="20"/>
                <w:szCs w:val="20"/>
                <w:lang w:val="uk-UA"/>
              </w:rPr>
            </w:pPr>
          </w:p>
          <w:p w14:paraId="2DB985D8" w14:textId="77777777" w:rsidR="00E15EB9" w:rsidRDefault="00E15EB9" w:rsidP="0032407D">
            <w:pPr>
              <w:pStyle w:val="rvps2"/>
              <w:shd w:val="clear" w:color="auto" w:fill="FFFFFF"/>
              <w:spacing w:before="0" w:beforeAutospacing="0" w:after="0" w:afterAutospacing="0"/>
              <w:contextualSpacing/>
              <w:jc w:val="both"/>
              <w:rPr>
                <w:b/>
                <w:bCs/>
                <w:color w:val="0070C0"/>
                <w:sz w:val="20"/>
                <w:szCs w:val="20"/>
                <w:lang w:val="uk-UA"/>
              </w:rPr>
            </w:pPr>
          </w:p>
          <w:p w14:paraId="6FE71F13" w14:textId="65DB6B8A"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r w:rsidRPr="00952986">
              <w:rPr>
                <w:b/>
                <w:bCs/>
                <w:color w:val="0070C0"/>
                <w:sz w:val="20"/>
                <w:szCs w:val="20"/>
                <w:lang w:val="uk-UA"/>
              </w:rPr>
              <w:t xml:space="preserve">5.2.8. </w:t>
            </w:r>
            <w:proofErr w:type="spellStart"/>
            <w:r w:rsidRPr="00952986">
              <w:rPr>
                <w:b/>
                <w:bCs/>
                <w:color w:val="0070C0"/>
                <w:sz w:val="20"/>
                <w:szCs w:val="20"/>
                <w:lang w:val="uk-UA"/>
              </w:rPr>
              <w:t>Електропостачальник</w:t>
            </w:r>
            <w:proofErr w:type="spellEnd"/>
            <w:r w:rsidRPr="00952986">
              <w:rPr>
                <w:b/>
                <w:bCs/>
                <w:color w:val="0070C0"/>
                <w:sz w:val="20"/>
                <w:szCs w:val="20"/>
                <w:lang w:val="uk-UA"/>
              </w:rPr>
              <w:t xml:space="preserve"> має забезпечити функціонування:</w:t>
            </w:r>
          </w:p>
          <w:p w14:paraId="1077C627"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p>
          <w:p w14:paraId="10A003C2"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proofErr w:type="spellStart"/>
            <w:r w:rsidRPr="00952986">
              <w:rPr>
                <w:b/>
                <w:bCs/>
                <w:color w:val="0070C0"/>
                <w:sz w:val="20"/>
                <w:szCs w:val="20"/>
                <w:lang w:val="uk-UA"/>
              </w:rPr>
              <w:t>кол</w:t>
            </w:r>
            <w:proofErr w:type="spellEnd"/>
            <w:r w:rsidRPr="00952986">
              <w:rPr>
                <w:b/>
                <w:bCs/>
                <w:color w:val="0070C0"/>
                <w:sz w:val="20"/>
                <w:szCs w:val="20"/>
                <w:lang w:val="uk-UA"/>
              </w:rPr>
              <w:t>-центру;</w:t>
            </w:r>
          </w:p>
          <w:p w14:paraId="5DF97EAA"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p>
          <w:p w14:paraId="65BCD3A9"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r w:rsidRPr="00952986">
              <w:rPr>
                <w:b/>
                <w:bCs/>
                <w:color w:val="0070C0"/>
                <w:sz w:val="20"/>
                <w:szCs w:val="20"/>
                <w:lang w:val="uk-UA"/>
              </w:rPr>
              <w:t xml:space="preserve">сервісу «Центр захисту споживачів електричної енергії» на офіційному </w:t>
            </w:r>
            <w:proofErr w:type="spellStart"/>
            <w:r w:rsidRPr="00952986">
              <w:rPr>
                <w:b/>
                <w:bCs/>
                <w:color w:val="0070C0"/>
                <w:sz w:val="20"/>
                <w:szCs w:val="20"/>
                <w:lang w:val="uk-UA"/>
              </w:rPr>
              <w:t>вебсайті</w:t>
            </w:r>
            <w:proofErr w:type="spellEnd"/>
            <w:r w:rsidRPr="00952986">
              <w:rPr>
                <w:b/>
                <w:bCs/>
                <w:color w:val="0070C0"/>
                <w:sz w:val="20"/>
                <w:szCs w:val="20"/>
                <w:lang w:val="uk-UA"/>
              </w:rPr>
              <w:t xml:space="preserve"> в мережі інтернет;</w:t>
            </w:r>
          </w:p>
          <w:p w14:paraId="477D17F3"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p>
          <w:p w14:paraId="1810DE5A"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r w:rsidRPr="00952986">
              <w:rPr>
                <w:b/>
                <w:bCs/>
                <w:color w:val="0070C0"/>
                <w:sz w:val="20"/>
                <w:szCs w:val="20"/>
                <w:lang w:val="uk-UA"/>
              </w:rPr>
              <w:t xml:space="preserve">центру захисту споживачів електричної енергії, у якому має бути організоване єдине вікно прийняття скарг заявників. Для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 xml:space="preserve">,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w:t>
            </w:r>
          </w:p>
          <w:p w14:paraId="250C971A"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p>
          <w:p w14:paraId="3DA60687" w14:textId="77777777" w:rsidR="00EB58BE" w:rsidRPr="00952986" w:rsidRDefault="00EB58BE" w:rsidP="00E15EB9">
            <w:pPr>
              <w:pStyle w:val="rvps2"/>
              <w:shd w:val="clear" w:color="auto" w:fill="FFFFFF"/>
              <w:spacing w:before="0" w:beforeAutospacing="0" w:after="0" w:afterAutospacing="0"/>
              <w:ind w:firstLine="177"/>
              <w:contextualSpacing/>
              <w:jc w:val="both"/>
              <w:rPr>
                <w:b/>
                <w:bCs/>
                <w:color w:val="0070C0"/>
                <w:sz w:val="20"/>
                <w:szCs w:val="20"/>
                <w:lang w:val="uk-UA"/>
              </w:rPr>
            </w:pPr>
            <w:r w:rsidRPr="00952986">
              <w:rPr>
                <w:b/>
                <w:bCs/>
                <w:color w:val="0070C0"/>
                <w:sz w:val="20"/>
                <w:szCs w:val="20"/>
                <w:lang w:val="uk-UA"/>
              </w:rPr>
              <w:t xml:space="preserve">центру обслуговування споживачів, у якому має бути організоване єдине вікно для прийому та видачі документів щодо надання послуг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 xml:space="preserve">, а також прийняття звернень заявників. Для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 xml:space="preserve">, який обслуговує менше 100000 споживачів, створення центру обслуговування споживачів, не є </w:t>
            </w:r>
            <w:r w:rsidRPr="00952986">
              <w:rPr>
                <w:b/>
                <w:bCs/>
                <w:color w:val="0070C0"/>
                <w:sz w:val="20"/>
                <w:szCs w:val="20"/>
                <w:lang w:val="uk-UA"/>
              </w:rPr>
              <w:lastRenderedPageBreak/>
              <w:t xml:space="preserve">обов'язковим. У такому разі функції центра обслуговування споживачів, покладаються на окремий структурний підрозділ (посадову особу) такого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w:t>
            </w:r>
          </w:p>
          <w:p w14:paraId="0BD6AAA5" w14:textId="25554595" w:rsidR="00EB58BE" w:rsidRPr="00952986" w:rsidRDefault="00EB58BE" w:rsidP="0032407D">
            <w:pPr>
              <w:pStyle w:val="rvps2"/>
              <w:shd w:val="clear" w:color="auto" w:fill="FFFFFF"/>
              <w:spacing w:before="0" w:beforeAutospacing="0" w:after="0" w:afterAutospacing="0"/>
              <w:contextualSpacing/>
              <w:jc w:val="both"/>
              <w:rPr>
                <w:b/>
                <w:bCs/>
                <w:color w:val="333333"/>
                <w:sz w:val="20"/>
                <w:szCs w:val="20"/>
                <w:lang w:val="uk-UA"/>
              </w:rPr>
            </w:pPr>
            <w:r w:rsidRPr="00952986">
              <w:rPr>
                <w:b/>
                <w:bCs/>
                <w:color w:val="0070C0"/>
                <w:sz w:val="20"/>
                <w:szCs w:val="20"/>
                <w:lang w:val="uk-UA"/>
              </w:rPr>
              <w:t xml:space="preserve"> </w:t>
            </w:r>
          </w:p>
        </w:tc>
        <w:tc>
          <w:tcPr>
            <w:tcW w:w="4128" w:type="dxa"/>
            <w:gridSpan w:val="3"/>
          </w:tcPr>
          <w:p w14:paraId="31936652" w14:textId="77777777" w:rsidR="00EB58BE" w:rsidRPr="00952986" w:rsidRDefault="00EB58BE" w:rsidP="00E30BA6">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АТ «ЕКУ»</w:t>
            </w:r>
          </w:p>
          <w:p w14:paraId="61E86E92"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073E2701" w14:textId="0BB2B578" w:rsidR="00EB58BE" w:rsidRPr="00952986" w:rsidRDefault="00EB58BE" w:rsidP="0032407D">
            <w:pPr>
              <w:tabs>
                <w:tab w:val="left" w:pos="5812"/>
              </w:tabs>
              <w:ind w:right="-1" w:firstLine="323"/>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 xml:space="preserve">5.2.8. </w:t>
            </w:r>
            <w:proofErr w:type="spellStart"/>
            <w:r w:rsidRPr="00952986">
              <w:rPr>
                <w:rFonts w:ascii="Times New Roman" w:hAnsi="Times New Roman" w:cs="Times New Roman"/>
                <w:b/>
                <w:color w:val="0070C0"/>
                <w:sz w:val="20"/>
                <w:szCs w:val="20"/>
                <w:lang w:val="uk-UA"/>
              </w:rPr>
              <w:t>Електропостачальник</w:t>
            </w:r>
            <w:proofErr w:type="spellEnd"/>
            <w:r w:rsidRPr="00952986">
              <w:rPr>
                <w:rFonts w:ascii="Times New Roman" w:hAnsi="Times New Roman" w:cs="Times New Roman"/>
                <w:b/>
                <w:color w:val="0070C0"/>
                <w:sz w:val="20"/>
                <w:szCs w:val="20"/>
                <w:lang w:val="uk-UA"/>
              </w:rPr>
              <w:t xml:space="preserve"> має забезпечити функціонування:</w:t>
            </w:r>
          </w:p>
          <w:p w14:paraId="766B0EE0" w14:textId="77777777" w:rsidR="00EB58BE" w:rsidRPr="00952986" w:rsidRDefault="00EB58BE" w:rsidP="0032407D">
            <w:pPr>
              <w:tabs>
                <w:tab w:val="left" w:pos="5812"/>
              </w:tabs>
              <w:ind w:right="-1" w:firstLine="323"/>
              <w:jc w:val="both"/>
              <w:rPr>
                <w:rFonts w:ascii="Times New Roman" w:hAnsi="Times New Roman" w:cs="Times New Roman"/>
                <w:b/>
                <w:color w:val="0070C0"/>
                <w:sz w:val="20"/>
                <w:szCs w:val="20"/>
                <w:lang w:val="uk-UA"/>
              </w:rPr>
            </w:pPr>
            <w:proofErr w:type="spellStart"/>
            <w:r w:rsidRPr="00952986">
              <w:rPr>
                <w:rFonts w:ascii="Times New Roman" w:hAnsi="Times New Roman" w:cs="Times New Roman"/>
                <w:b/>
                <w:color w:val="0070C0"/>
                <w:sz w:val="20"/>
                <w:szCs w:val="20"/>
                <w:lang w:val="uk-UA"/>
              </w:rPr>
              <w:t>кол</w:t>
            </w:r>
            <w:proofErr w:type="spellEnd"/>
            <w:r w:rsidRPr="00952986">
              <w:rPr>
                <w:rFonts w:ascii="Times New Roman" w:hAnsi="Times New Roman" w:cs="Times New Roman"/>
                <w:b/>
                <w:color w:val="0070C0"/>
                <w:sz w:val="20"/>
                <w:szCs w:val="20"/>
                <w:lang w:val="uk-UA"/>
              </w:rPr>
              <w:t>-центру;</w:t>
            </w:r>
          </w:p>
          <w:p w14:paraId="0426AC74"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r w:rsidRPr="00952986">
              <w:rPr>
                <w:rFonts w:ascii="Times New Roman" w:hAnsi="Times New Roman" w:cs="Times New Roman"/>
                <w:b/>
                <w:color w:val="0070C0"/>
                <w:sz w:val="20"/>
                <w:szCs w:val="20"/>
                <w:lang w:val="uk-UA"/>
              </w:rPr>
              <w:t xml:space="preserve">сервісу «Центр захисту споживачів електричної енергії» на офіційному </w:t>
            </w:r>
            <w:proofErr w:type="spellStart"/>
            <w:r w:rsidRPr="00952986">
              <w:rPr>
                <w:rFonts w:ascii="Times New Roman" w:hAnsi="Times New Roman" w:cs="Times New Roman"/>
                <w:b/>
                <w:color w:val="0070C0"/>
                <w:sz w:val="20"/>
                <w:szCs w:val="20"/>
                <w:lang w:val="uk-UA"/>
              </w:rPr>
              <w:t>вебсайті</w:t>
            </w:r>
            <w:proofErr w:type="spellEnd"/>
            <w:r w:rsidRPr="00952986">
              <w:rPr>
                <w:rFonts w:ascii="Times New Roman" w:hAnsi="Times New Roman" w:cs="Times New Roman"/>
                <w:b/>
                <w:color w:val="0070C0"/>
                <w:sz w:val="20"/>
                <w:szCs w:val="20"/>
                <w:lang w:val="uk-UA"/>
              </w:rPr>
              <w:t xml:space="preserve"> в мережі інтернет</w:t>
            </w:r>
            <w:r w:rsidRPr="00952986">
              <w:rPr>
                <w:rFonts w:ascii="Times New Roman" w:hAnsi="Times New Roman" w:cs="Times New Roman"/>
                <w:bCs/>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(у випадку обов`язкового створення</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центру захисту споживачів </w:t>
            </w:r>
            <w:proofErr w:type="spellStart"/>
            <w:r w:rsidRPr="00952986">
              <w:rPr>
                <w:rFonts w:ascii="Times New Roman" w:eastAsia="Times New Roman" w:hAnsi="Times New Roman" w:cs="Times New Roman"/>
                <w:b/>
                <w:bCs/>
                <w:color w:val="7030A0"/>
                <w:sz w:val="20"/>
                <w:szCs w:val="20"/>
                <w:lang w:val="uk-UA"/>
              </w:rPr>
              <w:t>електропостачальником</w:t>
            </w:r>
            <w:proofErr w:type="spellEnd"/>
            <w:r w:rsidRPr="00952986">
              <w:rPr>
                <w:rFonts w:ascii="Times New Roman" w:eastAsia="Times New Roman" w:hAnsi="Times New Roman" w:cs="Times New Roman"/>
                <w:b/>
                <w:bCs/>
                <w:color w:val="7030A0"/>
                <w:sz w:val="20"/>
                <w:szCs w:val="20"/>
                <w:lang w:val="uk-UA"/>
              </w:rPr>
              <w:t>)</w:t>
            </w:r>
            <w:r w:rsidRPr="00952986">
              <w:rPr>
                <w:rFonts w:ascii="Times New Roman" w:hAnsi="Times New Roman" w:cs="Times New Roman"/>
                <w:bCs/>
                <w:color w:val="7030A0"/>
                <w:sz w:val="20"/>
                <w:szCs w:val="20"/>
                <w:lang w:val="uk-UA"/>
              </w:rPr>
              <w:t>;</w:t>
            </w:r>
          </w:p>
          <w:p w14:paraId="4C21F257"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w:t>
            </w:r>
          </w:p>
          <w:p w14:paraId="3214E2BB"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63156CDA"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7175334E"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41AF8B4D"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02C8812E"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508ED70D"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3E2B2250" w14:textId="77777777" w:rsidR="00EB58BE" w:rsidRPr="00952986" w:rsidRDefault="00EB58BE" w:rsidP="0032407D">
            <w:pPr>
              <w:tabs>
                <w:tab w:val="left" w:pos="5812"/>
              </w:tabs>
              <w:ind w:right="-1" w:firstLine="323"/>
              <w:jc w:val="both"/>
              <w:rPr>
                <w:rFonts w:ascii="Times New Roman" w:hAnsi="Times New Roman" w:cs="Times New Roman"/>
                <w:bCs/>
                <w:sz w:val="20"/>
                <w:szCs w:val="20"/>
                <w:lang w:val="uk-UA"/>
              </w:rPr>
            </w:pPr>
          </w:p>
          <w:p w14:paraId="17E2D6E9" w14:textId="7793711B" w:rsidR="00EB58BE" w:rsidRPr="00952986" w:rsidRDefault="00EB58BE" w:rsidP="0032407D">
            <w:pPr>
              <w:tabs>
                <w:tab w:val="left" w:pos="5812"/>
              </w:tabs>
              <w:ind w:right="-1" w:firstLine="323"/>
              <w:jc w:val="both"/>
              <w:rPr>
                <w:rFonts w:ascii="Times New Roman" w:hAnsi="Times New Roman" w:cs="Times New Roman"/>
                <w:b/>
                <w:bCs/>
                <w:color w:val="0070C0"/>
                <w:sz w:val="20"/>
                <w:szCs w:val="20"/>
                <w:lang w:val="uk-UA"/>
              </w:rPr>
            </w:pPr>
          </w:p>
        </w:tc>
        <w:tc>
          <w:tcPr>
            <w:tcW w:w="3942" w:type="dxa"/>
            <w:gridSpan w:val="3"/>
          </w:tcPr>
          <w:p w14:paraId="553800C3" w14:textId="77777777" w:rsidR="00EB58BE" w:rsidRPr="00952986" w:rsidRDefault="00EB58BE" w:rsidP="00E30BA6">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1B02CB25" w14:textId="77777777" w:rsidR="00EB58BE" w:rsidRPr="00952986" w:rsidRDefault="00EB58BE" w:rsidP="0032407D">
            <w:pPr>
              <w:jc w:val="both"/>
              <w:rPr>
                <w:rFonts w:ascii="Times New Roman" w:eastAsia="Times New Roman" w:hAnsi="Times New Roman" w:cs="Times New Roman"/>
                <w:sz w:val="20"/>
                <w:szCs w:val="20"/>
                <w:lang w:val="uk-UA"/>
              </w:rPr>
            </w:pPr>
          </w:p>
          <w:p w14:paraId="539CDC38" w14:textId="0471C0EC" w:rsidR="00EB58BE" w:rsidRPr="00952986" w:rsidRDefault="00EB58BE" w:rsidP="00E15EB9">
            <w:pPr>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Відповідно до Положення про центр захисту споживачів електричної енергії (новий Додаток 19):</w:t>
            </w:r>
          </w:p>
          <w:p w14:paraId="43B9216B" w14:textId="77777777" w:rsidR="00EB58BE" w:rsidRPr="00952986" w:rsidRDefault="00EB58BE" w:rsidP="00E15EB9">
            <w:pPr>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1.6. Для ефективного функціонування Центру </w:t>
            </w:r>
            <w:proofErr w:type="spellStart"/>
            <w:r w:rsidRPr="00952986">
              <w:rPr>
                <w:rFonts w:ascii="Times New Roman" w:eastAsia="Times New Roman" w:hAnsi="Times New Roman" w:cs="Times New Roman"/>
                <w:sz w:val="20"/>
                <w:szCs w:val="20"/>
                <w:lang w:val="uk-UA"/>
              </w:rPr>
              <w:t>електропостачальник</w:t>
            </w:r>
            <w:proofErr w:type="spellEnd"/>
            <w:r w:rsidRPr="00952986">
              <w:rPr>
                <w:rFonts w:ascii="Times New Roman" w:eastAsia="Times New Roman" w:hAnsi="Times New Roman" w:cs="Times New Roman"/>
                <w:sz w:val="20"/>
                <w:szCs w:val="20"/>
                <w:lang w:val="uk-UA"/>
              </w:rPr>
              <w:t xml:space="preserve"> має забезпечити:</w:t>
            </w:r>
          </w:p>
          <w:p w14:paraId="3043CDE1" w14:textId="77777777" w:rsidR="00EB58BE" w:rsidRPr="00952986" w:rsidRDefault="00EB58BE" w:rsidP="00E15EB9">
            <w:pPr>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2) функціонування сервісу «Центр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sz w:val="20"/>
                <w:szCs w:val="20"/>
                <w:lang w:val="uk-UA"/>
              </w:rPr>
              <w:t>вебсайті</w:t>
            </w:r>
            <w:proofErr w:type="spellEnd"/>
            <w:r w:rsidRPr="00952986">
              <w:rPr>
                <w:rFonts w:ascii="Times New Roman" w:eastAsia="Times New Roman" w:hAnsi="Times New Roman" w:cs="Times New Roman"/>
                <w:sz w:val="20"/>
                <w:szCs w:val="20"/>
                <w:lang w:val="uk-UA"/>
              </w:rPr>
              <w:t>.</w:t>
            </w:r>
          </w:p>
          <w:p w14:paraId="343DF992" w14:textId="77777777" w:rsidR="00EB58BE" w:rsidRPr="00952986" w:rsidRDefault="00EB58BE" w:rsidP="00E15EB9">
            <w:pPr>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Таким чином, </w:t>
            </w:r>
            <w:r w:rsidRPr="00952986">
              <w:rPr>
                <w:rFonts w:ascii="Times New Roman" w:eastAsia="Times New Roman" w:hAnsi="Times New Roman" w:cs="Times New Roman"/>
                <w:b/>
                <w:bCs/>
                <w:sz w:val="20"/>
                <w:szCs w:val="20"/>
                <w:lang w:val="uk-UA"/>
              </w:rPr>
              <w:t xml:space="preserve">створення окремого сервісу на веб-сайті здійснюється виключно для  ефективного функціонування Центру захисту споживачів, отже є обов’язковою умовою лише для </w:t>
            </w:r>
            <w:proofErr w:type="spellStart"/>
            <w:r w:rsidRPr="00952986">
              <w:rPr>
                <w:rFonts w:ascii="Times New Roman" w:eastAsia="Times New Roman" w:hAnsi="Times New Roman" w:cs="Times New Roman"/>
                <w:b/>
                <w:bCs/>
                <w:sz w:val="20"/>
                <w:szCs w:val="20"/>
                <w:lang w:val="uk-UA"/>
              </w:rPr>
              <w:t>електропостачальника</w:t>
            </w:r>
            <w:proofErr w:type="spellEnd"/>
            <w:r w:rsidRPr="00952986">
              <w:rPr>
                <w:rFonts w:ascii="Times New Roman" w:eastAsia="Times New Roman" w:hAnsi="Times New Roman" w:cs="Times New Roman"/>
                <w:b/>
                <w:bCs/>
                <w:sz w:val="20"/>
                <w:szCs w:val="20"/>
                <w:lang w:val="uk-UA"/>
              </w:rPr>
              <w:t>, який обслуговує більше 100000 споживачів.</w:t>
            </w:r>
          </w:p>
          <w:p w14:paraId="6C293392"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tc>
        <w:tc>
          <w:tcPr>
            <w:tcW w:w="3179" w:type="dxa"/>
            <w:gridSpan w:val="2"/>
          </w:tcPr>
          <w:p w14:paraId="34A2D02F"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p w14:paraId="1ADDFB3F"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7B7B83ED"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51233FC4" w14:textId="77777777" w:rsidR="00313ECA" w:rsidRDefault="00313ECA" w:rsidP="0032407D">
            <w:pPr>
              <w:pStyle w:val="rvps2"/>
              <w:shd w:val="clear" w:color="auto" w:fill="FFFFFF"/>
              <w:spacing w:before="0" w:beforeAutospacing="0" w:after="0" w:afterAutospacing="0"/>
              <w:contextualSpacing/>
              <w:jc w:val="both"/>
              <w:rPr>
                <w:b/>
                <w:bCs/>
                <w:sz w:val="20"/>
                <w:szCs w:val="20"/>
                <w:lang w:val="uk-UA"/>
              </w:rPr>
            </w:pPr>
          </w:p>
          <w:p w14:paraId="7AF90D6C" w14:textId="77777777" w:rsidR="00313ECA" w:rsidRDefault="00313ECA" w:rsidP="0032407D">
            <w:pPr>
              <w:pStyle w:val="rvps2"/>
              <w:shd w:val="clear" w:color="auto" w:fill="FFFFFF"/>
              <w:spacing w:before="0" w:beforeAutospacing="0" w:after="0" w:afterAutospacing="0"/>
              <w:contextualSpacing/>
              <w:jc w:val="both"/>
              <w:rPr>
                <w:b/>
                <w:bCs/>
                <w:sz w:val="20"/>
                <w:szCs w:val="20"/>
                <w:lang w:val="uk-UA"/>
              </w:rPr>
            </w:pPr>
          </w:p>
          <w:p w14:paraId="660742C4" w14:textId="77777777" w:rsidR="00313ECA" w:rsidRDefault="00313ECA" w:rsidP="0032407D">
            <w:pPr>
              <w:pStyle w:val="rvps2"/>
              <w:shd w:val="clear" w:color="auto" w:fill="FFFFFF"/>
              <w:spacing w:before="0" w:beforeAutospacing="0" w:after="0" w:afterAutospacing="0"/>
              <w:contextualSpacing/>
              <w:jc w:val="both"/>
              <w:rPr>
                <w:b/>
                <w:bCs/>
                <w:sz w:val="20"/>
                <w:szCs w:val="20"/>
                <w:lang w:val="uk-UA"/>
              </w:rPr>
            </w:pPr>
          </w:p>
          <w:p w14:paraId="11517B84" w14:textId="3F84D5B4" w:rsidR="00DB4546" w:rsidRDefault="00F928C3"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795701D4" w14:textId="77777777" w:rsidR="00F928C3" w:rsidRDefault="00F928C3" w:rsidP="0032407D">
            <w:pPr>
              <w:pStyle w:val="rvps2"/>
              <w:shd w:val="clear" w:color="auto" w:fill="FFFFFF"/>
              <w:spacing w:before="0" w:beforeAutospacing="0" w:after="0" w:afterAutospacing="0"/>
              <w:contextualSpacing/>
              <w:jc w:val="both"/>
              <w:rPr>
                <w:b/>
                <w:bCs/>
                <w:sz w:val="20"/>
                <w:szCs w:val="20"/>
                <w:lang w:val="uk-UA"/>
              </w:rPr>
            </w:pPr>
          </w:p>
          <w:p w14:paraId="5C8AF05C" w14:textId="77777777" w:rsidR="00045C6C" w:rsidRDefault="00045C6C" w:rsidP="0032407D">
            <w:pPr>
              <w:pStyle w:val="rvps2"/>
              <w:shd w:val="clear" w:color="auto" w:fill="FFFFFF"/>
              <w:spacing w:before="0" w:beforeAutospacing="0" w:after="0" w:afterAutospacing="0"/>
              <w:contextualSpacing/>
              <w:jc w:val="both"/>
              <w:rPr>
                <w:b/>
                <w:bCs/>
                <w:sz w:val="20"/>
                <w:szCs w:val="20"/>
                <w:lang w:val="uk-UA"/>
              </w:rPr>
            </w:pPr>
          </w:p>
          <w:p w14:paraId="3598535D" w14:textId="77777777" w:rsidR="00045C6C" w:rsidRDefault="00045C6C" w:rsidP="0032407D">
            <w:pPr>
              <w:pStyle w:val="rvps2"/>
              <w:shd w:val="clear" w:color="auto" w:fill="FFFFFF"/>
              <w:spacing w:before="0" w:beforeAutospacing="0" w:after="0" w:afterAutospacing="0"/>
              <w:contextualSpacing/>
              <w:jc w:val="both"/>
              <w:rPr>
                <w:b/>
                <w:bCs/>
                <w:sz w:val="20"/>
                <w:szCs w:val="20"/>
                <w:lang w:val="uk-UA"/>
              </w:rPr>
            </w:pPr>
          </w:p>
          <w:p w14:paraId="64879C71" w14:textId="77777777" w:rsidR="00045C6C" w:rsidRPr="00952986" w:rsidRDefault="00045C6C" w:rsidP="0032407D">
            <w:pPr>
              <w:pStyle w:val="rvps2"/>
              <w:shd w:val="clear" w:color="auto" w:fill="FFFFFF"/>
              <w:spacing w:before="0" w:beforeAutospacing="0" w:after="0" w:afterAutospacing="0"/>
              <w:contextualSpacing/>
              <w:jc w:val="both"/>
              <w:rPr>
                <w:b/>
                <w:bCs/>
                <w:sz w:val="20"/>
                <w:szCs w:val="20"/>
                <w:lang w:val="uk-UA"/>
              </w:rPr>
            </w:pPr>
          </w:p>
          <w:p w14:paraId="458890A5" w14:textId="77777777" w:rsidR="0056086F" w:rsidRPr="00952986" w:rsidRDefault="0056086F" w:rsidP="0032407D">
            <w:pPr>
              <w:pStyle w:val="rvps2"/>
              <w:shd w:val="clear" w:color="auto" w:fill="FFFFFF"/>
              <w:spacing w:before="0" w:beforeAutospacing="0" w:after="0" w:afterAutospacing="0"/>
              <w:contextualSpacing/>
              <w:jc w:val="both"/>
              <w:rPr>
                <w:b/>
                <w:bCs/>
                <w:color w:val="0070C0"/>
                <w:sz w:val="20"/>
                <w:szCs w:val="20"/>
                <w:lang w:val="uk-UA"/>
              </w:rPr>
            </w:pPr>
          </w:p>
          <w:p w14:paraId="45EF99F1" w14:textId="77777777" w:rsidR="0056086F" w:rsidRPr="00952986" w:rsidRDefault="0056086F" w:rsidP="0032407D">
            <w:pPr>
              <w:pStyle w:val="rvps2"/>
              <w:shd w:val="clear" w:color="auto" w:fill="FFFFFF"/>
              <w:spacing w:before="0" w:beforeAutospacing="0" w:after="0" w:afterAutospacing="0"/>
              <w:contextualSpacing/>
              <w:jc w:val="both"/>
              <w:rPr>
                <w:b/>
                <w:bCs/>
                <w:color w:val="0070C0"/>
                <w:sz w:val="20"/>
                <w:szCs w:val="20"/>
                <w:highlight w:val="yellow"/>
                <w:lang w:val="uk-UA"/>
              </w:rPr>
            </w:pPr>
          </w:p>
          <w:p w14:paraId="325384A4" w14:textId="77777777" w:rsidR="0056086F" w:rsidRPr="00952986" w:rsidRDefault="0056086F" w:rsidP="0032407D">
            <w:pPr>
              <w:pStyle w:val="rvps2"/>
              <w:shd w:val="clear" w:color="auto" w:fill="FFFFFF"/>
              <w:spacing w:before="0" w:beforeAutospacing="0" w:after="0" w:afterAutospacing="0"/>
              <w:contextualSpacing/>
              <w:jc w:val="both"/>
              <w:rPr>
                <w:b/>
                <w:bCs/>
                <w:color w:val="0070C0"/>
                <w:sz w:val="20"/>
                <w:szCs w:val="20"/>
                <w:highlight w:val="yellow"/>
                <w:lang w:val="uk-UA"/>
              </w:rPr>
            </w:pPr>
          </w:p>
          <w:p w14:paraId="4A8866C2" w14:textId="315020BB"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tc>
      </w:tr>
      <w:tr w:rsidR="00EB58BE" w:rsidRPr="00B72430" w14:paraId="31AB5E14" w14:textId="77777777" w:rsidTr="00F009E4">
        <w:trPr>
          <w:trHeight w:val="20"/>
        </w:trPr>
        <w:tc>
          <w:tcPr>
            <w:tcW w:w="4345" w:type="dxa"/>
            <w:gridSpan w:val="2"/>
            <w:vMerge/>
          </w:tcPr>
          <w:p w14:paraId="207E109D"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63F0A8E7"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6CEDA3A8" w14:textId="77777777" w:rsidR="00EB58BE" w:rsidRPr="00952986" w:rsidRDefault="00EB58BE" w:rsidP="0032407D">
            <w:pPr>
              <w:shd w:val="clear" w:color="auto" w:fill="FFFFFF"/>
              <w:contextualSpacing/>
              <w:jc w:val="both"/>
              <w:rPr>
                <w:rFonts w:ascii="Times New Roman" w:hAnsi="Times New Roman" w:cs="Times New Roman"/>
                <w:b/>
                <w:bCs/>
                <w:sz w:val="20"/>
                <w:szCs w:val="20"/>
                <w:lang w:val="uk-UA"/>
              </w:rPr>
            </w:pPr>
          </w:p>
          <w:p w14:paraId="79BF7FE8" w14:textId="77777777" w:rsidR="00EB58BE" w:rsidRPr="00952986" w:rsidRDefault="00EB58BE" w:rsidP="00E15EB9">
            <w:pPr>
              <w:pStyle w:val="rvps2"/>
              <w:shd w:val="clear" w:color="auto" w:fill="FFFFFF"/>
              <w:spacing w:before="0" w:beforeAutospacing="0" w:after="0" w:afterAutospacing="0"/>
              <w:ind w:firstLine="377"/>
              <w:contextualSpacing/>
              <w:jc w:val="both"/>
              <w:rPr>
                <w:b/>
                <w:bCs/>
                <w:color w:val="0070C0"/>
                <w:sz w:val="20"/>
                <w:szCs w:val="20"/>
                <w:lang w:val="uk-UA"/>
              </w:rPr>
            </w:pPr>
            <w:r w:rsidRPr="00952986">
              <w:rPr>
                <w:sz w:val="20"/>
                <w:szCs w:val="20"/>
                <w:lang w:val="uk-UA"/>
              </w:rPr>
              <w:t xml:space="preserve">5.2.8. </w:t>
            </w:r>
            <w:proofErr w:type="spellStart"/>
            <w:r w:rsidRPr="00952986">
              <w:rPr>
                <w:b/>
                <w:bCs/>
                <w:color w:val="0070C0"/>
                <w:sz w:val="20"/>
                <w:szCs w:val="20"/>
                <w:lang w:val="uk-UA"/>
              </w:rPr>
              <w:t>Електропостачальник</w:t>
            </w:r>
            <w:proofErr w:type="spellEnd"/>
            <w:r w:rsidRPr="00952986">
              <w:rPr>
                <w:b/>
                <w:bCs/>
                <w:color w:val="0070C0"/>
                <w:sz w:val="20"/>
                <w:szCs w:val="20"/>
                <w:lang w:val="uk-UA"/>
              </w:rPr>
              <w:t>,</w:t>
            </w:r>
            <w:r w:rsidRPr="00952986">
              <w:rPr>
                <w:sz w:val="20"/>
                <w:szCs w:val="20"/>
                <w:lang w:val="uk-UA"/>
              </w:rPr>
              <w:t xml:space="preserve"> </w:t>
            </w:r>
            <w:r w:rsidRPr="00952986">
              <w:rPr>
                <w:b/>
                <w:bCs/>
                <w:color w:val="7030A0"/>
                <w:sz w:val="20"/>
                <w:szCs w:val="20"/>
                <w:lang w:val="uk-UA"/>
              </w:rPr>
              <w:t>який обслуговує більше 100000 споживачів,</w:t>
            </w:r>
            <w:r w:rsidRPr="00952986">
              <w:rPr>
                <w:color w:val="7030A0"/>
                <w:sz w:val="20"/>
                <w:szCs w:val="20"/>
                <w:lang w:val="uk-UA"/>
              </w:rPr>
              <w:t xml:space="preserve"> </w:t>
            </w:r>
            <w:r w:rsidRPr="00952986">
              <w:rPr>
                <w:b/>
                <w:bCs/>
                <w:color w:val="0070C0"/>
                <w:sz w:val="20"/>
                <w:szCs w:val="20"/>
                <w:lang w:val="uk-UA"/>
              </w:rPr>
              <w:t>має забезпечити функціонування:</w:t>
            </w:r>
          </w:p>
          <w:p w14:paraId="49CF4751" w14:textId="77777777" w:rsidR="00EB58BE" w:rsidRPr="00952986" w:rsidRDefault="00EB58BE" w:rsidP="00E15EB9">
            <w:pPr>
              <w:pStyle w:val="rvps2"/>
              <w:shd w:val="clear" w:color="auto" w:fill="FFFFFF"/>
              <w:spacing w:before="0" w:beforeAutospacing="0" w:after="0" w:afterAutospacing="0"/>
              <w:ind w:firstLine="377"/>
              <w:contextualSpacing/>
              <w:jc w:val="both"/>
              <w:rPr>
                <w:b/>
                <w:bCs/>
                <w:color w:val="0070C0"/>
                <w:sz w:val="20"/>
                <w:szCs w:val="20"/>
                <w:lang w:val="uk-UA"/>
              </w:rPr>
            </w:pPr>
            <w:proofErr w:type="spellStart"/>
            <w:r w:rsidRPr="00952986">
              <w:rPr>
                <w:b/>
                <w:bCs/>
                <w:color w:val="0070C0"/>
                <w:sz w:val="20"/>
                <w:szCs w:val="20"/>
                <w:lang w:val="uk-UA"/>
              </w:rPr>
              <w:t>кол</w:t>
            </w:r>
            <w:proofErr w:type="spellEnd"/>
            <w:r w:rsidRPr="00952986">
              <w:rPr>
                <w:b/>
                <w:bCs/>
                <w:color w:val="0070C0"/>
                <w:sz w:val="20"/>
                <w:szCs w:val="20"/>
                <w:lang w:val="uk-UA"/>
              </w:rPr>
              <w:t>-центру;</w:t>
            </w:r>
          </w:p>
          <w:p w14:paraId="1C784F2A" w14:textId="77777777" w:rsidR="00EB58BE" w:rsidRPr="00952986" w:rsidRDefault="00EB58BE" w:rsidP="00E15EB9">
            <w:pPr>
              <w:pStyle w:val="rvps2"/>
              <w:shd w:val="clear" w:color="auto" w:fill="FFFFFF"/>
              <w:spacing w:before="0" w:beforeAutospacing="0" w:after="0" w:afterAutospacing="0"/>
              <w:ind w:firstLine="377"/>
              <w:contextualSpacing/>
              <w:jc w:val="both"/>
              <w:rPr>
                <w:b/>
                <w:bCs/>
                <w:color w:val="0070C0"/>
                <w:sz w:val="20"/>
                <w:szCs w:val="20"/>
                <w:lang w:val="uk-UA"/>
              </w:rPr>
            </w:pPr>
            <w:r w:rsidRPr="00952986">
              <w:rPr>
                <w:b/>
                <w:bCs/>
                <w:color w:val="0070C0"/>
                <w:sz w:val="20"/>
                <w:szCs w:val="20"/>
                <w:lang w:val="uk-UA"/>
              </w:rPr>
              <w:t xml:space="preserve">сервісу «Центр захисту споживачів електричної енергії» на офіційному </w:t>
            </w:r>
            <w:proofErr w:type="spellStart"/>
            <w:r w:rsidRPr="00952986">
              <w:rPr>
                <w:b/>
                <w:bCs/>
                <w:color w:val="0070C0"/>
                <w:sz w:val="20"/>
                <w:szCs w:val="20"/>
                <w:lang w:val="uk-UA"/>
              </w:rPr>
              <w:t>вебсайті</w:t>
            </w:r>
            <w:proofErr w:type="spellEnd"/>
            <w:r w:rsidRPr="00952986">
              <w:rPr>
                <w:b/>
                <w:bCs/>
                <w:color w:val="0070C0"/>
                <w:sz w:val="20"/>
                <w:szCs w:val="20"/>
                <w:lang w:val="uk-UA"/>
              </w:rPr>
              <w:t xml:space="preserve"> в мережі інтернет;</w:t>
            </w:r>
          </w:p>
          <w:p w14:paraId="6055AD6D" w14:textId="77777777" w:rsidR="00EB58BE" w:rsidRPr="00952986" w:rsidRDefault="00EB58BE" w:rsidP="00E15EB9">
            <w:pPr>
              <w:pStyle w:val="rvps2"/>
              <w:shd w:val="clear" w:color="auto" w:fill="FFFFFF"/>
              <w:spacing w:before="0" w:beforeAutospacing="0" w:after="0" w:afterAutospacing="0"/>
              <w:ind w:firstLine="377"/>
              <w:contextualSpacing/>
              <w:jc w:val="both"/>
              <w:rPr>
                <w:b/>
                <w:bCs/>
                <w:color w:val="0070C0"/>
                <w:sz w:val="20"/>
                <w:szCs w:val="20"/>
                <w:lang w:val="uk-UA"/>
              </w:rPr>
            </w:pPr>
            <w:r w:rsidRPr="00952986">
              <w:rPr>
                <w:b/>
                <w:bCs/>
                <w:color w:val="0070C0"/>
                <w:sz w:val="20"/>
                <w:szCs w:val="20"/>
                <w:lang w:val="uk-UA"/>
              </w:rPr>
              <w:t xml:space="preserve">центру захисту споживачів електричної енергії, у якому має бути організоване єдине вікно прийняття скарг </w:t>
            </w:r>
            <w:r w:rsidRPr="00952986">
              <w:rPr>
                <w:b/>
                <w:bCs/>
                <w:color w:val="0070C0"/>
                <w:sz w:val="20"/>
                <w:szCs w:val="20"/>
                <w:lang w:val="uk-UA"/>
              </w:rPr>
              <w:lastRenderedPageBreak/>
              <w:t xml:space="preserve">заявників. Для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 xml:space="preserve">,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w:t>
            </w:r>
          </w:p>
          <w:p w14:paraId="32FF180D" w14:textId="40DAA06B" w:rsidR="00EB58BE" w:rsidRPr="00952986" w:rsidRDefault="00EB58BE" w:rsidP="00E15EB9">
            <w:pPr>
              <w:shd w:val="clear" w:color="auto" w:fill="FFFFFF"/>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центру обслуговування споживачів, у якому має бути організоване єдине вікно для прийому та видачі документів щодо надання послуг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а також прийняття звернень заявників. Для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w:t>
            </w:r>
          </w:p>
          <w:p w14:paraId="1F501886" w14:textId="77777777" w:rsidR="00EB58BE" w:rsidRPr="00952986" w:rsidRDefault="00EB58BE" w:rsidP="0032407D">
            <w:pPr>
              <w:shd w:val="clear" w:color="auto" w:fill="FFFFFF"/>
              <w:contextualSpacing/>
              <w:jc w:val="both"/>
              <w:rPr>
                <w:rFonts w:ascii="Times New Roman" w:hAnsi="Times New Roman" w:cs="Times New Roman"/>
                <w:b/>
                <w:bCs/>
                <w:sz w:val="20"/>
                <w:szCs w:val="20"/>
                <w:lang w:val="uk-UA"/>
              </w:rPr>
            </w:pPr>
          </w:p>
        </w:tc>
        <w:tc>
          <w:tcPr>
            <w:tcW w:w="3942" w:type="dxa"/>
            <w:gridSpan w:val="3"/>
          </w:tcPr>
          <w:p w14:paraId="228C9D48"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541EEE50" w14:textId="77777777" w:rsidR="00EB58BE" w:rsidRPr="00952986" w:rsidRDefault="00EB58BE" w:rsidP="0032407D">
            <w:pPr>
              <w:shd w:val="clear" w:color="auto" w:fill="FFFFFF"/>
              <w:contextualSpacing/>
              <w:jc w:val="both"/>
              <w:rPr>
                <w:rFonts w:ascii="Times New Roman" w:hAnsi="Times New Roman" w:cs="Times New Roman"/>
                <w:b/>
                <w:bCs/>
                <w:sz w:val="20"/>
                <w:szCs w:val="20"/>
                <w:lang w:val="uk-UA"/>
              </w:rPr>
            </w:pPr>
          </w:p>
          <w:p w14:paraId="3DA649B8" w14:textId="77777777" w:rsidR="00EB58BE" w:rsidRPr="00952986" w:rsidRDefault="00EB58BE" w:rsidP="00E15EB9">
            <w:pPr>
              <w:pStyle w:val="rvps2"/>
              <w:shd w:val="clear" w:color="auto" w:fill="FFFFFF"/>
              <w:spacing w:before="0" w:beforeAutospacing="0" w:after="0" w:afterAutospacing="0"/>
              <w:ind w:firstLine="352"/>
              <w:contextualSpacing/>
              <w:jc w:val="both"/>
              <w:rPr>
                <w:sz w:val="20"/>
                <w:szCs w:val="20"/>
                <w:lang w:val="uk-UA"/>
              </w:rPr>
            </w:pPr>
            <w:r w:rsidRPr="00952986">
              <w:rPr>
                <w:sz w:val="20"/>
                <w:szCs w:val="20"/>
                <w:lang w:val="uk-UA"/>
              </w:rPr>
              <w:t xml:space="preserve">Пропонуємо </w:t>
            </w:r>
            <w:proofErr w:type="spellStart"/>
            <w:r w:rsidRPr="00952986">
              <w:rPr>
                <w:sz w:val="20"/>
                <w:szCs w:val="20"/>
                <w:lang w:val="uk-UA"/>
              </w:rPr>
              <w:t>розповсюджити</w:t>
            </w:r>
            <w:proofErr w:type="spellEnd"/>
            <w:r w:rsidRPr="00952986">
              <w:rPr>
                <w:sz w:val="20"/>
                <w:szCs w:val="20"/>
                <w:lang w:val="uk-UA"/>
              </w:rPr>
              <w:t xml:space="preserve"> вимогу щодо необхідності забезпечення функціонування </w:t>
            </w:r>
            <w:proofErr w:type="spellStart"/>
            <w:r w:rsidRPr="00952986">
              <w:rPr>
                <w:sz w:val="20"/>
                <w:szCs w:val="20"/>
                <w:lang w:val="uk-UA"/>
              </w:rPr>
              <w:t>кол</w:t>
            </w:r>
            <w:proofErr w:type="spellEnd"/>
            <w:r w:rsidRPr="00952986">
              <w:rPr>
                <w:sz w:val="20"/>
                <w:szCs w:val="20"/>
                <w:lang w:val="uk-UA"/>
              </w:rPr>
              <w:t xml:space="preserve">-центру, сервісу «Центр захисту споживачів електричної енергії, центру захисту споживачів електричної енергії та центру обслуговування споживачів на </w:t>
            </w:r>
            <w:proofErr w:type="spellStart"/>
            <w:r w:rsidRPr="00952986">
              <w:rPr>
                <w:sz w:val="20"/>
                <w:szCs w:val="20"/>
                <w:lang w:val="uk-UA"/>
              </w:rPr>
              <w:t>електропостачальників</w:t>
            </w:r>
            <w:proofErr w:type="spellEnd"/>
            <w:r w:rsidRPr="00952986">
              <w:rPr>
                <w:sz w:val="20"/>
                <w:szCs w:val="20"/>
                <w:lang w:val="uk-UA"/>
              </w:rPr>
              <w:t>, які обслуговує більше 100000 споживачів.</w:t>
            </w:r>
          </w:p>
          <w:p w14:paraId="5EC99D14" w14:textId="2F66DDE7" w:rsidR="00EB58BE" w:rsidRPr="00952986" w:rsidRDefault="00EB58BE" w:rsidP="00E15EB9">
            <w:pPr>
              <w:shd w:val="clear" w:color="auto" w:fill="FFFFFF"/>
              <w:ind w:firstLine="352"/>
              <w:contextualSpacing/>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lastRenderedPageBreak/>
              <w:t>Оскільки господарські відносини між контрагентами, в тому числі щодо захисту прав та вирішення суперечок, визначені комерційним договором.</w:t>
            </w:r>
          </w:p>
        </w:tc>
        <w:tc>
          <w:tcPr>
            <w:tcW w:w="3179" w:type="dxa"/>
            <w:gridSpan w:val="2"/>
          </w:tcPr>
          <w:p w14:paraId="384FDF8F"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p w14:paraId="18DEA2F5"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18CABF98"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224278F" w14:textId="77777777" w:rsidR="00F928C3" w:rsidRDefault="00F928C3" w:rsidP="00F928C3">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779BDE48" w14:textId="300E5771"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tc>
      </w:tr>
      <w:tr w:rsidR="00EB58BE" w:rsidRPr="00B72430" w14:paraId="35923F1D" w14:textId="77777777" w:rsidTr="00F009E4">
        <w:trPr>
          <w:trHeight w:val="20"/>
        </w:trPr>
        <w:tc>
          <w:tcPr>
            <w:tcW w:w="4345" w:type="dxa"/>
            <w:gridSpan w:val="2"/>
            <w:vMerge/>
          </w:tcPr>
          <w:p w14:paraId="26FB991C"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04097F23" w14:textId="77777777" w:rsidR="00EB58BE" w:rsidRPr="00952986" w:rsidRDefault="00EB58B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0B3B1443" w14:textId="77777777" w:rsidR="00E30BA6" w:rsidRPr="00952986" w:rsidRDefault="00E30BA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68CB9BD" w14:textId="77777777" w:rsidR="00EB58BE" w:rsidRPr="00952986" w:rsidRDefault="00EB58BE" w:rsidP="0057685E">
            <w:pPr>
              <w:shd w:val="clear" w:color="auto" w:fill="FFFFFF"/>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5.2.8. </w:t>
            </w:r>
            <w:proofErr w:type="spellStart"/>
            <w:r w:rsidRPr="00952986">
              <w:rPr>
                <w:rFonts w:ascii="Times New Roman" w:eastAsia="Times New Roman" w:hAnsi="Times New Roman" w:cs="Times New Roman"/>
                <w:b/>
                <w:bCs/>
                <w:color w:val="0070C0"/>
                <w:sz w:val="20"/>
                <w:szCs w:val="20"/>
                <w:lang w:val="uk-UA" w:eastAsia="ru-RU"/>
              </w:rPr>
              <w:t>Електропостачальник</w:t>
            </w:r>
            <w:proofErr w:type="spellEnd"/>
            <w:r w:rsidRPr="00952986">
              <w:rPr>
                <w:rFonts w:ascii="Times New Roman" w:eastAsia="Times New Roman" w:hAnsi="Times New Roman" w:cs="Times New Roman"/>
                <w:b/>
                <w:bCs/>
                <w:color w:val="0070C0"/>
                <w:sz w:val="20"/>
                <w:szCs w:val="20"/>
                <w:lang w:val="uk-UA" w:eastAsia="ru-RU"/>
              </w:rPr>
              <w:t xml:space="preserve"> має забезпечити функціонування:</w:t>
            </w:r>
          </w:p>
          <w:p w14:paraId="1FBE5C69" w14:textId="77777777" w:rsidR="00EB58BE" w:rsidRPr="00952986" w:rsidRDefault="00EB58BE" w:rsidP="0057685E">
            <w:pPr>
              <w:shd w:val="clear" w:color="auto" w:fill="FFFFFF"/>
              <w:ind w:firstLine="377"/>
              <w:jc w:val="both"/>
              <w:rPr>
                <w:rFonts w:ascii="Times New Roman" w:eastAsia="Times New Roman" w:hAnsi="Times New Roman" w:cs="Times New Roman"/>
                <w:b/>
                <w:bCs/>
                <w:color w:val="0070C0"/>
                <w:sz w:val="20"/>
                <w:szCs w:val="20"/>
                <w:lang w:val="uk-UA" w:eastAsia="ru-RU"/>
              </w:rPr>
            </w:pPr>
            <w:proofErr w:type="spellStart"/>
            <w:r w:rsidRPr="00952986">
              <w:rPr>
                <w:rFonts w:ascii="Times New Roman" w:eastAsia="Times New Roman" w:hAnsi="Times New Roman" w:cs="Times New Roman"/>
                <w:b/>
                <w:bCs/>
                <w:color w:val="0070C0"/>
                <w:sz w:val="20"/>
                <w:szCs w:val="20"/>
                <w:lang w:val="uk-UA" w:eastAsia="ru-RU"/>
              </w:rPr>
              <w:t>кол</w:t>
            </w:r>
            <w:proofErr w:type="spellEnd"/>
            <w:r w:rsidRPr="00952986">
              <w:rPr>
                <w:rFonts w:ascii="Times New Roman" w:eastAsia="Times New Roman" w:hAnsi="Times New Roman" w:cs="Times New Roman"/>
                <w:b/>
                <w:bCs/>
                <w:color w:val="0070C0"/>
                <w:sz w:val="20"/>
                <w:szCs w:val="20"/>
                <w:lang w:val="uk-UA" w:eastAsia="ru-RU"/>
              </w:rPr>
              <w:t>-центру;</w:t>
            </w:r>
          </w:p>
          <w:p w14:paraId="64EBDCF8" w14:textId="77777777" w:rsidR="00EB58BE" w:rsidRPr="00952986" w:rsidRDefault="00EB58BE" w:rsidP="0057685E">
            <w:pPr>
              <w:shd w:val="clear" w:color="auto" w:fill="FFFFFF"/>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сервісу «Центр захисту споживачів електричної енергії» на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в мережі інтернет;</w:t>
            </w:r>
          </w:p>
          <w:p w14:paraId="4788F21B" w14:textId="77777777" w:rsidR="00EB58BE" w:rsidRPr="00952986" w:rsidRDefault="00EB58BE" w:rsidP="0057685E">
            <w:pPr>
              <w:shd w:val="clear" w:color="auto" w:fill="FFFFFF"/>
              <w:ind w:firstLine="377"/>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центру захисту споживачів електричної енергії, у якому має бути організоване єдине вікно прийняття скарг заявників.</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strike/>
                <w:color w:val="7030A0"/>
                <w:sz w:val="20"/>
                <w:szCs w:val="20"/>
                <w:lang w:val="uk-UA" w:eastAsia="ru-RU"/>
              </w:rPr>
              <w:t xml:space="preserve">Для </w:t>
            </w:r>
            <w:proofErr w:type="spellStart"/>
            <w:r w:rsidRPr="00952986">
              <w:rPr>
                <w:rFonts w:ascii="Times New Roman" w:eastAsia="Times New Roman" w:hAnsi="Times New Roman" w:cs="Times New Roman"/>
                <w:b/>
                <w:bCs/>
                <w:strike/>
                <w:color w:val="7030A0"/>
                <w:sz w:val="20"/>
                <w:szCs w:val="20"/>
                <w:lang w:val="uk-UA" w:eastAsia="ru-RU"/>
              </w:rPr>
              <w:t>електропостачальника</w:t>
            </w:r>
            <w:proofErr w:type="spellEnd"/>
            <w:r w:rsidRPr="00952986">
              <w:rPr>
                <w:rFonts w:ascii="Times New Roman" w:eastAsia="Times New Roman" w:hAnsi="Times New Roman" w:cs="Times New Roman"/>
                <w:b/>
                <w:bCs/>
                <w:strike/>
                <w:color w:val="7030A0"/>
                <w:sz w:val="20"/>
                <w:szCs w:val="20"/>
                <w:lang w:val="uk-UA" w:eastAsia="ru-RU"/>
              </w:rPr>
              <w:t xml:space="preserve">, який обслуговує менше 100 000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w:t>
            </w:r>
            <w:proofErr w:type="spellStart"/>
            <w:r w:rsidRPr="00952986">
              <w:rPr>
                <w:rFonts w:ascii="Times New Roman" w:eastAsia="Times New Roman" w:hAnsi="Times New Roman" w:cs="Times New Roman"/>
                <w:b/>
                <w:bCs/>
                <w:strike/>
                <w:color w:val="7030A0"/>
                <w:sz w:val="20"/>
                <w:szCs w:val="20"/>
                <w:lang w:val="uk-UA" w:eastAsia="ru-RU"/>
              </w:rPr>
              <w:t>електропостачальника</w:t>
            </w:r>
            <w:proofErr w:type="spellEnd"/>
            <w:r w:rsidRPr="00952986">
              <w:rPr>
                <w:rFonts w:ascii="Times New Roman" w:eastAsia="Times New Roman" w:hAnsi="Times New Roman" w:cs="Times New Roman"/>
                <w:b/>
                <w:bCs/>
                <w:strike/>
                <w:color w:val="7030A0"/>
                <w:sz w:val="20"/>
                <w:szCs w:val="20"/>
                <w:lang w:val="uk-UA" w:eastAsia="ru-RU"/>
              </w:rPr>
              <w:t>;</w:t>
            </w:r>
          </w:p>
          <w:p w14:paraId="03991E08" w14:textId="7726356B" w:rsidR="00EB58BE" w:rsidRPr="00952986" w:rsidRDefault="00EB58BE" w:rsidP="0057685E">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центру обслуговування споживачів, у якому має бути організоване єдине вікно </w:t>
            </w:r>
            <w:r w:rsidRPr="00952986">
              <w:rPr>
                <w:rFonts w:ascii="Times New Roman" w:eastAsia="Times New Roman" w:hAnsi="Times New Roman" w:cs="Times New Roman"/>
                <w:b/>
                <w:bCs/>
                <w:color w:val="0070C0"/>
                <w:sz w:val="20"/>
                <w:szCs w:val="20"/>
                <w:lang w:val="uk-UA" w:eastAsia="ru-RU"/>
              </w:rPr>
              <w:lastRenderedPageBreak/>
              <w:t xml:space="preserve">для прийому та видачі документів щодо надання послуг </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а також прийняття звернень заявників. </w:t>
            </w:r>
            <w:r w:rsidRPr="00952986">
              <w:rPr>
                <w:rFonts w:ascii="Times New Roman" w:hAnsi="Times New Roman" w:cs="Times New Roman"/>
                <w:b/>
                <w:bCs/>
                <w:color w:val="0070C0"/>
                <w:sz w:val="20"/>
                <w:szCs w:val="20"/>
                <w:lang w:val="uk-UA" w:eastAsia="ru-RU"/>
              </w:rPr>
              <w:t xml:space="preserve">Для </w:t>
            </w:r>
            <w:proofErr w:type="spellStart"/>
            <w:r w:rsidRPr="00952986">
              <w:rPr>
                <w:rFonts w:ascii="Times New Roman" w:hAnsi="Times New Roman" w:cs="Times New Roman"/>
                <w:b/>
                <w:bCs/>
                <w:color w:val="0070C0"/>
                <w:sz w:val="20"/>
                <w:szCs w:val="20"/>
                <w:lang w:val="uk-UA" w:eastAsia="ru-RU"/>
              </w:rPr>
              <w:t>електропостачальника</w:t>
            </w:r>
            <w:proofErr w:type="spellEnd"/>
            <w:r w:rsidRPr="00952986">
              <w:rPr>
                <w:rFonts w:ascii="Times New Roman" w:hAnsi="Times New Roman" w:cs="Times New Roman"/>
                <w:b/>
                <w:bCs/>
                <w:color w:val="0070C0"/>
                <w:sz w:val="20"/>
                <w:szCs w:val="20"/>
                <w:lang w:val="uk-UA" w:eastAsia="ru-RU"/>
              </w:rPr>
              <w:t>, який обслуговує менше 100 000 споживачів, створення</w:t>
            </w:r>
            <w:r w:rsidRPr="00952986">
              <w:rPr>
                <w:rFonts w:ascii="Times New Roman" w:hAnsi="Times New Roman" w:cs="Times New Roman"/>
                <w:color w:val="0070C0"/>
                <w:sz w:val="20"/>
                <w:szCs w:val="20"/>
                <w:lang w:val="uk-UA" w:eastAsia="ru-RU"/>
              </w:rPr>
              <w:t xml:space="preserve"> </w:t>
            </w:r>
            <w:proofErr w:type="spellStart"/>
            <w:r w:rsidRPr="00952986">
              <w:rPr>
                <w:rFonts w:ascii="Times New Roman" w:hAnsi="Times New Roman" w:cs="Times New Roman"/>
                <w:b/>
                <w:bCs/>
                <w:color w:val="7030A0"/>
                <w:sz w:val="20"/>
                <w:szCs w:val="20"/>
                <w:lang w:val="uk-UA" w:eastAsia="ru-RU"/>
              </w:rPr>
              <w:t>кол</w:t>
            </w:r>
            <w:proofErr w:type="spellEnd"/>
            <w:r w:rsidRPr="00952986">
              <w:rPr>
                <w:rFonts w:ascii="Times New Roman" w:hAnsi="Times New Roman" w:cs="Times New Roman"/>
                <w:b/>
                <w:bCs/>
                <w:color w:val="7030A0"/>
                <w:sz w:val="20"/>
                <w:szCs w:val="20"/>
                <w:lang w:val="uk-UA" w:eastAsia="ru-RU"/>
              </w:rPr>
              <w:t>-центру,</w:t>
            </w:r>
            <w:r w:rsidRPr="00952986">
              <w:rPr>
                <w:rFonts w:ascii="Times New Roman" w:hAnsi="Times New Roman" w:cs="Times New Roman"/>
                <w:color w:val="7030A0"/>
                <w:sz w:val="20"/>
                <w:szCs w:val="20"/>
                <w:lang w:val="uk-UA" w:eastAsia="ru-RU"/>
              </w:rPr>
              <w:t xml:space="preserve"> </w:t>
            </w:r>
            <w:r w:rsidRPr="00952986">
              <w:rPr>
                <w:rFonts w:ascii="Times New Roman" w:hAnsi="Times New Roman" w:cs="Times New Roman"/>
                <w:b/>
                <w:bCs/>
                <w:color w:val="7030A0"/>
                <w:sz w:val="20"/>
                <w:szCs w:val="20"/>
                <w:lang w:val="uk-UA" w:eastAsia="ru-RU"/>
              </w:rPr>
              <w:t xml:space="preserve">центру захисту споживачів та </w:t>
            </w:r>
            <w:r w:rsidRPr="00952986">
              <w:rPr>
                <w:rFonts w:ascii="Times New Roman" w:hAnsi="Times New Roman" w:cs="Times New Roman"/>
                <w:b/>
                <w:bCs/>
                <w:color w:val="0070C0"/>
                <w:sz w:val="20"/>
                <w:szCs w:val="20"/>
                <w:lang w:val="uk-UA" w:eastAsia="ru-RU"/>
              </w:rPr>
              <w:t>центру обслуговування споживачів, не є обов'язковим. У такому разі функції</w:t>
            </w:r>
            <w:r w:rsidRPr="00952986">
              <w:rPr>
                <w:rFonts w:ascii="Times New Roman" w:hAnsi="Times New Roman" w:cs="Times New Roman"/>
                <w:color w:val="0070C0"/>
                <w:sz w:val="20"/>
                <w:szCs w:val="20"/>
                <w:lang w:val="uk-UA" w:eastAsia="ru-RU"/>
              </w:rPr>
              <w:t xml:space="preserve"> </w:t>
            </w:r>
            <w:r w:rsidRPr="00952986">
              <w:rPr>
                <w:rFonts w:ascii="Times New Roman" w:hAnsi="Times New Roman" w:cs="Times New Roman"/>
                <w:b/>
                <w:bCs/>
                <w:color w:val="7030A0"/>
                <w:sz w:val="20"/>
                <w:szCs w:val="20"/>
                <w:lang w:val="uk-UA" w:eastAsia="ru-RU"/>
              </w:rPr>
              <w:t>цих підрозділів</w:t>
            </w:r>
            <w:r w:rsidRPr="00952986">
              <w:rPr>
                <w:rFonts w:ascii="Times New Roman" w:hAnsi="Times New Roman" w:cs="Times New Roman"/>
                <w:color w:val="7030A0"/>
                <w:sz w:val="20"/>
                <w:szCs w:val="20"/>
                <w:lang w:val="uk-UA" w:eastAsia="ru-RU"/>
              </w:rPr>
              <w:t xml:space="preserve"> </w:t>
            </w:r>
            <w:r w:rsidRPr="00952986">
              <w:rPr>
                <w:rFonts w:ascii="Times New Roman" w:hAnsi="Times New Roman" w:cs="Times New Roman"/>
                <w:b/>
                <w:bCs/>
                <w:color w:val="0070C0"/>
                <w:sz w:val="20"/>
                <w:szCs w:val="20"/>
                <w:lang w:val="uk-UA" w:eastAsia="ru-RU"/>
              </w:rPr>
              <w:t xml:space="preserve">покладаються на окремий структурний підрозділ (посадову особу) такого </w:t>
            </w:r>
            <w:proofErr w:type="spellStart"/>
            <w:r w:rsidRPr="00952986">
              <w:rPr>
                <w:rFonts w:ascii="Times New Roman" w:hAnsi="Times New Roman" w:cs="Times New Roman"/>
                <w:b/>
                <w:bCs/>
                <w:color w:val="0070C0"/>
                <w:sz w:val="20"/>
                <w:szCs w:val="20"/>
                <w:lang w:val="uk-UA" w:eastAsia="ru-RU"/>
              </w:rPr>
              <w:t>електропостачальника</w:t>
            </w:r>
            <w:proofErr w:type="spellEnd"/>
            <w:r w:rsidRPr="00952986">
              <w:rPr>
                <w:rFonts w:ascii="Times New Roman" w:hAnsi="Times New Roman" w:cs="Times New Roman"/>
                <w:b/>
                <w:bCs/>
                <w:color w:val="0070C0"/>
                <w:sz w:val="20"/>
                <w:szCs w:val="20"/>
                <w:lang w:val="uk-UA" w:eastAsia="ru-RU"/>
              </w:rPr>
              <w:t>.</w:t>
            </w:r>
          </w:p>
          <w:p w14:paraId="1D2D7FE5" w14:textId="77777777" w:rsidR="00EB58BE" w:rsidRPr="00952986" w:rsidRDefault="00EB58BE"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7A1CD196"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07B43847" w14:textId="77777777" w:rsidR="00E30BA6" w:rsidRPr="00952986" w:rsidRDefault="00E30BA6" w:rsidP="0032407D">
            <w:pPr>
              <w:jc w:val="both"/>
              <w:rPr>
                <w:rFonts w:ascii="Times New Roman" w:eastAsia="Times New Roman" w:hAnsi="Times New Roman" w:cs="Times New Roman"/>
                <w:bCs/>
                <w:sz w:val="20"/>
                <w:szCs w:val="20"/>
                <w:lang w:val="uk-UA" w:eastAsia="ru-RU"/>
              </w:rPr>
            </w:pPr>
          </w:p>
          <w:p w14:paraId="09585C5B" w14:textId="48267DC8" w:rsidR="00EB58BE" w:rsidRPr="00952986" w:rsidRDefault="00EB58BE" w:rsidP="0057685E">
            <w:pPr>
              <w:ind w:firstLine="352"/>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Cs/>
                <w:sz w:val="20"/>
                <w:szCs w:val="20"/>
                <w:lang w:val="uk-UA" w:eastAsia="ru-RU"/>
              </w:rPr>
              <w:t xml:space="preserve">На маленького постачальника електроенергії, що має незначну кількість споживачів і не має обов’язку створювати повноцінні </w:t>
            </w:r>
            <w:r w:rsidRPr="00952986">
              <w:rPr>
                <w:rFonts w:ascii="Times New Roman" w:eastAsia="Times New Roman" w:hAnsi="Times New Roman" w:cs="Times New Roman"/>
                <w:sz w:val="20"/>
                <w:szCs w:val="20"/>
                <w:lang w:val="uk-UA" w:eastAsia="ru-RU"/>
              </w:rPr>
              <w:t xml:space="preserve">центр обслуговування споживачів та центр захисту споживачів, не </w:t>
            </w:r>
            <w:proofErr w:type="spellStart"/>
            <w:r w:rsidRPr="00952986">
              <w:rPr>
                <w:rFonts w:ascii="Times New Roman" w:eastAsia="Times New Roman" w:hAnsi="Times New Roman" w:cs="Times New Roman"/>
                <w:sz w:val="20"/>
                <w:szCs w:val="20"/>
                <w:lang w:val="uk-UA" w:eastAsia="ru-RU"/>
              </w:rPr>
              <w:t>логічно</w:t>
            </w:r>
            <w:proofErr w:type="spellEnd"/>
            <w:r w:rsidRPr="00952986">
              <w:rPr>
                <w:rFonts w:ascii="Times New Roman" w:eastAsia="Times New Roman" w:hAnsi="Times New Roman" w:cs="Times New Roman"/>
                <w:sz w:val="20"/>
                <w:szCs w:val="20"/>
                <w:lang w:val="uk-UA" w:eastAsia="ru-RU"/>
              </w:rPr>
              <w:t xml:space="preserve"> покладати обов’язок створювати великий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-центр.</w:t>
            </w:r>
          </w:p>
          <w:p w14:paraId="75903AEC" w14:textId="1DDBBF9D" w:rsidR="00EB58BE" w:rsidRPr="00952986" w:rsidRDefault="00EB58BE" w:rsidP="0057685E">
            <w:pPr>
              <w:pStyle w:val="rvps7"/>
              <w:shd w:val="clear" w:color="auto" w:fill="FFFFFF"/>
              <w:spacing w:before="0" w:beforeAutospacing="0" w:after="0" w:afterAutospacing="0"/>
              <w:ind w:firstLine="352"/>
              <w:jc w:val="both"/>
              <w:rPr>
                <w:b/>
                <w:bCs/>
                <w:color w:val="333333"/>
                <w:sz w:val="20"/>
                <w:szCs w:val="20"/>
                <w:lang w:val="uk-UA"/>
              </w:rPr>
            </w:pPr>
            <w:r w:rsidRPr="00952986">
              <w:rPr>
                <w:bCs/>
                <w:sz w:val="20"/>
                <w:szCs w:val="20"/>
                <w:lang w:val="uk-UA" w:eastAsia="ru-RU" w:bidi="ar-SA"/>
              </w:rPr>
              <w:t>До того ж м</w:t>
            </w:r>
            <w:r w:rsidRPr="00952986">
              <w:rPr>
                <w:color w:val="000000"/>
                <w:sz w:val="20"/>
                <w:szCs w:val="20"/>
                <w:lang w:val="uk-UA" w:eastAsia="ru-RU" w:bidi="ar-SA"/>
              </w:rPr>
              <w:t xml:space="preserve">інімальні вимоги до якості обслуговування споживачів електричної енергії </w:t>
            </w:r>
            <w:proofErr w:type="spellStart"/>
            <w:r w:rsidRPr="00952986">
              <w:rPr>
                <w:color w:val="000000"/>
                <w:sz w:val="20"/>
                <w:szCs w:val="20"/>
                <w:lang w:val="uk-UA" w:eastAsia="ru-RU" w:bidi="ar-SA"/>
              </w:rPr>
              <w:t>кол</w:t>
            </w:r>
            <w:proofErr w:type="spellEnd"/>
            <w:r w:rsidRPr="00952986">
              <w:rPr>
                <w:color w:val="000000"/>
                <w:sz w:val="20"/>
                <w:szCs w:val="20"/>
                <w:lang w:val="uk-UA" w:eastAsia="ru-RU" w:bidi="ar-SA"/>
              </w:rPr>
              <w:t xml:space="preserve">-центрами не поширюються на </w:t>
            </w:r>
            <w:bookmarkStart w:id="15" w:name="22"/>
            <w:r w:rsidRPr="00952986">
              <w:rPr>
                <w:color w:val="000000"/>
                <w:sz w:val="20"/>
                <w:szCs w:val="20"/>
                <w:lang w:val="uk-UA" w:eastAsia="ru-RU" w:bidi="ar-SA"/>
              </w:rPr>
              <w:t>ліцензіатів, які мають менше 100 000 споживачів.</w:t>
            </w:r>
            <w:bookmarkEnd w:id="15"/>
          </w:p>
        </w:tc>
        <w:tc>
          <w:tcPr>
            <w:tcW w:w="3179" w:type="dxa"/>
            <w:gridSpan w:val="2"/>
          </w:tcPr>
          <w:p w14:paraId="4356D42E" w14:textId="77777777" w:rsidR="00EB58BE" w:rsidRPr="00952986" w:rsidRDefault="00EB58BE" w:rsidP="0032407D">
            <w:pPr>
              <w:pStyle w:val="rvps2"/>
              <w:shd w:val="clear" w:color="auto" w:fill="FFFFFF"/>
              <w:spacing w:before="0" w:beforeAutospacing="0" w:after="0" w:afterAutospacing="0"/>
              <w:contextualSpacing/>
              <w:jc w:val="both"/>
              <w:rPr>
                <w:b/>
                <w:bCs/>
                <w:color w:val="0070C0"/>
                <w:sz w:val="20"/>
                <w:szCs w:val="20"/>
                <w:lang w:val="uk-UA"/>
              </w:rPr>
            </w:pPr>
          </w:p>
          <w:p w14:paraId="064F0018"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245A144D"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05FBCD7C"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25CDC845"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19DCB83"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1A1979E"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4CE2BC52"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4F4090A"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0701CBAA"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6D22B1DC"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20A72A38" w14:textId="51EF3AF4" w:rsidR="00DB4546" w:rsidRPr="00952986" w:rsidRDefault="00E15EB9"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52929FD9" w14:textId="61B5950E" w:rsidR="00DB4546" w:rsidRPr="00952986" w:rsidRDefault="00DB4546" w:rsidP="0032407D">
            <w:pPr>
              <w:pStyle w:val="rvps2"/>
              <w:shd w:val="clear" w:color="auto" w:fill="FFFFFF"/>
              <w:spacing w:before="0" w:beforeAutospacing="0" w:after="0" w:afterAutospacing="0"/>
              <w:contextualSpacing/>
              <w:jc w:val="both"/>
              <w:rPr>
                <w:b/>
                <w:bCs/>
                <w:sz w:val="20"/>
                <w:szCs w:val="20"/>
                <w:lang w:val="uk-UA"/>
              </w:rPr>
            </w:pPr>
          </w:p>
          <w:p w14:paraId="6FCF0A59"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7322F713"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4587D337"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61155427"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6128614B"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02B3064F"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59A2DD1A"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6E1F63B9"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01E6173E"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CABB7CD"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64DF7837"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4ADC967F"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3AE964D7"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1107DEF2" w14:textId="77777777" w:rsidR="0057685E" w:rsidRPr="00952986" w:rsidRDefault="0057685E" w:rsidP="0057685E">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39315B8F" w14:textId="3ECE7268" w:rsidR="004F5233" w:rsidRPr="00952986" w:rsidRDefault="004F5233" w:rsidP="0032407D">
            <w:pPr>
              <w:pStyle w:val="rvps2"/>
              <w:shd w:val="clear" w:color="auto" w:fill="FFFFFF"/>
              <w:spacing w:before="0" w:beforeAutospacing="0" w:after="0" w:afterAutospacing="0"/>
              <w:contextualSpacing/>
              <w:jc w:val="both"/>
              <w:rPr>
                <w:b/>
                <w:bCs/>
                <w:color w:val="0070C0"/>
                <w:sz w:val="20"/>
                <w:szCs w:val="20"/>
                <w:lang w:val="uk-UA"/>
              </w:rPr>
            </w:pPr>
          </w:p>
        </w:tc>
      </w:tr>
      <w:tr w:rsidR="004B1807" w:rsidRPr="00952986" w14:paraId="6D873044" w14:textId="77777777" w:rsidTr="00F009E4">
        <w:trPr>
          <w:trHeight w:val="20"/>
        </w:trPr>
        <w:tc>
          <w:tcPr>
            <w:tcW w:w="4345" w:type="dxa"/>
            <w:gridSpan w:val="2"/>
          </w:tcPr>
          <w:p w14:paraId="408B76BE" w14:textId="77777777" w:rsidR="004B1807" w:rsidRPr="00952986" w:rsidRDefault="004B1807"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7DAA8B85" w14:textId="3CC9C5A4" w:rsidR="004B1807" w:rsidRPr="00952986" w:rsidRDefault="004B1807"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eastAsia="uk-UA"/>
              </w:rPr>
              <w:t>ТОВ «РОЕК»</w:t>
            </w:r>
          </w:p>
          <w:p w14:paraId="21396158" w14:textId="77777777" w:rsidR="004B1807" w:rsidRPr="00952986" w:rsidRDefault="004B1807" w:rsidP="0057685E">
            <w:pPr>
              <w:widowControl w:val="0"/>
              <w:autoSpaceDE w:val="0"/>
              <w:autoSpaceDN w:val="0"/>
              <w:ind w:firstLine="377"/>
              <w:contextualSpacing/>
              <w:jc w:val="center"/>
              <w:rPr>
                <w:rFonts w:ascii="Times New Roman" w:eastAsia="Times New Roman" w:hAnsi="Times New Roman" w:cs="Times New Roman"/>
                <w:b/>
                <w:bCs/>
                <w:sz w:val="20"/>
                <w:szCs w:val="20"/>
                <w:lang w:val="uk-UA"/>
              </w:rPr>
            </w:pPr>
          </w:p>
          <w:p w14:paraId="22637D48" w14:textId="77777777" w:rsidR="004B1807" w:rsidRPr="00952986" w:rsidRDefault="004B1807" w:rsidP="0057685E">
            <w:pPr>
              <w:shd w:val="clear" w:color="auto" w:fill="FFFFFF"/>
              <w:ind w:firstLine="377"/>
              <w:contextualSpacing/>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 xml:space="preserve">5.2.8. </w:t>
            </w:r>
            <w:proofErr w:type="spellStart"/>
            <w:r w:rsidRPr="00952986">
              <w:rPr>
                <w:rFonts w:ascii="Times New Roman" w:eastAsia="Times New Roman" w:hAnsi="Times New Roman" w:cs="Times New Roman"/>
                <w:bCs/>
                <w:sz w:val="20"/>
                <w:szCs w:val="20"/>
                <w:lang w:val="uk-UA" w:eastAsia="uk-UA"/>
              </w:rPr>
              <w:t>Електропостачальник</w:t>
            </w:r>
            <w:proofErr w:type="spellEnd"/>
            <w:r w:rsidRPr="00952986">
              <w:rPr>
                <w:rFonts w:ascii="Times New Roman" w:eastAsia="Times New Roman" w:hAnsi="Times New Roman" w:cs="Times New Roman"/>
                <w:bCs/>
                <w:sz w:val="20"/>
                <w:szCs w:val="20"/>
                <w:lang w:val="uk-UA" w:eastAsia="uk-UA"/>
              </w:rPr>
              <w:t xml:space="preserve"> має забезпечити функціонування:</w:t>
            </w:r>
          </w:p>
          <w:p w14:paraId="27763172" w14:textId="77777777" w:rsidR="004B1807" w:rsidRPr="00952986" w:rsidRDefault="004B1807" w:rsidP="0057685E">
            <w:pPr>
              <w:shd w:val="clear" w:color="auto" w:fill="FFFFFF"/>
              <w:ind w:firstLine="377"/>
              <w:contextualSpacing/>
              <w:jc w:val="both"/>
              <w:rPr>
                <w:rFonts w:ascii="Times New Roman" w:eastAsia="Times New Roman" w:hAnsi="Times New Roman" w:cs="Times New Roman"/>
                <w:bCs/>
                <w:sz w:val="20"/>
                <w:szCs w:val="20"/>
                <w:lang w:val="uk-UA" w:eastAsia="uk-UA"/>
              </w:rPr>
            </w:pPr>
            <w:proofErr w:type="spellStart"/>
            <w:r w:rsidRPr="00952986">
              <w:rPr>
                <w:rFonts w:ascii="Times New Roman" w:eastAsia="Times New Roman" w:hAnsi="Times New Roman" w:cs="Times New Roman"/>
                <w:bCs/>
                <w:sz w:val="20"/>
                <w:szCs w:val="20"/>
                <w:lang w:val="uk-UA" w:eastAsia="uk-UA"/>
              </w:rPr>
              <w:t>кол</w:t>
            </w:r>
            <w:proofErr w:type="spellEnd"/>
            <w:r w:rsidRPr="00952986">
              <w:rPr>
                <w:rFonts w:ascii="Times New Roman" w:eastAsia="Times New Roman" w:hAnsi="Times New Roman" w:cs="Times New Roman"/>
                <w:bCs/>
                <w:sz w:val="20"/>
                <w:szCs w:val="20"/>
                <w:lang w:val="uk-UA" w:eastAsia="uk-UA"/>
              </w:rPr>
              <w:t>-центру;</w:t>
            </w:r>
          </w:p>
          <w:p w14:paraId="306A5DD1" w14:textId="77777777" w:rsidR="004B1807" w:rsidRPr="00952986" w:rsidRDefault="004B1807" w:rsidP="0057685E">
            <w:pPr>
              <w:shd w:val="clear" w:color="auto" w:fill="FFFFFF"/>
              <w:ind w:firstLine="377"/>
              <w:contextualSpacing/>
              <w:jc w:val="both"/>
              <w:rPr>
                <w:rFonts w:ascii="Times New Roman" w:eastAsia="Times New Roman" w:hAnsi="Times New Roman" w:cs="Times New Roman"/>
                <w:b/>
                <w:color w:val="7030A0"/>
                <w:sz w:val="20"/>
                <w:szCs w:val="20"/>
                <w:lang w:val="uk-UA" w:eastAsia="uk-UA"/>
              </w:rPr>
            </w:pPr>
            <w:r w:rsidRPr="00952986">
              <w:rPr>
                <w:rFonts w:ascii="Times New Roman" w:eastAsia="Times New Roman" w:hAnsi="Times New Roman" w:cs="Times New Roman"/>
                <w:b/>
                <w:strike/>
                <w:color w:val="7030A0"/>
                <w:sz w:val="20"/>
                <w:szCs w:val="20"/>
                <w:lang w:val="uk-UA" w:eastAsia="uk-UA"/>
              </w:rPr>
              <w:t xml:space="preserve">сервісу «Центр захисту споживачів електричної енергії» на офіційному </w:t>
            </w:r>
            <w:proofErr w:type="spellStart"/>
            <w:r w:rsidRPr="00952986">
              <w:rPr>
                <w:rFonts w:ascii="Times New Roman" w:eastAsia="Times New Roman" w:hAnsi="Times New Roman" w:cs="Times New Roman"/>
                <w:b/>
                <w:strike/>
                <w:color w:val="7030A0"/>
                <w:sz w:val="20"/>
                <w:szCs w:val="20"/>
                <w:lang w:val="uk-UA" w:eastAsia="uk-UA"/>
              </w:rPr>
              <w:t>вебсайті</w:t>
            </w:r>
            <w:proofErr w:type="spellEnd"/>
            <w:r w:rsidRPr="00952986">
              <w:rPr>
                <w:rFonts w:ascii="Times New Roman" w:eastAsia="Times New Roman" w:hAnsi="Times New Roman" w:cs="Times New Roman"/>
                <w:b/>
                <w:strike/>
                <w:color w:val="7030A0"/>
                <w:sz w:val="20"/>
                <w:szCs w:val="20"/>
                <w:lang w:val="uk-UA" w:eastAsia="uk-UA"/>
              </w:rPr>
              <w:t xml:space="preserve"> в мережі інтернет</w:t>
            </w:r>
            <w:r w:rsidRPr="00952986">
              <w:rPr>
                <w:rFonts w:ascii="Times New Roman" w:eastAsia="Times New Roman" w:hAnsi="Times New Roman" w:cs="Times New Roman"/>
                <w:b/>
                <w:color w:val="7030A0"/>
                <w:sz w:val="20"/>
                <w:szCs w:val="20"/>
                <w:lang w:val="uk-UA" w:eastAsia="uk-UA"/>
              </w:rPr>
              <w:t xml:space="preserve"> (видалити)</w:t>
            </w:r>
          </w:p>
          <w:p w14:paraId="73E0EA99" w14:textId="77777777" w:rsidR="004B1807" w:rsidRPr="00952986" w:rsidRDefault="004B1807" w:rsidP="0057685E">
            <w:pPr>
              <w:shd w:val="clear" w:color="auto" w:fill="FFFFFF"/>
              <w:ind w:firstLine="377"/>
              <w:contextualSpacing/>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 xml:space="preserve">центру захисту споживачів електричної енергії, у якому має бути організоване єдине вікно прийняття скарг заявників. Для </w:t>
            </w:r>
            <w:proofErr w:type="spellStart"/>
            <w:r w:rsidRPr="00952986">
              <w:rPr>
                <w:rFonts w:ascii="Times New Roman" w:eastAsia="Times New Roman" w:hAnsi="Times New Roman" w:cs="Times New Roman"/>
                <w:bCs/>
                <w:sz w:val="20"/>
                <w:szCs w:val="20"/>
                <w:lang w:val="uk-UA" w:eastAsia="uk-UA"/>
              </w:rPr>
              <w:t>електропостачальника</w:t>
            </w:r>
            <w:proofErr w:type="spellEnd"/>
            <w:r w:rsidRPr="00952986">
              <w:rPr>
                <w:rFonts w:ascii="Times New Roman" w:eastAsia="Times New Roman" w:hAnsi="Times New Roman" w:cs="Times New Roman"/>
                <w:bCs/>
                <w:sz w:val="20"/>
                <w:szCs w:val="20"/>
                <w:lang w:val="uk-UA" w:eastAsia="uk-UA"/>
              </w:rPr>
              <w:t xml:space="preserve">, який обслуговує менше 100000 споживачів, створення центру обслуговування споживачів електричної енергії, не є обов'язковим. У такому разі функції центра захисту споживачів, покладаються на окремий структурний підрозділ (посадову особу) такого </w:t>
            </w:r>
            <w:proofErr w:type="spellStart"/>
            <w:r w:rsidRPr="00952986">
              <w:rPr>
                <w:rFonts w:ascii="Times New Roman" w:eastAsia="Times New Roman" w:hAnsi="Times New Roman" w:cs="Times New Roman"/>
                <w:bCs/>
                <w:sz w:val="20"/>
                <w:szCs w:val="20"/>
                <w:lang w:val="uk-UA" w:eastAsia="uk-UA"/>
              </w:rPr>
              <w:t>електропостачальника</w:t>
            </w:r>
            <w:proofErr w:type="spellEnd"/>
            <w:r w:rsidRPr="00952986">
              <w:rPr>
                <w:rFonts w:ascii="Times New Roman" w:eastAsia="Times New Roman" w:hAnsi="Times New Roman" w:cs="Times New Roman"/>
                <w:bCs/>
                <w:sz w:val="20"/>
                <w:szCs w:val="20"/>
                <w:lang w:val="uk-UA" w:eastAsia="uk-UA"/>
              </w:rPr>
              <w:t>;</w:t>
            </w:r>
          </w:p>
          <w:p w14:paraId="6AF9412D" w14:textId="77777777" w:rsidR="004B1807" w:rsidRPr="00952986" w:rsidRDefault="004B1807" w:rsidP="0057685E">
            <w:pPr>
              <w:shd w:val="clear" w:color="auto" w:fill="FFFFFF"/>
              <w:ind w:firstLine="377"/>
              <w:contextualSpacing/>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 xml:space="preserve">центру обслуговування споживачів, у якому має бути організоване єдине вікно для прийому та видачі документів щодо надання послуг </w:t>
            </w:r>
            <w:proofErr w:type="spellStart"/>
            <w:r w:rsidRPr="00952986">
              <w:rPr>
                <w:rFonts w:ascii="Times New Roman" w:eastAsia="Times New Roman" w:hAnsi="Times New Roman" w:cs="Times New Roman"/>
                <w:bCs/>
                <w:sz w:val="20"/>
                <w:szCs w:val="20"/>
                <w:lang w:val="uk-UA" w:eastAsia="uk-UA"/>
              </w:rPr>
              <w:t>електропостачальника</w:t>
            </w:r>
            <w:proofErr w:type="spellEnd"/>
            <w:r w:rsidRPr="00952986">
              <w:rPr>
                <w:rFonts w:ascii="Times New Roman" w:eastAsia="Times New Roman" w:hAnsi="Times New Roman" w:cs="Times New Roman"/>
                <w:bCs/>
                <w:sz w:val="20"/>
                <w:szCs w:val="20"/>
                <w:lang w:val="uk-UA" w:eastAsia="uk-UA"/>
              </w:rPr>
              <w:t xml:space="preserve">, а також прийняття звернень заявників. Для </w:t>
            </w:r>
            <w:proofErr w:type="spellStart"/>
            <w:r w:rsidRPr="00952986">
              <w:rPr>
                <w:rFonts w:ascii="Times New Roman" w:eastAsia="Times New Roman" w:hAnsi="Times New Roman" w:cs="Times New Roman"/>
                <w:bCs/>
                <w:sz w:val="20"/>
                <w:szCs w:val="20"/>
                <w:lang w:val="uk-UA" w:eastAsia="uk-UA"/>
              </w:rPr>
              <w:t>електропостачальника</w:t>
            </w:r>
            <w:proofErr w:type="spellEnd"/>
            <w:r w:rsidRPr="00952986">
              <w:rPr>
                <w:rFonts w:ascii="Times New Roman" w:eastAsia="Times New Roman" w:hAnsi="Times New Roman" w:cs="Times New Roman"/>
                <w:bCs/>
                <w:sz w:val="20"/>
                <w:szCs w:val="20"/>
                <w:lang w:val="uk-UA" w:eastAsia="uk-UA"/>
              </w:rPr>
              <w:t xml:space="preserve">, який обслуговує менше 100000 споживачів, створення центру обслуговування споживачів, не є обов'язковим. У такому разі функції центра обслуговування споживачів, покладаються на окремий структурний підрозділ (посадову особу) такого </w:t>
            </w:r>
            <w:proofErr w:type="spellStart"/>
            <w:r w:rsidRPr="00952986">
              <w:rPr>
                <w:rFonts w:ascii="Times New Roman" w:eastAsia="Times New Roman" w:hAnsi="Times New Roman" w:cs="Times New Roman"/>
                <w:bCs/>
                <w:sz w:val="20"/>
                <w:szCs w:val="20"/>
                <w:lang w:val="uk-UA" w:eastAsia="uk-UA"/>
              </w:rPr>
              <w:t>електропостачальника</w:t>
            </w:r>
            <w:proofErr w:type="spellEnd"/>
            <w:r w:rsidRPr="00952986">
              <w:rPr>
                <w:rFonts w:ascii="Times New Roman" w:eastAsia="Times New Roman" w:hAnsi="Times New Roman" w:cs="Times New Roman"/>
                <w:bCs/>
                <w:sz w:val="20"/>
                <w:szCs w:val="20"/>
                <w:lang w:val="uk-UA" w:eastAsia="uk-UA"/>
              </w:rPr>
              <w:t>.</w:t>
            </w:r>
          </w:p>
          <w:p w14:paraId="41573FC6" w14:textId="77777777" w:rsidR="004B1807" w:rsidRPr="00952986" w:rsidRDefault="004B1807" w:rsidP="00E0478F">
            <w:pPr>
              <w:widowControl w:val="0"/>
              <w:autoSpaceDE w:val="0"/>
              <w:autoSpaceDN w:val="0"/>
              <w:contextualSpacing/>
              <w:rPr>
                <w:rFonts w:ascii="Times New Roman" w:eastAsia="Times New Roman" w:hAnsi="Times New Roman" w:cs="Times New Roman"/>
                <w:b/>
                <w:bCs/>
                <w:sz w:val="20"/>
                <w:szCs w:val="20"/>
                <w:lang w:val="uk-UA"/>
              </w:rPr>
            </w:pPr>
          </w:p>
        </w:tc>
        <w:tc>
          <w:tcPr>
            <w:tcW w:w="3942" w:type="dxa"/>
            <w:gridSpan w:val="3"/>
          </w:tcPr>
          <w:p w14:paraId="4007F4EE"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eastAsia="uk-UA"/>
              </w:rPr>
              <w:t>ТОВ «РОЕК»</w:t>
            </w:r>
          </w:p>
          <w:p w14:paraId="0C4C1499" w14:textId="77777777" w:rsidR="00E30BA6" w:rsidRPr="00952986" w:rsidRDefault="00E30BA6" w:rsidP="00E30BA6">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FAFE678" w14:textId="77777777" w:rsidR="0050097B" w:rsidRPr="00952986" w:rsidRDefault="0050097B" w:rsidP="0032407D">
            <w:pPr>
              <w:shd w:val="clear" w:color="auto" w:fill="FFFFFF"/>
              <w:contextualSpacing/>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дублюється підпункт 15 пункту 5.2.2</w:t>
            </w:r>
          </w:p>
          <w:p w14:paraId="4B366639" w14:textId="77777777" w:rsidR="004B1807" w:rsidRPr="00952986" w:rsidRDefault="004B1807" w:rsidP="0032407D">
            <w:pPr>
              <w:jc w:val="both"/>
              <w:rPr>
                <w:rFonts w:ascii="Times New Roman" w:eastAsia="Times New Roman" w:hAnsi="Times New Roman" w:cs="Times New Roman"/>
                <w:bCs/>
                <w:sz w:val="20"/>
                <w:szCs w:val="20"/>
                <w:lang w:val="uk-UA" w:eastAsia="ru-RU"/>
              </w:rPr>
            </w:pPr>
          </w:p>
        </w:tc>
        <w:tc>
          <w:tcPr>
            <w:tcW w:w="3179" w:type="dxa"/>
            <w:gridSpan w:val="2"/>
          </w:tcPr>
          <w:p w14:paraId="70794C1D" w14:textId="77777777" w:rsidR="0056086F" w:rsidRPr="00952986" w:rsidRDefault="0056086F" w:rsidP="0032407D">
            <w:pPr>
              <w:pStyle w:val="rvps2"/>
              <w:shd w:val="clear" w:color="auto" w:fill="FFFFFF"/>
              <w:spacing w:before="0" w:beforeAutospacing="0" w:after="0" w:afterAutospacing="0"/>
              <w:contextualSpacing/>
              <w:jc w:val="both"/>
              <w:rPr>
                <w:b/>
                <w:bCs/>
                <w:sz w:val="20"/>
                <w:szCs w:val="20"/>
                <w:lang w:val="uk-UA"/>
              </w:rPr>
            </w:pPr>
          </w:p>
          <w:p w14:paraId="0FE81623" w14:textId="77777777" w:rsidR="0056086F" w:rsidRPr="00952986" w:rsidRDefault="0056086F" w:rsidP="0032407D">
            <w:pPr>
              <w:pStyle w:val="rvps2"/>
              <w:shd w:val="clear" w:color="auto" w:fill="FFFFFF"/>
              <w:spacing w:before="0" w:beforeAutospacing="0" w:after="0" w:afterAutospacing="0"/>
              <w:contextualSpacing/>
              <w:jc w:val="both"/>
              <w:rPr>
                <w:b/>
                <w:bCs/>
                <w:sz w:val="20"/>
                <w:szCs w:val="20"/>
                <w:lang w:val="uk-UA"/>
              </w:rPr>
            </w:pPr>
          </w:p>
          <w:p w14:paraId="5B8EC75E" w14:textId="77777777" w:rsidR="0056086F" w:rsidRPr="00952986" w:rsidRDefault="0056086F" w:rsidP="0032407D">
            <w:pPr>
              <w:pStyle w:val="rvps2"/>
              <w:shd w:val="clear" w:color="auto" w:fill="FFFFFF"/>
              <w:spacing w:before="0" w:beforeAutospacing="0" w:after="0" w:afterAutospacing="0"/>
              <w:contextualSpacing/>
              <w:jc w:val="both"/>
              <w:rPr>
                <w:b/>
                <w:bCs/>
                <w:sz w:val="20"/>
                <w:szCs w:val="20"/>
                <w:lang w:val="uk-UA"/>
              </w:rPr>
            </w:pPr>
          </w:p>
          <w:p w14:paraId="383010F2" w14:textId="77777777" w:rsidR="0056086F" w:rsidRPr="00952986" w:rsidRDefault="0056086F" w:rsidP="0032407D">
            <w:pPr>
              <w:pStyle w:val="rvps2"/>
              <w:shd w:val="clear" w:color="auto" w:fill="FFFFFF"/>
              <w:spacing w:before="0" w:beforeAutospacing="0" w:after="0" w:afterAutospacing="0"/>
              <w:contextualSpacing/>
              <w:jc w:val="both"/>
              <w:rPr>
                <w:b/>
                <w:bCs/>
                <w:sz w:val="20"/>
                <w:szCs w:val="20"/>
                <w:lang w:val="uk-UA"/>
              </w:rPr>
            </w:pPr>
          </w:p>
          <w:p w14:paraId="4E99E545" w14:textId="77777777" w:rsidR="0056086F" w:rsidRPr="00952986" w:rsidRDefault="0056086F" w:rsidP="0032407D">
            <w:pPr>
              <w:pStyle w:val="rvps2"/>
              <w:shd w:val="clear" w:color="auto" w:fill="FFFFFF"/>
              <w:spacing w:before="0" w:beforeAutospacing="0" w:after="0" w:afterAutospacing="0"/>
              <w:contextualSpacing/>
              <w:jc w:val="both"/>
              <w:rPr>
                <w:b/>
                <w:bCs/>
                <w:sz w:val="20"/>
                <w:szCs w:val="20"/>
                <w:lang w:val="uk-UA"/>
              </w:rPr>
            </w:pPr>
          </w:p>
          <w:p w14:paraId="5CE9EEF5" w14:textId="77777777" w:rsidR="0057685E" w:rsidRPr="00952986" w:rsidRDefault="0057685E" w:rsidP="0057685E">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00FC63A4" w14:textId="2C64A601"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tc>
      </w:tr>
      <w:tr w:rsidR="007E120D" w:rsidRPr="0051289A" w14:paraId="004C6C8E" w14:textId="77777777" w:rsidTr="00E30BA6">
        <w:trPr>
          <w:trHeight w:val="20"/>
        </w:trPr>
        <w:tc>
          <w:tcPr>
            <w:tcW w:w="15594" w:type="dxa"/>
            <w:gridSpan w:val="10"/>
          </w:tcPr>
          <w:p w14:paraId="615678C0" w14:textId="77777777" w:rsidR="007E120D" w:rsidRPr="00952986" w:rsidRDefault="007E120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D63545C" w14:textId="77777777" w:rsidR="007E120D" w:rsidRPr="00952986" w:rsidRDefault="007E120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eastAsia="ru-RU"/>
              </w:rPr>
              <w:t>VII. Умови та порядок припинення та відновлення постачання електричної енергії споживачу</w:t>
            </w:r>
          </w:p>
          <w:p w14:paraId="40C92991" w14:textId="77777777" w:rsidR="007E120D" w:rsidRPr="00952986" w:rsidRDefault="007E120D" w:rsidP="0032407D">
            <w:pPr>
              <w:pStyle w:val="rvps2"/>
              <w:shd w:val="clear" w:color="auto" w:fill="FFFFFF"/>
              <w:spacing w:before="0" w:beforeAutospacing="0" w:after="0" w:afterAutospacing="0"/>
              <w:contextualSpacing/>
              <w:jc w:val="both"/>
              <w:rPr>
                <w:b/>
                <w:bCs/>
                <w:color w:val="0070C0"/>
                <w:sz w:val="20"/>
                <w:szCs w:val="20"/>
                <w:lang w:val="uk-UA"/>
              </w:rPr>
            </w:pPr>
          </w:p>
        </w:tc>
      </w:tr>
      <w:tr w:rsidR="007E120D" w:rsidRPr="0051289A" w14:paraId="4941BA73" w14:textId="77777777" w:rsidTr="00085293">
        <w:trPr>
          <w:trHeight w:val="20"/>
        </w:trPr>
        <w:tc>
          <w:tcPr>
            <w:tcW w:w="4345" w:type="dxa"/>
            <w:gridSpan w:val="2"/>
            <w:tcBorders>
              <w:bottom w:val="nil"/>
            </w:tcBorders>
          </w:tcPr>
          <w:p w14:paraId="1E76B8BF" w14:textId="26220D59" w:rsidR="007E120D" w:rsidRPr="00952986" w:rsidRDefault="007E120D" w:rsidP="0032407D">
            <w:pPr>
              <w:ind w:firstLine="240"/>
              <w:jc w:val="both"/>
              <w:rPr>
                <w:rFonts w:ascii="Times New Roman" w:eastAsia="Aptos" w:hAnsi="Times New Roman" w:cs="Times New Roman"/>
                <w:b/>
                <w:bCs/>
                <w:color w:val="000000"/>
                <w:sz w:val="20"/>
                <w:szCs w:val="20"/>
                <w:lang w:val="uk-UA"/>
              </w:rPr>
            </w:pPr>
            <w:bookmarkStart w:id="16" w:name="864"/>
            <w:r w:rsidRPr="00952986">
              <w:rPr>
                <w:rFonts w:ascii="Times New Roman" w:eastAsia="Aptos" w:hAnsi="Times New Roman" w:cs="Times New Roman"/>
                <w:b/>
                <w:bCs/>
                <w:color w:val="000000"/>
                <w:sz w:val="20"/>
                <w:szCs w:val="20"/>
                <w:lang w:val="uk-UA"/>
              </w:rPr>
              <w:lastRenderedPageBreak/>
              <w:t>ВІДСУТНІЙ У ПРОЄКТІ ЗМІН</w:t>
            </w:r>
          </w:p>
          <w:p w14:paraId="76371D43" w14:textId="77777777" w:rsidR="007E120D" w:rsidRPr="00952986" w:rsidRDefault="007E120D" w:rsidP="0032407D">
            <w:pPr>
              <w:ind w:firstLine="240"/>
              <w:jc w:val="both"/>
              <w:rPr>
                <w:rFonts w:ascii="Times New Roman" w:eastAsia="Aptos" w:hAnsi="Times New Roman" w:cs="Times New Roman"/>
                <w:color w:val="000000"/>
                <w:sz w:val="20"/>
                <w:szCs w:val="20"/>
                <w:lang w:val="uk-UA"/>
              </w:rPr>
            </w:pPr>
          </w:p>
          <w:p w14:paraId="3CBC18B3" w14:textId="4B9A36DA" w:rsidR="007E120D" w:rsidRPr="00952986" w:rsidRDefault="007E120D" w:rsidP="0032407D">
            <w:pPr>
              <w:ind w:firstLine="240"/>
              <w:jc w:val="both"/>
              <w:rPr>
                <w:rFonts w:ascii="Times New Roman" w:eastAsia="Aptos" w:hAnsi="Times New Roman" w:cs="Times New Roman"/>
                <w:color w:val="000000"/>
                <w:sz w:val="20"/>
                <w:szCs w:val="20"/>
                <w:lang w:val="uk-UA"/>
              </w:rPr>
            </w:pPr>
            <w:r w:rsidRPr="00952986">
              <w:rPr>
                <w:rFonts w:ascii="Times New Roman" w:eastAsia="Aptos" w:hAnsi="Times New Roman" w:cs="Times New Roman"/>
                <w:color w:val="000000"/>
                <w:sz w:val="20"/>
                <w:szCs w:val="20"/>
                <w:lang w:val="uk-UA"/>
              </w:rPr>
              <w:t>7.5. Припинення повністю або частково постачання електричної енергії споживачу здійснюється:</w:t>
            </w:r>
          </w:p>
          <w:p w14:paraId="69FEDFE1" w14:textId="5A01EB25" w:rsidR="007E120D" w:rsidRPr="00952986" w:rsidRDefault="007E120D" w:rsidP="0032407D">
            <w:pPr>
              <w:ind w:firstLine="240"/>
              <w:jc w:val="both"/>
              <w:rPr>
                <w:rFonts w:ascii="Times New Roman" w:eastAsia="Aptos" w:hAnsi="Times New Roman" w:cs="Times New Roman"/>
                <w:sz w:val="20"/>
                <w:szCs w:val="20"/>
                <w:lang w:val="uk-UA"/>
              </w:rPr>
            </w:pPr>
            <w:r w:rsidRPr="00952986">
              <w:rPr>
                <w:rFonts w:ascii="Times New Roman" w:eastAsia="Aptos" w:hAnsi="Times New Roman" w:cs="Times New Roman"/>
                <w:color w:val="000000"/>
                <w:sz w:val="20"/>
                <w:szCs w:val="20"/>
                <w:lang w:val="uk-UA"/>
              </w:rPr>
              <w:t xml:space="preserve">……. </w:t>
            </w:r>
          </w:p>
          <w:p w14:paraId="21F31D13"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17" w:name="875"/>
            <w:bookmarkEnd w:id="16"/>
            <w:r w:rsidRPr="00952986">
              <w:rPr>
                <w:rFonts w:ascii="Times New Roman" w:eastAsia="Aptos" w:hAnsi="Times New Roman" w:cs="Times New Roman"/>
                <w:color w:val="000000"/>
                <w:sz w:val="20"/>
                <w:szCs w:val="20"/>
                <w:lang w:val="uk-UA"/>
              </w:rPr>
              <w:t xml:space="preserve">2) </w:t>
            </w:r>
            <w:proofErr w:type="spellStart"/>
            <w:r w:rsidRPr="00952986">
              <w:rPr>
                <w:rFonts w:ascii="Times New Roman" w:eastAsia="Aptos" w:hAnsi="Times New Roman" w:cs="Times New Roman"/>
                <w:color w:val="000000"/>
                <w:sz w:val="20"/>
                <w:szCs w:val="20"/>
                <w:lang w:val="uk-UA"/>
              </w:rPr>
              <w:t>електропостачальником</w:t>
            </w:r>
            <w:proofErr w:type="spellEnd"/>
            <w:r w:rsidRPr="00952986">
              <w:rPr>
                <w:rFonts w:ascii="Times New Roman" w:eastAsia="Aptos" w:hAnsi="Times New Roman" w:cs="Times New Roman"/>
                <w:color w:val="000000"/>
                <w:sz w:val="20"/>
                <w:szCs w:val="20"/>
                <w:lang w:val="uk-UA"/>
              </w:rPr>
              <w:t xml:space="preserve"> за умови попередження споживача не пізніше ніж за 10 робочих днів до дня відключення у разі:</w:t>
            </w:r>
          </w:p>
          <w:p w14:paraId="06AF1349"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18" w:name="876"/>
            <w:bookmarkEnd w:id="17"/>
            <w:r w:rsidRPr="00952986">
              <w:rPr>
                <w:rFonts w:ascii="Times New Roman" w:eastAsia="Aptos" w:hAnsi="Times New Roman" w:cs="Times New Roman"/>
                <w:color w:val="000000"/>
                <w:sz w:val="20"/>
                <w:szCs w:val="20"/>
                <w:lang w:val="uk-UA"/>
              </w:rPr>
              <w:t xml:space="preserve">заборгованості з оплати за спожиту електричну енергію відповідно до умов договору з </w:t>
            </w:r>
            <w:proofErr w:type="spellStart"/>
            <w:r w:rsidRPr="00952986">
              <w:rPr>
                <w:rFonts w:ascii="Times New Roman" w:eastAsia="Aptos" w:hAnsi="Times New Roman" w:cs="Times New Roman"/>
                <w:color w:val="000000"/>
                <w:sz w:val="20"/>
                <w:szCs w:val="20"/>
                <w:lang w:val="uk-UA"/>
              </w:rPr>
              <w:t>електропостачальником</w:t>
            </w:r>
            <w:proofErr w:type="spellEnd"/>
            <w:r w:rsidRPr="00952986">
              <w:rPr>
                <w:rFonts w:ascii="Times New Roman" w:eastAsia="Aptos" w:hAnsi="Times New Roman" w:cs="Times New Roman"/>
                <w:color w:val="000000"/>
                <w:sz w:val="20"/>
                <w:szCs w:val="20"/>
                <w:lang w:val="uk-UA"/>
              </w:rPr>
              <w:t>;</w:t>
            </w:r>
          </w:p>
          <w:p w14:paraId="05837F89"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19" w:name="877"/>
            <w:bookmarkEnd w:id="18"/>
            <w:r w:rsidRPr="00952986">
              <w:rPr>
                <w:rFonts w:ascii="Times New Roman" w:eastAsia="Aptos" w:hAnsi="Times New Roman" w:cs="Times New Roman"/>
                <w:color w:val="000000"/>
                <w:sz w:val="20"/>
                <w:szCs w:val="20"/>
                <w:lang w:val="uk-UA"/>
              </w:rPr>
              <w:t xml:space="preserve">недопущення уповноважених представників </w:t>
            </w:r>
            <w:proofErr w:type="spellStart"/>
            <w:r w:rsidRPr="00952986">
              <w:rPr>
                <w:rFonts w:ascii="Times New Roman" w:eastAsia="Aptos" w:hAnsi="Times New Roman" w:cs="Times New Roman"/>
                <w:color w:val="000000"/>
                <w:sz w:val="20"/>
                <w:szCs w:val="20"/>
                <w:lang w:val="uk-UA"/>
              </w:rPr>
              <w:t>електропостачальника</w:t>
            </w:r>
            <w:proofErr w:type="spellEnd"/>
            <w:r w:rsidRPr="00952986">
              <w:rPr>
                <w:rFonts w:ascii="Times New Roman" w:eastAsia="Aptos" w:hAnsi="Times New Roman" w:cs="Times New Roman"/>
                <w:color w:val="000000"/>
                <w:sz w:val="20"/>
                <w:szCs w:val="20"/>
                <w:lang w:val="uk-UA"/>
              </w:rPr>
              <w:t xml:space="preserve"> до розрахункових засобів комерційного обліку електричної енергії, що розташовані на території споживача;</w:t>
            </w:r>
          </w:p>
          <w:p w14:paraId="20C05E19"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0" w:name="5954"/>
            <w:bookmarkEnd w:id="19"/>
            <w:r w:rsidRPr="00952986">
              <w:rPr>
                <w:rFonts w:ascii="Times New Roman" w:eastAsia="Aptos" w:hAnsi="Times New Roman" w:cs="Times New Roman"/>
                <w:color w:val="000000"/>
                <w:sz w:val="20"/>
                <w:szCs w:val="20"/>
                <w:lang w:val="uk-UA"/>
              </w:rPr>
              <w:t xml:space="preserve">не сплати коригуючого платіжного документу у </w:t>
            </w:r>
            <w:proofErr w:type="spellStart"/>
            <w:r w:rsidRPr="00952986">
              <w:rPr>
                <w:rFonts w:ascii="Times New Roman" w:eastAsia="Aptos" w:hAnsi="Times New Roman" w:cs="Times New Roman"/>
                <w:color w:val="000000"/>
                <w:sz w:val="20"/>
                <w:szCs w:val="20"/>
                <w:lang w:val="uk-UA"/>
              </w:rPr>
              <w:t>тридцятиденний</w:t>
            </w:r>
            <w:proofErr w:type="spellEnd"/>
            <w:r w:rsidRPr="00952986">
              <w:rPr>
                <w:rFonts w:ascii="Times New Roman" w:eastAsia="Aptos" w:hAnsi="Times New Roman" w:cs="Times New Roman"/>
                <w:color w:val="000000"/>
                <w:sz w:val="20"/>
                <w:szCs w:val="20"/>
                <w:lang w:val="uk-UA"/>
              </w:rPr>
              <w:t xml:space="preserve"> строк, у разі споживання побутовим споживачем електричної енергії на непобутові потреби.</w:t>
            </w:r>
          </w:p>
          <w:p w14:paraId="1270D9D8" w14:textId="77777777" w:rsidR="00085293" w:rsidRDefault="00085293" w:rsidP="0032407D">
            <w:pPr>
              <w:ind w:firstLine="240"/>
              <w:jc w:val="both"/>
              <w:rPr>
                <w:rFonts w:ascii="Times New Roman" w:eastAsia="Aptos" w:hAnsi="Times New Roman" w:cs="Times New Roman"/>
                <w:color w:val="000000"/>
                <w:sz w:val="20"/>
                <w:szCs w:val="20"/>
                <w:lang w:val="uk-UA"/>
              </w:rPr>
            </w:pPr>
            <w:bookmarkStart w:id="21" w:name="5955"/>
            <w:bookmarkEnd w:id="20"/>
          </w:p>
          <w:p w14:paraId="41E73B8F"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2" w:name="878"/>
            <w:bookmarkEnd w:id="21"/>
            <w:r w:rsidRPr="00952986">
              <w:rPr>
                <w:rFonts w:ascii="Times New Roman" w:eastAsia="Aptos" w:hAnsi="Times New Roman" w:cs="Times New Roman"/>
                <w:color w:val="000000"/>
                <w:sz w:val="20"/>
                <w:szCs w:val="20"/>
                <w:lang w:val="uk-UA"/>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5EE4AA6C"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3" w:name="879"/>
            <w:bookmarkEnd w:id="22"/>
            <w:r w:rsidRPr="00952986">
              <w:rPr>
                <w:rFonts w:ascii="Times New Roman" w:eastAsia="Aptos" w:hAnsi="Times New Roman" w:cs="Times New Roman"/>
                <w:color w:val="000000"/>
                <w:sz w:val="20"/>
                <w:szCs w:val="20"/>
                <w:lang w:val="uk-UA"/>
              </w:rPr>
              <w:t xml:space="preserve">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електропостачання буде повністю або частково припинено, прізвище, ім'я, по батькові, підпис </w:t>
            </w:r>
            <w:r w:rsidRPr="00952986">
              <w:rPr>
                <w:rFonts w:ascii="Times New Roman" w:eastAsia="Aptos" w:hAnsi="Times New Roman" w:cs="Times New Roman"/>
                <w:color w:val="000000"/>
                <w:sz w:val="20"/>
                <w:szCs w:val="20"/>
                <w:lang w:val="uk-UA"/>
              </w:rPr>
              <w:lastRenderedPageBreak/>
              <w:t>відповідальної особи, якою оформлено попередження.</w:t>
            </w:r>
          </w:p>
          <w:p w14:paraId="7BE8FBDE" w14:textId="77777777" w:rsidR="007E120D" w:rsidRDefault="007E120D" w:rsidP="0032407D">
            <w:pPr>
              <w:ind w:firstLine="240"/>
              <w:jc w:val="both"/>
              <w:rPr>
                <w:rFonts w:ascii="Times New Roman" w:eastAsia="Aptos" w:hAnsi="Times New Roman" w:cs="Times New Roman"/>
                <w:color w:val="000000"/>
                <w:sz w:val="20"/>
                <w:szCs w:val="20"/>
                <w:lang w:val="uk-UA"/>
              </w:rPr>
            </w:pPr>
            <w:bookmarkStart w:id="24" w:name="5956"/>
            <w:bookmarkEnd w:id="23"/>
          </w:p>
          <w:p w14:paraId="25CF301B" w14:textId="77777777" w:rsidR="00085293" w:rsidRDefault="00085293" w:rsidP="0032407D">
            <w:pPr>
              <w:ind w:firstLine="240"/>
              <w:jc w:val="both"/>
              <w:rPr>
                <w:rFonts w:ascii="Times New Roman" w:eastAsia="Aptos" w:hAnsi="Times New Roman" w:cs="Times New Roman"/>
                <w:color w:val="000000"/>
                <w:sz w:val="20"/>
                <w:szCs w:val="20"/>
                <w:lang w:val="uk-UA"/>
              </w:rPr>
            </w:pPr>
          </w:p>
          <w:p w14:paraId="6841360F" w14:textId="77777777" w:rsidR="0057685E" w:rsidRPr="00952986" w:rsidRDefault="0057685E" w:rsidP="0032407D">
            <w:pPr>
              <w:ind w:firstLine="240"/>
              <w:jc w:val="both"/>
              <w:rPr>
                <w:rFonts w:ascii="Times New Roman" w:eastAsia="Aptos" w:hAnsi="Times New Roman" w:cs="Times New Roman"/>
                <w:color w:val="000000"/>
                <w:sz w:val="20"/>
                <w:szCs w:val="20"/>
                <w:lang w:val="uk-UA"/>
              </w:rPr>
            </w:pPr>
          </w:p>
          <w:p w14:paraId="056AEA66" w14:textId="5903A54A" w:rsidR="007E120D" w:rsidRPr="00952986" w:rsidRDefault="007E120D" w:rsidP="0032407D">
            <w:pPr>
              <w:ind w:firstLine="240"/>
              <w:jc w:val="both"/>
              <w:rPr>
                <w:rFonts w:ascii="Times New Roman" w:eastAsia="Aptos" w:hAnsi="Times New Roman" w:cs="Times New Roman"/>
                <w:sz w:val="20"/>
                <w:szCs w:val="20"/>
                <w:lang w:val="uk-UA"/>
              </w:rPr>
            </w:pPr>
            <w:r w:rsidRPr="00952986">
              <w:rPr>
                <w:rFonts w:ascii="Times New Roman" w:eastAsia="Aptos" w:hAnsi="Times New Roman" w:cs="Times New Roman"/>
                <w:color w:val="000000"/>
                <w:sz w:val="20"/>
                <w:szCs w:val="20"/>
                <w:lang w:val="uk-UA"/>
              </w:rPr>
              <w:t xml:space="preserve">Попередження про припинення постачання електричної енергії може надаватись споживачу в інший узгоджений спосіб, передбачений договором з </w:t>
            </w:r>
            <w:proofErr w:type="spellStart"/>
            <w:r w:rsidRPr="00952986">
              <w:rPr>
                <w:rFonts w:ascii="Times New Roman" w:eastAsia="Aptos" w:hAnsi="Times New Roman" w:cs="Times New Roman"/>
                <w:color w:val="000000"/>
                <w:sz w:val="20"/>
                <w:szCs w:val="20"/>
                <w:lang w:val="uk-UA"/>
              </w:rPr>
              <w:t>електропостачальником</w:t>
            </w:r>
            <w:proofErr w:type="spellEnd"/>
            <w:r w:rsidRPr="00952986">
              <w:rPr>
                <w:rFonts w:ascii="Times New Roman" w:eastAsia="Aptos" w:hAnsi="Times New Roman" w:cs="Times New Roman"/>
                <w:color w:val="000000"/>
                <w:sz w:val="20"/>
                <w:szCs w:val="20"/>
                <w:lang w:val="uk-UA"/>
              </w:rPr>
              <w:t xml:space="preserve"> та договором з ОСР/ОСП або додатками до нього.</w:t>
            </w:r>
          </w:p>
          <w:p w14:paraId="5FC0EC16"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5" w:name="5957"/>
            <w:bookmarkEnd w:id="24"/>
            <w:r w:rsidRPr="00952986">
              <w:rPr>
                <w:rFonts w:ascii="Times New Roman" w:eastAsia="Aptos" w:hAnsi="Times New Roman" w:cs="Times New Roman"/>
                <w:color w:val="000000"/>
                <w:sz w:val="20"/>
                <w:szCs w:val="20"/>
                <w:lang w:val="uk-UA"/>
              </w:rPr>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третій робочий день з дня відправки електронного повідомлення з поштового сервера оператора системи або </w:t>
            </w:r>
            <w:proofErr w:type="spellStart"/>
            <w:r w:rsidRPr="00952986">
              <w:rPr>
                <w:rFonts w:ascii="Times New Roman" w:eastAsia="Aptos" w:hAnsi="Times New Roman" w:cs="Times New Roman"/>
                <w:color w:val="000000"/>
                <w:sz w:val="20"/>
                <w:szCs w:val="20"/>
                <w:lang w:val="uk-UA"/>
              </w:rPr>
              <w:t>електропостачальника</w:t>
            </w:r>
            <w:proofErr w:type="spellEnd"/>
            <w:r w:rsidRPr="00952986">
              <w:rPr>
                <w:rFonts w:ascii="Times New Roman" w:eastAsia="Aptos" w:hAnsi="Times New Roman" w:cs="Times New Roman"/>
                <w:color w:val="000000"/>
                <w:sz w:val="20"/>
                <w:szCs w:val="20"/>
                <w:lang w:val="uk-UA"/>
              </w:rPr>
              <w:t xml:space="preserve"> на електронну адресу споживача, що зазначена у договорі споживача з ОСР/ОСП або </w:t>
            </w:r>
            <w:proofErr w:type="spellStart"/>
            <w:r w:rsidRPr="00952986">
              <w:rPr>
                <w:rFonts w:ascii="Times New Roman" w:eastAsia="Aptos" w:hAnsi="Times New Roman" w:cs="Times New Roman"/>
                <w:color w:val="000000"/>
                <w:sz w:val="20"/>
                <w:szCs w:val="20"/>
                <w:lang w:val="uk-UA"/>
              </w:rPr>
              <w:t>електропостачальником</w:t>
            </w:r>
            <w:proofErr w:type="spellEnd"/>
            <w:r w:rsidRPr="00952986">
              <w:rPr>
                <w:rFonts w:ascii="Times New Roman" w:eastAsia="Aptos" w:hAnsi="Times New Roman" w:cs="Times New Roman"/>
                <w:color w:val="000000"/>
                <w:sz w:val="20"/>
                <w:szCs w:val="20"/>
                <w:lang w:val="uk-UA"/>
              </w:rPr>
              <w:t xml:space="preserve"> (у разі направлення попередження електронною поштою).</w:t>
            </w:r>
          </w:p>
          <w:p w14:paraId="0ABB4653"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6" w:name="882"/>
            <w:bookmarkEnd w:id="25"/>
            <w:r w:rsidRPr="00952986">
              <w:rPr>
                <w:rFonts w:ascii="Times New Roman" w:eastAsia="Aptos" w:hAnsi="Times New Roman" w:cs="Times New Roman"/>
                <w:color w:val="000000"/>
                <w:sz w:val="20"/>
                <w:szCs w:val="20"/>
                <w:lang w:val="uk-UA"/>
              </w:rP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14:paraId="4D859260"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7" w:name="883"/>
            <w:bookmarkEnd w:id="26"/>
            <w:r w:rsidRPr="00952986">
              <w:rPr>
                <w:rFonts w:ascii="Times New Roman" w:eastAsia="Aptos" w:hAnsi="Times New Roman" w:cs="Times New Roman"/>
                <w:color w:val="000000"/>
                <w:sz w:val="20"/>
                <w:szCs w:val="20"/>
                <w:lang w:val="uk-UA"/>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184D5DDF" w14:textId="77777777" w:rsidR="007E120D" w:rsidRPr="00952986" w:rsidRDefault="007E120D" w:rsidP="0032407D">
            <w:pPr>
              <w:ind w:firstLine="240"/>
              <w:jc w:val="both"/>
              <w:rPr>
                <w:rFonts w:ascii="Times New Roman" w:eastAsia="Aptos" w:hAnsi="Times New Roman" w:cs="Times New Roman"/>
                <w:sz w:val="20"/>
                <w:szCs w:val="20"/>
                <w:lang w:val="uk-UA"/>
              </w:rPr>
            </w:pPr>
            <w:bookmarkStart w:id="28" w:name="884"/>
            <w:bookmarkEnd w:id="27"/>
            <w:r w:rsidRPr="00952986">
              <w:rPr>
                <w:rFonts w:ascii="Times New Roman" w:eastAsia="Aptos" w:hAnsi="Times New Roman" w:cs="Times New Roman"/>
                <w:color w:val="000000"/>
                <w:sz w:val="20"/>
                <w:szCs w:val="20"/>
                <w:lang w:val="uk-UA"/>
              </w:rPr>
              <w:t xml:space="preserve">Оператор системи протягом одного робочого дня після надання споживачу попередження про припинення електроживлення повідомляє про це </w:t>
            </w:r>
            <w:proofErr w:type="spellStart"/>
            <w:r w:rsidRPr="00952986">
              <w:rPr>
                <w:rFonts w:ascii="Times New Roman" w:eastAsia="Aptos" w:hAnsi="Times New Roman" w:cs="Times New Roman"/>
                <w:color w:val="000000"/>
                <w:sz w:val="20"/>
                <w:szCs w:val="20"/>
                <w:lang w:val="uk-UA"/>
              </w:rPr>
              <w:t>електропостачальника</w:t>
            </w:r>
            <w:proofErr w:type="spellEnd"/>
            <w:r w:rsidRPr="00952986">
              <w:rPr>
                <w:rFonts w:ascii="Times New Roman" w:eastAsia="Aptos" w:hAnsi="Times New Roman" w:cs="Times New Roman"/>
                <w:color w:val="000000"/>
                <w:sz w:val="20"/>
                <w:szCs w:val="20"/>
                <w:lang w:val="uk-UA"/>
              </w:rPr>
              <w:t xml:space="preserve"> споживача та адміністратора комерційного обліку. У разі отримання оператором системи від </w:t>
            </w:r>
            <w:proofErr w:type="spellStart"/>
            <w:r w:rsidRPr="00952986">
              <w:rPr>
                <w:rFonts w:ascii="Times New Roman" w:eastAsia="Aptos" w:hAnsi="Times New Roman" w:cs="Times New Roman"/>
                <w:color w:val="000000"/>
                <w:sz w:val="20"/>
                <w:szCs w:val="20"/>
                <w:lang w:val="uk-UA"/>
              </w:rPr>
              <w:t>електропостачальника</w:t>
            </w:r>
            <w:proofErr w:type="spellEnd"/>
            <w:r w:rsidRPr="00952986">
              <w:rPr>
                <w:rFonts w:ascii="Times New Roman" w:eastAsia="Aptos" w:hAnsi="Times New Roman" w:cs="Times New Roman"/>
                <w:color w:val="000000"/>
                <w:sz w:val="20"/>
                <w:szCs w:val="20"/>
                <w:lang w:val="uk-UA"/>
              </w:rPr>
              <w:t xml:space="preserve"> звернення щодо відключення електроустановки споживача </w:t>
            </w:r>
            <w:r w:rsidRPr="00952986">
              <w:rPr>
                <w:rFonts w:ascii="Times New Roman" w:eastAsia="Aptos" w:hAnsi="Times New Roman" w:cs="Times New Roman"/>
                <w:color w:val="000000"/>
                <w:sz w:val="20"/>
                <w:szCs w:val="20"/>
                <w:lang w:val="uk-UA"/>
              </w:rPr>
              <w:lastRenderedPageBreak/>
              <w:t>оператор системи має повідомити адміністратора комерційного обліку про отримання відповідного звернення протягом дня його отримання.</w:t>
            </w:r>
          </w:p>
          <w:bookmarkEnd w:id="28"/>
          <w:p w14:paraId="1540B5E6" w14:textId="77777777" w:rsidR="007E120D" w:rsidRPr="00952986" w:rsidRDefault="007E120D" w:rsidP="0032407D">
            <w:pPr>
              <w:pStyle w:val="rvps2"/>
              <w:shd w:val="clear" w:color="auto" w:fill="FFFFFF"/>
              <w:spacing w:before="0" w:beforeAutospacing="0" w:after="0" w:afterAutospacing="0"/>
              <w:contextualSpacing/>
              <w:jc w:val="both"/>
              <w:rPr>
                <w:b/>
                <w:bCs/>
                <w:color w:val="0070C0"/>
                <w:sz w:val="20"/>
                <w:szCs w:val="20"/>
                <w:lang w:val="uk-UA"/>
              </w:rPr>
            </w:pPr>
          </w:p>
        </w:tc>
        <w:tc>
          <w:tcPr>
            <w:tcW w:w="4128" w:type="dxa"/>
            <w:gridSpan w:val="3"/>
          </w:tcPr>
          <w:p w14:paraId="258534FB" w14:textId="77777777" w:rsidR="007E120D" w:rsidRPr="00952986" w:rsidRDefault="007E120D"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4939389B"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7.5. Припинення повністю або частково постачання електричної енергії споживачу здійснюється:</w:t>
            </w:r>
          </w:p>
          <w:p w14:paraId="333D7A3C" w14:textId="1A16EC53"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w:t>
            </w:r>
          </w:p>
          <w:p w14:paraId="58872729"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2)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за умови попередження споживача не пізніше ніж за 10 робочих днів до дня відключення у разі:</w:t>
            </w:r>
          </w:p>
          <w:p w14:paraId="53F64827"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заборгованості з оплати за спожиту електричну енергію відповідно до умов договору з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w:t>
            </w:r>
          </w:p>
          <w:p w14:paraId="2A3AEE77"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недопущення уповноважених представників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до розрахункових засобів комерційного обліку електричної енергії, що розташовані на території споживача;</w:t>
            </w:r>
          </w:p>
          <w:p w14:paraId="31DB0D18"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не сплати коригуючого платіжного документу у </w:t>
            </w:r>
            <w:proofErr w:type="spellStart"/>
            <w:r w:rsidRPr="00952986">
              <w:rPr>
                <w:rFonts w:ascii="Times New Roman" w:eastAsia="Times New Roman" w:hAnsi="Times New Roman" w:cs="Times New Roman"/>
                <w:sz w:val="20"/>
                <w:szCs w:val="20"/>
                <w:lang w:val="uk-UA" w:eastAsia="uk-UA"/>
              </w:rPr>
              <w:t>тридцятиденний</w:t>
            </w:r>
            <w:proofErr w:type="spellEnd"/>
            <w:r w:rsidRPr="00952986">
              <w:rPr>
                <w:rFonts w:ascii="Times New Roman" w:eastAsia="Times New Roman" w:hAnsi="Times New Roman" w:cs="Times New Roman"/>
                <w:sz w:val="20"/>
                <w:szCs w:val="20"/>
                <w:lang w:val="uk-UA" w:eastAsia="uk-UA"/>
              </w:rPr>
              <w:t xml:space="preserve"> строк, у разі споживання побутовим споживачем електричної енергії на непобутові потреби.</w:t>
            </w:r>
          </w:p>
          <w:p w14:paraId="3B921E99"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Для споживача, який у встановленому законодавством порядку визнаний банкрутом, припинення повністю або частково постачання електричної енергії у зв'язку з відповідною заборгованістю здійснюється без попередження у разі наявності від'ємного сальдо на особовому рахунку згідно з показаннями засобу комерційного обліку, крім випадків, коли такий споживач, щодо якого в установленому порядку вживаються заходи для запобігання банкрутству, здійснює своєчасний розрахунок поточної плати за спожиту електричну енергію, а погашення його заборгованості включено до заходів щодо забезпечення вимог кредиторів.</w:t>
            </w:r>
          </w:p>
          <w:p w14:paraId="6FAC94FE" w14:textId="77777777" w:rsidR="007E120D" w:rsidRPr="00952986" w:rsidRDefault="007E120D" w:rsidP="0057685E">
            <w:pPr>
              <w:shd w:val="clear" w:color="auto" w:fill="FFFFFF"/>
              <w:ind w:firstLine="235"/>
              <w:jc w:val="both"/>
              <w:rPr>
                <w:rFonts w:ascii="Times New Roman" w:eastAsia="Times New Roman" w:hAnsi="Times New Roman" w:cs="Times New Roman"/>
                <w:color w:val="7030A0"/>
                <w:sz w:val="20"/>
                <w:szCs w:val="20"/>
                <w:lang w:val="uk-UA" w:eastAsia="uk-UA"/>
              </w:rPr>
            </w:pPr>
            <w:r w:rsidRPr="00952986">
              <w:rPr>
                <w:rFonts w:ascii="Times New Roman" w:eastAsia="Times New Roman" w:hAnsi="Times New Roman" w:cs="Times New Roman"/>
                <w:sz w:val="20"/>
                <w:szCs w:val="20"/>
                <w:lang w:val="uk-UA" w:eastAsia="uk-UA"/>
              </w:rPr>
              <w:t xml:space="preserve">Попередження про припинення повністю або частково постачання (розподілу або передачі) електричної енергії оформлюється після встановлення факту наявності підстав для вчинення вказаних дій та надається споживачу окремим письмовим повідомленням, у якому зазначаються підстава, дата і час, з якого </w:t>
            </w:r>
            <w:r w:rsidRPr="00952986">
              <w:rPr>
                <w:rFonts w:ascii="Times New Roman" w:eastAsia="Times New Roman" w:hAnsi="Times New Roman" w:cs="Times New Roman"/>
                <w:sz w:val="20"/>
                <w:szCs w:val="20"/>
                <w:lang w:val="uk-UA" w:eastAsia="uk-UA"/>
              </w:rPr>
              <w:lastRenderedPageBreak/>
              <w:t>електропостачання буде повністю або частково припинено</w:t>
            </w:r>
            <w:r w:rsidRPr="00952986">
              <w:rPr>
                <w:rFonts w:ascii="Times New Roman" w:eastAsia="Times New Roman" w:hAnsi="Times New Roman" w:cs="Times New Roman"/>
                <w:b/>
                <w:bCs/>
                <w:strike/>
                <w:color w:val="7030A0"/>
                <w:sz w:val="20"/>
                <w:szCs w:val="20"/>
                <w:lang w:val="uk-UA" w:eastAsia="uk-UA"/>
              </w:rPr>
              <w:t>, прізвище, ім'я, по батькові, підпис відповідальної особи, якою оформлено попередження</w:t>
            </w:r>
            <w:r w:rsidRPr="00952986">
              <w:rPr>
                <w:rFonts w:ascii="Times New Roman" w:eastAsia="Times New Roman" w:hAnsi="Times New Roman" w:cs="Times New Roman"/>
                <w:color w:val="7030A0"/>
                <w:sz w:val="20"/>
                <w:szCs w:val="20"/>
                <w:lang w:val="uk-UA" w:eastAsia="uk-UA"/>
              </w:rPr>
              <w:t>.</w:t>
            </w:r>
          </w:p>
          <w:p w14:paraId="4ADCC411" w14:textId="77777777" w:rsidR="007E120D" w:rsidRPr="00952986" w:rsidRDefault="007E120D" w:rsidP="0057685E">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Попередження про припинення постачання електричної енергії може надаватись споживачу в інший узгоджений спосіб, передбачений договором з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та договором з ОСР/ОСП або додатками до нього.</w:t>
            </w:r>
          </w:p>
          <w:p w14:paraId="125A9A51" w14:textId="77777777" w:rsidR="007E120D" w:rsidRPr="00952986" w:rsidRDefault="007E120D" w:rsidP="00BE42DD">
            <w:pPr>
              <w:shd w:val="clear" w:color="auto" w:fill="FFFFFF"/>
              <w:ind w:firstLine="235"/>
              <w:jc w:val="both"/>
              <w:rPr>
                <w:rFonts w:ascii="Times New Roman" w:eastAsia="Times New Roman" w:hAnsi="Times New Roman" w:cs="Times New Roman"/>
                <w:color w:val="7030A0"/>
                <w:sz w:val="20"/>
                <w:szCs w:val="20"/>
                <w:lang w:val="uk-UA" w:eastAsia="uk-UA"/>
              </w:rPr>
            </w:pPr>
            <w:r w:rsidRPr="00952986">
              <w:rPr>
                <w:rFonts w:ascii="Times New Roman" w:eastAsia="Times New Roman" w:hAnsi="Times New Roman" w:cs="Times New Roman"/>
                <w:sz w:val="20"/>
                <w:szCs w:val="20"/>
                <w:lang w:val="uk-UA" w:eastAsia="uk-UA"/>
              </w:rPr>
              <w:t xml:space="preserve">Датою отримання таких попереджень буде вважатися дата їх особистого вручення, що підтверджується підписом одержувача та/або реєстрацією вхідної кореспонденції, або третій робочий день від дати отримання поштовим відділенням зв'язку, в якому обслуговується одержувач (у разі направлення поштою рекомендованим листом), або третій робочий день з дня відправки електронного повідомлення з поштового сервера оператора системи або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на електронну адресу споживача, що зазначена у договорі споживача з ОСР/ОСП або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(у разі направлення попередження електронною поштою), </w:t>
            </w:r>
            <w:r w:rsidRPr="00952986">
              <w:rPr>
                <w:rFonts w:ascii="Times New Roman" w:eastAsia="Times New Roman" w:hAnsi="Times New Roman" w:cs="Times New Roman"/>
                <w:b/>
                <w:bCs/>
                <w:color w:val="7030A0"/>
                <w:sz w:val="20"/>
                <w:szCs w:val="20"/>
                <w:lang w:val="uk-UA" w:eastAsia="uk-UA"/>
              </w:rPr>
              <w:t>або підтверджується звітом про доставку від Оператора мобільного зв’язку/оператора чи провайдера телекомунікацій</w:t>
            </w:r>
            <w:r w:rsidRPr="00952986">
              <w:rPr>
                <w:rFonts w:ascii="Times New Roman" w:eastAsia="Times New Roman" w:hAnsi="Times New Roman" w:cs="Times New Roman"/>
                <w:color w:val="7030A0"/>
                <w:sz w:val="20"/>
                <w:szCs w:val="20"/>
                <w:lang w:val="uk-UA" w:eastAsia="uk-UA"/>
              </w:rPr>
              <w:t>.</w:t>
            </w:r>
          </w:p>
          <w:p w14:paraId="38DEDC9C" w14:textId="77777777" w:rsidR="007E120D" w:rsidRPr="00952986" w:rsidRDefault="007E120D" w:rsidP="00BE42DD">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Якщо підставою для припинення постачання електричної енергії є заборгованість споживача перед відповідним учасником роздрібного ринку, у попередженні про припинення постачання електричної енергії додатково зазначається сума заборгованості за відповідним договором та період, за який ця заборгованість виникла.</w:t>
            </w:r>
          </w:p>
          <w:p w14:paraId="58C21593" w14:textId="77777777" w:rsidR="007E120D" w:rsidRPr="00952986" w:rsidRDefault="007E120D" w:rsidP="00BE42DD">
            <w:pPr>
              <w:shd w:val="clear" w:color="auto" w:fill="FFFFFF"/>
              <w:ind w:firstLine="23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У разі усунення споживачем в установлений строк порушень, що завчасно (до дня відключення) підтверджується належним чином, постачання електричної енергії споживачу не припиняється.</w:t>
            </w:r>
          </w:p>
          <w:p w14:paraId="1DFF2838" w14:textId="28C29E7E" w:rsidR="007E120D" w:rsidRPr="00952986" w:rsidRDefault="007E120D" w:rsidP="00BE42DD">
            <w:pPr>
              <w:widowControl w:val="0"/>
              <w:autoSpaceDE w:val="0"/>
              <w:autoSpaceDN w:val="0"/>
              <w:ind w:firstLine="235"/>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sz w:val="20"/>
                <w:szCs w:val="20"/>
                <w:lang w:val="uk-UA" w:eastAsia="ru-RU"/>
              </w:rPr>
              <w:t xml:space="preserve">Оператор системи протягом одного робочого дня після надання споживачу попередження про припинення </w:t>
            </w:r>
            <w:r w:rsidRPr="00952986">
              <w:rPr>
                <w:rFonts w:ascii="Times New Roman" w:eastAsia="Times New Roman" w:hAnsi="Times New Roman" w:cs="Times New Roman"/>
                <w:sz w:val="20"/>
                <w:szCs w:val="20"/>
                <w:lang w:val="uk-UA" w:eastAsia="ru-RU"/>
              </w:rPr>
              <w:lastRenderedPageBreak/>
              <w:t xml:space="preserve">електроживлення повідомляє про це </w:t>
            </w:r>
            <w:proofErr w:type="spellStart"/>
            <w:r w:rsidRPr="00952986">
              <w:rPr>
                <w:rFonts w:ascii="Times New Roman" w:eastAsia="Times New Roman" w:hAnsi="Times New Roman" w:cs="Times New Roman"/>
                <w:sz w:val="20"/>
                <w:szCs w:val="20"/>
                <w:lang w:val="uk-UA" w:eastAsia="ru-RU"/>
              </w:rPr>
              <w:t>електропостачальника</w:t>
            </w:r>
            <w:proofErr w:type="spellEnd"/>
            <w:r w:rsidRPr="00952986">
              <w:rPr>
                <w:rFonts w:ascii="Times New Roman" w:eastAsia="Times New Roman" w:hAnsi="Times New Roman" w:cs="Times New Roman"/>
                <w:sz w:val="20"/>
                <w:szCs w:val="20"/>
                <w:lang w:val="uk-UA" w:eastAsia="ru-RU"/>
              </w:rPr>
              <w:t xml:space="preserve"> споживача та адміністратора комерційного обліку. У разі отримання оператором системи від </w:t>
            </w:r>
            <w:proofErr w:type="spellStart"/>
            <w:r w:rsidRPr="00952986">
              <w:rPr>
                <w:rFonts w:ascii="Times New Roman" w:eastAsia="Times New Roman" w:hAnsi="Times New Roman" w:cs="Times New Roman"/>
                <w:sz w:val="20"/>
                <w:szCs w:val="20"/>
                <w:lang w:val="uk-UA" w:eastAsia="ru-RU"/>
              </w:rPr>
              <w:t>електропостачальника</w:t>
            </w:r>
            <w:proofErr w:type="spellEnd"/>
            <w:r w:rsidRPr="00952986">
              <w:rPr>
                <w:rFonts w:ascii="Times New Roman" w:eastAsia="Times New Roman" w:hAnsi="Times New Roman" w:cs="Times New Roman"/>
                <w:sz w:val="20"/>
                <w:szCs w:val="20"/>
                <w:lang w:val="uk-UA" w:eastAsia="ru-RU"/>
              </w:rPr>
              <w:t xml:space="preserve"> звернення щодо відключення електроустановки споживача оператор системи має повідомити адміністратора комерційного обліку про отримання відповідного звернення протягом дня його отримання.</w:t>
            </w:r>
          </w:p>
          <w:p w14:paraId="6E8EF8EA" w14:textId="77777777" w:rsidR="007E120D" w:rsidRPr="00952986" w:rsidRDefault="007E120D" w:rsidP="00F00A4A">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7720052B" w14:textId="77777777" w:rsidR="00E0478F" w:rsidRPr="00952986" w:rsidRDefault="00E0478F" w:rsidP="00E0478F">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090B99B8"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466AB0BA"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5FD5EC8D"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45F53A4D"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5083E4D4"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4F6AEE31"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50A28248"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3EC677B4"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78EFD1BA"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77967DA0"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37463CFD"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0AEC1FB1"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52920B2E"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3B5FBAFD"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176348C7"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2A67D0E3"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0D6AF770"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201211B9"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31632928"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4BB16A65"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1E4A162A"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27158B01"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287689A7"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12B5F34E"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64FC93B9"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70E9F3B5"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175F1A3E"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6F941225" w14:textId="77777777" w:rsidR="007E120D" w:rsidRPr="00952986" w:rsidRDefault="007E120D" w:rsidP="0032407D">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uk-UA"/>
              </w:rPr>
              <w:t xml:space="preserve">Правилами роздрібного ринку передбачено, що </w:t>
            </w:r>
            <w:r w:rsidRPr="00952986">
              <w:rPr>
                <w:rFonts w:ascii="Times New Roman" w:eastAsia="Times New Roman" w:hAnsi="Times New Roman" w:cs="Times New Roman"/>
                <w:sz w:val="20"/>
                <w:szCs w:val="20"/>
                <w:lang w:val="uk-UA" w:eastAsia="ru-RU"/>
              </w:rPr>
              <w:t xml:space="preserve">попередження про припинення постачання електричної енергії може надаватись споживачу не тільки в паперовому вигляді, а й в інший спосіб, передбачений договором з </w:t>
            </w:r>
            <w:proofErr w:type="spellStart"/>
            <w:r w:rsidRPr="00952986">
              <w:rPr>
                <w:rFonts w:ascii="Times New Roman" w:eastAsia="Times New Roman" w:hAnsi="Times New Roman" w:cs="Times New Roman"/>
                <w:sz w:val="20"/>
                <w:szCs w:val="20"/>
                <w:lang w:val="uk-UA" w:eastAsia="ru-RU"/>
              </w:rPr>
              <w:t>електропостачальником</w:t>
            </w:r>
            <w:proofErr w:type="spellEnd"/>
            <w:r w:rsidRPr="00952986">
              <w:rPr>
                <w:rFonts w:ascii="Times New Roman" w:eastAsia="Times New Roman" w:hAnsi="Times New Roman" w:cs="Times New Roman"/>
                <w:sz w:val="20"/>
                <w:szCs w:val="20"/>
                <w:lang w:val="uk-UA" w:eastAsia="ru-RU"/>
              </w:rPr>
              <w:t xml:space="preserve"> та договором з оператором системи або додатками до нього. </w:t>
            </w:r>
          </w:p>
          <w:p w14:paraId="1E891678" w14:textId="77777777" w:rsidR="007E120D" w:rsidRPr="00952986" w:rsidRDefault="007E120D" w:rsidP="0032407D">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Однак до обов’язкових реквізитів попередження про припинення постачання електроенергії належить підпис відповідальної особи, якою оформлено попередження. Що унеможливлює направлення споживачу такого </w:t>
            </w:r>
            <w:r w:rsidRPr="00952986">
              <w:rPr>
                <w:rFonts w:ascii="Times New Roman" w:eastAsia="Times New Roman" w:hAnsi="Times New Roman" w:cs="Times New Roman"/>
                <w:sz w:val="20"/>
                <w:szCs w:val="20"/>
                <w:lang w:val="uk-UA" w:eastAsia="ru-RU"/>
              </w:rPr>
              <w:lastRenderedPageBreak/>
              <w:t>попередження, наприклад, за допомогою СМС-повідомлення чи месенджерів.</w:t>
            </w:r>
          </w:p>
          <w:p w14:paraId="0C2FCB58" w14:textId="77777777" w:rsidR="007E120D" w:rsidRPr="00952986" w:rsidRDefault="007E120D" w:rsidP="0032407D">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В той же час, щорічно вартість друку та доставки повідомлень зростає, що тягне за собою зростання відповідної статті витрат в тарифах ПУП та ОСР. </w:t>
            </w:r>
          </w:p>
          <w:p w14:paraId="2098A8F7" w14:textId="77777777" w:rsidR="007E120D" w:rsidRPr="00952986" w:rsidRDefault="007E120D" w:rsidP="0032407D">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Варто також зазначити, що аналогічні норми в Кодексі системи розподілу (п. 11.5.8) та Кодексі системи передачі (п.3.3 розділу ХІ) не передбачають обов’язкову присутність підпису відповідальної особи, якою оформлено попередження.</w:t>
            </w:r>
          </w:p>
          <w:p w14:paraId="1B96D5D6" w14:textId="77777777" w:rsidR="007E120D" w:rsidRPr="00952986" w:rsidRDefault="007E120D" w:rsidP="0032407D">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ru-RU"/>
              </w:rPr>
              <w:t>Запропоновані зміни дозволять розширити перелік каналів комунікації зі споживачем, значно збільшити швидкість та ефективність інформування споживачів про припинення електропостачання, а також знизити витрати ліцензіатів на друк і доставку повідомлень.</w:t>
            </w:r>
          </w:p>
          <w:p w14:paraId="7C88E776" w14:textId="77777777" w:rsidR="007E120D" w:rsidRPr="00952986" w:rsidRDefault="007E120D" w:rsidP="0032407D">
            <w:pPr>
              <w:jc w:val="both"/>
              <w:rPr>
                <w:rFonts w:ascii="Times New Roman" w:eastAsia="Times New Roman" w:hAnsi="Times New Roman" w:cs="Times New Roman"/>
                <w:bCs/>
                <w:sz w:val="20"/>
                <w:szCs w:val="20"/>
                <w:lang w:val="uk-UA" w:eastAsia="ru-RU"/>
              </w:rPr>
            </w:pPr>
          </w:p>
          <w:p w14:paraId="7DF02A55" w14:textId="77777777" w:rsidR="007E120D" w:rsidRPr="00952986" w:rsidRDefault="007E120D" w:rsidP="0032407D">
            <w:pPr>
              <w:jc w:val="both"/>
              <w:rPr>
                <w:rFonts w:ascii="Times New Roman" w:eastAsia="Times New Roman" w:hAnsi="Times New Roman" w:cs="Times New Roman"/>
                <w:bCs/>
                <w:sz w:val="20"/>
                <w:szCs w:val="20"/>
                <w:lang w:val="uk-UA" w:eastAsia="ru-RU"/>
              </w:rPr>
            </w:pPr>
          </w:p>
        </w:tc>
        <w:tc>
          <w:tcPr>
            <w:tcW w:w="3179" w:type="dxa"/>
            <w:gridSpan w:val="2"/>
          </w:tcPr>
          <w:p w14:paraId="4601BAE0" w14:textId="77777777" w:rsidR="007E120D" w:rsidRPr="00952986" w:rsidRDefault="007E120D" w:rsidP="0032407D">
            <w:pPr>
              <w:pStyle w:val="rvps2"/>
              <w:shd w:val="clear" w:color="auto" w:fill="FFFFFF"/>
              <w:spacing w:before="0" w:beforeAutospacing="0" w:after="0" w:afterAutospacing="0"/>
              <w:contextualSpacing/>
              <w:jc w:val="both"/>
              <w:rPr>
                <w:b/>
                <w:bCs/>
                <w:color w:val="0070C0"/>
                <w:sz w:val="20"/>
                <w:szCs w:val="20"/>
                <w:lang w:val="uk-UA"/>
              </w:rPr>
            </w:pPr>
          </w:p>
          <w:p w14:paraId="62363C03" w14:textId="77777777" w:rsidR="00DB4546" w:rsidRPr="00952986" w:rsidRDefault="00DB4546" w:rsidP="0032407D">
            <w:pPr>
              <w:pStyle w:val="rvps2"/>
              <w:shd w:val="clear" w:color="auto" w:fill="FFFFFF"/>
              <w:spacing w:before="0" w:beforeAutospacing="0" w:after="0" w:afterAutospacing="0"/>
              <w:contextualSpacing/>
              <w:jc w:val="both"/>
              <w:rPr>
                <w:b/>
                <w:bCs/>
                <w:color w:val="0070C0"/>
                <w:sz w:val="20"/>
                <w:szCs w:val="20"/>
                <w:lang w:val="uk-UA"/>
              </w:rPr>
            </w:pPr>
          </w:p>
          <w:p w14:paraId="29C8C0D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5FB66D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C754D05"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6E4BE0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083A76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B15FAF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31E78B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A0B368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870E0F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3DACFE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60E00A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B51BDC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BC9109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A27EFB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A7E4EF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466C4B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399194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5A50BD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8742E8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4B63A6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DECCD1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2ECB4F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285224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1D13CE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E8FE66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C56679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1ABB60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96B67E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FD59D6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9CCDD8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77CDB7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8C2E55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F55A1B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58D2AC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F6FD545"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2F58776"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12E726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F2AA1C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E8B86AD" w14:textId="77777777" w:rsidR="003235C2" w:rsidRPr="00952986" w:rsidRDefault="003235C2" w:rsidP="0032407D">
            <w:pPr>
              <w:pStyle w:val="rvps2"/>
              <w:shd w:val="clear" w:color="auto" w:fill="FFFFFF"/>
              <w:spacing w:before="0" w:beforeAutospacing="0" w:after="0" w:afterAutospacing="0"/>
              <w:contextualSpacing/>
              <w:jc w:val="both"/>
              <w:rPr>
                <w:b/>
                <w:bCs/>
                <w:color w:val="0070C0"/>
                <w:sz w:val="20"/>
                <w:szCs w:val="20"/>
                <w:lang w:val="uk-UA"/>
              </w:rPr>
            </w:pPr>
          </w:p>
          <w:p w14:paraId="4EC290A3" w14:textId="77777777" w:rsidR="003235C2" w:rsidRPr="00952986" w:rsidRDefault="003235C2" w:rsidP="0032407D">
            <w:pPr>
              <w:pStyle w:val="rvps2"/>
              <w:shd w:val="clear" w:color="auto" w:fill="FFFFFF"/>
              <w:spacing w:before="0" w:beforeAutospacing="0" w:after="0" w:afterAutospacing="0"/>
              <w:contextualSpacing/>
              <w:jc w:val="both"/>
              <w:rPr>
                <w:b/>
                <w:bCs/>
                <w:color w:val="0070C0"/>
                <w:sz w:val="20"/>
                <w:szCs w:val="20"/>
                <w:lang w:val="uk-UA"/>
              </w:rPr>
            </w:pPr>
          </w:p>
          <w:p w14:paraId="287ACC7B" w14:textId="1C682C53" w:rsidR="00DB4546" w:rsidRPr="00952986" w:rsidRDefault="0057685E"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 xml:space="preserve">Пропонуємо </w:t>
            </w:r>
            <w:r w:rsidR="009C7299" w:rsidRPr="00952986">
              <w:rPr>
                <w:b/>
                <w:bCs/>
                <w:sz w:val="20"/>
                <w:szCs w:val="20"/>
                <w:lang w:val="uk-UA"/>
              </w:rPr>
              <w:t>відхилити</w:t>
            </w:r>
          </w:p>
          <w:p w14:paraId="090B59E8" w14:textId="0DAD48C4" w:rsidR="009C7299" w:rsidRPr="0057685E" w:rsidRDefault="009C7299" w:rsidP="0032407D">
            <w:pPr>
              <w:pStyle w:val="rvps2"/>
              <w:shd w:val="clear" w:color="auto" w:fill="FFFFFF"/>
              <w:spacing w:before="0" w:beforeAutospacing="0" w:after="0" w:afterAutospacing="0"/>
              <w:contextualSpacing/>
              <w:jc w:val="both"/>
              <w:rPr>
                <w:sz w:val="20"/>
                <w:szCs w:val="20"/>
                <w:lang w:val="uk-UA"/>
              </w:rPr>
            </w:pPr>
            <w:r w:rsidRPr="0057685E">
              <w:rPr>
                <w:sz w:val="20"/>
                <w:szCs w:val="20"/>
                <w:lang w:val="uk-UA"/>
              </w:rPr>
              <w:t>Попередження повинн</w:t>
            </w:r>
            <w:r w:rsidR="00A35FAB">
              <w:rPr>
                <w:sz w:val="20"/>
                <w:szCs w:val="20"/>
                <w:lang w:val="uk-UA"/>
              </w:rPr>
              <w:t>о</w:t>
            </w:r>
            <w:r w:rsidRPr="0057685E">
              <w:rPr>
                <w:sz w:val="20"/>
                <w:szCs w:val="20"/>
                <w:lang w:val="uk-UA"/>
              </w:rPr>
              <w:t xml:space="preserve"> мати ознаки юридично значимого </w:t>
            </w:r>
            <w:r w:rsidRPr="0057685E">
              <w:rPr>
                <w:sz w:val="20"/>
                <w:szCs w:val="20"/>
                <w:lang w:val="uk-UA"/>
              </w:rPr>
              <w:lastRenderedPageBreak/>
              <w:t>документу з усіма необхідними реквізитами</w:t>
            </w:r>
          </w:p>
          <w:p w14:paraId="67CA0A7E" w14:textId="77777777" w:rsidR="009C7299" w:rsidRPr="00952986" w:rsidRDefault="009C7299" w:rsidP="0032407D">
            <w:pPr>
              <w:pStyle w:val="rvps2"/>
              <w:shd w:val="clear" w:color="auto" w:fill="FFFFFF"/>
              <w:spacing w:before="0" w:beforeAutospacing="0" w:after="0" w:afterAutospacing="0"/>
              <w:contextualSpacing/>
              <w:jc w:val="both"/>
              <w:rPr>
                <w:b/>
                <w:bCs/>
                <w:sz w:val="20"/>
                <w:szCs w:val="20"/>
                <w:lang w:val="uk-UA"/>
              </w:rPr>
            </w:pPr>
          </w:p>
          <w:p w14:paraId="4BC9BB2B" w14:textId="77777777" w:rsidR="009C7299" w:rsidRPr="00952986" w:rsidRDefault="009C7299" w:rsidP="0032407D">
            <w:pPr>
              <w:pStyle w:val="rvps2"/>
              <w:shd w:val="clear" w:color="auto" w:fill="FFFFFF"/>
              <w:spacing w:before="0" w:beforeAutospacing="0" w:after="0" w:afterAutospacing="0"/>
              <w:contextualSpacing/>
              <w:jc w:val="both"/>
              <w:rPr>
                <w:b/>
                <w:bCs/>
                <w:sz w:val="20"/>
                <w:szCs w:val="20"/>
                <w:lang w:val="uk-UA"/>
              </w:rPr>
            </w:pPr>
          </w:p>
          <w:p w14:paraId="43931417" w14:textId="77777777" w:rsidR="009C7299" w:rsidRPr="00952986" w:rsidRDefault="009C7299" w:rsidP="0032407D">
            <w:pPr>
              <w:pStyle w:val="rvps2"/>
              <w:shd w:val="clear" w:color="auto" w:fill="FFFFFF"/>
              <w:spacing w:before="0" w:beforeAutospacing="0" w:after="0" w:afterAutospacing="0"/>
              <w:contextualSpacing/>
              <w:jc w:val="both"/>
              <w:rPr>
                <w:b/>
                <w:bCs/>
                <w:sz w:val="20"/>
                <w:szCs w:val="20"/>
                <w:lang w:val="uk-UA"/>
              </w:rPr>
            </w:pPr>
          </w:p>
          <w:p w14:paraId="6D1ECD7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AAF997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3FFB1E5"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A7F11E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3D952D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95CDBB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DB5ABC6"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C91210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0FE071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15D726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28AE67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BCE527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D0D074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9E2973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F88248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80F663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A3271F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5A8D78B" w14:textId="24817499" w:rsidR="009C7299" w:rsidRPr="00952986" w:rsidRDefault="0057685E"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Пропонуємо</w:t>
            </w:r>
            <w:r w:rsidR="009C7299" w:rsidRPr="00952986">
              <w:rPr>
                <w:b/>
                <w:bCs/>
                <w:sz w:val="20"/>
                <w:szCs w:val="20"/>
                <w:lang w:val="uk-UA"/>
              </w:rPr>
              <w:t xml:space="preserve"> відхилити</w:t>
            </w:r>
          </w:p>
          <w:p w14:paraId="71545784" w14:textId="61F8FF46" w:rsidR="009C7299" w:rsidRPr="00BE42DD" w:rsidRDefault="00BE42DD" w:rsidP="0032407D">
            <w:pPr>
              <w:pStyle w:val="rvps2"/>
              <w:shd w:val="clear" w:color="auto" w:fill="FFFFFF"/>
              <w:spacing w:before="0" w:beforeAutospacing="0" w:after="0" w:afterAutospacing="0"/>
              <w:contextualSpacing/>
              <w:jc w:val="both"/>
              <w:rPr>
                <w:sz w:val="20"/>
                <w:szCs w:val="20"/>
                <w:lang w:val="uk-UA"/>
              </w:rPr>
            </w:pPr>
            <w:r>
              <w:rPr>
                <w:sz w:val="20"/>
                <w:szCs w:val="20"/>
                <w:lang w:val="uk-UA"/>
              </w:rPr>
              <w:t>В якості належного підтвердження (доказу) отримання споживачем попередження м</w:t>
            </w:r>
            <w:r w:rsidR="009C7299" w:rsidRPr="00BE42DD">
              <w:rPr>
                <w:sz w:val="20"/>
                <w:szCs w:val="20"/>
                <w:lang w:val="uk-UA"/>
              </w:rPr>
              <w:t xml:space="preserve">ає бути юридично значущий документ </w:t>
            </w:r>
          </w:p>
          <w:p w14:paraId="7C2766F6"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E762FE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ED06C46"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194EC81" w14:textId="6719409B"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tc>
      </w:tr>
      <w:tr w:rsidR="00757326" w:rsidRPr="00B133EB" w14:paraId="762C7735" w14:textId="77777777" w:rsidTr="00085293">
        <w:trPr>
          <w:trHeight w:val="20"/>
        </w:trPr>
        <w:tc>
          <w:tcPr>
            <w:tcW w:w="4345" w:type="dxa"/>
            <w:gridSpan w:val="2"/>
            <w:tcBorders>
              <w:top w:val="nil"/>
            </w:tcBorders>
          </w:tcPr>
          <w:p w14:paraId="21DCA4DC" w14:textId="77777777" w:rsidR="00757326" w:rsidRPr="00952986" w:rsidRDefault="00757326" w:rsidP="0032407D">
            <w:pPr>
              <w:ind w:firstLine="240"/>
              <w:jc w:val="both"/>
              <w:rPr>
                <w:rFonts w:ascii="Times New Roman" w:eastAsia="Aptos" w:hAnsi="Times New Roman" w:cs="Times New Roman"/>
                <w:b/>
                <w:bCs/>
                <w:color w:val="000000"/>
                <w:sz w:val="20"/>
                <w:szCs w:val="20"/>
                <w:lang w:val="uk-UA"/>
              </w:rPr>
            </w:pPr>
          </w:p>
        </w:tc>
        <w:tc>
          <w:tcPr>
            <w:tcW w:w="4128" w:type="dxa"/>
            <w:gridSpan w:val="3"/>
          </w:tcPr>
          <w:p w14:paraId="41FEDFC2" w14:textId="77777777" w:rsidR="00757326" w:rsidRPr="00952986" w:rsidRDefault="00757326" w:rsidP="00E0478F">
            <w:pPr>
              <w:widowControl w:val="0"/>
              <w:autoSpaceDE w:val="0"/>
              <w:autoSpaceDN w:val="0"/>
              <w:contextualSpacing/>
              <w:jc w:val="center"/>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ПрАТ «</w:t>
            </w:r>
            <w:proofErr w:type="spellStart"/>
            <w:r w:rsidRPr="00952986">
              <w:rPr>
                <w:rFonts w:ascii="Times New Roman" w:eastAsia="Calibri" w:hAnsi="Times New Roman" w:cs="Times New Roman"/>
                <w:b/>
                <w:sz w:val="20"/>
                <w:szCs w:val="20"/>
                <w:lang w:val="uk-UA"/>
              </w:rPr>
              <w:t>Львівобленерго</w:t>
            </w:r>
            <w:proofErr w:type="spellEnd"/>
            <w:r w:rsidRPr="00952986">
              <w:rPr>
                <w:rFonts w:ascii="Times New Roman" w:eastAsia="Calibri" w:hAnsi="Times New Roman" w:cs="Times New Roman"/>
                <w:b/>
                <w:sz w:val="20"/>
                <w:szCs w:val="20"/>
                <w:lang w:val="uk-UA"/>
              </w:rPr>
              <w:t>»</w:t>
            </w:r>
          </w:p>
          <w:p w14:paraId="16736BE8" w14:textId="77777777" w:rsidR="00757326" w:rsidRPr="00952986" w:rsidRDefault="00757326" w:rsidP="0032407D">
            <w:pPr>
              <w:ind w:firstLine="240"/>
              <w:jc w:val="both"/>
              <w:rPr>
                <w:rFonts w:ascii="Times New Roman" w:eastAsia="Calibri" w:hAnsi="Times New Roman" w:cs="Times New Roman"/>
                <w:color w:val="000000"/>
                <w:sz w:val="20"/>
                <w:szCs w:val="20"/>
                <w:lang w:val="uk-UA"/>
              </w:rPr>
            </w:pPr>
          </w:p>
          <w:p w14:paraId="263CEED7" w14:textId="5C8C8912"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7.5. Припинення повністю або частково постачання електричної енергії споживачу здійснюється:</w:t>
            </w:r>
          </w:p>
          <w:p w14:paraId="0AA365EE" w14:textId="77777777"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1) оператором системи за умови попередження споживача не пізніше ніж за 5 робочих днів до дня відключення у разі:</w:t>
            </w:r>
          </w:p>
          <w:p w14:paraId="398A1B4D" w14:textId="77777777"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відсутності персоналу для обслуговування електроустановок споживача або договору на обслуговування електроустановок (на виконання припису представника відповідного органу виконавчої влади);</w:t>
            </w:r>
          </w:p>
          <w:p w14:paraId="02462986" w14:textId="77777777"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недопущення уповноважених представників оператора системи до електроустановок споживача, пристроїв релейного захисту, автоматики і зв'язку, які забезпечують регулювання навантаження в енергосистемі, та/або розрахункових засобів комерційного обліку електричної енергії, що розташовані на території споживача;</w:t>
            </w:r>
          </w:p>
          <w:p w14:paraId="58B3B745" w14:textId="77777777"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заборгованості за надані послуги з розподілу (передачі) електричної енергії відповідно до умов договору з оператором системи;</w:t>
            </w:r>
          </w:p>
          <w:p w14:paraId="018AB7C0" w14:textId="77777777" w:rsidR="00757326" w:rsidRPr="00952986" w:rsidRDefault="00757326" w:rsidP="0032407D">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несплати вартості необлікованої електричної енергії внаслідок порушення споживачем цих Правил, визначеної відповідно до законодавства (за умови прийняття судом рішення щодо споживання споживачем необлікованої електричної енергії на користь оператора системи);</w:t>
            </w:r>
          </w:p>
          <w:p w14:paraId="41B7F786" w14:textId="77777777" w:rsidR="00757326" w:rsidRPr="00952986" w:rsidRDefault="00757326" w:rsidP="0032407D">
            <w:pPr>
              <w:ind w:firstLine="240"/>
              <w:jc w:val="both"/>
              <w:rPr>
                <w:rFonts w:ascii="Times New Roman" w:eastAsia="Calibri" w:hAnsi="Times New Roman" w:cs="Times New Roman"/>
                <w:b/>
                <w:color w:val="7030A0"/>
                <w:sz w:val="20"/>
                <w:szCs w:val="20"/>
                <w:lang w:val="uk-UA"/>
              </w:rPr>
            </w:pPr>
            <w:r w:rsidRPr="00952986">
              <w:rPr>
                <w:rFonts w:ascii="Times New Roman" w:eastAsia="Calibri" w:hAnsi="Times New Roman" w:cs="Times New Roman"/>
                <w:b/>
                <w:color w:val="7030A0"/>
                <w:sz w:val="20"/>
                <w:szCs w:val="20"/>
                <w:lang w:val="uk-UA"/>
              </w:rPr>
              <w:t xml:space="preserve">невиконання обґрунтованої вимоги оператора системи щодо приведення належного споживачу розрахункового </w:t>
            </w:r>
            <w:r w:rsidRPr="00952986">
              <w:rPr>
                <w:rFonts w:ascii="Times New Roman" w:eastAsia="Calibri" w:hAnsi="Times New Roman" w:cs="Times New Roman"/>
                <w:b/>
                <w:color w:val="7030A0"/>
                <w:sz w:val="20"/>
                <w:szCs w:val="20"/>
                <w:lang w:val="uk-UA"/>
              </w:rPr>
              <w:lastRenderedPageBreak/>
              <w:t>вузла обліку електроенергії у відповідність до вимог цих Правил, ПУЕ, Кодексу комерційного обліку електричної енергії та нормативно-технічних документів.</w:t>
            </w:r>
          </w:p>
          <w:p w14:paraId="499FA10D" w14:textId="77777777" w:rsidR="00757326" w:rsidRPr="00952986" w:rsidRDefault="00757326" w:rsidP="009C7E72">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невиконання припису представника відповідного органу виконавчої влади;</w:t>
            </w:r>
          </w:p>
          <w:p w14:paraId="0BF25F12" w14:textId="77777777" w:rsidR="00757326" w:rsidRPr="00952986" w:rsidRDefault="00757326" w:rsidP="009C7E72">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закінчення терміну дії, розірвання або </w:t>
            </w:r>
            <w:proofErr w:type="spellStart"/>
            <w:r w:rsidRPr="00952986">
              <w:rPr>
                <w:rFonts w:ascii="Times New Roman" w:eastAsia="Calibri" w:hAnsi="Times New Roman" w:cs="Times New Roman"/>
                <w:color w:val="000000"/>
                <w:sz w:val="20"/>
                <w:szCs w:val="20"/>
                <w:lang w:val="uk-UA"/>
              </w:rPr>
              <w:t>неукладення</w:t>
            </w:r>
            <w:proofErr w:type="spellEnd"/>
            <w:r w:rsidRPr="00952986">
              <w:rPr>
                <w:rFonts w:ascii="Times New Roman" w:eastAsia="Calibri" w:hAnsi="Times New Roman" w:cs="Times New Roman"/>
                <w:color w:val="000000"/>
                <w:sz w:val="20"/>
                <w:szCs w:val="20"/>
                <w:lang w:val="uk-UA"/>
              </w:rPr>
              <w:t xml:space="preserve"> договору між споживачем та оператором системи;</w:t>
            </w:r>
          </w:p>
          <w:p w14:paraId="6C35E5DE" w14:textId="77777777" w:rsidR="00757326" w:rsidRPr="00952986" w:rsidRDefault="00757326" w:rsidP="009C7E72">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закінчення терміну дії договору між споживачем та постачальником "останньої надії" (за умови </w:t>
            </w:r>
            <w:proofErr w:type="spellStart"/>
            <w:r w:rsidRPr="00952986">
              <w:rPr>
                <w:rFonts w:ascii="Times New Roman" w:eastAsia="Calibri" w:hAnsi="Times New Roman" w:cs="Times New Roman"/>
                <w:color w:val="000000"/>
                <w:sz w:val="20"/>
                <w:szCs w:val="20"/>
                <w:lang w:val="uk-UA"/>
              </w:rPr>
              <w:t>неукладення</w:t>
            </w:r>
            <w:proofErr w:type="spellEnd"/>
            <w:r w:rsidRPr="00952986">
              <w:rPr>
                <w:rFonts w:ascii="Times New Roman" w:eastAsia="Calibri" w:hAnsi="Times New Roman" w:cs="Times New Roman"/>
                <w:color w:val="000000"/>
                <w:sz w:val="20"/>
                <w:szCs w:val="20"/>
                <w:lang w:val="uk-UA"/>
              </w:rPr>
              <w:t xml:space="preserve"> споживачем договору з іншим </w:t>
            </w:r>
            <w:proofErr w:type="spellStart"/>
            <w:r w:rsidRPr="00952986">
              <w:rPr>
                <w:rFonts w:ascii="Times New Roman" w:eastAsia="Calibri" w:hAnsi="Times New Roman" w:cs="Times New Roman"/>
                <w:color w:val="000000"/>
                <w:sz w:val="20"/>
                <w:szCs w:val="20"/>
                <w:lang w:val="uk-UA"/>
              </w:rPr>
              <w:t>електропостачальником</w:t>
            </w:r>
            <w:proofErr w:type="spellEnd"/>
            <w:r w:rsidRPr="00952986">
              <w:rPr>
                <w:rFonts w:ascii="Times New Roman" w:eastAsia="Calibri" w:hAnsi="Times New Roman" w:cs="Times New Roman"/>
                <w:color w:val="000000"/>
                <w:sz w:val="20"/>
                <w:szCs w:val="20"/>
                <w:lang w:val="uk-UA"/>
              </w:rPr>
              <w:t>);</w:t>
            </w:r>
          </w:p>
          <w:p w14:paraId="6AC0558E" w14:textId="77777777" w:rsidR="00757326" w:rsidRPr="00952986" w:rsidRDefault="00757326" w:rsidP="009C7E72">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порушення споживачем під час виконання робіт або провадження іншої діяльності поблизу електричних мереж Правил охорони електричних мереж, затверджених постановою Кабінету Міністрів України від 04 березня 1997 року N 209 (далі - Правила охорони електричних мереж);</w:t>
            </w:r>
          </w:p>
          <w:p w14:paraId="113DEF87" w14:textId="6F9F159B" w:rsidR="00757326" w:rsidRPr="00952986" w:rsidRDefault="00757326" w:rsidP="009C7E72">
            <w:pPr>
              <w:widowControl w:val="0"/>
              <w:autoSpaceDE w:val="0"/>
              <w:autoSpaceDN w:val="0"/>
              <w:ind w:firstLine="240"/>
              <w:contextualSpacing/>
              <w:jc w:val="both"/>
              <w:rPr>
                <w:rFonts w:ascii="Times New Roman" w:eastAsia="Calibri" w:hAnsi="Times New Roman" w:cs="Times New Roman"/>
                <w:b/>
                <w:sz w:val="20"/>
                <w:szCs w:val="20"/>
                <w:lang w:val="uk-UA"/>
              </w:rPr>
            </w:pPr>
            <w:r w:rsidRPr="00952986">
              <w:rPr>
                <w:rFonts w:ascii="Times New Roman" w:eastAsia="Calibri" w:hAnsi="Times New Roman" w:cs="Times New Roman"/>
                <w:color w:val="000000"/>
                <w:sz w:val="20"/>
                <w:szCs w:val="20"/>
                <w:lang w:val="uk-UA"/>
              </w:rPr>
              <w:t>Створення неналежних умов експлуатації електричних мереж унаслідок незабезпечення збереження електричних мереж, створення умов, наслідком яких можуть стати нещасні випадки від впливу електричного струму. Відключенню підлягають електроустановки та струмоприймачі споживача, для електрозабезпечення яких використовуються електричні мережі, щодо яких споживачем порушуються Правила охорони електричних мереж (на виконання припису представника відповідного органу виконавчої влади);</w:t>
            </w:r>
          </w:p>
          <w:p w14:paraId="70D1B6B5" w14:textId="77777777" w:rsidR="00757326" w:rsidRPr="00952986" w:rsidRDefault="00757326" w:rsidP="0032407D">
            <w:pPr>
              <w:widowControl w:val="0"/>
              <w:autoSpaceDE w:val="0"/>
              <w:autoSpaceDN w:val="0"/>
              <w:contextualSpacing/>
              <w:jc w:val="both"/>
              <w:rPr>
                <w:rFonts w:ascii="Times New Roman" w:eastAsia="Calibri" w:hAnsi="Times New Roman" w:cs="Times New Roman"/>
                <w:b/>
                <w:sz w:val="20"/>
                <w:szCs w:val="20"/>
                <w:lang w:val="uk-UA"/>
              </w:rPr>
            </w:pPr>
          </w:p>
          <w:p w14:paraId="28AD4AB7" w14:textId="22E623B1" w:rsidR="00757326" w:rsidRPr="00952986" w:rsidRDefault="00757326" w:rsidP="0032407D">
            <w:pPr>
              <w:widowControl w:val="0"/>
              <w:autoSpaceDE w:val="0"/>
              <w:autoSpaceDN w:val="0"/>
              <w:contextualSpacing/>
              <w:jc w:val="both"/>
              <w:rPr>
                <w:rFonts w:ascii="Times New Roman" w:eastAsia="Times New Roman" w:hAnsi="Times New Roman" w:cs="Times New Roman"/>
                <w:b/>
                <w:bCs/>
                <w:sz w:val="20"/>
                <w:szCs w:val="20"/>
                <w:lang w:val="uk-UA"/>
              </w:rPr>
            </w:pPr>
          </w:p>
        </w:tc>
        <w:tc>
          <w:tcPr>
            <w:tcW w:w="3942" w:type="dxa"/>
            <w:gridSpan w:val="3"/>
          </w:tcPr>
          <w:p w14:paraId="1D37CACC" w14:textId="77777777" w:rsidR="00E0478F" w:rsidRPr="00952986" w:rsidRDefault="00E0478F" w:rsidP="00E0478F">
            <w:pPr>
              <w:widowControl w:val="0"/>
              <w:autoSpaceDE w:val="0"/>
              <w:autoSpaceDN w:val="0"/>
              <w:contextualSpacing/>
              <w:jc w:val="center"/>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lastRenderedPageBreak/>
              <w:t>ПрАТ «</w:t>
            </w:r>
            <w:proofErr w:type="spellStart"/>
            <w:r w:rsidRPr="00952986">
              <w:rPr>
                <w:rFonts w:ascii="Times New Roman" w:eastAsia="Calibri" w:hAnsi="Times New Roman" w:cs="Times New Roman"/>
                <w:b/>
                <w:sz w:val="20"/>
                <w:szCs w:val="20"/>
                <w:lang w:val="uk-UA"/>
              </w:rPr>
              <w:t>Львівобленерго</w:t>
            </w:r>
            <w:proofErr w:type="spellEnd"/>
            <w:r w:rsidRPr="00952986">
              <w:rPr>
                <w:rFonts w:ascii="Times New Roman" w:eastAsia="Calibri" w:hAnsi="Times New Roman" w:cs="Times New Roman"/>
                <w:b/>
                <w:sz w:val="20"/>
                <w:szCs w:val="20"/>
                <w:lang w:val="uk-UA"/>
              </w:rPr>
              <w:t>»</w:t>
            </w:r>
          </w:p>
          <w:p w14:paraId="006BB78D" w14:textId="77777777" w:rsidR="00E0478F" w:rsidRPr="00952986" w:rsidRDefault="00E0478F" w:rsidP="00E0478F">
            <w:pPr>
              <w:ind w:firstLine="240"/>
              <w:jc w:val="both"/>
              <w:rPr>
                <w:rFonts w:ascii="Times New Roman" w:eastAsia="Calibri" w:hAnsi="Times New Roman" w:cs="Times New Roman"/>
                <w:color w:val="000000"/>
                <w:sz w:val="20"/>
                <w:szCs w:val="20"/>
                <w:lang w:val="uk-UA"/>
              </w:rPr>
            </w:pPr>
          </w:p>
          <w:p w14:paraId="4CAFE824" w14:textId="77777777" w:rsidR="00757326" w:rsidRPr="00952986" w:rsidRDefault="00757326" w:rsidP="0032407D">
            <w:pPr>
              <w:ind w:firstLine="284"/>
              <w:jc w:val="both"/>
              <w:rPr>
                <w:rFonts w:ascii="Times New Roman" w:eastAsia="Calibri" w:hAnsi="Times New Roman" w:cs="Times New Roman"/>
                <w:sz w:val="20"/>
                <w:szCs w:val="20"/>
                <w:lang w:val="uk-UA"/>
              </w:rPr>
            </w:pPr>
            <w:r w:rsidRPr="00952986">
              <w:rPr>
                <w:rFonts w:ascii="Times New Roman" w:eastAsia="Calibri" w:hAnsi="Times New Roman" w:cs="Times New Roman"/>
                <w:sz w:val="20"/>
                <w:szCs w:val="20"/>
                <w:lang w:val="uk-UA"/>
              </w:rPr>
              <w:t>ОСР в умовах нового ринку електричної енергії несе фінансову відповідальність за технологічні втрати електричної енергії у своїх мережах. Відповідно, ОСР  необхідно мати можливість контролю та впливу на технічний стан вузлів обліку електричної енергії, які перебувають у власності споживачів, та на підставі показів яких формуються дані комерційного обліку електричної енергії.</w:t>
            </w:r>
          </w:p>
          <w:p w14:paraId="13698EDD" w14:textId="77777777" w:rsidR="00757326" w:rsidRPr="00952986" w:rsidRDefault="00757326" w:rsidP="0032407D">
            <w:pPr>
              <w:ind w:firstLine="284"/>
              <w:jc w:val="both"/>
              <w:rPr>
                <w:rFonts w:ascii="Times New Roman" w:eastAsia="Calibri" w:hAnsi="Times New Roman" w:cs="Times New Roman"/>
                <w:sz w:val="20"/>
                <w:szCs w:val="20"/>
                <w:lang w:val="uk-UA"/>
              </w:rPr>
            </w:pPr>
            <w:r w:rsidRPr="00952986">
              <w:rPr>
                <w:rFonts w:ascii="Times New Roman" w:eastAsia="Calibri" w:hAnsi="Times New Roman" w:cs="Times New Roman"/>
                <w:sz w:val="20"/>
                <w:szCs w:val="20"/>
                <w:lang w:val="uk-UA"/>
              </w:rPr>
              <w:t xml:space="preserve">У чинній редакції Правил передбачено право оператора системи видавати вимоги та не передбачено можливість оператора системи припиняти (обмежувати) розподіл енергії споживачу (користувачу) за невиконання обґрунтованих вимог щодо приведення належних споживачу розрахункових засобів вимірювання і схем їх підключення у відповідність до вимог ПРРЕЕ, Кодексу комерційного обліку та нормативно-технічних документів. Відповідно, відсутній дієвий механізм контролю з боку ОСР за виконанням виданих вимог. </w:t>
            </w:r>
          </w:p>
          <w:p w14:paraId="539A6955" w14:textId="77777777" w:rsidR="00757326" w:rsidRPr="00952986" w:rsidRDefault="00757326" w:rsidP="0032407D">
            <w:pPr>
              <w:ind w:firstLine="284"/>
              <w:jc w:val="both"/>
              <w:rPr>
                <w:rFonts w:ascii="Times New Roman" w:eastAsia="Calibri" w:hAnsi="Times New Roman" w:cs="Times New Roman"/>
                <w:sz w:val="20"/>
                <w:szCs w:val="20"/>
                <w:lang w:val="uk-UA"/>
              </w:rPr>
            </w:pPr>
            <w:r w:rsidRPr="00952986">
              <w:rPr>
                <w:rFonts w:ascii="Times New Roman" w:eastAsia="Calibri" w:hAnsi="Times New Roman" w:cs="Times New Roman"/>
                <w:sz w:val="20"/>
                <w:szCs w:val="20"/>
                <w:lang w:val="uk-UA"/>
              </w:rPr>
              <w:t xml:space="preserve">З метою виконання ОСР доведених показників технологічних витрат електроенергії (ТВЕ), попередження </w:t>
            </w:r>
            <w:proofErr w:type="spellStart"/>
            <w:r w:rsidRPr="00952986">
              <w:rPr>
                <w:rFonts w:ascii="Times New Roman" w:eastAsia="Calibri" w:hAnsi="Times New Roman" w:cs="Times New Roman"/>
                <w:sz w:val="20"/>
                <w:szCs w:val="20"/>
                <w:lang w:val="uk-UA"/>
              </w:rPr>
              <w:t>безоблікового</w:t>
            </w:r>
            <w:proofErr w:type="spellEnd"/>
            <w:r w:rsidRPr="00952986">
              <w:rPr>
                <w:rFonts w:ascii="Times New Roman" w:eastAsia="Calibri" w:hAnsi="Times New Roman" w:cs="Times New Roman"/>
                <w:sz w:val="20"/>
                <w:szCs w:val="20"/>
                <w:lang w:val="uk-UA"/>
              </w:rPr>
              <w:t xml:space="preserve"> споживання (розкрадання) електричної енергії, можливості здійснення контролю за дотриманням споживачами вимог нормативних документів щодо експлуатації розрахункових засобів обліку пропонуємо передбачити у Правилах </w:t>
            </w:r>
            <w:r w:rsidRPr="00952986">
              <w:rPr>
                <w:rFonts w:ascii="Times New Roman" w:eastAsia="Calibri" w:hAnsi="Times New Roman" w:cs="Times New Roman"/>
                <w:sz w:val="20"/>
                <w:szCs w:val="20"/>
                <w:lang w:val="uk-UA"/>
              </w:rPr>
              <w:lastRenderedPageBreak/>
              <w:t>можливість оператора системи припиняти (обмежувати) розподіл електричної енергії споживачу за невиконання обґрунтованої вимоги оператора системи щодо приведення належного споживачу розрахункового вузла обліку електроенергії у відповідність до вимог ПУЕ, Кодексу комерційного обліку та нормативно-технічних документів.</w:t>
            </w:r>
          </w:p>
          <w:p w14:paraId="65C7D2CB" w14:textId="77777777" w:rsidR="00757326" w:rsidRPr="00952986" w:rsidRDefault="00757326" w:rsidP="009C7E72">
            <w:pPr>
              <w:ind w:firstLine="373"/>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 xml:space="preserve">Додатково повідомляємо, що згідно п. 11.5.2 Кодексу систем розподілу, припинення розподілу електричної енергії у разі невиконання обґрунтованих вимог щодо приведення засобів розрахункового обліку до вимог щодо технічного стану, передбачених Кодексом комерційного обліку, здійснюється за ініціативою адміністратора комерційного обліку. Кодексом не передбачено права ОСР припиняти електроживлення споживачу за невиконання таких вимог. </w:t>
            </w:r>
          </w:p>
          <w:p w14:paraId="7DC55C2B" w14:textId="77777777" w:rsidR="00757326" w:rsidRDefault="00757326" w:rsidP="009C7E72">
            <w:pPr>
              <w:ind w:firstLine="373"/>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 xml:space="preserve">Визначений Кодексом механізм контролю за виконанням обґрунтованих вимог щодо приведення комерційного обліку електроенергії в належний технічний стан не є дієвим та вимагає додаткових затрат часу та людських ресурсів ОСР та АКО, збільшення фактичного терміну виконання вимог споживачами. Затягування часу виконання вимог у багатьох випадках може призводити до зловживань з боку споживачів та збитків ОСР (пошкодження або відсутність ЗВТ, наявність доступу до </w:t>
            </w:r>
            <w:proofErr w:type="spellStart"/>
            <w:r w:rsidRPr="00952986">
              <w:rPr>
                <w:rFonts w:ascii="Times New Roman" w:eastAsia="Calibri" w:hAnsi="Times New Roman" w:cs="Times New Roman"/>
                <w:color w:val="000000"/>
                <w:sz w:val="20"/>
                <w:szCs w:val="20"/>
                <w:lang w:val="uk-UA"/>
              </w:rPr>
              <w:t>дооблікових</w:t>
            </w:r>
            <w:proofErr w:type="spellEnd"/>
            <w:r w:rsidRPr="00952986">
              <w:rPr>
                <w:rFonts w:ascii="Times New Roman" w:eastAsia="Calibri" w:hAnsi="Times New Roman" w:cs="Times New Roman"/>
                <w:color w:val="000000"/>
                <w:sz w:val="20"/>
                <w:szCs w:val="20"/>
                <w:lang w:val="uk-UA"/>
              </w:rPr>
              <w:t xml:space="preserve"> кіл, тощо).   </w:t>
            </w:r>
          </w:p>
          <w:p w14:paraId="1B180A33" w14:textId="3DEEABAF" w:rsidR="009C7E72" w:rsidRPr="00952986" w:rsidRDefault="009C7E72" w:rsidP="009C7E72">
            <w:pPr>
              <w:ind w:firstLine="373"/>
              <w:jc w:val="both"/>
              <w:rPr>
                <w:rFonts w:ascii="Times New Roman" w:eastAsia="Times New Roman" w:hAnsi="Times New Roman" w:cs="Times New Roman"/>
                <w:bCs/>
                <w:sz w:val="20"/>
                <w:szCs w:val="20"/>
                <w:lang w:val="uk-UA" w:eastAsia="ru-RU"/>
              </w:rPr>
            </w:pPr>
          </w:p>
        </w:tc>
        <w:tc>
          <w:tcPr>
            <w:tcW w:w="3179" w:type="dxa"/>
            <w:gridSpan w:val="2"/>
          </w:tcPr>
          <w:p w14:paraId="16D60766" w14:textId="77777777" w:rsidR="00757326" w:rsidRPr="00952986" w:rsidRDefault="00757326" w:rsidP="0032407D">
            <w:pPr>
              <w:pStyle w:val="rvps2"/>
              <w:shd w:val="clear" w:color="auto" w:fill="FFFFFF"/>
              <w:spacing w:before="0" w:beforeAutospacing="0" w:after="0" w:afterAutospacing="0"/>
              <w:contextualSpacing/>
              <w:jc w:val="both"/>
              <w:rPr>
                <w:b/>
                <w:bCs/>
                <w:color w:val="0070C0"/>
                <w:sz w:val="20"/>
                <w:szCs w:val="20"/>
                <w:lang w:val="uk-UA"/>
              </w:rPr>
            </w:pPr>
          </w:p>
          <w:p w14:paraId="47E9E70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BB7E55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ADF930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B2B204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E9FF485"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021665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4B34F6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810AAE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F7EF24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ABDF61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E2F1A6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5A3150B"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6F10B3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70CA5B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2CD62A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352197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1EB929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7E8ABC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E47157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FF872B0"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37FC86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F5B65C6"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572C88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72972D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89905A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278741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1F2A8B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70B7C9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F725EB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DE5443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3807BD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81CE3A9"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A2B580A" w14:textId="1CB50155" w:rsidR="009C7299" w:rsidRPr="00952986" w:rsidRDefault="005F43D9"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7C961F0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BA840B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F51599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F48EAE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EB250A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8EDFD9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3436733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165465B"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F02AAD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44C1774" w14:textId="55491049"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tc>
      </w:tr>
      <w:tr w:rsidR="006B3374" w:rsidRPr="00001868" w14:paraId="6EAE75EF" w14:textId="77777777" w:rsidTr="00F009E4">
        <w:trPr>
          <w:trHeight w:val="20"/>
        </w:trPr>
        <w:tc>
          <w:tcPr>
            <w:tcW w:w="4345" w:type="dxa"/>
            <w:gridSpan w:val="2"/>
          </w:tcPr>
          <w:p w14:paraId="4527A306" w14:textId="77777777" w:rsidR="006B3374" w:rsidRPr="00952986" w:rsidRDefault="006B3374" w:rsidP="0032407D">
            <w:pPr>
              <w:ind w:firstLine="240"/>
              <w:jc w:val="both"/>
              <w:rPr>
                <w:rFonts w:ascii="Times New Roman" w:eastAsia="Aptos" w:hAnsi="Times New Roman" w:cs="Times New Roman"/>
                <w:b/>
                <w:bCs/>
                <w:color w:val="000000"/>
                <w:sz w:val="20"/>
                <w:szCs w:val="20"/>
                <w:lang w:val="uk-UA"/>
              </w:rPr>
            </w:pPr>
            <w:bookmarkStart w:id="29" w:name="898"/>
            <w:r w:rsidRPr="00952986">
              <w:rPr>
                <w:rFonts w:ascii="Times New Roman" w:eastAsia="Aptos" w:hAnsi="Times New Roman" w:cs="Times New Roman"/>
                <w:b/>
                <w:bCs/>
                <w:color w:val="000000"/>
                <w:sz w:val="20"/>
                <w:szCs w:val="20"/>
                <w:lang w:val="uk-UA"/>
              </w:rPr>
              <w:lastRenderedPageBreak/>
              <w:t>ВІДСУТНІЙ У ПРОЄКТІ ЗМІН</w:t>
            </w:r>
          </w:p>
          <w:p w14:paraId="24CA9A2A" w14:textId="77777777" w:rsidR="006B3374" w:rsidRPr="00952986" w:rsidRDefault="006B3374" w:rsidP="0032407D">
            <w:pPr>
              <w:ind w:firstLine="240"/>
              <w:jc w:val="both"/>
              <w:rPr>
                <w:rFonts w:ascii="Times New Roman" w:eastAsia="Aptos" w:hAnsi="Times New Roman" w:cs="Times New Roman"/>
                <w:color w:val="000000"/>
                <w:sz w:val="20"/>
                <w:szCs w:val="20"/>
                <w:lang w:val="uk-UA"/>
              </w:rPr>
            </w:pPr>
          </w:p>
          <w:p w14:paraId="1FC48B41" w14:textId="77777777" w:rsidR="006B3374" w:rsidRPr="00952986" w:rsidRDefault="006B3374" w:rsidP="0032407D">
            <w:pPr>
              <w:ind w:firstLine="240"/>
              <w:jc w:val="both"/>
              <w:rPr>
                <w:rFonts w:ascii="Times New Roman" w:eastAsia="Aptos" w:hAnsi="Times New Roman" w:cs="Times New Roman"/>
                <w:color w:val="000000"/>
                <w:sz w:val="20"/>
                <w:szCs w:val="20"/>
                <w:lang w:val="uk-UA"/>
              </w:rPr>
            </w:pPr>
          </w:p>
          <w:p w14:paraId="29305B2D" w14:textId="0B88F250" w:rsidR="006B3374" w:rsidRPr="00952986" w:rsidRDefault="006B3374" w:rsidP="00085293">
            <w:pPr>
              <w:ind w:firstLine="319"/>
              <w:jc w:val="both"/>
              <w:rPr>
                <w:rFonts w:ascii="Times New Roman" w:eastAsia="Aptos" w:hAnsi="Times New Roman" w:cs="Times New Roman"/>
                <w:sz w:val="20"/>
                <w:szCs w:val="20"/>
                <w:lang w:val="uk-UA"/>
              </w:rPr>
            </w:pPr>
            <w:r w:rsidRPr="00952986">
              <w:rPr>
                <w:rFonts w:ascii="Times New Roman" w:eastAsia="Aptos" w:hAnsi="Times New Roman" w:cs="Times New Roman"/>
                <w:color w:val="000000"/>
                <w:sz w:val="20"/>
                <w:szCs w:val="20"/>
                <w:lang w:val="uk-UA"/>
              </w:rPr>
              <w:t xml:space="preserve">7.12. Відновлення електроживлення електроустановок споживача, електроживлення яких було припинено 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розподілу, протягом 3 робочих </w:t>
            </w:r>
            <w:r w:rsidRPr="00952986">
              <w:rPr>
                <w:rFonts w:ascii="Times New Roman" w:eastAsia="Aptos" w:hAnsi="Times New Roman" w:cs="Times New Roman"/>
                <w:color w:val="000000"/>
                <w:sz w:val="20"/>
                <w:szCs w:val="20"/>
                <w:lang w:val="uk-UA"/>
              </w:rPr>
              <w:lastRenderedPageBreak/>
              <w:t>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46CF264B" w14:textId="77777777" w:rsidR="006B3374" w:rsidRPr="00952986" w:rsidRDefault="006B3374" w:rsidP="00085293">
            <w:pPr>
              <w:ind w:firstLine="319"/>
              <w:jc w:val="both"/>
              <w:rPr>
                <w:rFonts w:ascii="Times New Roman" w:eastAsia="Aptos" w:hAnsi="Times New Roman" w:cs="Times New Roman"/>
                <w:sz w:val="20"/>
                <w:szCs w:val="20"/>
                <w:lang w:val="uk-UA"/>
              </w:rPr>
            </w:pPr>
            <w:bookmarkStart w:id="30" w:name="899"/>
            <w:bookmarkEnd w:id="29"/>
            <w:r w:rsidRPr="00952986">
              <w:rPr>
                <w:rFonts w:ascii="Times New Roman" w:eastAsia="Aptos" w:hAnsi="Times New Roman" w:cs="Times New Roman"/>
                <w:color w:val="000000"/>
                <w:sz w:val="20"/>
                <w:szCs w:val="20"/>
                <w:lang w:val="uk-UA"/>
              </w:rPr>
              <w:t>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ініціатора здійснення цих робіт, які відшкодовуються йому споживачем (крім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w:t>
            </w:r>
          </w:p>
          <w:p w14:paraId="685D699E" w14:textId="77777777" w:rsidR="006B3374" w:rsidRPr="00952986" w:rsidRDefault="006B3374" w:rsidP="00085293">
            <w:pPr>
              <w:ind w:firstLine="319"/>
              <w:jc w:val="both"/>
              <w:rPr>
                <w:rFonts w:ascii="Times New Roman" w:eastAsia="Aptos" w:hAnsi="Times New Roman" w:cs="Times New Roman"/>
                <w:sz w:val="20"/>
                <w:szCs w:val="20"/>
                <w:lang w:val="uk-UA"/>
              </w:rPr>
            </w:pPr>
            <w:bookmarkStart w:id="31" w:name="3224"/>
            <w:bookmarkEnd w:id="30"/>
            <w:r w:rsidRPr="00952986">
              <w:rPr>
                <w:rFonts w:ascii="Times New Roman" w:eastAsia="Aptos" w:hAnsi="Times New Roman" w:cs="Times New Roman"/>
                <w:color w:val="000000"/>
                <w:sz w:val="20"/>
                <w:szCs w:val="20"/>
                <w:lang w:val="uk-UA"/>
              </w:rPr>
              <w:t>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ініціатору цих робіт у таких випадках:</w:t>
            </w:r>
          </w:p>
          <w:p w14:paraId="26D91CF1" w14:textId="77777777" w:rsidR="006B3374" w:rsidRPr="00952986" w:rsidRDefault="006B3374" w:rsidP="00085293">
            <w:pPr>
              <w:ind w:firstLine="319"/>
              <w:jc w:val="both"/>
              <w:rPr>
                <w:rFonts w:ascii="Times New Roman" w:eastAsia="Aptos" w:hAnsi="Times New Roman" w:cs="Times New Roman"/>
                <w:sz w:val="20"/>
                <w:szCs w:val="20"/>
                <w:lang w:val="uk-UA"/>
              </w:rPr>
            </w:pPr>
            <w:bookmarkStart w:id="32" w:name="3225"/>
            <w:bookmarkEnd w:id="31"/>
            <w:r w:rsidRPr="00952986">
              <w:rPr>
                <w:rFonts w:ascii="Times New Roman" w:eastAsia="Aptos" w:hAnsi="Times New Roman" w:cs="Times New Roman"/>
                <w:color w:val="000000"/>
                <w:sz w:val="20"/>
                <w:szCs w:val="20"/>
                <w:lang w:val="uk-UA"/>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694063B9" w14:textId="77777777" w:rsidR="006B3374" w:rsidRPr="00952986" w:rsidRDefault="006B3374" w:rsidP="00085293">
            <w:pPr>
              <w:ind w:firstLine="319"/>
              <w:jc w:val="both"/>
              <w:rPr>
                <w:rFonts w:ascii="Times New Roman" w:eastAsia="Aptos" w:hAnsi="Times New Roman" w:cs="Times New Roman"/>
                <w:sz w:val="20"/>
                <w:szCs w:val="20"/>
                <w:lang w:val="uk-UA"/>
              </w:rPr>
            </w:pPr>
            <w:bookmarkStart w:id="33" w:name="3226"/>
            <w:bookmarkEnd w:id="32"/>
            <w:r w:rsidRPr="00952986">
              <w:rPr>
                <w:rFonts w:ascii="Times New Roman" w:eastAsia="Aptos" w:hAnsi="Times New Roman" w:cs="Times New Roman"/>
                <w:color w:val="000000"/>
                <w:sz w:val="20"/>
                <w:szCs w:val="20"/>
                <w:lang w:val="uk-UA"/>
              </w:rPr>
              <w:t>побутовим споживачем протягом двох розрахункових періодів, що передують дню відключення, здійснено повну оплату спожитої електричної енергії.</w:t>
            </w:r>
          </w:p>
          <w:bookmarkEnd w:id="33"/>
          <w:p w14:paraId="6251F5A0" w14:textId="77777777" w:rsidR="006B3374" w:rsidRPr="00952986" w:rsidRDefault="006B3374" w:rsidP="0032407D">
            <w:pPr>
              <w:ind w:firstLine="240"/>
              <w:jc w:val="both"/>
              <w:rPr>
                <w:rFonts w:ascii="Times New Roman" w:eastAsia="Aptos" w:hAnsi="Times New Roman" w:cs="Times New Roman"/>
                <w:b/>
                <w:bCs/>
                <w:color w:val="000000"/>
                <w:sz w:val="20"/>
                <w:szCs w:val="20"/>
                <w:lang w:val="uk-UA"/>
              </w:rPr>
            </w:pPr>
          </w:p>
        </w:tc>
        <w:tc>
          <w:tcPr>
            <w:tcW w:w="4128" w:type="dxa"/>
            <w:gridSpan w:val="3"/>
          </w:tcPr>
          <w:p w14:paraId="647ECD1F" w14:textId="77777777" w:rsidR="006B3374" w:rsidRPr="00952986" w:rsidRDefault="006B3374"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6FD34F08" w14:textId="77777777" w:rsidR="006B3374" w:rsidRPr="00952986" w:rsidRDefault="006B3374"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E507D61" w14:textId="77777777" w:rsidR="0086669A" w:rsidRPr="00952986" w:rsidRDefault="0086669A" w:rsidP="00085293">
            <w:pPr>
              <w:ind w:firstLine="235"/>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7.12. Відновлення електроживлення електроустановок споживача, електроживлення яких було припинено з підстав, зазначених у пунктах 7.5 та/або 7.6 цього розділу, здійснюється оператором системи у порядку, визначеному Кодексом системи передачі та Кодексом систем </w:t>
            </w:r>
            <w:r w:rsidRPr="00952986">
              <w:rPr>
                <w:rFonts w:ascii="Times New Roman" w:eastAsia="Times New Roman" w:hAnsi="Times New Roman" w:cs="Times New Roman"/>
                <w:color w:val="000000"/>
                <w:sz w:val="20"/>
                <w:szCs w:val="20"/>
                <w:lang w:val="uk-UA" w:eastAsia="ru-RU"/>
              </w:rPr>
              <w:lastRenderedPageBreak/>
              <w:t>розподілу, протягом 3 робочих днів у містах та 5 робочих днів у сільській місцевості після отримання від ініціатора відключення інформації про усунення споживачем порушень, що підтверджується відповідним документом учасника ринку, на вимогу якого здійснювалося припинення електроживлення. Про усунення причин відключення ініціатор такого відключення повідомляє оператора системи в день отримання такої інформації.</w:t>
            </w:r>
          </w:p>
          <w:p w14:paraId="30E6B90C" w14:textId="77777777" w:rsidR="0086669A" w:rsidRPr="00952986" w:rsidRDefault="0086669A" w:rsidP="00085293">
            <w:pPr>
              <w:ind w:firstLine="235"/>
              <w:jc w:val="both"/>
              <w:rPr>
                <w:rFonts w:ascii="Times New Roman" w:eastAsia="Times New Roman" w:hAnsi="Times New Roman" w:cs="Times New Roman"/>
                <w:color w:val="7030A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Витрати оператора системи на здійснення робіт з припинення та відновлення електроживлення електроустановки споживача (повторне підключення електроустановки) покриваються за рахунок коштів </w:t>
            </w:r>
            <w:r w:rsidRPr="00952986">
              <w:rPr>
                <w:rFonts w:ascii="Times New Roman" w:eastAsia="Times New Roman" w:hAnsi="Times New Roman" w:cs="Times New Roman"/>
                <w:b/>
                <w:bCs/>
                <w:strike/>
                <w:color w:val="7030A0"/>
                <w:sz w:val="20"/>
                <w:szCs w:val="20"/>
                <w:lang w:val="uk-UA" w:eastAsia="ru-RU"/>
              </w:rPr>
              <w:t>ініціатора здійснення цих робіт, які відшкодовуються йому</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споживача</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color w:val="000000"/>
                <w:sz w:val="20"/>
                <w:szCs w:val="20"/>
                <w:lang w:val="uk-UA" w:eastAsia="ru-RU"/>
              </w:rPr>
              <w:t xml:space="preserve">(крім випадків, визначених цим пунктом), якщо припинення постачання (розподілу або передачі) електричної енергії споживачу здійснювалося у встановленому цими Правилами порядку. </w:t>
            </w:r>
            <w:r w:rsidRPr="00952986">
              <w:rPr>
                <w:rFonts w:ascii="Times New Roman" w:eastAsia="Times New Roman" w:hAnsi="Times New Roman" w:cs="Times New Roman"/>
                <w:b/>
                <w:bCs/>
                <w:color w:val="7030A0"/>
                <w:sz w:val="20"/>
                <w:szCs w:val="20"/>
                <w:lang w:val="uk-UA" w:eastAsia="ru-RU"/>
              </w:rPr>
              <w:t>Такі кошти оплачуються споживачем безпосередньо оператору системи.</w:t>
            </w:r>
          </w:p>
          <w:p w14:paraId="1E55CDCA" w14:textId="77777777" w:rsidR="0086669A" w:rsidRPr="00952986" w:rsidRDefault="0086669A" w:rsidP="00085293">
            <w:pPr>
              <w:ind w:firstLine="235"/>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У разі припинення електроживлення побутовому споживачу через заборгованість з оплати за спожиту електричну енергію, побутовим споживачем не відшкодовуються витрати з припинення та відновлення електроживлення </w:t>
            </w:r>
            <w:r w:rsidRPr="00952986">
              <w:rPr>
                <w:rFonts w:ascii="Times New Roman" w:eastAsia="Times New Roman" w:hAnsi="Times New Roman" w:cs="Times New Roman"/>
                <w:b/>
                <w:bCs/>
                <w:strike/>
                <w:color w:val="7030A0"/>
                <w:sz w:val="20"/>
                <w:szCs w:val="20"/>
                <w:lang w:val="uk-UA" w:eastAsia="ru-RU"/>
              </w:rPr>
              <w:t>ініціатору цих робіт</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color w:val="000000"/>
                <w:sz w:val="20"/>
                <w:szCs w:val="20"/>
                <w:lang w:val="uk-UA" w:eastAsia="ru-RU"/>
              </w:rPr>
              <w:t>у таких випадках:</w:t>
            </w:r>
          </w:p>
          <w:p w14:paraId="5CC47C59" w14:textId="77777777" w:rsidR="0086669A" w:rsidRPr="00952986" w:rsidRDefault="0086669A" w:rsidP="00085293">
            <w:pPr>
              <w:ind w:firstLine="235"/>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станом на момент оформлення попередження розмір заборгованості побутового споживача з оплати за спожиту електричну енергію менший ніж розмір половини прожиткового мінімуму для працездатних осіб;</w:t>
            </w:r>
          </w:p>
          <w:p w14:paraId="78E3447C" w14:textId="77777777" w:rsidR="0086669A" w:rsidRPr="00952986" w:rsidRDefault="0086669A" w:rsidP="00085293">
            <w:pPr>
              <w:ind w:firstLine="235"/>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побутовим споживачем протягом двох розрахункових періодів, що передують дню відключення, здійснено повну оплату спожитої електричної енергії.</w:t>
            </w:r>
          </w:p>
          <w:p w14:paraId="1AAA3637" w14:textId="3DFD96C1" w:rsidR="006B3374" w:rsidRPr="00952986" w:rsidRDefault="0086669A" w:rsidP="00085293">
            <w:pPr>
              <w:widowControl w:val="0"/>
              <w:autoSpaceDE w:val="0"/>
              <w:autoSpaceDN w:val="0"/>
              <w:ind w:firstLine="235"/>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eastAsia="ru-RU"/>
              </w:rPr>
              <w:t xml:space="preserve">В разі, якщо відключення було здійснено за ініціативою </w:t>
            </w:r>
            <w:proofErr w:type="spellStart"/>
            <w:r w:rsidRPr="00952986">
              <w:rPr>
                <w:rFonts w:ascii="Times New Roman" w:eastAsia="Times New Roman" w:hAnsi="Times New Roman" w:cs="Times New Roman"/>
                <w:b/>
                <w:bCs/>
                <w:color w:val="7030A0"/>
                <w:sz w:val="20"/>
                <w:szCs w:val="20"/>
                <w:lang w:val="uk-UA" w:eastAsia="ru-RU"/>
              </w:rPr>
              <w:t>електропостачальника</w:t>
            </w:r>
            <w:proofErr w:type="spellEnd"/>
            <w:r w:rsidRPr="00952986">
              <w:rPr>
                <w:rFonts w:ascii="Times New Roman" w:eastAsia="Times New Roman" w:hAnsi="Times New Roman" w:cs="Times New Roman"/>
                <w:b/>
                <w:bCs/>
                <w:color w:val="7030A0"/>
                <w:sz w:val="20"/>
                <w:szCs w:val="20"/>
                <w:lang w:val="uk-UA" w:eastAsia="ru-RU"/>
              </w:rPr>
              <w:t xml:space="preserve">, у зазначених в цьому пункті випадках, коли кошти не відшкодовуються побутовим споживачем, або якщо буде встановлено </w:t>
            </w:r>
            <w:r w:rsidRPr="00952986">
              <w:rPr>
                <w:rFonts w:ascii="Times New Roman" w:eastAsia="Times New Roman" w:hAnsi="Times New Roman" w:cs="Times New Roman"/>
                <w:b/>
                <w:bCs/>
                <w:color w:val="7030A0"/>
                <w:sz w:val="20"/>
                <w:szCs w:val="20"/>
                <w:lang w:val="uk-UA" w:eastAsia="ru-RU"/>
              </w:rPr>
              <w:lastRenderedPageBreak/>
              <w:t xml:space="preserve">неправомірність такої ініціативи </w:t>
            </w:r>
            <w:proofErr w:type="spellStart"/>
            <w:r w:rsidRPr="00952986">
              <w:rPr>
                <w:rFonts w:ascii="Times New Roman" w:eastAsia="Times New Roman" w:hAnsi="Times New Roman" w:cs="Times New Roman"/>
                <w:b/>
                <w:bCs/>
                <w:color w:val="7030A0"/>
                <w:sz w:val="20"/>
                <w:szCs w:val="20"/>
                <w:lang w:val="uk-UA" w:eastAsia="ru-RU"/>
              </w:rPr>
              <w:t>електропостачальника</w:t>
            </w:r>
            <w:proofErr w:type="spellEnd"/>
            <w:r w:rsidRPr="00952986">
              <w:rPr>
                <w:rFonts w:ascii="Times New Roman" w:eastAsia="Times New Roman" w:hAnsi="Times New Roman" w:cs="Times New Roman"/>
                <w:b/>
                <w:bCs/>
                <w:color w:val="7030A0"/>
                <w:sz w:val="20"/>
                <w:szCs w:val="20"/>
                <w:lang w:val="uk-UA" w:eastAsia="ru-RU"/>
              </w:rPr>
              <w:t xml:space="preserve"> (відсутність заборгованості на момент направлення попередження, направлення попередження з порушенням порядку передбаченого цими Правилами та умовами відповідного договору), витрати оператора системи на відключення та підключення відшкодовуються оператору системи </w:t>
            </w:r>
            <w:proofErr w:type="spellStart"/>
            <w:r w:rsidRPr="00952986">
              <w:rPr>
                <w:rFonts w:ascii="Times New Roman" w:eastAsia="Times New Roman" w:hAnsi="Times New Roman" w:cs="Times New Roman"/>
                <w:b/>
                <w:bCs/>
                <w:color w:val="7030A0"/>
                <w:sz w:val="20"/>
                <w:szCs w:val="20"/>
                <w:lang w:val="uk-UA" w:eastAsia="ru-RU"/>
              </w:rPr>
              <w:t>електропостачальником</w:t>
            </w:r>
            <w:proofErr w:type="spellEnd"/>
            <w:r w:rsidRPr="00952986">
              <w:rPr>
                <w:rFonts w:ascii="Times New Roman" w:eastAsia="Times New Roman" w:hAnsi="Times New Roman" w:cs="Times New Roman"/>
                <w:b/>
                <w:bCs/>
                <w:color w:val="7030A0"/>
                <w:sz w:val="20"/>
                <w:szCs w:val="20"/>
                <w:lang w:val="uk-UA" w:eastAsia="ru-RU"/>
              </w:rPr>
              <w:t>.</w:t>
            </w:r>
          </w:p>
          <w:p w14:paraId="7D48E452" w14:textId="77777777" w:rsidR="006B3374" w:rsidRPr="00952986" w:rsidRDefault="006B3374"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93EE266" w14:textId="77777777" w:rsidR="00E0478F" w:rsidRPr="00952986" w:rsidRDefault="00E0478F" w:rsidP="00E0478F">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5C803852" w14:textId="77777777" w:rsidR="00E0478F" w:rsidRPr="00952986" w:rsidRDefault="00E0478F" w:rsidP="00E0478F">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03D0E05" w14:textId="77777777" w:rsidR="0086669A" w:rsidRPr="00952986" w:rsidRDefault="0086669A" w:rsidP="00085293">
            <w:pPr>
              <w:ind w:firstLine="352"/>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Оператори системи вимагають від постачальників попередньої оплати за послуги з відключення боржників. Однак непоодинокі випадки, коли оператори системи не здійснюють відключення споживачів на вимогу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або відключають </w:t>
            </w:r>
            <w:r w:rsidRPr="00952986">
              <w:rPr>
                <w:rFonts w:ascii="Times New Roman" w:eastAsia="Times New Roman" w:hAnsi="Times New Roman" w:cs="Times New Roman"/>
                <w:sz w:val="20"/>
                <w:szCs w:val="20"/>
                <w:lang w:val="uk-UA" w:eastAsia="uk-UA"/>
              </w:rPr>
              <w:lastRenderedPageBreak/>
              <w:t xml:space="preserve">споживача пізніше дати, вказаної в заявці, обґрунтовуючи це браком персоналу. Водночас </w:t>
            </w:r>
            <w:proofErr w:type="spellStart"/>
            <w:r w:rsidRPr="00952986">
              <w:rPr>
                <w:rFonts w:ascii="Times New Roman" w:eastAsia="Times New Roman" w:hAnsi="Times New Roman" w:cs="Times New Roman"/>
                <w:sz w:val="20"/>
                <w:szCs w:val="20"/>
                <w:lang w:val="uk-UA" w:eastAsia="uk-UA"/>
              </w:rPr>
              <w:t>електропостачальник</w:t>
            </w:r>
            <w:proofErr w:type="spellEnd"/>
            <w:r w:rsidRPr="00952986">
              <w:rPr>
                <w:rFonts w:ascii="Times New Roman" w:eastAsia="Times New Roman" w:hAnsi="Times New Roman" w:cs="Times New Roman"/>
                <w:sz w:val="20"/>
                <w:szCs w:val="20"/>
                <w:lang w:val="uk-UA" w:eastAsia="uk-UA"/>
              </w:rPr>
              <w:t xml:space="preserve">, отримавши від оператора системи інформацію про виконання заявки на відключення споживача не має можливості перевірити достовірність цієї інформації. </w:t>
            </w:r>
          </w:p>
          <w:p w14:paraId="214FB7AD" w14:textId="77777777" w:rsidR="0086669A" w:rsidRPr="00952986" w:rsidRDefault="0086669A" w:rsidP="00085293">
            <w:pPr>
              <w:ind w:firstLine="352"/>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Оскільки вартість конкретної операції з відключення та підключення визначаються безпосередньо оператором системи, то на з’ясування вартості таких робіт для виставлення рахунку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витрачається додатковий час та ресурси. Інколи з’ясовується, що інформація про відключення була помилковою, що спричиняє конфліктні ситуації зі споживачами, а можливість перевірити надану оператором системи інформацію у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відсутня.</w:t>
            </w:r>
          </w:p>
          <w:p w14:paraId="0A4623DE" w14:textId="77777777" w:rsidR="0086669A" w:rsidRPr="00952986" w:rsidRDefault="0086669A" w:rsidP="00085293">
            <w:pPr>
              <w:ind w:firstLine="352"/>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Це призводить до необхідності здійснення постійних коригувань в платіжних документах й актах наданих послуг між операторами системи та постачальниками, та необхідності ведення обома сторонами відповідного окремого обліку.</w:t>
            </w:r>
          </w:p>
          <w:p w14:paraId="3FDAC215" w14:textId="77777777" w:rsidR="0086669A" w:rsidRPr="00952986" w:rsidRDefault="0086669A" w:rsidP="00085293">
            <w:pPr>
              <w:ind w:firstLine="352"/>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Крім того, на практиці можуть виникати випадки, коли відключення здійснюється на вимогу уповноважених органів держави, і відшкодування відповідних витрат оператора системи вкрай </w:t>
            </w:r>
            <w:proofErr w:type="spellStart"/>
            <w:r w:rsidRPr="00952986">
              <w:rPr>
                <w:rFonts w:ascii="Times New Roman" w:eastAsia="Times New Roman" w:hAnsi="Times New Roman" w:cs="Times New Roman"/>
                <w:sz w:val="20"/>
                <w:szCs w:val="20"/>
                <w:lang w:val="uk-UA" w:eastAsia="uk-UA"/>
              </w:rPr>
              <w:t>ускладнюється</w:t>
            </w:r>
            <w:proofErr w:type="spellEnd"/>
            <w:r w:rsidRPr="00952986">
              <w:rPr>
                <w:rFonts w:ascii="Times New Roman" w:eastAsia="Times New Roman" w:hAnsi="Times New Roman" w:cs="Times New Roman"/>
                <w:sz w:val="20"/>
                <w:szCs w:val="20"/>
                <w:lang w:val="uk-UA" w:eastAsia="uk-UA"/>
              </w:rPr>
              <w:t xml:space="preserve">. </w:t>
            </w:r>
          </w:p>
          <w:p w14:paraId="706C1EE3" w14:textId="46546F94" w:rsidR="006B3374" w:rsidRPr="00952986" w:rsidRDefault="0086669A" w:rsidP="00085293">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sz w:val="20"/>
                <w:szCs w:val="20"/>
                <w:lang w:val="uk-UA" w:eastAsia="uk-UA"/>
              </w:rPr>
              <w:t>Тож з метою оптимізації процесів у ліцензіатів, підвищення рівня платіжної дисципліни споживачів й уникнення випадків неконтрольованого споживання електроенергії боржниками, а також задля уникнення неефективних витрат часу і зайвих спірних ситуацій, пропонуємо закріпити норму щодо оплати вартості послуг з відключення та підключення споживачами напряму операторам систем, і тільки у разі якщо ініціатива постачальника була неправомірною, він має відшкодувати відповідні витрати оператора системи.</w:t>
            </w:r>
          </w:p>
        </w:tc>
        <w:tc>
          <w:tcPr>
            <w:tcW w:w="3179" w:type="dxa"/>
            <w:gridSpan w:val="2"/>
          </w:tcPr>
          <w:p w14:paraId="25FCAB35" w14:textId="77777777" w:rsidR="006B3374" w:rsidRPr="00952986" w:rsidRDefault="006B3374" w:rsidP="0032407D">
            <w:pPr>
              <w:pStyle w:val="rvps2"/>
              <w:shd w:val="clear" w:color="auto" w:fill="FFFFFF"/>
              <w:spacing w:before="0" w:beforeAutospacing="0" w:after="0" w:afterAutospacing="0"/>
              <w:contextualSpacing/>
              <w:jc w:val="both"/>
              <w:rPr>
                <w:b/>
                <w:bCs/>
                <w:color w:val="0070C0"/>
                <w:sz w:val="20"/>
                <w:szCs w:val="20"/>
                <w:lang w:val="uk-UA"/>
              </w:rPr>
            </w:pPr>
          </w:p>
          <w:p w14:paraId="75D540C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561ABF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4E6744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05410B4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95E149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58ED8BA2"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439DBCE"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50722E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B72C451"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200B08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ADD9853"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240C76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35A56A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4490E4A"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2DE6E55"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789F7E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5FA067F"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E970D47"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132A3D6C"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C3FB878"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6C049384"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2FCA0ED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710E591D" w14:textId="77777777" w:rsidR="009C7299" w:rsidRPr="00952986" w:rsidRDefault="009C7299" w:rsidP="0032407D">
            <w:pPr>
              <w:pStyle w:val="rvps2"/>
              <w:shd w:val="clear" w:color="auto" w:fill="FFFFFF"/>
              <w:spacing w:before="0" w:beforeAutospacing="0" w:after="0" w:afterAutospacing="0"/>
              <w:contextualSpacing/>
              <w:jc w:val="both"/>
              <w:rPr>
                <w:b/>
                <w:bCs/>
                <w:color w:val="0070C0"/>
                <w:sz w:val="20"/>
                <w:szCs w:val="20"/>
                <w:lang w:val="uk-UA"/>
              </w:rPr>
            </w:pPr>
          </w:p>
          <w:p w14:paraId="4B7D8B99" w14:textId="68A6681D" w:rsidR="00904A60" w:rsidRPr="00952986" w:rsidRDefault="00031A19" w:rsidP="0032407D">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2E1DE522"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3A3A8110"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4C46277E" w14:textId="317F7FDA"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r w:rsidRPr="00952986">
              <w:rPr>
                <w:b/>
                <w:bCs/>
                <w:color w:val="0070C0"/>
                <w:sz w:val="20"/>
                <w:szCs w:val="20"/>
                <w:lang w:val="uk-UA"/>
              </w:rPr>
              <w:t xml:space="preserve"> </w:t>
            </w:r>
          </w:p>
          <w:p w14:paraId="710AF530"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14594E09"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204CE4B9"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39BBBB44"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5137723E"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0083312E"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2C0A6770"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74C5359E"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3C446E72"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51074D46"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60328BAD"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47BB596D" w14:textId="77777777" w:rsidR="00904A60" w:rsidRPr="00952986"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5593566F" w14:textId="77777777" w:rsidR="00904A60"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1FF5EFD8"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28C9A53F"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403ECD4E"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583311C1"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4EB472A6"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24AD406F"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447C225A" w14:textId="77777777" w:rsidR="00031A19" w:rsidRPr="00952986"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770A272B" w14:textId="77777777" w:rsidR="00904A60" w:rsidRDefault="00904A60" w:rsidP="0032407D">
            <w:pPr>
              <w:pStyle w:val="rvps2"/>
              <w:shd w:val="clear" w:color="auto" w:fill="FFFFFF"/>
              <w:spacing w:before="0" w:beforeAutospacing="0" w:after="0" w:afterAutospacing="0"/>
              <w:contextualSpacing/>
              <w:jc w:val="both"/>
              <w:rPr>
                <w:b/>
                <w:bCs/>
                <w:color w:val="0070C0"/>
                <w:sz w:val="20"/>
                <w:szCs w:val="20"/>
                <w:lang w:val="uk-UA"/>
              </w:rPr>
            </w:pPr>
          </w:p>
          <w:p w14:paraId="46261BF5" w14:textId="77777777" w:rsidR="00085293" w:rsidRDefault="00085293" w:rsidP="0032407D">
            <w:pPr>
              <w:pStyle w:val="rvps2"/>
              <w:shd w:val="clear" w:color="auto" w:fill="FFFFFF"/>
              <w:spacing w:before="0" w:beforeAutospacing="0" w:after="0" w:afterAutospacing="0"/>
              <w:contextualSpacing/>
              <w:jc w:val="both"/>
              <w:rPr>
                <w:b/>
                <w:bCs/>
                <w:color w:val="0070C0"/>
                <w:sz w:val="20"/>
                <w:szCs w:val="20"/>
                <w:lang w:val="uk-UA"/>
              </w:rPr>
            </w:pPr>
          </w:p>
          <w:p w14:paraId="0F42F757" w14:textId="77777777" w:rsidR="00031A19" w:rsidRDefault="00031A19" w:rsidP="0032407D">
            <w:pPr>
              <w:pStyle w:val="rvps2"/>
              <w:shd w:val="clear" w:color="auto" w:fill="FFFFFF"/>
              <w:spacing w:before="0" w:beforeAutospacing="0" w:after="0" w:afterAutospacing="0"/>
              <w:contextualSpacing/>
              <w:jc w:val="both"/>
              <w:rPr>
                <w:b/>
                <w:bCs/>
                <w:color w:val="0070C0"/>
                <w:sz w:val="20"/>
                <w:szCs w:val="20"/>
                <w:lang w:val="uk-UA"/>
              </w:rPr>
            </w:pPr>
          </w:p>
          <w:p w14:paraId="4B71A8FE" w14:textId="77777777" w:rsidR="00031A19" w:rsidRPr="00952986" w:rsidRDefault="00031A19" w:rsidP="00031A19">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7EE9E977" w14:textId="626CFC9A" w:rsidR="00904A60" w:rsidRPr="00085293" w:rsidRDefault="00904A60" w:rsidP="0032407D">
            <w:pPr>
              <w:pStyle w:val="rvps2"/>
              <w:shd w:val="clear" w:color="auto" w:fill="FFFFFF"/>
              <w:spacing w:before="0" w:beforeAutospacing="0" w:after="0" w:afterAutospacing="0"/>
              <w:contextualSpacing/>
              <w:jc w:val="both"/>
              <w:rPr>
                <w:color w:val="0070C0"/>
                <w:sz w:val="20"/>
                <w:szCs w:val="20"/>
                <w:lang w:val="uk-UA"/>
              </w:rPr>
            </w:pPr>
          </w:p>
        </w:tc>
      </w:tr>
      <w:tr w:rsidR="00001391" w:rsidRPr="0051289A" w14:paraId="76F73C52" w14:textId="6DDB0C12" w:rsidTr="00E30BA6">
        <w:trPr>
          <w:trHeight w:val="20"/>
        </w:trPr>
        <w:tc>
          <w:tcPr>
            <w:tcW w:w="15594" w:type="dxa"/>
            <w:gridSpan w:val="10"/>
          </w:tcPr>
          <w:p w14:paraId="0863B0C4" w14:textId="77777777" w:rsidR="008B26E6" w:rsidRPr="00952986" w:rsidRDefault="008B26E6" w:rsidP="0032407D">
            <w:pPr>
              <w:shd w:val="clear" w:color="auto" w:fill="FFFFFF"/>
              <w:contextualSpacing/>
              <w:jc w:val="center"/>
              <w:rPr>
                <w:rFonts w:ascii="Times New Roman" w:eastAsia="Times New Roman" w:hAnsi="Times New Roman" w:cs="Times New Roman"/>
                <w:b/>
                <w:bCs/>
                <w:color w:val="333333"/>
                <w:sz w:val="20"/>
                <w:szCs w:val="20"/>
                <w:highlight w:val="yellow"/>
                <w:lang w:val="uk-UA" w:eastAsia="en-GB" w:bidi="he-IL"/>
              </w:rPr>
            </w:pPr>
          </w:p>
          <w:p w14:paraId="2AE9F3C7" w14:textId="0D621F9E" w:rsidR="00001391" w:rsidRPr="00952986" w:rsidRDefault="00001391"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 xml:space="preserve">VIII. Порядок розгляду звернень, </w:t>
            </w:r>
            <w:r w:rsidRPr="00952986">
              <w:rPr>
                <w:rFonts w:ascii="Times New Roman" w:eastAsia="Times New Roman" w:hAnsi="Times New Roman" w:cs="Times New Roman"/>
                <w:b/>
                <w:bCs/>
                <w:i/>
                <w:strike/>
                <w:color w:val="FF0000"/>
                <w:sz w:val="20"/>
                <w:szCs w:val="20"/>
                <w:lang w:val="uk-UA" w:eastAsia="en-GB" w:bidi="he-IL"/>
              </w:rPr>
              <w:t>скарг, претензій</w:t>
            </w:r>
            <w:r w:rsidRPr="00952986">
              <w:rPr>
                <w:rFonts w:ascii="Times New Roman" w:eastAsia="Times New Roman" w:hAnsi="Times New Roman" w:cs="Times New Roman"/>
                <w:b/>
                <w:bCs/>
                <w:color w:val="FF0000"/>
                <w:sz w:val="20"/>
                <w:szCs w:val="20"/>
                <w:lang w:val="uk-UA" w:eastAsia="en-GB" w:bidi="he-IL"/>
              </w:rPr>
              <w:t xml:space="preserve"> </w:t>
            </w:r>
            <w:r w:rsidRPr="00952986">
              <w:rPr>
                <w:rFonts w:ascii="Times New Roman" w:eastAsia="Times New Roman" w:hAnsi="Times New Roman" w:cs="Times New Roman"/>
                <w:b/>
                <w:bCs/>
                <w:color w:val="333333"/>
                <w:sz w:val="20"/>
                <w:szCs w:val="20"/>
                <w:lang w:val="uk-UA" w:eastAsia="en-GB" w:bidi="he-IL"/>
              </w:rPr>
              <w:t>та актів про порушення цих Правил</w:t>
            </w:r>
          </w:p>
          <w:p w14:paraId="076B0874" w14:textId="77777777" w:rsidR="00001391" w:rsidRPr="00952986" w:rsidRDefault="00001391" w:rsidP="0032407D">
            <w:pPr>
              <w:shd w:val="clear" w:color="auto" w:fill="FFFFFF"/>
              <w:contextualSpacing/>
              <w:jc w:val="both"/>
              <w:rPr>
                <w:rFonts w:ascii="Times New Roman" w:eastAsia="Times New Roman" w:hAnsi="Times New Roman" w:cs="Times New Roman"/>
                <w:b/>
                <w:bCs/>
                <w:color w:val="333333"/>
                <w:sz w:val="20"/>
                <w:szCs w:val="20"/>
                <w:highlight w:val="yellow"/>
                <w:lang w:val="uk-UA" w:eastAsia="en-GB" w:bidi="he-IL"/>
              </w:rPr>
            </w:pPr>
          </w:p>
        </w:tc>
      </w:tr>
      <w:tr w:rsidR="0086669A" w:rsidRPr="0051289A" w14:paraId="301505D0" w14:textId="78F9CE40" w:rsidTr="00F009E4">
        <w:trPr>
          <w:trHeight w:val="20"/>
        </w:trPr>
        <w:tc>
          <w:tcPr>
            <w:tcW w:w="4345" w:type="dxa"/>
            <w:gridSpan w:val="2"/>
          </w:tcPr>
          <w:p w14:paraId="62BB94EF"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7ACEA923" w14:textId="77777777" w:rsidR="00D357C3" w:rsidRPr="00952986" w:rsidRDefault="00D357C3" w:rsidP="0032407D">
            <w:pPr>
              <w:shd w:val="clear" w:color="auto" w:fill="FFFFFF"/>
              <w:contextualSpacing/>
              <w:rPr>
                <w:rFonts w:ascii="Times New Roman" w:eastAsia="Times New Roman" w:hAnsi="Times New Roman" w:cs="Times New Roman"/>
                <w:b/>
                <w:bCs/>
                <w:color w:val="333333"/>
                <w:sz w:val="20"/>
                <w:szCs w:val="20"/>
                <w:lang w:val="uk-UA" w:eastAsia="en-GB" w:bidi="he-IL"/>
              </w:rPr>
            </w:pPr>
          </w:p>
          <w:p w14:paraId="32F1F159"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1B31AE95"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 xml:space="preserve">VIII. Порядок розгляду звернень, </w:t>
            </w:r>
            <w:r w:rsidRPr="00952986">
              <w:rPr>
                <w:rFonts w:ascii="Times New Roman" w:eastAsia="Times New Roman" w:hAnsi="Times New Roman" w:cs="Times New Roman"/>
                <w:b/>
                <w:bCs/>
                <w:i/>
                <w:strike/>
                <w:color w:val="FF0000"/>
                <w:sz w:val="20"/>
                <w:szCs w:val="20"/>
                <w:lang w:val="uk-UA" w:eastAsia="en-GB" w:bidi="he-IL"/>
              </w:rPr>
              <w:t>скарг, претензій</w:t>
            </w:r>
            <w:r w:rsidRPr="00952986">
              <w:rPr>
                <w:rFonts w:ascii="Times New Roman" w:eastAsia="Times New Roman" w:hAnsi="Times New Roman" w:cs="Times New Roman"/>
                <w:b/>
                <w:bCs/>
                <w:color w:val="FF0000"/>
                <w:sz w:val="20"/>
                <w:szCs w:val="20"/>
                <w:lang w:val="uk-UA" w:eastAsia="en-GB" w:bidi="he-IL"/>
              </w:rPr>
              <w:t xml:space="preserve"> </w:t>
            </w:r>
            <w:r w:rsidRPr="00952986">
              <w:rPr>
                <w:rFonts w:ascii="Times New Roman" w:eastAsia="Times New Roman" w:hAnsi="Times New Roman" w:cs="Times New Roman"/>
                <w:b/>
                <w:bCs/>
                <w:color w:val="333333"/>
                <w:sz w:val="20"/>
                <w:szCs w:val="20"/>
                <w:lang w:val="uk-UA" w:eastAsia="en-GB" w:bidi="he-IL"/>
              </w:rPr>
              <w:t>та актів про порушення цих Правил</w:t>
            </w:r>
          </w:p>
          <w:p w14:paraId="51CC924A"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tc>
        <w:tc>
          <w:tcPr>
            <w:tcW w:w="4200" w:type="dxa"/>
            <w:gridSpan w:val="4"/>
          </w:tcPr>
          <w:p w14:paraId="7DA35FDE"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TOB «ДНІПРОВСЬКІ ЕНЕРГЕТИЧНІ ПОСЛУГИ»</w:t>
            </w:r>
          </w:p>
          <w:p w14:paraId="7FA1B9B0"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43EC3ECA" w14:textId="339D63E0"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sz w:val="20"/>
                <w:szCs w:val="20"/>
                <w:lang w:val="uk-UA" w:eastAsia="en-GB" w:bidi="he-IL"/>
              </w:rPr>
              <w:t xml:space="preserve">VIII. Порядок розгляду звернень, </w:t>
            </w:r>
            <w:r w:rsidRPr="00952986">
              <w:rPr>
                <w:rFonts w:ascii="Times New Roman" w:eastAsia="Times New Roman" w:hAnsi="Times New Roman" w:cs="Times New Roman"/>
                <w:b/>
                <w:bCs/>
                <w:color w:val="7030A0"/>
                <w:sz w:val="20"/>
                <w:szCs w:val="20"/>
                <w:lang w:val="uk-UA" w:eastAsia="en-GB" w:bidi="he-IL"/>
              </w:rPr>
              <w:t xml:space="preserve">скарг, претензій </w:t>
            </w:r>
            <w:r w:rsidRPr="00952986">
              <w:rPr>
                <w:rFonts w:ascii="Times New Roman" w:eastAsia="Times New Roman" w:hAnsi="Times New Roman" w:cs="Times New Roman"/>
                <w:b/>
                <w:bCs/>
                <w:sz w:val="20"/>
                <w:szCs w:val="20"/>
                <w:lang w:val="uk-UA" w:eastAsia="en-GB" w:bidi="he-IL"/>
              </w:rPr>
              <w:t>та актів про порушення цих Правил</w:t>
            </w:r>
          </w:p>
        </w:tc>
        <w:tc>
          <w:tcPr>
            <w:tcW w:w="3870" w:type="dxa"/>
            <w:gridSpan w:val="2"/>
          </w:tcPr>
          <w:p w14:paraId="05BA0C16" w14:textId="77777777" w:rsidR="00E0478F" w:rsidRPr="00952986" w:rsidRDefault="00E0478F" w:rsidP="00E0478F">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TOB «ДНІПРОВСЬКІ ЕНЕРГЕТИЧНІ ПОСЛУГИ»</w:t>
            </w:r>
          </w:p>
          <w:p w14:paraId="1E645482" w14:textId="77777777" w:rsidR="00E0478F" w:rsidRPr="00952986" w:rsidRDefault="00E0478F" w:rsidP="00E0478F">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3C38D9F8" w14:textId="3C4B7D46" w:rsidR="0086669A" w:rsidRPr="00952986" w:rsidRDefault="00D357C3" w:rsidP="0032407D">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Cs/>
                <w:sz w:val="20"/>
                <w:szCs w:val="20"/>
                <w:lang w:val="uk-UA" w:eastAsia="ru-RU"/>
              </w:rPr>
              <w:t>Пропонуємо залишити у чинній редакції оскільки в розділі є згадування процедури розгляду скарг та претензій</w:t>
            </w:r>
          </w:p>
          <w:p w14:paraId="673B1F90"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tc>
        <w:tc>
          <w:tcPr>
            <w:tcW w:w="3179" w:type="dxa"/>
            <w:gridSpan w:val="2"/>
          </w:tcPr>
          <w:p w14:paraId="6C0ED0B0" w14:textId="77777777" w:rsidR="0086669A" w:rsidRPr="00952986" w:rsidRDefault="0086669A" w:rsidP="0032407D">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5146E8AF" w14:textId="6A777D03" w:rsidR="00761C98" w:rsidRPr="00952986" w:rsidRDefault="00085293" w:rsidP="00056A4C">
            <w:pPr>
              <w:shd w:val="clear" w:color="auto" w:fill="FFFFFF"/>
              <w:contextualSpacing/>
              <w:rPr>
                <w:rFonts w:ascii="Times New Roman" w:eastAsia="Times New Roman" w:hAnsi="Times New Roman" w:cs="Times New Roman"/>
                <w:b/>
                <w:bCs/>
                <w:color w:val="333333"/>
                <w:sz w:val="20"/>
                <w:szCs w:val="20"/>
                <w:lang w:val="uk-UA" w:eastAsia="en-GB" w:bidi="he-IL"/>
              </w:rPr>
            </w:pPr>
            <w:r w:rsidRPr="0051289A">
              <w:rPr>
                <w:rFonts w:ascii="Times New Roman" w:eastAsia="Times New Roman" w:hAnsi="Times New Roman" w:cs="Times New Roman"/>
                <w:b/>
                <w:bCs/>
                <w:color w:val="333333"/>
                <w:sz w:val="20"/>
                <w:szCs w:val="20"/>
                <w:lang w:val="uk-UA" w:eastAsia="en-GB" w:bidi="he-IL"/>
              </w:rPr>
              <w:t xml:space="preserve">Попередньо частково </w:t>
            </w:r>
            <w:r w:rsidR="00761C98" w:rsidRPr="0051289A">
              <w:rPr>
                <w:rFonts w:ascii="Times New Roman" w:eastAsia="Times New Roman" w:hAnsi="Times New Roman" w:cs="Times New Roman"/>
                <w:b/>
                <w:bCs/>
                <w:color w:val="333333"/>
                <w:sz w:val="20"/>
                <w:szCs w:val="20"/>
                <w:lang w:val="uk-UA" w:eastAsia="en-GB" w:bidi="he-IL"/>
              </w:rPr>
              <w:t>врах</w:t>
            </w:r>
            <w:r w:rsidRPr="0051289A">
              <w:rPr>
                <w:rFonts w:ascii="Times New Roman" w:eastAsia="Times New Roman" w:hAnsi="Times New Roman" w:cs="Times New Roman"/>
                <w:b/>
                <w:bCs/>
                <w:color w:val="333333"/>
                <w:sz w:val="20"/>
                <w:szCs w:val="20"/>
                <w:lang w:val="uk-UA" w:eastAsia="en-GB" w:bidi="he-IL"/>
              </w:rPr>
              <w:t>овано</w:t>
            </w:r>
            <w:r w:rsidR="00761C98" w:rsidRPr="0051289A">
              <w:rPr>
                <w:rFonts w:ascii="Times New Roman" w:eastAsia="Times New Roman" w:hAnsi="Times New Roman" w:cs="Times New Roman"/>
                <w:b/>
                <w:bCs/>
                <w:color w:val="333333"/>
                <w:sz w:val="20"/>
                <w:szCs w:val="20"/>
                <w:lang w:val="uk-UA" w:eastAsia="en-GB" w:bidi="he-IL"/>
              </w:rPr>
              <w:t xml:space="preserve"> в редакції</w:t>
            </w:r>
            <w:r w:rsidRPr="0051289A">
              <w:rPr>
                <w:rFonts w:ascii="Times New Roman" w:eastAsia="Times New Roman" w:hAnsi="Times New Roman" w:cs="Times New Roman"/>
                <w:b/>
                <w:bCs/>
                <w:color w:val="333333"/>
                <w:sz w:val="20"/>
                <w:szCs w:val="20"/>
                <w:lang w:val="uk-UA" w:eastAsia="en-GB" w:bidi="he-IL"/>
              </w:rPr>
              <w:t>:</w:t>
            </w:r>
          </w:p>
          <w:p w14:paraId="10457922" w14:textId="77777777" w:rsidR="00BD1C17" w:rsidRPr="00952986" w:rsidRDefault="00BD1C17" w:rsidP="00056A4C">
            <w:pPr>
              <w:shd w:val="clear" w:color="auto" w:fill="FFFFFF"/>
              <w:contextualSpacing/>
              <w:rPr>
                <w:rFonts w:ascii="Times New Roman" w:eastAsia="Times New Roman" w:hAnsi="Times New Roman" w:cs="Times New Roman"/>
                <w:b/>
                <w:bCs/>
                <w:color w:val="333333"/>
                <w:sz w:val="20"/>
                <w:szCs w:val="20"/>
                <w:lang w:val="uk-UA" w:eastAsia="en-GB" w:bidi="he-IL"/>
              </w:rPr>
            </w:pPr>
          </w:p>
          <w:p w14:paraId="6A236345" w14:textId="52606B0E" w:rsidR="0086669A" w:rsidRPr="00952986" w:rsidRDefault="00761C98" w:rsidP="00056A4C">
            <w:pPr>
              <w:shd w:val="clear" w:color="auto" w:fill="FFFFFF"/>
              <w:contextualSpacing/>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 xml:space="preserve">Порядок </w:t>
            </w:r>
            <w:r w:rsidRPr="00952986">
              <w:rPr>
                <w:rFonts w:ascii="Times New Roman" w:eastAsia="Times New Roman" w:hAnsi="Times New Roman" w:cs="Times New Roman"/>
                <w:b/>
                <w:bCs/>
                <w:color w:val="00B050"/>
                <w:sz w:val="20"/>
                <w:szCs w:val="20"/>
                <w:lang w:val="uk-UA" w:eastAsia="en-GB" w:bidi="he-IL"/>
              </w:rPr>
              <w:t xml:space="preserve">розгляду звернень, претензій та актів про порушення </w:t>
            </w:r>
            <w:r w:rsidRPr="00952986">
              <w:rPr>
                <w:rFonts w:ascii="Times New Roman" w:eastAsia="Times New Roman" w:hAnsi="Times New Roman" w:cs="Times New Roman"/>
                <w:b/>
                <w:bCs/>
                <w:color w:val="333333"/>
                <w:sz w:val="20"/>
                <w:szCs w:val="20"/>
                <w:lang w:val="uk-UA" w:eastAsia="en-GB" w:bidi="he-IL"/>
              </w:rPr>
              <w:t>цих Правил</w:t>
            </w:r>
          </w:p>
          <w:p w14:paraId="226A6E21" w14:textId="0503D999" w:rsidR="00056A4C" w:rsidRPr="00952986" w:rsidRDefault="00056A4C" w:rsidP="00056A4C">
            <w:pPr>
              <w:shd w:val="clear" w:color="auto" w:fill="FFFFFF"/>
              <w:contextualSpacing/>
              <w:rPr>
                <w:rFonts w:ascii="Times New Roman" w:eastAsia="Times New Roman" w:hAnsi="Times New Roman" w:cs="Times New Roman"/>
                <w:b/>
                <w:bCs/>
                <w:color w:val="333333"/>
                <w:sz w:val="20"/>
                <w:szCs w:val="20"/>
                <w:lang w:val="uk-UA" w:eastAsia="en-GB" w:bidi="he-IL"/>
              </w:rPr>
            </w:pPr>
          </w:p>
        </w:tc>
      </w:tr>
      <w:tr w:rsidR="006E4865" w:rsidRPr="0051289A" w14:paraId="58759B67" w14:textId="302FEBA3" w:rsidTr="00E30BA6">
        <w:trPr>
          <w:trHeight w:val="20"/>
        </w:trPr>
        <w:tc>
          <w:tcPr>
            <w:tcW w:w="15594" w:type="dxa"/>
            <w:gridSpan w:val="10"/>
          </w:tcPr>
          <w:p w14:paraId="377BBCF2" w14:textId="77777777" w:rsidR="008B26E6" w:rsidRPr="00952986" w:rsidRDefault="008B26E6" w:rsidP="0032407D">
            <w:pPr>
              <w:pStyle w:val="a5"/>
              <w:shd w:val="clear" w:color="auto" w:fill="FFFFFF"/>
              <w:ind w:left="0" w:firstLine="851"/>
              <w:jc w:val="center"/>
              <w:rPr>
                <w:b/>
                <w:bCs/>
                <w:sz w:val="20"/>
                <w:szCs w:val="20"/>
                <w:lang w:val="uk-UA"/>
              </w:rPr>
            </w:pPr>
          </w:p>
          <w:p w14:paraId="5A95911C" w14:textId="77777777" w:rsidR="006E4865" w:rsidRPr="00952986" w:rsidRDefault="006E4865" w:rsidP="00E0478F">
            <w:pPr>
              <w:pStyle w:val="a5"/>
              <w:shd w:val="clear" w:color="auto" w:fill="FFFFFF"/>
              <w:ind w:left="0"/>
              <w:jc w:val="center"/>
              <w:rPr>
                <w:b/>
                <w:bCs/>
                <w:color w:val="0070C0"/>
                <w:sz w:val="20"/>
                <w:szCs w:val="20"/>
                <w:lang w:val="uk-UA"/>
              </w:rPr>
            </w:pPr>
            <w:r w:rsidRPr="00952986">
              <w:rPr>
                <w:b/>
                <w:bCs/>
                <w:sz w:val="20"/>
                <w:szCs w:val="20"/>
                <w:lang w:val="uk-UA"/>
              </w:rPr>
              <w:t xml:space="preserve">8.1. Загальний порядок дій учасників роздрібного ринку електричної енергії </w:t>
            </w:r>
            <w:r w:rsidRPr="00952986">
              <w:rPr>
                <w:b/>
                <w:bCs/>
                <w:color w:val="0070C0"/>
                <w:sz w:val="20"/>
                <w:szCs w:val="20"/>
                <w:lang w:val="uk-UA"/>
              </w:rPr>
              <w:t>під час розгляду звернень (заяв/скарг/претензій) споживачів (заявників)</w:t>
            </w:r>
          </w:p>
          <w:p w14:paraId="396F871C" w14:textId="738103CD" w:rsidR="00E0478F" w:rsidRPr="00952986" w:rsidRDefault="00E0478F" w:rsidP="0032407D">
            <w:pPr>
              <w:pStyle w:val="a5"/>
              <w:shd w:val="clear" w:color="auto" w:fill="FFFFFF"/>
              <w:ind w:left="0" w:firstLine="851"/>
              <w:jc w:val="center"/>
              <w:rPr>
                <w:b/>
                <w:bCs/>
                <w:color w:val="0070C0"/>
                <w:sz w:val="20"/>
                <w:szCs w:val="20"/>
                <w:lang w:val="uk-UA"/>
              </w:rPr>
            </w:pPr>
          </w:p>
        </w:tc>
      </w:tr>
      <w:tr w:rsidR="001E5C51" w:rsidRPr="00001868" w14:paraId="3D8701C1" w14:textId="77777777" w:rsidTr="00085293">
        <w:trPr>
          <w:trHeight w:val="20"/>
        </w:trPr>
        <w:tc>
          <w:tcPr>
            <w:tcW w:w="4345" w:type="dxa"/>
            <w:gridSpan w:val="2"/>
            <w:tcBorders>
              <w:bottom w:val="nil"/>
            </w:tcBorders>
          </w:tcPr>
          <w:p w14:paraId="06105E5C" w14:textId="77777777" w:rsidR="00F73685" w:rsidRPr="00952986" w:rsidRDefault="00F73685" w:rsidP="0032407D">
            <w:pPr>
              <w:ind w:firstLine="480"/>
              <w:jc w:val="both"/>
              <w:rPr>
                <w:rFonts w:ascii="Times New Roman" w:hAnsi="Times New Roman" w:cs="Times New Roman"/>
                <w:b/>
                <w:bCs/>
                <w:sz w:val="20"/>
                <w:szCs w:val="20"/>
                <w:lang w:val="uk-UA"/>
              </w:rPr>
            </w:pPr>
          </w:p>
          <w:p w14:paraId="5B28B23A" w14:textId="77777777" w:rsidR="00F73685" w:rsidRPr="00952986" w:rsidRDefault="00F73685" w:rsidP="0032407D">
            <w:pPr>
              <w:ind w:firstLine="480"/>
              <w:jc w:val="both"/>
              <w:rPr>
                <w:rFonts w:ascii="Times New Roman" w:hAnsi="Times New Roman" w:cs="Times New Roman"/>
                <w:b/>
                <w:bCs/>
                <w:sz w:val="20"/>
                <w:szCs w:val="20"/>
                <w:lang w:val="uk-UA"/>
              </w:rPr>
            </w:pPr>
          </w:p>
          <w:p w14:paraId="58626333" w14:textId="3D009A35" w:rsidR="001E5C51" w:rsidRPr="00952986" w:rsidRDefault="001E5C51" w:rsidP="00C62DD5">
            <w:pPr>
              <w:ind w:firstLine="319"/>
              <w:jc w:val="both"/>
              <w:rPr>
                <w:rFonts w:ascii="Times New Roman" w:eastAsia="Times New Roman" w:hAnsi="Times New Roman" w:cs="Times New Roman"/>
                <w:b/>
                <w:color w:val="0070C0"/>
                <w:sz w:val="20"/>
                <w:szCs w:val="20"/>
                <w:lang w:val="uk-UA" w:eastAsia="ru-RU"/>
              </w:rPr>
            </w:pPr>
            <w:r w:rsidRPr="00952986">
              <w:rPr>
                <w:rFonts w:ascii="Times New Roman" w:hAnsi="Times New Roman" w:cs="Times New Roman"/>
                <w:b/>
                <w:bCs/>
                <w:sz w:val="20"/>
                <w:szCs w:val="20"/>
                <w:lang w:val="uk-UA"/>
              </w:rPr>
              <w:t xml:space="preserve">8.1. Загальний порядок дій учасників роздрібного ринку електричної енергії </w:t>
            </w:r>
            <w:r w:rsidRPr="00952986">
              <w:rPr>
                <w:rFonts w:ascii="Times New Roman" w:hAnsi="Times New Roman" w:cs="Times New Roman"/>
                <w:b/>
                <w:bCs/>
                <w:color w:val="0070C0"/>
                <w:sz w:val="20"/>
                <w:szCs w:val="20"/>
                <w:lang w:val="uk-UA"/>
              </w:rPr>
              <w:t>під час розгляду звернень (заяв/скарг/претензій) споживачів (заявників)</w:t>
            </w:r>
          </w:p>
        </w:tc>
        <w:tc>
          <w:tcPr>
            <w:tcW w:w="4128" w:type="dxa"/>
            <w:gridSpan w:val="3"/>
          </w:tcPr>
          <w:p w14:paraId="04940F1F"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74D281D7" w14:textId="77777777"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p>
          <w:p w14:paraId="4ACC06B2" w14:textId="77777777" w:rsidR="001E5C51" w:rsidRPr="00952986" w:rsidRDefault="001E5C51" w:rsidP="0032407D">
            <w:pPr>
              <w:ind w:firstLine="480"/>
              <w:jc w:val="both"/>
              <w:rPr>
                <w:rFonts w:ascii="Times New Roman" w:hAnsi="Times New Roman" w:cs="Times New Roman"/>
                <w:b/>
                <w:bCs/>
                <w:color w:val="0070C0"/>
                <w:sz w:val="20"/>
                <w:szCs w:val="20"/>
                <w:lang w:val="uk-UA"/>
              </w:rPr>
            </w:pPr>
            <w:r w:rsidRPr="00952986">
              <w:rPr>
                <w:rFonts w:ascii="Times New Roman" w:hAnsi="Times New Roman" w:cs="Times New Roman"/>
                <w:b/>
                <w:bCs/>
                <w:sz w:val="20"/>
                <w:szCs w:val="20"/>
                <w:lang w:val="uk-UA"/>
              </w:rPr>
              <w:t>8.1. Загальний порядок дій учасників роздрібного ринку електричної енергії</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0070C0"/>
                <w:sz w:val="20"/>
                <w:szCs w:val="20"/>
                <w:lang w:val="uk-UA"/>
              </w:rPr>
              <w:t>під час розгляду звернень (заяв/скарг/</w:t>
            </w:r>
            <w:r w:rsidRPr="00952986">
              <w:rPr>
                <w:rFonts w:ascii="Times New Roman" w:hAnsi="Times New Roman" w:cs="Times New Roman"/>
                <w:b/>
                <w:bCs/>
                <w:color w:val="7030A0"/>
                <w:sz w:val="20"/>
                <w:szCs w:val="20"/>
                <w:lang w:val="uk-UA"/>
              </w:rPr>
              <w:t>пропозицій</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0070C0"/>
                <w:sz w:val="20"/>
                <w:szCs w:val="20"/>
                <w:lang w:val="uk-UA"/>
              </w:rPr>
              <w:t>споживачів (заявників)</w:t>
            </w:r>
          </w:p>
          <w:p w14:paraId="6652FC92"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p w14:paraId="51846DB9" w14:textId="77777777" w:rsidR="00AB353F" w:rsidRPr="00952986" w:rsidRDefault="00AB353F"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3F14BA48"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6201A3EB" w14:textId="77777777" w:rsidR="00E0478F" w:rsidRPr="00952986" w:rsidRDefault="00E0478F" w:rsidP="0032407D">
            <w:pPr>
              <w:pStyle w:val="rvps7"/>
              <w:shd w:val="clear" w:color="auto" w:fill="FFFFFF"/>
              <w:spacing w:before="0" w:beforeAutospacing="0" w:after="0" w:afterAutospacing="0"/>
              <w:ind w:firstLine="480"/>
              <w:jc w:val="both"/>
              <w:rPr>
                <w:sz w:val="20"/>
                <w:szCs w:val="20"/>
                <w:lang w:val="uk-UA" w:eastAsia="ru-RU"/>
              </w:rPr>
            </w:pPr>
          </w:p>
          <w:p w14:paraId="60723603" w14:textId="4EF32C91"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sz w:val="20"/>
                <w:szCs w:val="20"/>
                <w:lang w:val="uk-UA" w:eastAsia="ru-RU"/>
              </w:rPr>
              <w:t>Приведення у відповідність до статті 3 Закону України «Про звернення громадян» під зверненнями громадян слід розуміти викладені в письмовій або усній формі пропозиції (зауваження), заяви (клопотання) і скарги.</w:t>
            </w:r>
          </w:p>
        </w:tc>
        <w:tc>
          <w:tcPr>
            <w:tcW w:w="3179" w:type="dxa"/>
            <w:gridSpan w:val="2"/>
          </w:tcPr>
          <w:p w14:paraId="61786056" w14:textId="77777777" w:rsidR="00761C98" w:rsidRDefault="00761C98" w:rsidP="00C62DD5">
            <w:pPr>
              <w:jc w:val="both"/>
              <w:rPr>
                <w:rFonts w:ascii="Times New Roman" w:eastAsia="Times New Roman" w:hAnsi="Times New Roman" w:cs="Times New Roman"/>
                <w:b/>
                <w:color w:val="0070C0"/>
                <w:sz w:val="20"/>
                <w:szCs w:val="20"/>
                <w:lang w:val="uk-UA" w:eastAsia="ru-RU"/>
              </w:rPr>
            </w:pPr>
          </w:p>
          <w:p w14:paraId="1E92619D" w14:textId="77777777" w:rsidR="00C62DD5" w:rsidRDefault="00C62DD5" w:rsidP="00C62DD5">
            <w:pPr>
              <w:jc w:val="both"/>
              <w:rPr>
                <w:rFonts w:ascii="Times New Roman" w:eastAsia="Times New Roman" w:hAnsi="Times New Roman" w:cs="Times New Roman"/>
                <w:b/>
                <w:sz w:val="20"/>
                <w:szCs w:val="20"/>
                <w:lang w:val="uk-UA" w:eastAsia="ru-RU"/>
              </w:rPr>
            </w:pPr>
          </w:p>
          <w:p w14:paraId="601DA286" w14:textId="77777777" w:rsidR="00BC4D4A" w:rsidRDefault="00BC4D4A" w:rsidP="00BC4D4A">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88EE8D5" w14:textId="6BF0DD6C" w:rsidR="00C62DD5" w:rsidRPr="00335759" w:rsidRDefault="00C62DD5" w:rsidP="00C62DD5">
            <w:pPr>
              <w:jc w:val="both"/>
              <w:rPr>
                <w:rFonts w:ascii="Times New Roman" w:eastAsia="Times New Roman" w:hAnsi="Times New Roman" w:cs="Times New Roman"/>
                <w:bCs/>
                <w:sz w:val="20"/>
                <w:szCs w:val="20"/>
                <w:lang w:val="uk-UA" w:eastAsia="ru-RU"/>
              </w:rPr>
            </w:pPr>
          </w:p>
        </w:tc>
      </w:tr>
      <w:tr w:rsidR="00AB353F" w:rsidRPr="0051289A" w14:paraId="0E3D6642" w14:textId="77777777" w:rsidTr="00085293">
        <w:trPr>
          <w:trHeight w:val="20"/>
        </w:trPr>
        <w:tc>
          <w:tcPr>
            <w:tcW w:w="4345" w:type="dxa"/>
            <w:gridSpan w:val="2"/>
            <w:tcBorders>
              <w:top w:val="nil"/>
              <w:bottom w:val="nil"/>
            </w:tcBorders>
          </w:tcPr>
          <w:p w14:paraId="68AF8F9C" w14:textId="27DEF6F5" w:rsidR="00AB353F" w:rsidRPr="00952986" w:rsidRDefault="00C62DD5" w:rsidP="0032407D">
            <w:pPr>
              <w:ind w:firstLine="480"/>
              <w:jc w:val="both"/>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p>
        </w:tc>
        <w:tc>
          <w:tcPr>
            <w:tcW w:w="4128" w:type="dxa"/>
            <w:gridSpan w:val="3"/>
          </w:tcPr>
          <w:p w14:paraId="3A88FEDB" w14:textId="77777777" w:rsidR="00AB353F" w:rsidRPr="00952986" w:rsidRDefault="00AB353F"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C95DE66" w14:textId="77777777" w:rsidR="00AB353F" w:rsidRPr="00952986" w:rsidRDefault="00AB353F" w:rsidP="0032407D">
            <w:pPr>
              <w:pStyle w:val="rvps7"/>
              <w:shd w:val="clear" w:color="auto" w:fill="FFFFFF"/>
              <w:spacing w:before="0" w:beforeAutospacing="0" w:after="0" w:afterAutospacing="0"/>
              <w:ind w:firstLine="480"/>
              <w:jc w:val="both"/>
              <w:rPr>
                <w:b/>
                <w:bCs/>
                <w:color w:val="333333"/>
                <w:sz w:val="20"/>
                <w:szCs w:val="20"/>
                <w:lang w:val="uk-UA"/>
              </w:rPr>
            </w:pPr>
          </w:p>
          <w:p w14:paraId="322550A7" w14:textId="0743692F" w:rsidR="00AB353F" w:rsidRPr="00952986" w:rsidRDefault="00AB353F" w:rsidP="00F73685">
            <w:pPr>
              <w:widowControl w:val="0"/>
              <w:tabs>
                <w:tab w:val="left" w:pos="1703"/>
              </w:tabs>
              <w:autoSpaceDE w:val="0"/>
              <w:autoSpaceDN w:val="0"/>
              <w:ind w:left="-60" w:right="79" w:firstLine="141"/>
              <w:jc w:val="both"/>
              <w:rPr>
                <w:rFonts w:ascii="Times New Roman" w:hAnsi="Times New Roman" w:cs="Times New Roman"/>
                <w:b/>
                <w:bCs/>
                <w:color w:val="333333"/>
                <w:sz w:val="20"/>
                <w:szCs w:val="20"/>
                <w:lang w:val="uk-UA"/>
              </w:rPr>
            </w:pPr>
            <w:r w:rsidRPr="00952986">
              <w:rPr>
                <w:rFonts w:ascii="Times New Roman" w:hAnsi="Times New Roman" w:cs="Times New Roman"/>
                <w:b/>
                <w:bCs/>
                <w:sz w:val="20"/>
                <w:szCs w:val="20"/>
                <w:lang w:val="uk-UA"/>
              </w:rPr>
              <w:t>8.1. Загальний порядок дій учасників роздрібного ринку електричної енергії під час розгляду</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p>
        </w:tc>
        <w:tc>
          <w:tcPr>
            <w:tcW w:w="3942" w:type="dxa"/>
            <w:gridSpan w:val="3"/>
          </w:tcPr>
          <w:p w14:paraId="7AE3CFE4" w14:textId="77777777" w:rsidR="00F73685" w:rsidRPr="00952986" w:rsidRDefault="00F73685" w:rsidP="00F73685">
            <w:pPr>
              <w:widowControl w:val="0"/>
              <w:autoSpaceDE w:val="0"/>
              <w:autoSpaceDN w:val="0"/>
              <w:ind w:firstLine="170"/>
              <w:contextualSpacing/>
              <w:jc w:val="center"/>
              <w:rPr>
                <w:rFonts w:ascii="Times New Roman" w:eastAsia="Times New Roman" w:hAnsi="Times New Roman" w:cs="Times New Roman"/>
                <w:b/>
                <w:bCs/>
                <w:sz w:val="20"/>
                <w:szCs w:val="20"/>
                <w:lang w:val="uk-UA"/>
              </w:rPr>
            </w:pPr>
            <w:bookmarkStart w:id="34" w:name="w1_1"/>
            <w:r w:rsidRPr="00952986">
              <w:rPr>
                <w:rFonts w:ascii="Times New Roman" w:eastAsia="Times New Roman" w:hAnsi="Times New Roman" w:cs="Times New Roman"/>
                <w:b/>
                <w:bCs/>
                <w:sz w:val="20"/>
                <w:szCs w:val="20"/>
                <w:lang w:val="uk-UA"/>
              </w:rPr>
              <w:t xml:space="preserve">АТ «ДТЕК ДНІПРОВСЬКІ ЕЛЕКТРОМЕРЕЖІ» </w:t>
            </w:r>
          </w:p>
          <w:p w14:paraId="10AB5A10" w14:textId="77777777" w:rsidR="00F73685" w:rsidRPr="00952986" w:rsidRDefault="00F73685" w:rsidP="00F73685">
            <w:pPr>
              <w:pStyle w:val="rvps7"/>
              <w:shd w:val="clear" w:color="auto" w:fill="FFFFFF"/>
              <w:spacing w:before="0" w:beforeAutospacing="0" w:after="0" w:afterAutospacing="0"/>
              <w:ind w:firstLine="480"/>
              <w:jc w:val="both"/>
              <w:rPr>
                <w:b/>
                <w:bCs/>
                <w:color w:val="333333"/>
                <w:sz w:val="20"/>
                <w:szCs w:val="20"/>
                <w:lang w:val="uk-UA"/>
              </w:rPr>
            </w:pPr>
          </w:p>
          <w:p w14:paraId="40AC7433" w14:textId="77777777" w:rsidR="00AB353F" w:rsidRPr="00952986" w:rsidRDefault="00AB353F" w:rsidP="00085293">
            <w:pPr>
              <w:ind w:firstLine="352"/>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 xml:space="preserve">Відповідно до </w:t>
            </w:r>
            <w:r w:rsidRPr="00952986">
              <w:rPr>
                <w:rFonts w:ascii="Times New Roman" w:hAnsi="Times New Roman" w:cs="Times New Roman"/>
                <w:b/>
                <w:bCs/>
                <w:sz w:val="20"/>
                <w:szCs w:val="20"/>
                <w:lang w:val="uk-UA"/>
              </w:rPr>
              <w:t>ПРРЕЕ зверне</w:t>
            </w:r>
            <w:bookmarkEnd w:id="34"/>
            <w:r w:rsidRPr="00952986">
              <w:rPr>
                <w:rFonts w:ascii="Times New Roman" w:hAnsi="Times New Roman" w:cs="Times New Roman"/>
                <w:b/>
                <w:bCs/>
                <w:sz w:val="20"/>
                <w:szCs w:val="20"/>
                <w:lang w:val="uk-UA"/>
              </w:rPr>
              <w:t>ння – це запит споживача на отримання інформації та/або консультації щодо розподілу/постачання електричної енергії та пов'язаних з розподілом/постачанням електричної енергії послуг;</w:t>
            </w:r>
          </w:p>
          <w:p w14:paraId="32F292DB" w14:textId="77777777" w:rsidR="00AB353F" w:rsidRPr="00952986" w:rsidRDefault="00AB353F"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lastRenderedPageBreak/>
              <w:t>Тобто звернення відповідно до визначення ПРРЕЕ не охоплює поняття і заяви, і скарги, і претензії.</w:t>
            </w:r>
          </w:p>
          <w:p w14:paraId="1EF8BC98" w14:textId="77777777" w:rsidR="00AB353F" w:rsidRPr="00952986" w:rsidRDefault="00AB353F"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Далі по тексту змін слід переглянути терміни і вживати їх відповідно до визначень наданий в ПРРЕЕ або змінити визначення.</w:t>
            </w:r>
          </w:p>
          <w:p w14:paraId="1E40BCC5" w14:textId="77777777" w:rsidR="00AB353F" w:rsidRPr="00952986" w:rsidRDefault="00AB353F" w:rsidP="00085293">
            <w:pPr>
              <w:pStyle w:val="rvps7"/>
              <w:shd w:val="clear" w:color="auto" w:fill="FFFFFF"/>
              <w:spacing w:before="0" w:beforeAutospacing="0" w:after="0" w:afterAutospacing="0"/>
              <w:ind w:firstLine="352"/>
              <w:jc w:val="both"/>
              <w:rPr>
                <w:sz w:val="20"/>
                <w:szCs w:val="20"/>
                <w:lang w:val="uk-UA"/>
              </w:rPr>
            </w:pPr>
            <w:r w:rsidRPr="00952986">
              <w:rPr>
                <w:sz w:val="20"/>
                <w:szCs w:val="20"/>
                <w:lang w:val="uk-UA"/>
              </w:rPr>
              <w:t>Пропозицію просимо врахувати тут та далі за текстом.</w:t>
            </w:r>
          </w:p>
          <w:p w14:paraId="5C93EF9B" w14:textId="4767CF50" w:rsidR="00F73685" w:rsidRPr="00952986" w:rsidRDefault="00F73685"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D7829F9" w14:textId="77777777" w:rsidR="00BD1C17" w:rsidRPr="00952986" w:rsidRDefault="00BD1C17" w:rsidP="00975CA1">
            <w:pPr>
              <w:ind w:firstLine="480"/>
              <w:jc w:val="both"/>
              <w:rPr>
                <w:rFonts w:ascii="Times New Roman" w:eastAsia="Times New Roman" w:hAnsi="Times New Roman" w:cs="Times New Roman"/>
                <w:b/>
                <w:sz w:val="20"/>
                <w:szCs w:val="20"/>
                <w:lang w:val="uk-UA" w:eastAsia="ru-RU"/>
              </w:rPr>
            </w:pPr>
          </w:p>
          <w:p w14:paraId="5C16E72B" w14:textId="77777777" w:rsidR="00193324" w:rsidRPr="00952986" w:rsidRDefault="00193324" w:rsidP="00193324">
            <w:pPr>
              <w:jc w:val="both"/>
              <w:rPr>
                <w:rFonts w:ascii="Times New Roman" w:eastAsia="Times New Roman" w:hAnsi="Times New Roman" w:cs="Times New Roman"/>
                <w:b/>
                <w:sz w:val="20"/>
                <w:szCs w:val="20"/>
                <w:lang w:val="uk-UA" w:eastAsia="ru-RU"/>
              </w:rPr>
            </w:pPr>
          </w:p>
          <w:p w14:paraId="55B448B2" w14:textId="77777777" w:rsidR="00193324" w:rsidRPr="00952986" w:rsidRDefault="00193324" w:rsidP="00193324">
            <w:pPr>
              <w:jc w:val="both"/>
              <w:rPr>
                <w:rFonts w:ascii="Times New Roman" w:eastAsia="Times New Roman" w:hAnsi="Times New Roman" w:cs="Times New Roman"/>
                <w:b/>
                <w:sz w:val="20"/>
                <w:szCs w:val="20"/>
                <w:lang w:val="uk-UA" w:eastAsia="ru-RU"/>
              </w:rPr>
            </w:pPr>
          </w:p>
          <w:p w14:paraId="22ADF603" w14:textId="77777777" w:rsidR="00C62DD5" w:rsidRPr="0051289A" w:rsidRDefault="00C62DD5" w:rsidP="00C62DD5">
            <w:pPr>
              <w:shd w:val="clear" w:color="auto" w:fill="FFFFFF"/>
              <w:contextualSpacing/>
              <w:rPr>
                <w:rFonts w:ascii="Times New Roman" w:eastAsia="Times New Roman" w:hAnsi="Times New Roman" w:cs="Times New Roman"/>
                <w:b/>
                <w:bCs/>
                <w:color w:val="333333"/>
                <w:sz w:val="20"/>
                <w:szCs w:val="20"/>
                <w:lang w:val="uk-UA" w:eastAsia="en-GB" w:bidi="he-IL"/>
              </w:rPr>
            </w:pPr>
            <w:r w:rsidRPr="0051289A">
              <w:rPr>
                <w:rFonts w:ascii="Times New Roman" w:eastAsia="Times New Roman" w:hAnsi="Times New Roman" w:cs="Times New Roman"/>
                <w:b/>
                <w:bCs/>
                <w:color w:val="333333"/>
                <w:sz w:val="20"/>
                <w:szCs w:val="20"/>
                <w:lang w:val="uk-UA" w:eastAsia="en-GB" w:bidi="he-IL"/>
              </w:rPr>
              <w:t>Попередньо частково враховано в редакції:</w:t>
            </w:r>
          </w:p>
          <w:p w14:paraId="06C38F36" w14:textId="77777777" w:rsidR="00C62DD5" w:rsidRPr="0051289A" w:rsidRDefault="00C62DD5" w:rsidP="00C62DD5">
            <w:pPr>
              <w:shd w:val="clear" w:color="auto" w:fill="FFFFFF"/>
              <w:contextualSpacing/>
              <w:rPr>
                <w:rFonts w:ascii="Times New Roman" w:eastAsia="Times New Roman" w:hAnsi="Times New Roman" w:cs="Times New Roman"/>
                <w:b/>
                <w:bCs/>
                <w:color w:val="333333"/>
                <w:sz w:val="20"/>
                <w:szCs w:val="20"/>
                <w:lang w:val="uk-UA" w:eastAsia="en-GB" w:bidi="he-IL"/>
              </w:rPr>
            </w:pPr>
          </w:p>
          <w:p w14:paraId="1759ADFC" w14:textId="77777777" w:rsidR="00C62DD5" w:rsidRPr="00952986" w:rsidRDefault="00C62DD5" w:rsidP="00C62DD5">
            <w:pPr>
              <w:jc w:val="both"/>
              <w:rPr>
                <w:rFonts w:ascii="Times New Roman" w:eastAsia="Times New Roman" w:hAnsi="Times New Roman" w:cs="Times New Roman"/>
                <w:b/>
                <w:bCs/>
                <w:color w:val="0070C0"/>
                <w:sz w:val="20"/>
                <w:szCs w:val="20"/>
                <w:lang w:val="uk-UA" w:eastAsia="ru-RU"/>
              </w:rPr>
            </w:pPr>
            <w:r w:rsidRPr="0051289A">
              <w:rPr>
                <w:rFonts w:ascii="Times New Roman" w:eastAsia="Times New Roman" w:hAnsi="Times New Roman" w:cs="Times New Roman"/>
                <w:b/>
                <w:bCs/>
                <w:sz w:val="20"/>
                <w:szCs w:val="20"/>
                <w:lang w:val="uk-UA" w:eastAsia="ru-RU"/>
              </w:rPr>
              <w:t>8.1. Загальний</w:t>
            </w:r>
            <w:r w:rsidRPr="00952986">
              <w:rPr>
                <w:rFonts w:ascii="Times New Roman" w:eastAsia="Times New Roman" w:hAnsi="Times New Roman" w:cs="Times New Roman"/>
                <w:b/>
                <w:bCs/>
                <w:sz w:val="20"/>
                <w:szCs w:val="20"/>
                <w:lang w:val="uk-UA" w:eastAsia="ru-RU"/>
              </w:rPr>
              <w:t xml:space="preserve"> порядок дій учасників роздрібного ринку електричної енергії</w:t>
            </w:r>
            <w:r w:rsidRPr="00952986">
              <w:rPr>
                <w:rFonts w:ascii="Times New Roman" w:eastAsia="Times New Roman" w:hAnsi="Times New Roman" w:cs="Times New Roman"/>
                <w:b/>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під час розгляду звернень </w:t>
            </w:r>
            <w:r w:rsidRPr="00952986">
              <w:rPr>
                <w:rFonts w:ascii="Times New Roman" w:eastAsia="Times New Roman" w:hAnsi="Times New Roman" w:cs="Times New Roman"/>
                <w:b/>
                <w:bCs/>
                <w:color w:val="00B050"/>
                <w:sz w:val="20"/>
                <w:szCs w:val="20"/>
                <w:lang w:val="uk-UA" w:eastAsia="ru-RU"/>
              </w:rPr>
              <w:t>(заяв/скарг</w:t>
            </w:r>
            <w:r w:rsidRPr="00952986">
              <w:rPr>
                <w:rFonts w:ascii="Times New Roman" w:eastAsia="Times New Roman" w:hAnsi="Times New Roman" w:cs="Times New Roman"/>
                <w:b/>
                <w:color w:val="00B050"/>
                <w:sz w:val="20"/>
                <w:szCs w:val="20"/>
                <w:lang w:val="uk-UA" w:eastAsia="ru-RU"/>
              </w:rPr>
              <w:t xml:space="preserve">), претензій </w:t>
            </w:r>
            <w:r w:rsidRPr="00952986">
              <w:rPr>
                <w:rFonts w:ascii="Times New Roman" w:eastAsia="Times New Roman" w:hAnsi="Times New Roman" w:cs="Times New Roman"/>
                <w:b/>
                <w:bCs/>
                <w:color w:val="0070C0"/>
                <w:sz w:val="20"/>
                <w:szCs w:val="20"/>
                <w:lang w:val="uk-UA" w:eastAsia="ru-RU"/>
              </w:rPr>
              <w:t>споживачів (заявників)</w:t>
            </w:r>
          </w:p>
          <w:p w14:paraId="325BFE74" w14:textId="055A74D9" w:rsidR="003F652B" w:rsidRPr="00952986" w:rsidRDefault="003F652B" w:rsidP="00C62DD5">
            <w:pPr>
              <w:jc w:val="both"/>
              <w:rPr>
                <w:rFonts w:ascii="Times New Roman" w:eastAsia="Times New Roman" w:hAnsi="Times New Roman" w:cs="Times New Roman"/>
                <w:b/>
                <w:color w:val="0070C0"/>
                <w:sz w:val="20"/>
                <w:szCs w:val="20"/>
                <w:lang w:val="uk-UA" w:eastAsia="ru-RU"/>
              </w:rPr>
            </w:pPr>
          </w:p>
        </w:tc>
      </w:tr>
      <w:tr w:rsidR="00066D58" w:rsidRPr="00B72430" w14:paraId="4C73399C" w14:textId="77777777" w:rsidTr="00085293">
        <w:trPr>
          <w:trHeight w:val="20"/>
        </w:trPr>
        <w:tc>
          <w:tcPr>
            <w:tcW w:w="4345" w:type="dxa"/>
            <w:gridSpan w:val="2"/>
            <w:tcBorders>
              <w:top w:val="nil"/>
              <w:bottom w:val="nil"/>
            </w:tcBorders>
          </w:tcPr>
          <w:p w14:paraId="69BC08DE" w14:textId="77777777" w:rsidR="00066D58" w:rsidRPr="00952986" w:rsidRDefault="00066D58" w:rsidP="0032407D">
            <w:pPr>
              <w:ind w:firstLine="480"/>
              <w:jc w:val="both"/>
              <w:rPr>
                <w:rFonts w:ascii="Times New Roman" w:hAnsi="Times New Roman" w:cs="Times New Roman"/>
                <w:b/>
                <w:bCs/>
                <w:sz w:val="20"/>
                <w:szCs w:val="20"/>
                <w:lang w:val="uk-UA"/>
              </w:rPr>
            </w:pPr>
          </w:p>
        </w:tc>
        <w:tc>
          <w:tcPr>
            <w:tcW w:w="4128" w:type="dxa"/>
            <w:gridSpan w:val="3"/>
          </w:tcPr>
          <w:p w14:paraId="25CB371B" w14:textId="77777777" w:rsidR="00066D58" w:rsidRPr="00952986" w:rsidRDefault="00066D5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Громадська спілка «Асоціація сонячної енергетики України»</w:t>
            </w:r>
          </w:p>
          <w:p w14:paraId="11BE421A" w14:textId="77777777" w:rsidR="00066D58" w:rsidRPr="00952986" w:rsidRDefault="00066D5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8C59AAC" w14:textId="77777777" w:rsidR="00066D58" w:rsidRPr="00952986" w:rsidRDefault="00066D58" w:rsidP="00F73685">
            <w:pPr>
              <w:widowControl w:val="0"/>
              <w:tabs>
                <w:tab w:val="left" w:pos="1703"/>
              </w:tabs>
              <w:autoSpaceDE w:val="0"/>
              <w:autoSpaceDN w:val="0"/>
              <w:ind w:left="-60" w:right="79" w:firstLine="141"/>
              <w:jc w:val="both"/>
              <w:rPr>
                <w:rFonts w:ascii="Times New Roman" w:eastAsia="Times New Roman" w:hAnsi="Times New Roman" w:cs="Times New Roman"/>
                <w:spacing w:val="-1"/>
                <w:sz w:val="20"/>
                <w:szCs w:val="20"/>
                <w:lang w:val="uk-UA"/>
              </w:rPr>
            </w:pPr>
            <w:r w:rsidRPr="00952986">
              <w:rPr>
                <w:rFonts w:ascii="Times New Roman" w:eastAsia="Times New Roman" w:hAnsi="Times New Roman" w:cs="Times New Roman"/>
                <w:b/>
                <w:sz w:val="20"/>
                <w:szCs w:val="20"/>
                <w:lang w:val="uk-UA"/>
              </w:rPr>
              <w:t>8.1.</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sz w:val="20"/>
                <w:szCs w:val="20"/>
                <w:lang w:val="uk-UA"/>
              </w:rPr>
              <w:t>Загальний</w:t>
            </w:r>
            <w:r w:rsidRPr="00952986">
              <w:rPr>
                <w:rFonts w:ascii="Times New Roman" w:eastAsia="Times New Roman" w:hAnsi="Times New Roman" w:cs="Times New Roman"/>
                <w:b/>
                <w:spacing w:val="-57"/>
                <w:sz w:val="20"/>
                <w:szCs w:val="20"/>
                <w:lang w:val="uk-UA"/>
              </w:rPr>
              <w:t xml:space="preserve"> </w:t>
            </w:r>
            <w:r w:rsidRPr="00952986">
              <w:rPr>
                <w:rFonts w:ascii="Times New Roman" w:eastAsia="Times New Roman" w:hAnsi="Times New Roman" w:cs="Times New Roman"/>
                <w:b/>
                <w:sz w:val="20"/>
                <w:szCs w:val="20"/>
                <w:lang w:val="uk-UA"/>
              </w:rPr>
              <w:t>порядок</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sz w:val="20"/>
                <w:szCs w:val="20"/>
                <w:lang w:val="uk-UA"/>
              </w:rPr>
              <w:t>дій</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sz w:val="20"/>
                <w:szCs w:val="20"/>
                <w:lang w:val="uk-UA"/>
              </w:rPr>
              <w:t>учасників</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sz w:val="20"/>
                <w:szCs w:val="20"/>
                <w:lang w:val="uk-UA"/>
              </w:rPr>
              <w:t>роздрібного</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sz w:val="20"/>
                <w:szCs w:val="20"/>
                <w:lang w:val="uk-UA"/>
              </w:rPr>
              <w:t>ринку</w:t>
            </w:r>
            <w:r w:rsidRPr="00952986">
              <w:rPr>
                <w:rFonts w:ascii="Times New Roman" w:eastAsia="Times New Roman" w:hAnsi="Times New Roman" w:cs="Times New Roman"/>
                <w:b/>
                <w:spacing w:val="1"/>
                <w:sz w:val="20"/>
                <w:szCs w:val="20"/>
                <w:lang w:val="uk-UA"/>
              </w:rPr>
              <w:t xml:space="preserve"> </w:t>
            </w:r>
            <w:r w:rsidRPr="00952986">
              <w:rPr>
                <w:rFonts w:ascii="Times New Roman" w:eastAsia="Times New Roman" w:hAnsi="Times New Roman" w:cs="Times New Roman"/>
                <w:b/>
                <w:color w:val="7030A0"/>
                <w:sz w:val="20"/>
                <w:szCs w:val="20"/>
                <w:lang w:val="uk-UA"/>
              </w:rPr>
              <w:t>які</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надають</w:t>
            </w:r>
            <w:r w:rsidR="00F73685" w:rsidRPr="00952986">
              <w:rPr>
                <w:rFonts w:ascii="Times New Roman" w:eastAsia="Times New Roman" w:hAnsi="Times New Roman" w:cs="Times New Roman"/>
                <w:b/>
                <w:color w:val="7030A0"/>
                <w:sz w:val="20"/>
                <w:szCs w:val="20"/>
                <w:lang w:val="uk-UA"/>
              </w:rPr>
              <w:t xml:space="preserve"> </w:t>
            </w:r>
            <w:r w:rsidRPr="00952986">
              <w:rPr>
                <w:rFonts w:ascii="Times New Roman" w:eastAsia="Times New Roman" w:hAnsi="Times New Roman" w:cs="Times New Roman"/>
                <w:b/>
                <w:color w:val="7030A0"/>
                <w:sz w:val="20"/>
                <w:szCs w:val="20"/>
                <w:lang w:val="uk-UA"/>
              </w:rPr>
              <w:t>послуги</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з</w:t>
            </w:r>
            <w:r w:rsidRPr="00952986">
              <w:rPr>
                <w:rFonts w:ascii="Times New Roman" w:eastAsia="Times New Roman" w:hAnsi="Times New Roman" w:cs="Times New Roman"/>
                <w:b/>
                <w:color w:val="7030A0"/>
                <w:spacing w:val="-57"/>
                <w:sz w:val="20"/>
                <w:szCs w:val="20"/>
                <w:lang w:val="uk-UA"/>
              </w:rPr>
              <w:t xml:space="preserve"> </w:t>
            </w:r>
            <w:r w:rsidRPr="00952986">
              <w:rPr>
                <w:rFonts w:ascii="Times New Roman" w:eastAsia="Times New Roman" w:hAnsi="Times New Roman" w:cs="Times New Roman"/>
                <w:b/>
                <w:color w:val="7030A0"/>
                <w:sz w:val="20"/>
                <w:szCs w:val="20"/>
                <w:lang w:val="uk-UA"/>
              </w:rPr>
              <w:t>постачання</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та</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розподілу</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 xml:space="preserve">електричної   </w:t>
            </w:r>
            <w:r w:rsidRPr="00952986">
              <w:rPr>
                <w:rFonts w:ascii="Times New Roman" w:eastAsia="Times New Roman" w:hAnsi="Times New Roman" w:cs="Times New Roman"/>
                <w:b/>
                <w:color w:val="7030A0"/>
                <w:spacing w:val="8"/>
                <w:sz w:val="20"/>
                <w:szCs w:val="20"/>
                <w:lang w:val="uk-UA"/>
              </w:rPr>
              <w:t xml:space="preserve"> </w:t>
            </w:r>
            <w:r w:rsidRPr="00952986">
              <w:rPr>
                <w:rFonts w:ascii="Times New Roman" w:eastAsia="Times New Roman" w:hAnsi="Times New Roman" w:cs="Times New Roman"/>
                <w:b/>
                <w:color w:val="7030A0"/>
                <w:sz w:val="20"/>
                <w:szCs w:val="20"/>
                <w:lang w:val="uk-UA"/>
              </w:rPr>
              <w:t xml:space="preserve">енергії </w:t>
            </w:r>
            <w:r w:rsidRPr="00952986">
              <w:rPr>
                <w:rFonts w:ascii="Times New Roman" w:eastAsia="Times New Roman" w:hAnsi="Times New Roman" w:cs="Times New Roman"/>
                <w:sz w:val="20"/>
                <w:szCs w:val="20"/>
                <w:lang w:val="uk-UA"/>
              </w:rPr>
              <w:t>під</w:t>
            </w:r>
            <w:r w:rsidR="00F73685" w:rsidRPr="00952986">
              <w:rPr>
                <w:rFonts w:ascii="Times New Roman" w:eastAsia="Times New Roman" w:hAnsi="Times New Roman" w:cs="Times New Roman"/>
                <w:sz w:val="20"/>
                <w:szCs w:val="20"/>
                <w:lang w:val="uk-UA"/>
              </w:rPr>
              <w:t xml:space="preserve"> </w:t>
            </w:r>
            <w:r w:rsidRPr="00952986">
              <w:rPr>
                <w:rFonts w:ascii="Times New Roman" w:eastAsia="Times New Roman" w:hAnsi="Times New Roman" w:cs="Times New Roman"/>
                <w:sz w:val="20"/>
                <w:szCs w:val="20"/>
                <w:lang w:val="uk-UA"/>
              </w:rPr>
              <w:t>час розгляду звернень (заяв/скарг/претензій)</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pacing w:val="-1"/>
                <w:sz w:val="20"/>
                <w:szCs w:val="20"/>
                <w:lang w:val="uk-UA"/>
              </w:rPr>
              <w:t>споживачів</w:t>
            </w:r>
            <w:r w:rsidRPr="00952986">
              <w:rPr>
                <w:rFonts w:ascii="Times New Roman" w:eastAsia="Times New Roman" w:hAnsi="Times New Roman" w:cs="Times New Roman"/>
                <w:spacing w:val="-11"/>
                <w:sz w:val="20"/>
                <w:szCs w:val="20"/>
                <w:lang w:val="uk-UA"/>
              </w:rPr>
              <w:t xml:space="preserve"> </w:t>
            </w:r>
            <w:r w:rsidRPr="00952986">
              <w:rPr>
                <w:rFonts w:ascii="Times New Roman" w:eastAsia="Times New Roman" w:hAnsi="Times New Roman" w:cs="Times New Roman"/>
                <w:spacing w:val="-1"/>
                <w:sz w:val="20"/>
                <w:szCs w:val="20"/>
                <w:lang w:val="uk-UA"/>
              </w:rPr>
              <w:t>(заявників)</w:t>
            </w:r>
          </w:p>
          <w:p w14:paraId="6DAD261B" w14:textId="160D5925" w:rsidR="00F73685" w:rsidRPr="00952986" w:rsidRDefault="00F73685" w:rsidP="00F73685">
            <w:pPr>
              <w:widowControl w:val="0"/>
              <w:tabs>
                <w:tab w:val="left" w:pos="1703"/>
              </w:tabs>
              <w:autoSpaceDE w:val="0"/>
              <w:autoSpaceDN w:val="0"/>
              <w:ind w:left="-60" w:right="79" w:firstLine="141"/>
              <w:jc w:val="both"/>
              <w:rPr>
                <w:rFonts w:ascii="Times New Roman" w:eastAsia="Times New Roman" w:hAnsi="Times New Roman" w:cs="Times New Roman"/>
                <w:b/>
                <w:bCs/>
                <w:sz w:val="20"/>
                <w:szCs w:val="20"/>
                <w:lang w:val="uk-UA"/>
              </w:rPr>
            </w:pPr>
          </w:p>
        </w:tc>
        <w:tc>
          <w:tcPr>
            <w:tcW w:w="3942" w:type="dxa"/>
            <w:gridSpan w:val="3"/>
          </w:tcPr>
          <w:p w14:paraId="269BC482" w14:textId="77777777" w:rsidR="00066D58" w:rsidRPr="00952986" w:rsidRDefault="00066D58" w:rsidP="0032407D">
            <w:pPr>
              <w:ind w:firstLine="14"/>
              <w:jc w:val="both"/>
              <w:rPr>
                <w:rFonts w:ascii="Times New Roman" w:hAnsi="Times New Roman" w:cs="Times New Roman"/>
                <w:sz w:val="20"/>
                <w:szCs w:val="20"/>
                <w:lang w:val="uk-UA"/>
              </w:rPr>
            </w:pPr>
          </w:p>
        </w:tc>
        <w:tc>
          <w:tcPr>
            <w:tcW w:w="3179" w:type="dxa"/>
            <w:gridSpan w:val="2"/>
          </w:tcPr>
          <w:p w14:paraId="58939262" w14:textId="77777777" w:rsidR="00C62DD5" w:rsidRDefault="00C62DD5" w:rsidP="00085293">
            <w:pPr>
              <w:jc w:val="both"/>
              <w:rPr>
                <w:rFonts w:ascii="Times New Roman" w:eastAsia="Times New Roman" w:hAnsi="Times New Roman" w:cs="Times New Roman"/>
                <w:b/>
                <w:sz w:val="20"/>
                <w:szCs w:val="20"/>
                <w:lang w:val="uk-UA" w:eastAsia="ru-RU"/>
              </w:rPr>
            </w:pPr>
          </w:p>
          <w:p w14:paraId="77782395" w14:textId="77777777" w:rsidR="00C62DD5" w:rsidRDefault="00C62DD5" w:rsidP="00085293">
            <w:pPr>
              <w:jc w:val="both"/>
              <w:rPr>
                <w:rFonts w:ascii="Times New Roman" w:eastAsia="Times New Roman" w:hAnsi="Times New Roman" w:cs="Times New Roman"/>
                <w:b/>
                <w:sz w:val="20"/>
                <w:szCs w:val="20"/>
                <w:lang w:val="uk-UA" w:eastAsia="ru-RU"/>
              </w:rPr>
            </w:pPr>
          </w:p>
          <w:p w14:paraId="26DE3D0C" w14:textId="306395D7" w:rsidR="00066D58" w:rsidRPr="00952986" w:rsidRDefault="00085293" w:rsidP="00085293">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p w14:paraId="22550EDD" w14:textId="77777777" w:rsidR="00975CA1" w:rsidRPr="00952986" w:rsidRDefault="00975CA1" w:rsidP="0032407D">
            <w:pPr>
              <w:ind w:firstLine="480"/>
              <w:jc w:val="both"/>
              <w:rPr>
                <w:rFonts w:ascii="Times New Roman" w:eastAsia="Times New Roman" w:hAnsi="Times New Roman" w:cs="Times New Roman"/>
                <w:b/>
                <w:color w:val="0070C0"/>
                <w:sz w:val="20"/>
                <w:szCs w:val="20"/>
                <w:lang w:val="uk-UA" w:eastAsia="ru-RU"/>
              </w:rPr>
            </w:pPr>
          </w:p>
          <w:p w14:paraId="40CE7BE1" w14:textId="37E58F31" w:rsidR="00761C98" w:rsidRPr="00952986" w:rsidRDefault="00761C98" w:rsidP="00BD1C17">
            <w:pPr>
              <w:jc w:val="both"/>
              <w:rPr>
                <w:rFonts w:ascii="Times New Roman" w:eastAsia="Times New Roman" w:hAnsi="Times New Roman" w:cs="Times New Roman"/>
                <w:b/>
                <w:color w:val="0070C0"/>
                <w:sz w:val="20"/>
                <w:szCs w:val="20"/>
                <w:lang w:val="uk-UA" w:eastAsia="ru-RU"/>
              </w:rPr>
            </w:pPr>
          </w:p>
        </w:tc>
      </w:tr>
      <w:tr w:rsidR="00E25EEA" w:rsidRPr="0051289A" w14:paraId="44F919A2" w14:textId="77777777" w:rsidTr="00085293">
        <w:trPr>
          <w:trHeight w:val="20"/>
        </w:trPr>
        <w:tc>
          <w:tcPr>
            <w:tcW w:w="4345" w:type="dxa"/>
            <w:gridSpan w:val="2"/>
            <w:tcBorders>
              <w:top w:val="nil"/>
            </w:tcBorders>
          </w:tcPr>
          <w:p w14:paraId="19A8644F" w14:textId="77777777" w:rsidR="00E25EEA" w:rsidRPr="00952986" w:rsidRDefault="00E25EEA" w:rsidP="0032407D">
            <w:pPr>
              <w:ind w:firstLine="480"/>
              <w:jc w:val="both"/>
              <w:rPr>
                <w:rFonts w:ascii="Times New Roman" w:hAnsi="Times New Roman" w:cs="Times New Roman"/>
                <w:b/>
                <w:bCs/>
                <w:sz w:val="20"/>
                <w:szCs w:val="20"/>
                <w:lang w:val="uk-UA"/>
              </w:rPr>
            </w:pPr>
          </w:p>
        </w:tc>
        <w:tc>
          <w:tcPr>
            <w:tcW w:w="4128" w:type="dxa"/>
            <w:gridSpan w:val="3"/>
          </w:tcPr>
          <w:p w14:paraId="4CD71A7B" w14:textId="77777777" w:rsidR="000F34A2" w:rsidRPr="00952986" w:rsidRDefault="000F34A2" w:rsidP="0032407D">
            <w:pPr>
              <w:jc w:val="center"/>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ПрАТ «ДТЕК КИЇВСЬКІ ЕЛЕКТРОМЕРЕЖІ»</w:t>
            </w:r>
          </w:p>
          <w:p w14:paraId="77DFBA4F" w14:textId="77777777" w:rsidR="00F73685" w:rsidRPr="00952986" w:rsidRDefault="00F73685" w:rsidP="0032407D">
            <w:pPr>
              <w:jc w:val="center"/>
              <w:rPr>
                <w:rFonts w:ascii="Times New Roman" w:eastAsia="Calibri" w:hAnsi="Times New Roman" w:cs="Times New Roman"/>
                <w:b/>
                <w:bCs/>
                <w:sz w:val="20"/>
                <w:szCs w:val="20"/>
                <w:lang w:val="uk-UA"/>
              </w:rPr>
            </w:pPr>
          </w:p>
          <w:p w14:paraId="6C1CFB78" w14:textId="6B7D6766" w:rsidR="00E25EEA" w:rsidRPr="00952986" w:rsidRDefault="000F34A2" w:rsidP="00F73685">
            <w:pPr>
              <w:ind w:left="-60" w:firstLine="141"/>
              <w:jc w:val="both"/>
              <w:rPr>
                <w:rFonts w:ascii="Times New Roman" w:eastAsia="Calibri" w:hAnsi="Times New Roman" w:cs="Times New Roman"/>
                <w:b/>
                <w:color w:val="7030A0"/>
                <w:sz w:val="20"/>
                <w:szCs w:val="20"/>
                <w:lang w:val="uk-UA"/>
              </w:rPr>
            </w:pPr>
            <w:r w:rsidRPr="00952986">
              <w:rPr>
                <w:rFonts w:ascii="Times New Roman" w:hAnsi="Times New Roman" w:cs="Times New Roman"/>
                <w:b/>
                <w:bCs/>
                <w:sz w:val="20"/>
                <w:szCs w:val="20"/>
                <w:lang w:val="uk-UA"/>
              </w:rPr>
              <w:t>8.1. Загальний порядок дій учасників роздрібного ринку електричної енергії під час розгляду</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p>
        </w:tc>
        <w:tc>
          <w:tcPr>
            <w:tcW w:w="3942" w:type="dxa"/>
            <w:gridSpan w:val="3"/>
          </w:tcPr>
          <w:p w14:paraId="1D0AB4F2" w14:textId="77777777" w:rsidR="00F73685" w:rsidRPr="00952986" w:rsidRDefault="00F73685" w:rsidP="00F73685">
            <w:pPr>
              <w:jc w:val="center"/>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ПрАТ «ДТЕК КИЇВСЬКІ ЕЛЕКТРОМЕРЕЖІ»</w:t>
            </w:r>
          </w:p>
          <w:p w14:paraId="3ECC5C24" w14:textId="77777777" w:rsidR="00F73685" w:rsidRPr="00952986" w:rsidRDefault="00F73685" w:rsidP="00F73685">
            <w:pPr>
              <w:jc w:val="center"/>
              <w:rPr>
                <w:rFonts w:ascii="Times New Roman" w:eastAsia="Calibri" w:hAnsi="Times New Roman" w:cs="Times New Roman"/>
                <w:b/>
                <w:bCs/>
                <w:sz w:val="20"/>
                <w:szCs w:val="20"/>
                <w:lang w:val="uk-UA"/>
              </w:rPr>
            </w:pPr>
          </w:p>
          <w:p w14:paraId="3BA3F82C" w14:textId="77777777" w:rsidR="000F34A2" w:rsidRPr="00952986" w:rsidRDefault="000F34A2"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Відповідно до ПРРЕЕ </w:t>
            </w:r>
            <w:hyperlink r:id="rId18" w:anchor="w1_2" w:history="1">
              <w:r w:rsidRPr="00952986">
                <w:rPr>
                  <w:rStyle w:val="a3"/>
                  <w:rFonts w:ascii="Times New Roman" w:hAnsi="Times New Roman" w:cs="Times New Roman"/>
                  <w:color w:val="auto"/>
                  <w:sz w:val="20"/>
                  <w:szCs w:val="20"/>
                  <w:u w:val="none"/>
                  <w:lang w:val="uk-UA"/>
                </w:rPr>
                <w:t>зверне</w:t>
              </w:r>
            </w:hyperlink>
            <w:r w:rsidRPr="00952986">
              <w:rPr>
                <w:rFonts w:ascii="Times New Roman" w:hAnsi="Times New Roman" w:cs="Times New Roman"/>
                <w:sz w:val="20"/>
                <w:szCs w:val="20"/>
                <w:lang w:val="uk-UA"/>
              </w:rPr>
              <w:t>ння – це запит споживача на отримання інформації та/або консультації щодо розподілу/постачання електричної енергії та пов'язаних з розподілом/постачанням електричної енергії послуг;</w:t>
            </w:r>
          </w:p>
          <w:p w14:paraId="1C747FA3" w14:textId="77777777" w:rsidR="000F34A2" w:rsidRPr="00952986" w:rsidRDefault="000F34A2"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Тобто звернення відповідно до визначення ПРРЕЕ не охоплює поняття і заяви, і скарги, і претензії.</w:t>
            </w:r>
          </w:p>
          <w:p w14:paraId="3C5146EA" w14:textId="77777777" w:rsidR="000F34A2" w:rsidRPr="00952986" w:rsidRDefault="000F34A2"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Далі по тексту змін слід переглянути терміни і вживати їх відповідно до визначень наданий в ПРРЕЕ або змінити визначення.</w:t>
            </w:r>
          </w:p>
          <w:p w14:paraId="151A496A" w14:textId="77777777" w:rsidR="000F34A2" w:rsidRPr="00952986" w:rsidRDefault="000F34A2" w:rsidP="00085293">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Пропозицію просимо врахувати тут та далі за текстом.</w:t>
            </w:r>
          </w:p>
          <w:p w14:paraId="2EE82374" w14:textId="77777777" w:rsidR="00E25EEA" w:rsidRPr="00952986" w:rsidRDefault="00E25EEA" w:rsidP="0032407D">
            <w:pPr>
              <w:ind w:firstLine="14"/>
              <w:jc w:val="both"/>
              <w:rPr>
                <w:rFonts w:ascii="Times New Roman" w:hAnsi="Times New Roman" w:cs="Times New Roman"/>
                <w:sz w:val="20"/>
                <w:szCs w:val="20"/>
                <w:lang w:val="uk-UA"/>
              </w:rPr>
            </w:pPr>
          </w:p>
        </w:tc>
        <w:tc>
          <w:tcPr>
            <w:tcW w:w="3179" w:type="dxa"/>
            <w:gridSpan w:val="2"/>
          </w:tcPr>
          <w:p w14:paraId="150847C3" w14:textId="77777777" w:rsidR="005C7012" w:rsidRDefault="005C7012" w:rsidP="00C62DD5">
            <w:pPr>
              <w:shd w:val="clear" w:color="auto" w:fill="FFFFFF"/>
              <w:contextualSpacing/>
              <w:rPr>
                <w:rFonts w:ascii="Times New Roman" w:eastAsia="Times New Roman" w:hAnsi="Times New Roman" w:cs="Times New Roman"/>
                <w:b/>
                <w:bCs/>
                <w:color w:val="333333"/>
                <w:sz w:val="20"/>
                <w:szCs w:val="20"/>
                <w:lang w:val="uk-UA" w:eastAsia="en-GB" w:bidi="he-IL"/>
              </w:rPr>
            </w:pPr>
          </w:p>
          <w:p w14:paraId="4D7F967E" w14:textId="77777777" w:rsidR="005C7012" w:rsidRDefault="005C7012" w:rsidP="00C62DD5">
            <w:pPr>
              <w:shd w:val="clear" w:color="auto" w:fill="FFFFFF"/>
              <w:contextualSpacing/>
              <w:rPr>
                <w:rFonts w:ascii="Times New Roman" w:eastAsia="Times New Roman" w:hAnsi="Times New Roman" w:cs="Times New Roman"/>
                <w:b/>
                <w:bCs/>
                <w:color w:val="333333"/>
                <w:sz w:val="20"/>
                <w:szCs w:val="20"/>
                <w:lang w:val="uk-UA" w:eastAsia="en-GB" w:bidi="he-IL"/>
              </w:rPr>
            </w:pPr>
          </w:p>
          <w:p w14:paraId="4EFC6B5F" w14:textId="12401249" w:rsidR="00C62DD5" w:rsidRPr="00952986" w:rsidRDefault="00C62DD5" w:rsidP="00C62DD5">
            <w:pPr>
              <w:shd w:val="clear" w:color="auto" w:fill="FFFFFF"/>
              <w:contextualSpacing/>
              <w:rPr>
                <w:rFonts w:ascii="Times New Roman" w:eastAsia="Times New Roman" w:hAnsi="Times New Roman" w:cs="Times New Roman"/>
                <w:b/>
                <w:bCs/>
                <w:color w:val="333333"/>
                <w:sz w:val="20"/>
                <w:szCs w:val="20"/>
                <w:lang w:val="uk-UA" w:eastAsia="en-GB" w:bidi="he-IL"/>
              </w:rPr>
            </w:pPr>
            <w:r w:rsidRPr="0051289A">
              <w:rPr>
                <w:rFonts w:ascii="Times New Roman" w:eastAsia="Times New Roman" w:hAnsi="Times New Roman" w:cs="Times New Roman"/>
                <w:b/>
                <w:bCs/>
                <w:color w:val="333333"/>
                <w:sz w:val="20"/>
                <w:szCs w:val="20"/>
                <w:lang w:val="uk-UA" w:eastAsia="en-GB" w:bidi="he-IL"/>
              </w:rPr>
              <w:t>Попередньо частково враховано в редакції</w:t>
            </w:r>
            <w:r w:rsidR="0051289A">
              <w:rPr>
                <w:rFonts w:ascii="Times New Roman" w:eastAsia="Times New Roman" w:hAnsi="Times New Roman" w:cs="Times New Roman"/>
                <w:b/>
                <w:bCs/>
                <w:color w:val="333333"/>
                <w:sz w:val="20"/>
                <w:szCs w:val="20"/>
                <w:lang w:val="uk-UA" w:eastAsia="en-GB" w:bidi="he-IL"/>
              </w:rPr>
              <w:t xml:space="preserve"> вище</w:t>
            </w:r>
          </w:p>
          <w:p w14:paraId="1EBA2055" w14:textId="79420212" w:rsidR="005C7012" w:rsidRPr="00952986" w:rsidRDefault="005C7012" w:rsidP="005C7012">
            <w:pPr>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sz w:val="20"/>
                <w:szCs w:val="20"/>
                <w:lang w:val="uk-UA" w:eastAsia="ru-RU"/>
              </w:rPr>
              <w:t xml:space="preserve"> </w:t>
            </w:r>
          </w:p>
          <w:p w14:paraId="1AA4F288" w14:textId="0B2AB4F9" w:rsidR="00E25EEA" w:rsidRPr="00952986" w:rsidRDefault="00E25EEA" w:rsidP="005C7012">
            <w:pPr>
              <w:jc w:val="both"/>
              <w:rPr>
                <w:rFonts w:ascii="Times New Roman" w:eastAsia="Times New Roman" w:hAnsi="Times New Roman" w:cs="Times New Roman"/>
                <w:b/>
                <w:color w:val="0070C0"/>
                <w:sz w:val="20"/>
                <w:szCs w:val="20"/>
                <w:lang w:val="uk-UA" w:eastAsia="ru-RU"/>
              </w:rPr>
            </w:pPr>
          </w:p>
        </w:tc>
      </w:tr>
      <w:tr w:rsidR="001E5C51" w:rsidRPr="0051289A" w14:paraId="601E0BE1" w14:textId="77777777" w:rsidTr="00591308">
        <w:trPr>
          <w:trHeight w:val="20"/>
        </w:trPr>
        <w:tc>
          <w:tcPr>
            <w:tcW w:w="4345" w:type="dxa"/>
            <w:gridSpan w:val="2"/>
            <w:tcBorders>
              <w:bottom w:val="single" w:sz="4" w:space="0" w:color="auto"/>
            </w:tcBorders>
          </w:tcPr>
          <w:p w14:paraId="254F607F" w14:textId="77777777" w:rsidR="001E5C51" w:rsidRPr="00952986" w:rsidRDefault="001E5C51" w:rsidP="00C62DD5">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8.1.1. Учасники роздрібного ринку під час здійснення діяльності з розподілу, передачі, постачання (продажу) електричної енергії споживачу, надання послуг комерційного обліку </w:t>
            </w:r>
            <w:bookmarkStart w:id="35" w:name="_Hlk172551868"/>
            <w:r w:rsidRPr="00952986">
              <w:rPr>
                <w:rFonts w:ascii="Times New Roman" w:eastAsia="Times New Roman" w:hAnsi="Times New Roman" w:cs="Times New Roman"/>
                <w:b/>
                <w:color w:val="0070C0"/>
                <w:sz w:val="20"/>
                <w:szCs w:val="20"/>
                <w:lang w:val="uk-UA" w:eastAsia="ru-RU"/>
              </w:rPr>
              <w:t>та суб’єкти, що належать до особливої групи споживачів,</w:t>
            </w:r>
            <w:bookmarkEnd w:id="35"/>
            <w:r w:rsidRPr="00952986">
              <w:rPr>
                <w:rFonts w:ascii="Times New Roman" w:eastAsia="Times New Roman" w:hAnsi="Times New Roman" w:cs="Times New Roman"/>
                <w:b/>
                <w:color w:val="0070C0"/>
                <w:sz w:val="20"/>
                <w:szCs w:val="20"/>
                <w:lang w:val="uk-UA" w:eastAsia="ru-RU"/>
              </w:rPr>
              <w:t xml:space="preserve"> мають дотримуватись вимог чинного законодавства та укладених договорів.</w:t>
            </w:r>
          </w:p>
          <w:p w14:paraId="7135AD11" w14:textId="77777777" w:rsidR="001E5C51" w:rsidRPr="00952986" w:rsidRDefault="001E5C51" w:rsidP="00C62DD5">
            <w:pPr>
              <w:ind w:firstLine="319"/>
              <w:jc w:val="both"/>
              <w:rPr>
                <w:rFonts w:ascii="Times New Roman" w:eastAsia="Times New Roman" w:hAnsi="Times New Roman" w:cs="Times New Roman"/>
                <w:b/>
                <w:color w:val="0070C0"/>
                <w:sz w:val="20"/>
                <w:szCs w:val="20"/>
                <w:lang w:val="uk-UA" w:eastAsia="ru-RU"/>
              </w:rPr>
            </w:pPr>
            <w:bookmarkStart w:id="36" w:name="n3056"/>
            <w:bookmarkEnd w:id="36"/>
            <w:r w:rsidRPr="00952986">
              <w:rPr>
                <w:rFonts w:ascii="Times New Roman" w:eastAsia="Times New Roman" w:hAnsi="Times New Roman" w:cs="Times New Roman"/>
                <w:b/>
                <w:color w:val="0070C0"/>
                <w:sz w:val="20"/>
                <w:szCs w:val="20"/>
                <w:lang w:val="uk-UA" w:eastAsia="ru-RU"/>
              </w:rPr>
              <w:lastRenderedPageBreak/>
              <w:t>Якщо між сторонами відповідного договору виникає спірне питання, сторони мають вжити усіх заходів, які застосовуються для врегулювання спірного питання, шляхом ініціювання проведення між сторонами переговорів щодо спірного питання, запропонувати можливі способи його вирішення. Під час проведення переговорів сторони мають спільно визначити найбільш прийнятне рішення для врегулювання спірного питання.</w:t>
            </w:r>
            <w:bookmarkStart w:id="37" w:name="n3057"/>
            <w:bookmarkEnd w:id="37"/>
          </w:p>
          <w:p w14:paraId="64652930" w14:textId="77777777" w:rsidR="001E5C51" w:rsidRPr="00952986" w:rsidRDefault="001E5C51" w:rsidP="0032407D">
            <w:pPr>
              <w:ind w:firstLine="480"/>
              <w:jc w:val="both"/>
              <w:rPr>
                <w:rFonts w:ascii="Times New Roman" w:hAnsi="Times New Roman" w:cs="Times New Roman"/>
                <w:b/>
                <w:bCs/>
                <w:sz w:val="20"/>
                <w:szCs w:val="20"/>
                <w:lang w:val="uk-UA"/>
              </w:rPr>
            </w:pPr>
          </w:p>
        </w:tc>
        <w:tc>
          <w:tcPr>
            <w:tcW w:w="4128" w:type="dxa"/>
            <w:gridSpan w:val="3"/>
          </w:tcPr>
          <w:p w14:paraId="17E9F2D4"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5156112"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2039AFE8" w14:textId="77777777"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p>
        </w:tc>
      </w:tr>
      <w:tr w:rsidR="001E5C51" w:rsidRPr="00B72430" w14:paraId="4A3010BC" w14:textId="77777777" w:rsidTr="00591308">
        <w:trPr>
          <w:trHeight w:val="20"/>
        </w:trPr>
        <w:tc>
          <w:tcPr>
            <w:tcW w:w="4345" w:type="dxa"/>
            <w:gridSpan w:val="2"/>
            <w:tcBorders>
              <w:bottom w:val="nil"/>
            </w:tcBorders>
          </w:tcPr>
          <w:p w14:paraId="033D106E" w14:textId="77777777" w:rsidR="00031459" w:rsidRPr="00952986" w:rsidRDefault="00031459" w:rsidP="0032407D">
            <w:pPr>
              <w:ind w:firstLine="480"/>
              <w:jc w:val="both"/>
              <w:rPr>
                <w:rFonts w:ascii="Times New Roman" w:eastAsia="Times New Roman" w:hAnsi="Times New Roman" w:cs="Times New Roman"/>
                <w:b/>
                <w:color w:val="0070C0"/>
                <w:sz w:val="20"/>
                <w:szCs w:val="20"/>
                <w:lang w:val="uk-UA" w:eastAsia="ru-RU"/>
              </w:rPr>
            </w:pPr>
          </w:p>
          <w:p w14:paraId="5AA6CF86" w14:textId="77777777" w:rsidR="00031459" w:rsidRPr="00952986" w:rsidRDefault="00031459" w:rsidP="0032407D">
            <w:pPr>
              <w:ind w:firstLine="480"/>
              <w:jc w:val="both"/>
              <w:rPr>
                <w:rFonts w:ascii="Times New Roman" w:eastAsia="Times New Roman" w:hAnsi="Times New Roman" w:cs="Times New Roman"/>
                <w:b/>
                <w:color w:val="0070C0"/>
                <w:sz w:val="20"/>
                <w:szCs w:val="20"/>
                <w:lang w:val="uk-UA" w:eastAsia="ru-RU"/>
              </w:rPr>
            </w:pPr>
          </w:p>
          <w:p w14:paraId="1EC0B6C8" w14:textId="77777777" w:rsidR="00031459" w:rsidRPr="00952986" w:rsidRDefault="00031459" w:rsidP="0032407D">
            <w:pPr>
              <w:ind w:firstLine="480"/>
              <w:jc w:val="both"/>
              <w:rPr>
                <w:rFonts w:ascii="Times New Roman" w:eastAsia="Times New Roman" w:hAnsi="Times New Roman" w:cs="Times New Roman"/>
                <w:b/>
                <w:color w:val="0070C0"/>
                <w:sz w:val="20"/>
                <w:szCs w:val="20"/>
                <w:lang w:val="uk-UA" w:eastAsia="ru-RU"/>
              </w:rPr>
            </w:pPr>
          </w:p>
          <w:p w14:paraId="5088005B" w14:textId="4C74251D" w:rsidR="001E5C51" w:rsidRPr="00952986" w:rsidRDefault="001E5C51" w:rsidP="00591308">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8.1.2. Учасники роздрібного ринку та суб’єкти, що належить до особливої групи споживачів, зобов'язані здійснювати розгляд звернень заявників, у тому числі, отримані від іншого учасника роздрібного ринку, органів державної влади та місцевого самоврядування, Регулятора, Державної інспекції енергетичного нагляду України (далі – </w:t>
            </w:r>
            <w:proofErr w:type="spellStart"/>
            <w:r w:rsidRPr="00952986">
              <w:rPr>
                <w:rFonts w:ascii="Times New Roman" w:eastAsia="Times New Roman" w:hAnsi="Times New Roman" w:cs="Times New Roman"/>
                <w:b/>
                <w:color w:val="0070C0"/>
                <w:sz w:val="20"/>
                <w:szCs w:val="20"/>
                <w:lang w:val="uk-UA" w:eastAsia="ru-RU"/>
              </w:rPr>
              <w:t>Держенергонагляд</w:t>
            </w:r>
            <w:proofErr w:type="spellEnd"/>
            <w:r w:rsidRPr="00952986">
              <w:rPr>
                <w:rFonts w:ascii="Times New Roman" w:eastAsia="Times New Roman" w:hAnsi="Times New Roman" w:cs="Times New Roman"/>
                <w:b/>
                <w:color w:val="0070C0"/>
                <w:sz w:val="20"/>
                <w:szCs w:val="20"/>
                <w:lang w:val="uk-UA" w:eastAsia="ru-RU"/>
              </w:rPr>
              <w:t>), у порядку визначеному цими Правилами, Кодексом систем розподілу та іншими нормативно-правовими актами.</w:t>
            </w:r>
          </w:p>
          <w:p w14:paraId="431AA011" w14:textId="77777777" w:rsidR="001E5C51" w:rsidRPr="00952986" w:rsidRDefault="001E5C51" w:rsidP="0032407D">
            <w:pPr>
              <w:ind w:firstLine="480"/>
              <w:jc w:val="both"/>
              <w:rPr>
                <w:rFonts w:ascii="Times New Roman" w:hAnsi="Times New Roman" w:cs="Times New Roman"/>
                <w:b/>
                <w:bCs/>
                <w:sz w:val="20"/>
                <w:szCs w:val="20"/>
                <w:lang w:val="uk-UA"/>
              </w:rPr>
            </w:pPr>
          </w:p>
          <w:p w14:paraId="38EC4E34" w14:textId="77777777" w:rsidR="001E5C51" w:rsidRPr="00952986" w:rsidRDefault="001E5C51" w:rsidP="0032407D">
            <w:pPr>
              <w:ind w:firstLine="480"/>
              <w:jc w:val="both"/>
              <w:rPr>
                <w:rFonts w:ascii="Times New Roman" w:hAnsi="Times New Roman" w:cs="Times New Roman"/>
                <w:b/>
                <w:bCs/>
                <w:sz w:val="20"/>
                <w:szCs w:val="20"/>
                <w:lang w:val="uk-UA"/>
              </w:rPr>
            </w:pPr>
          </w:p>
        </w:tc>
        <w:tc>
          <w:tcPr>
            <w:tcW w:w="4128" w:type="dxa"/>
            <w:gridSpan w:val="3"/>
          </w:tcPr>
          <w:p w14:paraId="6E7B3B0C" w14:textId="77777777" w:rsidR="00F51EEB" w:rsidRPr="00952986" w:rsidRDefault="00AB353F"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3429F571" w14:textId="5FAF9886" w:rsidR="00AB353F" w:rsidRPr="00952986" w:rsidRDefault="00AB353F"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 </w:t>
            </w:r>
          </w:p>
          <w:p w14:paraId="323745C2" w14:textId="77777777" w:rsidR="00AB353F" w:rsidRPr="00952986" w:rsidRDefault="00AB353F" w:rsidP="00591308">
            <w:pPr>
              <w:ind w:firstLine="319"/>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8.1.2. Учасники роздрібного ринку та суб’єкти, що належить до особливої групи споживачів, зобов'язані здійснювати розгляд звернень споживачів, у тому числі, отримані від інших учасників роздрібного ринку, органів державної влади та місцевого самоврядування, Регулятора, Державної інспекції енергетичного нагляду України (далі – </w:t>
            </w:r>
            <w:proofErr w:type="spellStart"/>
            <w:r w:rsidRPr="00952986">
              <w:rPr>
                <w:rFonts w:ascii="Times New Roman" w:eastAsia="Times New Roman" w:hAnsi="Times New Roman" w:cs="Times New Roman"/>
                <w:b/>
                <w:bCs/>
                <w:color w:val="0070C0"/>
                <w:sz w:val="20"/>
                <w:szCs w:val="20"/>
                <w:lang w:val="uk-UA"/>
              </w:rPr>
              <w:t>Держенергонагляд</w:t>
            </w:r>
            <w:proofErr w:type="spellEnd"/>
            <w:r w:rsidRPr="00952986">
              <w:rPr>
                <w:rFonts w:ascii="Times New Roman" w:eastAsia="Times New Roman" w:hAnsi="Times New Roman" w:cs="Times New Roman"/>
                <w:b/>
                <w:bCs/>
                <w:color w:val="0070C0"/>
                <w:sz w:val="20"/>
                <w:szCs w:val="20"/>
                <w:lang w:val="uk-UA"/>
              </w:rPr>
              <w:t>), у порядку визначеному цими Правилами, Кодексом систем розподілу та іншими нормативно-правовими актами.</w:t>
            </w:r>
          </w:p>
          <w:p w14:paraId="6422D29A" w14:textId="77777777" w:rsidR="00AB353F" w:rsidRPr="00952986" w:rsidRDefault="00AB353F" w:rsidP="00591308">
            <w:pPr>
              <w:widowControl w:val="0"/>
              <w:autoSpaceDE w:val="0"/>
              <w:autoSpaceDN w:val="0"/>
              <w:ind w:firstLine="319"/>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Споживач у разі порушення його прав та законних інтересів першочергово має звернутись до учасника роздрібного ринку зі зверненням/скаргою/претензією щодо усунення таким учасником порушення та відновлення прав та законних інтересів споживача.</w:t>
            </w:r>
          </w:p>
          <w:p w14:paraId="26F64EDD" w14:textId="77777777" w:rsidR="00AB353F" w:rsidRPr="00952986" w:rsidRDefault="00AB353F" w:rsidP="00591308">
            <w:pPr>
              <w:widowControl w:val="0"/>
              <w:autoSpaceDE w:val="0"/>
              <w:autoSpaceDN w:val="0"/>
              <w:ind w:firstLine="319"/>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До звернення/скарги/претензії споживач має додати наявні оригінали рішень або копії рішень, які приймалися за його зверненням/скаргою/претензією раніше, а також за наявності інші документи, необхідні для розгляду звернення/скарги/претензії, які після його (її) розгляду повертаються споживачу.</w:t>
            </w:r>
          </w:p>
          <w:p w14:paraId="754CE692" w14:textId="77777777" w:rsidR="001E5C51" w:rsidRPr="00952986" w:rsidRDefault="00AB353F" w:rsidP="00591308">
            <w:pPr>
              <w:pStyle w:val="rvps7"/>
              <w:shd w:val="clear" w:color="auto" w:fill="FFFFFF"/>
              <w:spacing w:before="0" w:beforeAutospacing="0" w:after="0" w:afterAutospacing="0"/>
              <w:ind w:firstLine="319"/>
              <w:jc w:val="both"/>
              <w:rPr>
                <w:b/>
                <w:bCs/>
                <w:color w:val="7030A0"/>
                <w:sz w:val="20"/>
                <w:szCs w:val="20"/>
                <w:lang w:val="uk-UA" w:eastAsia="en-US" w:bidi="ar-SA"/>
              </w:rPr>
            </w:pPr>
            <w:r w:rsidRPr="00952986">
              <w:rPr>
                <w:b/>
                <w:bCs/>
                <w:color w:val="7030A0"/>
                <w:sz w:val="20"/>
                <w:szCs w:val="20"/>
                <w:lang w:val="uk-UA" w:eastAsia="en-US" w:bidi="ar-SA"/>
              </w:rPr>
              <w:t xml:space="preserve">Ненадання споживачем необхідної інформації (документів), пояснень щодо обставин, зазначених у </w:t>
            </w:r>
            <w:r w:rsidRPr="00952986">
              <w:rPr>
                <w:b/>
                <w:bCs/>
                <w:color w:val="7030A0"/>
                <w:sz w:val="20"/>
                <w:szCs w:val="20"/>
                <w:lang w:val="uk-UA" w:eastAsia="en-US" w:bidi="ar-SA"/>
              </w:rPr>
              <w:lastRenderedPageBreak/>
              <w:t>зверненні/скарзі/претензії, є підставою для відмови учасником роздрібного ринку у розгляді звернення/скарги/претензії споживача.</w:t>
            </w:r>
          </w:p>
          <w:p w14:paraId="5C80F795" w14:textId="523C43DC" w:rsidR="00F51EEB" w:rsidRPr="00952986" w:rsidRDefault="00F51EEB"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1A4CED7C" w14:textId="77777777" w:rsidR="00FD77CA" w:rsidRPr="00952986" w:rsidRDefault="00FD77C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ЕЛЕКТРОМЕРЕЖІ» </w:t>
            </w:r>
          </w:p>
          <w:p w14:paraId="5DD6F39E" w14:textId="77777777" w:rsidR="00FD77CA" w:rsidRPr="00952986" w:rsidRDefault="00FD77CA" w:rsidP="0032407D">
            <w:pPr>
              <w:pStyle w:val="rvps7"/>
              <w:shd w:val="clear" w:color="auto" w:fill="FFFFFF"/>
              <w:spacing w:before="0" w:beforeAutospacing="0" w:after="0" w:afterAutospacing="0"/>
              <w:jc w:val="both"/>
              <w:rPr>
                <w:sz w:val="20"/>
                <w:szCs w:val="20"/>
                <w:lang w:val="uk-UA"/>
              </w:rPr>
            </w:pPr>
          </w:p>
          <w:p w14:paraId="5AA6EF09" w14:textId="50BF817A" w:rsidR="001E5C51" w:rsidRPr="00952986" w:rsidRDefault="00AB353F"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sz w:val="20"/>
                <w:szCs w:val="20"/>
                <w:lang w:val="uk-UA"/>
              </w:rPr>
              <w:t>На підставі запропонованої у проекті Положення про центр захисту споживачів редакції та пропозицій до неї. А також пропонуємо повернути частину пункту 8.1.2, яку НКРЕКП у проекті пропонує виключити.</w:t>
            </w:r>
          </w:p>
        </w:tc>
        <w:tc>
          <w:tcPr>
            <w:tcW w:w="3179" w:type="dxa"/>
            <w:gridSpan w:val="2"/>
          </w:tcPr>
          <w:p w14:paraId="545B5DB6" w14:textId="77777777" w:rsidR="00045C6C" w:rsidRDefault="00045C6C" w:rsidP="0032407D">
            <w:pPr>
              <w:ind w:firstLine="480"/>
              <w:jc w:val="both"/>
              <w:rPr>
                <w:rFonts w:ascii="Times New Roman" w:eastAsia="Times New Roman" w:hAnsi="Times New Roman" w:cs="Times New Roman"/>
                <w:b/>
                <w:sz w:val="20"/>
                <w:szCs w:val="20"/>
                <w:lang w:val="uk-UA" w:eastAsia="ru-RU"/>
              </w:rPr>
            </w:pPr>
          </w:p>
          <w:p w14:paraId="004AEA9A" w14:textId="77777777" w:rsidR="00045C6C" w:rsidRDefault="00045C6C" w:rsidP="0032407D">
            <w:pPr>
              <w:ind w:firstLine="480"/>
              <w:jc w:val="both"/>
              <w:rPr>
                <w:rFonts w:ascii="Times New Roman" w:eastAsia="Times New Roman" w:hAnsi="Times New Roman" w:cs="Times New Roman"/>
                <w:b/>
                <w:sz w:val="20"/>
                <w:szCs w:val="20"/>
                <w:lang w:val="uk-UA" w:eastAsia="ru-RU"/>
              </w:rPr>
            </w:pPr>
          </w:p>
          <w:p w14:paraId="65E0E9EA" w14:textId="77777777" w:rsidR="00045C6C" w:rsidRDefault="00045C6C" w:rsidP="0032407D">
            <w:pPr>
              <w:ind w:firstLine="480"/>
              <w:jc w:val="both"/>
              <w:rPr>
                <w:rFonts w:ascii="Times New Roman" w:eastAsia="Times New Roman" w:hAnsi="Times New Roman" w:cs="Times New Roman"/>
                <w:b/>
                <w:sz w:val="20"/>
                <w:szCs w:val="20"/>
                <w:lang w:val="uk-UA" w:eastAsia="ru-RU"/>
              </w:rPr>
            </w:pPr>
          </w:p>
          <w:p w14:paraId="314A0ED9" w14:textId="5516C719" w:rsidR="00BD1C17" w:rsidRPr="00952986" w:rsidRDefault="00591308" w:rsidP="00045C6C">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p w14:paraId="512D194A" w14:textId="05A5B40E" w:rsidR="00761C98" w:rsidRPr="00952986" w:rsidRDefault="00761C98" w:rsidP="0032407D">
            <w:pPr>
              <w:ind w:firstLine="480"/>
              <w:jc w:val="both"/>
              <w:rPr>
                <w:rFonts w:ascii="Times New Roman" w:eastAsia="Times New Roman" w:hAnsi="Times New Roman" w:cs="Times New Roman"/>
                <w:b/>
                <w:color w:val="0070C0"/>
                <w:sz w:val="20"/>
                <w:szCs w:val="20"/>
                <w:lang w:val="uk-UA" w:eastAsia="ru-RU"/>
              </w:rPr>
            </w:pPr>
          </w:p>
        </w:tc>
      </w:tr>
      <w:tr w:rsidR="000F34A2" w:rsidRPr="00B72430" w14:paraId="6158D897" w14:textId="77777777" w:rsidTr="00681664">
        <w:trPr>
          <w:trHeight w:val="20"/>
        </w:trPr>
        <w:tc>
          <w:tcPr>
            <w:tcW w:w="4345" w:type="dxa"/>
            <w:gridSpan w:val="2"/>
            <w:tcBorders>
              <w:top w:val="nil"/>
              <w:bottom w:val="single" w:sz="4" w:space="0" w:color="auto"/>
            </w:tcBorders>
          </w:tcPr>
          <w:p w14:paraId="4441F53D" w14:textId="77777777" w:rsidR="000F34A2" w:rsidRPr="00952986" w:rsidRDefault="000F34A2"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45C1D6E" w14:textId="77777777" w:rsidR="000F34A2" w:rsidRPr="00952986" w:rsidRDefault="000F34A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5D8E5257" w14:textId="77777777" w:rsidR="00F51EEB" w:rsidRPr="00952986" w:rsidRDefault="00F51EEB"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95D3041" w14:textId="77777777" w:rsidR="000F34A2" w:rsidRPr="00952986" w:rsidRDefault="000F34A2" w:rsidP="00591308">
            <w:pPr>
              <w:ind w:firstLine="23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8.1.2. Учасники роздрібного ринку та суб’єкти, що належить до особливої групи споживачів, зобов'язані здійснювати розгляд звернень споживачів, у тому числі, отримані від інших учасників роздрібного ринку, органів державної влади та місцевого самоврядування, Регулятора, Державної інспекції енергетичного нагляду України (далі – </w:t>
            </w:r>
            <w:proofErr w:type="spellStart"/>
            <w:r w:rsidRPr="00952986">
              <w:rPr>
                <w:rFonts w:ascii="Times New Roman" w:hAnsi="Times New Roman" w:cs="Times New Roman"/>
                <w:b/>
                <w:bCs/>
                <w:color w:val="0070C0"/>
                <w:sz w:val="20"/>
                <w:szCs w:val="20"/>
                <w:lang w:val="uk-UA"/>
              </w:rPr>
              <w:t>Держенергонагляд</w:t>
            </w:r>
            <w:proofErr w:type="spellEnd"/>
            <w:r w:rsidRPr="00952986">
              <w:rPr>
                <w:rFonts w:ascii="Times New Roman" w:hAnsi="Times New Roman" w:cs="Times New Roman"/>
                <w:b/>
                <w:bCs/>
                <w:color w:val="0070C0"/>
                <w:sz w:val="20"/>
                <w:szCs w:val="20"/>
                <w:lang w:val="uk-UA"/>
              </w:rPr>
              <w:t>), у порядку визначеному цими Правилами, Кодексом систем розподілу та іншими нормативно-правовими актами.</w:t>
            </w:r>
          </w:p>
          <w:p w14:paraId="51A5B257" w14:textId="77777777" w:rsidR="000F34A2" w:rsidRPr="00952986" w:rsidRDefault="000F34A2" w:rsidP="00591308">
            <w:pPr>
              <w:ind w:firstLine="23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Споживач у разі порушення його прав та законних інтересів першочергово має звернутись до учасника роздрібного ринку зі зверненням/скаргою/претензією щодо усунення таким учасником порушення та відновлення прав та законних інтересів споживача.</w:t>
            </w:r>
          </w:p>
          <w:p w14:paraId="5CB79576" w14:textId="77777777" w:rsidR="000F34A2" w:rsidRPr="00952986" w:rsidRDefault="000F34A2" w:rsidP="00591308">
            <w:pPr>
              <w:ind w:firstLine="23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До звернення/скарги/претензії споживач має додати наявні оригінали рішень або копії рішень, які приймалися за його зверненням/скаргою/претензією раніше, а також за наявності інші документи, необхідні для розгляду звернення/скарги/претензії, які після його (її) розгляду повертаються споживачу.</w:t>
            </w:r>
          </w:p>
          <w:p w14:paraId="09EDB240" w14:textId="77777777" w:rsidR="000F34A2" w:rsidRPr="00952986" w:rsidRDefault="000F34A2" w:rsidP="00591308">
            <w:pPr>
              <w:ind w:firstLine="23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Ненадання споживачем необхідної інформації (документів), пояснень щодо обставин, зазначених у зверненні/скарзі/претензії, є підставою для відмови учасником роздрібного ринку у розгляді звернення/скарги/претензії споживача.</w:t>
            </w:r>
          </w:p>
          <w:p w14:paraId="3169F3E9" w14:textId="77777777" w:rsidR="000F34A2" w:rsidRPr="00952986" w:rsidRDefault="000F34A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6419B48F"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4930B0E2"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8BF07D0" w14:textId="3D4EDF68" w:rsidR="000F34A2" w:rsidRPr="00952986" w:rsidRDefault="000F34A2"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hAnsi="Times New Roman" w:cs="Times New Roman"/>
                <w:sz w:val="20"/>
                <w:szCs w:val="20"/>
                <w:lang w:val="uk-UA"/>
              </w:rPr>
              <w:t>На підставі запропонованої у проекті Положення про центр захисту споживачів редакції та пропозицій до неї. А також пропонуємо повернути частину пункту 8.1.2, яку НКРЕКП у проекті пропонує виключити.</w:t>
            </w:r>
          </w:p>
        </w:tc>
        <w:tc>
          <w:tcPr>
            <w:tcW w:w="3179" w:type="dxa"/>
            <w:gridSpan w:val="2"/>
          </w:tcPr>
          <w:p w14:paraId="7CE9BB97" w14:textId="77777777" w:rsidR="00045C6C" w:rsidRDefault="00045C6C" w:rsidP="00591308">
            <w:pPr>
              <w:ind w:firstLine="480"/>
              <w:jc w:val="both"/>
              <w:rPr>
                <w:rFonts w:ascii="Times New Roman" w:eastAsia="Times New Roman" w:hAnsi="Times New Roman" w:cs="Times New Roman"/>
                <w:b/>
                <w:sz w:val="20"/>
                <w:szCs w:val="20"/>
                <w:lang w:val="uk-UA" w:eastAsia="ru-RU"/>
              </w:rPr>
            </w:pPr>
          </w:p>
          <w:p w14:paraId="67A1D65B" w14:textId="77777777" w:rsidR="00045C6C" w:rsidRDefault="00045C6C" w:rsidP="00591308">
            <w:pPr>
              <w:ind w:firstLine="480"/>
              <w:jc w:val="both"/>
              <w:rPr>
                <w:rFonts w:ascii="Times New Roman" w:eastAsia="Times New Roman" w:hAnsi="Times New Roman" w:cs="Times New Roman"/>
                <w:b/>
                <w:sz w:val="20"/>
                <w:szCs w:val="20"/>
                <w:lang w:val="uk-UA" w:eastAsia="ru-RU"/>
              </w:rPr>
            </w:pPr>
          </w:p>
          <w:p w14:paraId="6B1EF7D8" w14:textId="77777777" w:rsidR="00045C6C" w:rsidRDefault="00045C6C" w:rsidP="00591308">
            <w:pPr>
              <w:ind w:firstLine="480"/>
              <w:jc w:val="both"/>
              <w:rPr>
                <w:rFonts w:ascii="Times New Roman" w:eastAsia="Times New Roman" w:hAnsi="Times New Roman" w:cs="Times New Roman"/>
                <w:b/>
                <w:sz w:val="20"/>
                <w:szCs w:val="20"/>
                <w:lang w:val="uk-UA" w:eastAsia="ru-RU"/>
              </w:rPr>
            </w:pPr>
          </w:p>
          <w:p w14:paraId="68FC95E5" w14:textId="46A961EF" w:rsidR="00591308" w:rsidRPr="00952986" w:rsidRDefault="00591308" w:rsidP="00045C6C">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p w14:paraId="667269F0" w14:textId="77777777" w:rsidR="00B85745" w:rsidRPr="00952986" w:rsidRDefault="00B85745" w:rsidP="00B85745">
            <w:pPr>
              <w:ind w:firstLine="480"/>
              <w:jc w:val="both"/>
              <w:rPr>
                <w:rFonts w:ascii="Times New Roman" w:eastAsia="Times New Roman" w:hAnsi="Times New Roman" w:cs="Times New Roman"/>
                <w:b/>
                <w:sz w:val="20"/>
                <w:szCs w:val="20"/>
                <w:lang w:val="uk-UA" w:eastAsia="ru-RU"/>
              </w:rPr>
            </w:pPr>
          </w:p>
          <w:p w14:paraId="639B8C0E" w14:textId="3D0F5DDD" w:rsidR="0039218D" w:rsidRPr="00952986" w:rsidRDefault="0039218D" w:rsidP="00B85745">
            <w:pPr>
              <w:ind w:firstLine="480"/>
              <w:jc w:val="both"/>
              <w:rPr>
                <w:rFonts w:ascii="Times New Roman" w:eastAsia="Times New Roman" w:hAnsi="Times New Roman" w:cs="Times New Roman"/>
                <w:b/>
                <w:color w:val="0070C0"/>
                <w:sz w:val="20"/>
                <w:szCs w:val="20"/>
                <w:lang w:val="uk-UA" w:eastAsia="ru-RU"/>
              </w:rPr>
            </w:pPr>
          </w:p>
        </w:tc>
      </w:tr>
      <w:tr w:rsidR="00FD77CA" w:rsidRPr="00001868" w14:paraId="3CE06D5C" w14:textId="77777777" w:rsidTr="00681664">
        <w:trPr>
          <w:trHeight w:val="20"/>
        </w:trPr>
        <w:tc>
          <w:tcPr>
            <w:tcW w:w="4345" w:type="dxa"/>
            <w:gridSpan w:val="2"/>
            <w:vMerge w:val="restart"/>
            <w:tcBorders>
              <w:bottom w:val="nil"/>
            </w:tcBorders>
          </w:tcPr>
          <w:p w14:paraId="559AD2E7" w14:textId="77777777" w:rsidR="00031459" w:rsidRPr="00952986" w:rsidRDefault="00031459" w:rsidP="0032407D">
            <w:pPr>
              <w:ind w:firstLine="480"/>
              <w:jc w:val="both"/>
              <w:rPr>
                <w:rFonts w:ascii="Times New Roman" w:eastAsia="Times New Roman" w:hAnsi="Times New Roman" w:cs="Times New Roman"/>
                <w:b/>
                <w:color w:val="0070C0"/>
                <w:sz w:val="20"/>
                <w:szCs w:val="20"/>
                <w:lang w:val="uk-UA" w:eastAsia="ru-RU"/>
              </w:rPr>
            </w:pPr>
          </w:p>
          <w:p w14:paraId="3CE0F0A7" w14:textId="77777777" w:rsidR="00031459" w:rsidRPr="00952986" w:rsidRDefault="00031459" w:rsidP="0032407D">
            <w:pPr>
              <w:ind w:firstLine="480"/>
              <w:jc w:val="both"/>
              <w:rPr>
                <w:rFonts w:ascii="Times New Roman" w:eastAsia="Times New Roman" w:hAnsi="Times New Roman" w:cs="Times New Roman"/>
                <w:b/>
                <w:color w:val="0070C0"/>
                <w:sz w:val="20"/>
                <w:szCs w:val="20"/>
                <w:lang w:val="uk-UA" w:eastAsia="ru-RU"/>
              </w:rPr>
            </w:pPr>
          </w:p>
          <w:p w14:paraId="72EF9A05" w14:textId="2F99DDDB"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lastRenderedPageBreak/>
              <w:t xml:space="preserve">8.1.3. Учасники роздрібного ринку мають опубліковувати на своєму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w:t>
            </w:r>
          </w:p>
          <w:p w14:paraId="6CF49FF5" w14:textId="77777777"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адреси та телефони центру обслуговування споживачів, центру захисту споживачів електричної енергії, </w:t>
            </w:r>
            <w:proofErr w:type="spellStart"/>
            <w:r w:rsidRPr="00952986">
              <w:rPr>
                <w:rFonts w:ascii="Times New Roman" w:eastAsia="Times New Roman" w:hAnsi="Times New Roman" w:cs="Times New Roman"/>
                <w:b/>
                <w:color w:val="0070C0"/>
                <w:sz w:val="20"/>
                <w:szCs w:val="20"/>
                <w:lang w:val="uk-UA" w:eastAsia="ru-RU"/>
              </w:rPr>
              <w:t>кол</w:t>
            </w:r>
            <w:proofErr w:type="spellEnd"/>
            <w:r w:rsidRPr="00952986">
              <w:rPr>
                <w:rFonts w:ascii="Times New Roman" w:eastAsia="Times New Roman" w:hAnsi="Times New Roman" w:cs="Times New Roman"/>
                <w:b/>
                <w:color w:val="0070C0"/>
                <w:sz w:val="20"/>
                <w:szCs w:val="20"/>
                <w:lang w:val="uk-UA" w:eastAsia="ru-RU"/>
              </w:rPr>
              <w:t>-центру;</w:t>
            </w:r>
          </w:p>
          <w:p w14:paraId="7FA97ACD" w14:textId="77777777"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інструкцію про порядок подання заяв/скарг/претензій;</w:t>
            </w:r>
          </w:p>
          <w:p w14:paraId="23D913F8" w14:textId="77777777"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 стандарти та вимоги до якості обслуговування споживачів;</w:t>
            </w:r>
          </w:p>
          <w:p w14:paraId="59DFD08F" w14:textId="77777777"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стандарти та вимоги до якості електричної енергії;</w:t>
            </w:r>
          </w:p>
          <w:p w14:paraId="7A50D204" w14:textId="77777777" w:rsidR="00FD77CA" w:rsidRPr="00952986" w:rsidRDefault="00FD77CA" w:rsidP="00F14630">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5) процедуру розгляду заяв/скарг/претензій споживачів.</w:t>
            </w:r>
          </w:p>
          <w:p w14:paraId="6EF9AE55" w14:textId="77777777" w:rsidR="00FD77CA" w:rsidRPr="00952986" w:rsidRDefault="00FD77CA" w:rsidP="0032407D">
            <w:pPr>
              <w:ind w:firstLine="480"/>
              <w:jc w:val="both"/>
              <w:rPr>
                <w:rFonts w:ascii="Times New Roman" w:hAnsi="Times New Roman" w:cs="Times New Roman"/>
                <w:b/>
                <w:bCs/>
                <w:sz w:val="20"/>
                <w:szCs w:val="20"/>
                <w:lang w:val="uk-UA"/>
              </w:rPr>
            </w:pPr>
          </w:p>
          <w:p w14:paraId="3F7B8885" w14:textId="77777777" w:rsidR="00FD77CA" w:rsidRPr="00952986" w:rsidRDefault="00FD77CA" w:rsidP="0032407D">
            <w:pPr>
              <w:ind w:firstLine="480"/>
              <w:jc w:val="both"/>
              <w:rPr>
                <w:rFonts w:ascii="Times New Roman" w:hAnsi="Times New Roman" w:cs="Times New Roman"/>
                <w:b/>
                <w:bCs/>
                <w:sz w:val="20"/>
                <w:szCs w:val="20"/>
                <w:lang w:val="uk-UA"/>
              </w:rPr>
            </w:pPr>
          </w:p>
        </w:tc>
        <w:tc>
          <w:tcPr>
            <w:tcW w:w="4128" w:type="dxa"/>
            <w:gridSpan w:val="3"/>
          </w:tcPr>
          <w:p w14:paraId="193B2178"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0C145800" w14:textId="77777777" w:rsidR="00FD77CA" w:rsidRPr="00952986" w:rsidRDefault="00FD77CA" w:rsidP="00F51EEB">
            <w:pPr>
              <w:pStyle w:val="rvps7"/>
              <w:shd w:val="clear" w:color="auto" w:fill="FFFFFF"/>
              <w:spacing w:before="0" w:beforeAutospacing="0" w:after="0" w:afterAutospacing="0"/>
              <w:jc w:val="both"/>
              <w:rPr>
                <w:b/>
                <w:bCs/>
                <w:color w:val="333333"/>
                <w:sz w:val="20"/>
                <w:szCs w:val="20"/>
                <w:lang w:val="uk-UA"/>
              </w:rPr>
            </w:pPr>
          </w:p>
          <w:p w14:paraId="6B9C22EB" w14:textId="77777777" w:rsidR="00FD77CA" w:rsidRPr="00952986" w:rsidRDefault="00FD77CA" w:rsidP="00F14630">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lastRenderedPageBreak/>
              <w:t xml:space="preserve">8.1.3. Учасники роздрібного ринку, мають опубліковувати на своєму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w:t>
            </w:r>
          </w:p>
          <w:p w14:paraId="5FF48ECD" w14:textId="77777777" w:rsidR="00FD77CA" w:rsidRPr="00952986" w:rsidRDefault="00FD77CA" w:rsidP="00F14630">
            <w:pPr>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1) адреси та телефони центру обслуговування споживачів, центру захисту споживачів електричної енергії, </w:t>
            </w:r>
            <w:proofErr w:type="spellStart"/>
            <w:r w:rsidRPr="00952986">
              <w:rPr>
                <w:rFonts w:ascii="Times New Roman" w:eastAsia="Times New Roman" w:hAnsi="Times New Roman" w:cs="Times New Roman"/>
                <w:b/>
                <w:bCs/>
                <w:color w:val="0070C0"/>
                <w:sz w:val="20"/>
                <w:szCs w:val="20"/>
                <w:lang w:val="uk-UA" w:eastAsia="ru-RU"/>
              </w:rPr>
              <w:t>кол</w:t>
            </w:r>
            <w:proofErr w:type="spellEnd"/>
            <w:r w:rsidRPr="00952986">
              <w:rPr>
                <w:rFonts w:ascii="Times New Roman" w:eastAsia="Times New Roman" w:hAnsi="Times New Roman" w:cs="Times New Roman"/>
                <w:b/>
                <w:bCs/>
                <w:color w:val="0070C0"/>
                <w:sz w:val="20"/>
                <w:szCs w:val="20"/>
                <w:lang w:val="uk-UA" w:eastAsia="ru-RU"/>
              </w:rPr>
              <w:t>-центру,</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 xml:space="preserve">за виключенням </w:t>
            </w:r>
            <w:proofErr w:type="spellStart"/>
            <w:r w:rsidRPr="00952986">
              <w:rPr>
                <w:rFonts w:ascii="Times New Roman" w:eastAsia="Times New Roman" w:hAnsi="Times New Roman" w:cs="Times New Roman"/>
                <w:b/>
                <w:bCs/>
                <w:color w:val="7030A0"/>
                <w:sz w:val="20"/>
                <w:szCs w:val="20"/>
                <w:lang w:val="uk-UA" w:eastAsia="ru-RU"/>
              </w:rPr>
              <w:t>електропостачальників</w:t>
            </w:r>
            <w:proofErr w:type="spellEnd"/>
            <w:r w:rsidRPr="00952986">
              <w:rPr>
                <w:rFonts w:ascii="Times New Roman" w:eastAsia="Times New Roman" w:hAnsi="Times New Roman" w:cs="Times New Roman"/>
                <w:b/>
                <w:bCs/>
                <w:color w:val="7030A0"/>
                <w:sz w:val="20"/>
                <w:szCs w:val="20"/>
                <w:lang w:val="uk-UA" w:eastAsia="ru-RU"/>
              </w:rPr>
              <w:t>, які обслуговують менше 100000 споживачів;</w:t>
            </w:r>
          </w:p>
          <w:p w14:paraId="44172B02" w14:textId="77777777" w:rsidR="00FD77CA" w:rsidRPr="00952986" w:rsidRDefault="00FD77CA" w:rsidP="00F14630">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 інструкцію про порядок подання заяв/скарг/претензій;</w:t>
            </w:r>
          </w:p>
          <w:p w14:paraId="47D9D214" w14:textId="77777777" w:rsidR="00FD77CA" w:rsidRPr="00952986" w:rsidRDefault="00FD77CA" w:rsidP="00F14630">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 стандарти та вимоги до якості обслуговування споживачів;</w:t>
            </w:r>
          </w:p>
          <w:p w14:paraId="0A5D27C1" w14:textId="77777777" w:rsidR="00FD77CA" w:rsidRPr="00952986" w:rsidRDefault="00FD77CA" w:rsidP="00F14630">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4) стандарти та вимоги до якості електричної енергії;</w:t>
            </w:r>
          </w:p>
          <w:p w14:paraId="32CACC77" w14:textId="77777777" w:rsidR="00FD77CA" w:rsidRPr="00952986" w:rsidRDefault="00FD77CA" w:rsidP="00F14630">
            <w:pPr>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5) процедуру розгляду заяв/скарг</w:t>
            </w:r>
            <w:r w:rsidRPr="00952986">
              <w:rPr>
                <w:rFonts w:ascii="Times New Roman" w:eastAsia="Times New Roman" w:hAnsi="Times New Roman" w:cs="Times New Roman"/>
                <w:sz w:val="20"/>
                <w:szCs w:val="20"/>
                <w:lang w:val="uk-UA" w:eastAsia="ru-RU"/>
              </w:rPr>
              <w:t>/</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споживачів.</w:t>
            </w:r>
          </w:p>
          <w:p w14:paraId="01313E05" w14:textId="77777777" w:rsidR="00FD77CA" w:rsidRPr="00952986" w:rsidRDefault="00FD77CA"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C7FACBF"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49F2FD7D" w14:textId="77777777" w:rsidR="00FD77CA" w:rsidRPr="00952986" w:rsidRDefault="00FD77CA" w:rsidP="0032407D">
            <w:pPr>
              <w:jc w:val="both"/>
              <w:rPr>
                <w:rFonts w:ascii="Times New Roman" w:eastAsia="Times New Roman" w:hAnsi="Times New Roman" w:cs="Times New Roman"/>
                <w:sz w:val="20"/>
                <w:szCs w:val="20"/>
                <w:lang w:val="uk-UA" w:eastAsia="en-GB" w:bidi="he-IL"/>
              </w:rPr>
            </w:pPr>
          </w:p>
          <w:p w14:paraId="112664F5" w14:textId="16D379C3" w:rsidR="00FD77CA" w:rsidRPr="00952986" w:rsidRDefault="00FD77CA" w:rsidP="00F14630">
            <w:pPr>
              <w:ind w:firstLine="352"/>
              <w:jc w:val="both"/>
              <w:rPr>
                <w:rFonts w:ascii="Times New Roman" w:eastAsia="Times New Roman" w:hAnsi="Times New Roman" w:cs="Times New Roman"/>
                <w:sz w:val="20"/>
                <w:szCs w:val="20"/>
                <w:lang w:val="uk-UA" w:eastAsia="en-GB" w:bidi="he-IL"/>
              </w:rPr>
            </w:pPr>
            <w:r w:rsidRPr="00952986">
              <w:rPr>
                <w:rFonts w:ascii="Times New Roman" w:eastAsia="Times New Roman" w:hAnsi="Times New Roman" w:cs="Times New Roman"/>
                <w:sz w:val="20"/>
                <w:szCs w:val="20"/>
                <w:lang w:val="uk-UA" w:eastAsia="en-GB" w:bidi="he-IL"/>
              </w:rPr>
              <w:lastRenderedPageBreak/>
              <w:t xml:space="preserve">Приведення у </w:t>
            </w:r>
            <w:proofErr w:type="spellStart"/>
            <w:r w:rsidRPr="00952986">
              <w:rPr>
                <w:rFonts w:ascii="Times New Roman" w:eastAsia="Times New Roman" w:hAnsi="Times New Roman" w:cs="Times New Roman"/>
                <w:sz w:val="20"/>
                <w:szCs w:val="20"/>
                <w:lang w:val="uk-UA" w:eastAsia="en-GB" w:bidi="he-IL"/>
              </w:rPr>
              <w:t>відповіность</w:t>
            </w:r>
            <w:proofErr w:type="spellEnd"/>
            <w:r w:rsidRPr="00952986">
              <w:rPr>
                <w:rFonts w:ascii="Times New Roman" w:eastAsia="Times New Roman" w:hAnsi="Times New Roman" w:cs="Times New Roman"/>
                <w:sz w:val="20"/>
                <w:szCs w:val="20"/>
                <w:lang w:val="uk-UA" w:eastAsia="en-GB" w:bidi="he-IL"/>
              </w:rPr>
              <w:t xml:space="preserve"> до пунктів 5.2.8. </w:t>
            </w:r>
            <w:proofErr w:type="spellStart"/>
            <w:r w:rsidRPr="00952986">
              <w:rPr>
                <w:rFonts w:ascii="Times New Roman" w:eastAsia="Times New Roman" w:hAnsi="Times New Roman" w:cs="Times New Roman"/>
                <w:sz w:val="20"/>
                <w:szCs w:val="20"/>
                <w:lang w:val="uk-UA" w:eastAsia="en-GB" w:bidi="he-IL"/>
              </w:rPr>
              <w:t>проєкту</w:t>
            </w:r>
            <w:proofErr w:type="spellEnd"/>
            <w:r w:rsidRPr="00952986">
              <w:rPr>
                <w:rFonts w:ascii="Times New Roman" w:eastAsia="Times New Roman" w:hAnsi="Times New Roman" w:cs="Times New Roman"/>
                <w:sz w:val="20"/>
                <w:szCs w:val="20"/>
                <w:lang w:val="uk-UA" w:eastAsia="en-GB" w:bidi="he-IL"/>
              </w:rPr>
              <w:t xml:space="preserve"> постанови НКРЕКП.</w:t>
            </w:r>
          </w:p>
          <w:p w14:paraId="08FBD08B" w14:textId="77777777" w:rsidR="00FD77CA" w:rsidRPr="00952986" w:rsidRDefault="00FD77CA" w:rsidP="00F14630">
            <w:pPr>
              <w:ind w:firstLine="352"/>
              <w:jc w:val="both"/>
              <w:rPr>
                <w:rFonts w:ascii="Times New Roman" w:eastAsia="Times New Roman" w:hAnsi="Times New Roman" w:cs="Times New Roman"/>
                <w:sz w:val="20"/>
                <w:szCs w:val="20"/>
                <w:lang w:val="uk-UA" w:eastAsia="en-GB" w:bidi="he-IL"/>
              </w:rPr>
            </w:pPr>
          </w:p>
          <w:p w14:paraId="3F7C0730" w14:textId="77777777" w:rsidR="00FD77CA" w:rsidRPr="00952986" w:rsidRDefault="00FD77CA" w:rsidP="00F14630">
            <w:pPr>
              <w:pStyle w:val="3"/>
              <w:shd w:val="clear" w:color="auto" w:fill="FFFFFF"/>
              <w:spacing w:before="0" w:after="0" w:line="240" w:lineRule="auto"/>
              <w:ind w:firstLine="352"/>
              <w:jc w:val="both"/>
              <w:rPr>
                <w:rFonts w:ascii="Times New Roman" w:hAnsi="Times New Roman"/>
                <w:b w:val="0"/>
                <w:bCs w:val="0"/>
                <w:color w:val="auto"/>
                <w:sz w:val="20"/>
                <w:szCs w:val="20"/>
                <w:lang w:val="uk-UA" w:eastAsia="ru-RU"/>
              </w:rPr>
            </w:pPr>
            <w:r w:rsidRPr="00952986">
              <w:rPr>
                <w:rFonts w:ascii="Times New Roman" w:eastAsia="Times New Roman" w:hAnsi="Times New Roman" w:cs="Times New Roman"/>
                <w:b w:val="0"/>
                <w:bCs w:val="0"/>
                <w:color w:val="auto"/>
                <w:sz w:val="20"/>
                <w:szCs w:val="20"/>
                <w:lang w:val="uk-UA" w:eastAsia="ru-RU"/>
              </w:rPr>
              <w:t>Приведення у відповідність до статті 3 Закону України «Про звернення громадян» під зверненнями громадян слід розуміти викладені в письмовій або усній формі пропозиції (зауваження), заяви (клопотання) і скарги.</w:t>
            </w:r>
          </w:p>
          <w:p w14:paraId="59250847" w14:textId="77777777" w:rsidR="00FD77CA" w:rsidRPr="00952986" w:rsidRDefault="00FD77CA"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8EA7C4E" w14:textId="77777777" w:rsidR="00335759" w:rsidRDefault="00335759" w:rsidP="00B85745">
            <w:pPr>
              <w:jc w:val="both"/>
              <w:rPr>
                <w:rFonts w:ascii="Times New Roman" w:hAnsi="Times New Roman" w:cs="Times New Roman"/>
                <w:b/>
                <w:sz w:val="20"/>
                <w:szCs w:val="20"/>
                <w:lang w:val="uk-UA"/>
              </w:rPr>
            </w:pPr>
          </w:p>
          <w:p w14:paraId="446CA435" w14:textId="77777777" w:rsidR="00335759" w:rsidRDefault="00335759" w:rsidP="00B85745">
            <w:pPr>
              <w:jc w:val="both"/>
              <w:rPr>
                <w:rFonts w:ascii="Times New Roman" w:hAnsi="Times New Roman" w:cs="Times New Roman"/>
                <w:b/>
                <w:sz w:val="20"/>
                <w:szCs w:val="20"/>
                <w:lang w:val="uk-UA"/>
              </w:rPr>
            </w:pPr>
          </w:p>
          <w:p w14:paraId="4EB3B6D7" w14:textId="74567162" w:rsidR="00B85745" w:rsidRPr="0051289A" w:rsidRDefault="00B85745" w:rsidP="00B85745">
            <w:pPr>
              <w:jc w:val="both"/>
              <w:rPr>
                <w:rFonts w:ascii="Times New Roman" w:hAnsi="Times New Roman" w:cs="Times New Roman"/>
                <w:b/>
                <w:sz w:val="20"/>
                <w:szCs w:val="20"/>
                <w:lang w:val="uk-UA"/>
              </w:rPr>
            </w:pPr>
            <w:r w:rsidRPr="0051289A">
              <w:rPr>
                <w:rFonts w:ascii="Times New Roman" w:hAnsi="Times New Roman" w:cs="Times New Roman"/>
                <w:b/>
                <w:sz w:val="20"/>
                <w:szCs w:val="20"/>
                <w:lang w:val="uk-UA"/>
              </w:rPr>
              <w:lastRenderedPageBreak/>
              <w:t>Попередньо врах</w:t>
            </w:r>
            <w:r w:rsidR="00681664" w:rsidRPr="0051289A">
              <w:rPr>
                <w:rFonts w:ascii="Times New Roman" w:hAnsi="Times New Roman" w:cs="Times New Roman"/>
                <w:b/>
                <w:sz w:val="20"/>
                <w:szCs w:val="20"/>
                <w:lang w:val="uk-UA"/>
              </w:rPr>
              <w:t>о</w:t>
            </w:r>
            <w:r w:rsidRPr="0051289A">
              <w:rPr>
                <w:rFonts w:ascii="Times New Roman" w:hAnsi="Times New Roman" w:cs="Times New Roman"/>
                <w:b/>
                <w:sz w:val="20"/>
                <w:szCs w:val="20"/>
                <w:lang w:val="uk-UA"/>
              </w:rPr>
              <w:t>ва</w:t>
            </w:r>
            <w:r w:rsidR="00681664" w:rsidRPr="0051289A">
              <w:rPr>
                <w:rFonts w:ascii="Times New Roman" w:hAnsi="Times New Roman" w:cs="Times New Roman"/>
                <w:b/>
                <w:sz w:val="20"/>
                <w:szCs w:val="20"/>
                <w:lang w:val="uk-UA"/>
              </w:rPr>
              <w:t>но</w:t>
            </w:r>
            <w:r w:rsidRPr="0051289A">
              <w:rPr>
                <w:rFonts w:ascii="Times New Roman" w:hAnsi="Times New Roman" w:cs="Times New Roman"/>
                <w:b/>
                <w:sz w:val="20"/>
                <w:szCs w:val="20"/>
                <w:lang w:val="uk-UA"/>
              </w:rPr>
              <w:t xml:space="preserve"> в редакції:</w:t>
            </w:r>
          </w:p>
          <w:p w14:paraId="5F7A2E98" w14:textId="2341B5D3" w:rsidR="00B85745" w:rsidRPr="00952986" w:rsidRDefault="00B85745" w:rsidP="00681664">
            <w:pPr>
              <w:ind w:firstLine="228"/>
              <w:jc w:val="both"/>
              <w:rPr>
                <w:rFonts w:ascii="Times New Roman" w:eastAsia="Times New Roman" w:hAnsi="Times New Roman" w:cs="Times New Roman"/>
                <w:b/>
                <w:color w:val="0070C0"/>
                <w:sz w:val="20"/>
                <w:szCs w:val="20"/>
                <w:lang w:val="uk-UA" w:eastAsia="ru-RU"/>
              </w:rPr>
            </w:pPr>
            <w:r w:rsidRPr="0051289A">
              <w:rPr>
                <w:rFonts w:ascii="Times New Roman" w:eastAsia="Times New Roman" w:hAnsi="Times New Roman" w:cs="Times New Roman"/>
                <w:b/>
                <w:color w:val="0070C0"/>
                <w:sz w:val="20"/>
                <w:szCs w:val="20"/>
                <w:lang w:val="uk-UA" w:eastAsia="ru-RU"/>
              </w:rPr>
              <w:t>1) адреси</w:t>
            </w:r>
            <w:r w:rsidRPr="00952986">
              <w:rPr>
                <w:rFonts w:ascii="Times New Roman" w:eastAsia="Times New Roman" w:hAnsi="Times New Roman" w:cs="Times New Roman"/>
                <w:b/>
                <w:color w:val="0070C0"/>
                <w:sz w:val="20"/>
                <w:szCs w:val="20"/>
                <w:lang w:val="uk-UA" w:eastAsia="ru-RU"/>
              </w:rPr>
              <w:t xml:space="preserve"> та телефони центру обслуговування споживачів, центру захисту споживачів електричної енергії,</w:t>
            </w:r>
            <w:r w:rsidRPr="00952986">
              <w:rPr>
                <w:b/>
                <w:color w:val="0070C0"/>
                <w:sz w:val="20"/>
                <w:szCs w:val="20"/>
                <w:lang w:val="uk-UA"/>
              </w:rPr>
              <w:t xml:space="preserve"> </w:t>
            </w:r>
            <w:r w:rsidRPr="00952986">
              <w:rPr>
                <w:rFonts w:ascii="Times New Roman" w:eastAsia="Times New Roman" w:hAnsi="Times New Roman" w:cs="Times New Roman"/>
                <w:b/>
                <w:color w:val="00B050"/>
                <w:sz w:val="20"/>
                <w:szCs w:val="20"/>
                <w:lang w:val="uk-UA" w:eastAsia="ru-RU"/>
              </w:rPr>
              <w:t>окремого структурного підрозділу (посадової особи), на якого покладено</w:t>
            </w:r>
            <w:r w:rsidRPr="00952986">
              <w:rPr>
                <w:b/>
                <w:color w:val="00B050"/>
                <w:sz w:val="20"/>
                <w:szCs w:val="20"/>
                <w:lang w:val="uk-UA"/>
              </w:rPr>
              <w:t xml:space="preserve"> </w:t>
            </w:r>
            <w:r w:rsidRPr="00952986">
              <w:rPr>
                <w:rFonts w:ascii="Times New Roman" w:eastAsia="Times New Roman" w:hAnsi="Times New Roman" w:cs="Times New Roman"/>
                <w:b/>
                <w:color w:val="00B050"/>
                <w:sz w:val="20"/>
                <w:szCs w:val="20"/>
                <w:lang w:val="uk-UA" w:eastAsia="ru-RU"/>
              </w:rPr>
              <w:t>функції центра захисту споживачів,</w:t>
            </w:r>
            <w:r w:rsidRPr="00952986">
              <w:rPr>
                <w:rFonts w:ascii="Times New Roman" w:eastAsia="Times New Roman" w:hAnsi="Times New Roman" w:cs="Times New Roman"/>
                <w:b/>
                <w:color w:val="0070C0"/>
                <w:sz w:val="20"/>
                <w:szCs w:val="20"/>
                <w:lang w:val="uk-UA" w:eastAsia="ru-RU"/>
              </w:rPr>
              <w:t xml:space="preserve"> </w:t>
            </w:r>
            <w:proofErr w:type="spellStart"/>
            <w:r w:rsidRPr="00952986">
              <w:rPr>
                <w:rFonts w:ascii="Times New Roman" w:eastAsia="Times New Roman" w:hAnsi="Times New Roman" w:cs="Times New Roman"/>
                <w:b/>
                <w:color w:val="0070C0"/>
                <w:sz w:val="20"/>
                <w:szCs w:val="20"/>
                <w:lang w:val="uk-UA" w:eastAsia="ru-RU"/>
              </w:rPr>
              <w:t>кол</w:t>
            </w:r>
            <w:proofErr w:type="spellEnd"/>
            <w:r w:rsidRPr="00952986">
              <w:rPr>
                <w:rFonts w:ascii="Times New Roman" w:eastAsia="Times New Roman" w:hAnsi="Times New Roman" w:cs="Times New Roman"/>
                <w:b/>
                <w:color w:val="0070C0"/>
                <w:sz w:val="20"/>
                <w:szCs w:val="20"/>
                <w:lang w:val="uk-UA" w:eastAsia="ru-RU"/>
              </w:rPr>
              <w:t>-центру;</w:t>
            </w:r>
          </w:p>
          <w:p w14:paraId="5220ED64" w14:textId="77777777" w:rsidR="00335759" w:rsidRDefault="00335759" w:rsidP="00681664">
            <w:pPr>
              <w:ind w:firstLine="228"/>
              <w:jc w:val="both"/>
              <w:rPr>
                <w:rFonts w:ascii="Times New Roman" w:eastAsia="Times New Roman" w:hAnsi="Times New Roman" w:cs="Times New Roman"/>
                <w:b/>
                <w:color w:val="0070C0"/>
                <w:sz w:val="20"/>
                <w:szCs w:val="20"/>
                <w:lang w:val="uk-UA" w:eastAsia="ru-RU"/>
              </w:rPr>
            </w:pPr>
          </w:p>
          <w:p w14:paraId="33B5D712" w14:textId="77777777" w:rsidR="00335759" w:rsidRDefault="00335759" w:rsidP="00681664">
            <w:pPr>
              <w:ind w:firstLine="228"/>
              <w:jc w:val="both"/>
              <w:rPr>
                <w:rFonts w:ascii="Times New Roman" w:eastAsia="Times New Roman" w:hAnsi="Times New Roman" w:cs="Times New Roman"/>
                <w:b/>
                <w:color w:val="0070C0"/>
                <w:sz w:val="20"/>
                <w:szCs w:val="20"/>
                <w:lang w:val="uk-UA" w:eastAsia="ru-RU"/>
              </w:rPr>
            </w:pPr>
          </w:p>
          <w:p w14:paraId="48C7B420" w14:textId="77777777" w:rsidR="00681664" w:rsidRDefault="00681664" w:rsidP="00681664">
            <w:pPr>
              <w:ind w:firstLine="228"/>
              <w:jc w:val="both"/>
              <w:rPr>
                <w:rFonts w:ascii="Times New Roman" w:eastAsia="Times New Roman" w:hAnsi="Times New Roman" w:cs="Times New Roman"/>
                <w:b/>
                <w:sz w:val="20"/>
                <w:szCs w:val="20"/>
                <w:lang w:val="uk-UA" w:eastAsia="ru-RU"/>
              </w:rPr>
            </w:pPr>
          </w:p>
          <w:p w14:paraId="6EAD77CC" w14:textId="77777777" w:rsidR="00681664" w:rsidRDefault="00681664" w:rsidP="00681664">
            <w:pPr>
              <w:ind w:firstLine="228"/>
              <w:jc w:val="both"/>
              <w:rPr>
                <w:rFonts w:ascii="Times New Roman" w:eastAsia="Times New Roman" w:hAnsi="Times New Roman" w:cs="Times New Roman"/>
                <w:b/>
                <w:sz w:val="20"/>
                <w:szCs w:val="20"/>
                <w:lang w:val="uk-UA" w:eastAsia="ru-RU"/>
              </w:rPr>
            </w:pPr>
          </w:p>
          <w:p w14:paraId="5B5E7AAB" w14:textId="77777777" w:rsidR="00681664" w:rsidRDefault="00681664" w:rsidP="00681664">
            <w:pPr>
              <w:ind w:firstLine="228"/>
              <w:jc w:val="both"/>
              <w:rPr>
                <w:rFonts w:ascii="Times New Roman" w:eastAsia="Times New Roman" w:hAnsi="Times New Roman" w:cs="Times New Roman"/>
                <w:b/>
                <w:sz w:val="20"/>
                <w:szCs w:val="20"/>
                <w:lang w:val="uk-UA" w:eastAsia="ru-RU"/>
              </w:rPr>
            </w:pPr>
          </w:p>
          <w:p w14:paraId="32F86001" w14:textId="12F5829D" w:rsidR="00335C3F" w:rsidRDefault="00335C3F" w:rsidP="00335C3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r w:rsidR="00045C6C">
              <w:rPr>
                <w:b/>
                <w:bCs/>
                <w:sz w:val="20"/>
                <w:szCs w:val="20"/>
                <w:lang w:val="uk-UA"/>
              </w:rPr>
              <w:t xml:space="preserve"> підпункт 5</w:t>
            </w:r>
          </w:p>
          <w:p w14:paraId="7CBB6A0D" w14:textId="5F9FE8D9" w:rsidR="00BD1C17" w:rsidRPr="00952986" w:rsidRDefault="00BD1C17" w:rsidP="00681664">
            <w:pPr>
              <w:jc w:val="both"/>
              <w:rPr>
                <w:b/>
                <w:color w:val="0070C0"/>
                <w:sz w:val="20"/>
                <w:szCs w:val="20"/>
                <w:lang w:val="uk-UA"/>
              </w:rPr>
            </w:pPr>
          </w:p>
        </w:tc>
      </w:tr>
      <w:tr w:rsidR="00FD77CA" w:rsidRPr="0051289A" w14:paraId="77C3C46A" w14:textId="77777777" w:rsidTr="00681664">
        <w:trPr>
          <w:trHeight w:val="20"/>
        </w:trPr>
        <w:tc>
          <w:tcPr>
            <w:tcW w:w="4345" w:type="dxa"/>
            <w:gridSpan w:val="2"/>
            <w:vMerge/>
            <w:tcBorders>
              <w:bottom w:val="nil"/>
            </w:tcBorders>
          </w:tcPr>
          <w:p w14:paraId="6362BC9C" w14:textId="77777777" w:rsidR="00FD77CA" w:rsidRPr="00952986" w:rsidRDefault="00FD77CA"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2BE08C0C" w14:textId="77777777" w:rsidR="00FD77CA" w:rsidRPr="00952986" w:rsidRDefault="00FD77C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39BA4E1E" w14:textId="77777777" w:rsidR="00FD77CA" w:rsidRPr="00952986" w:rsidRDefault="00FD77C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E944D57" w14:textId="77777777" w:rsidR="00FD77CA" w:rsidRPr="00952986" w:rsidRDefault="00FD77CA" w:rsidP="00F14630">
            <w:pPr>
              <w:ind w:firstLine="377"/>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8.1.3. Учасники роздрібного ринку мають опубліковувати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w:t>
            </w:r>
          </w:p>
          <w:p w14:paraId="6A67AFDC" w14:textId="77777777" w:rsidR="00FD77CA" w:rsidRPr="00952986" w:rsidRDefault="00FD77CA" w:rsidP="00F14630">
            <w:pPr>
              <w:ind w:firstLine="377"/>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 адреси та телефони центру обслуговування споживачів, центру захисту споживачів електричної енергії, </w:t>
            </w:r>
            <w:proofErr w:type="spellStart"/>
            <w:r w:rsidRPr="00952986">
              <w:rPr>
                <w:rFonts w:ascii="Times New Roman" w:hAnsi="Times New Roman" w:cs="Times New Roman"/>
                <w:b/>
                <w:bCs/>
                <w:color w:val="0070C0"/>
                <w:sz w:val="20"/>
                <w:szCs w:val="20"/>
                <w:lang w:val="uk-UA"/>
              </w:rPr>
              <w:t>кол</w:t>
            </w:r>
            <w:proofErr w:type="spellEnd"/>
            <w:r w:rsidRPr="00952986">
              <w:rPr>
                <w:rFonts w:ascii="Times New Roman" w:hAnsi="Times New Roman" w:cs="Times New Roman"/>
                <w:b/>
                <w:bCs/>
                <w:color w:val="0070C0"/>
                <w:sz w:val="20"/>
                <w:szCs w:val="20"/>
                <w:lang w:val="uk-UA"/>
              </w:rPr>
              <w:t>-центру;</w:t>
            </w:r>
          </w:p>
          <w:p w14:paraId="26D28009" w14:textId="77777777" w:rsidR="00FD77CA" w:rsidRPr="00952986" w:rsidRDefault="00FD77CA" w:rsidP="00F14630">
            <w:pPr>
              <w:ind w:firstLine="377"/>
              <w:jc w:val="both"/>
              <w:rPr>
                <w:rFonts w:ascii="Times New Roman" w:hAnsi="Times New Roman" w:cs="Times New Roman"/>
                <w:sz w:val="20"/>
                <w:szCs w:val="20"/>
                <w:lang w:val="uk-UA" w:eastAsia="ru-RU"/>
              </w:rPr>
            </w:pPr>
            <w:r w:rsidRPr="00952986">
              <w:rPr>
                <w:rFonts w:ascii="Times New Roman" w:hAnsi="Times New Roman" w:cs="Times New Roman"/>
                <w:b/>
                <w:bCs/>
                <w:color w:val="0070C0"/>
                <w:sz w:val="20"/>
                <w:szCs w:val="20"/>
                <w:lang w:val="uk-UA" w:eastAsia="ru-RU"/>
              </w:rPr>
              <w:t>2) інструкцію про порядок подання</w:t>
            </w:r>
            <w:r w:rsidRPr="00952986">
              <w:rPr>
                <w:rFonts w:ascii="Times New Roman" w:hAnsi="Times New Roman" w:cs="Times New Roman"/>
                <w:color w:val="0070C0"/>
                <w:sz w:val="20"/>
                <w:szCs w:val="20"/>
                <w:lang w:val="uk-UA" w:eastAsia="ru-RU"/>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r w:rsidRPr="00952986">
              <w:rPr>
                <w:rFonts w:ascii="Times New Roman" w:hAnsi="Times New Roman" w:cs="Times New Roman"/>
                <w:color w:val="7030A0"/>
                <w:sz w:val="20"/>
                <w:szCs w:val="20"/>
                <w:lang w:val="uk-UA" w:eastAsia="ru-RU"/>
              </w:rPr>
              <w:t>;</w:t>
            </w:r>
          </w:p>
          <w:p w14:paraId="7486AF6F" w14:textId="77777777" w:rsidR="00FD77CA" w:rsidRPr="00952986" w:rsidRDefault="00FD77CA" w:rsidP="00F14630">
            <w:pPr>
              <w:ind w:firstLine="377"/>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 xml:space="preserve">3) стандарти </w:t>
            </w:r>
            <w:r w:rsidRPr="00952986">
              <w:rPr>
                <w:rFonts w:ascii="Times New Roman" w:hAnsi="Times New Roman" w:cs="Times New Roman"/>
                <w:b/>
                <w:bCs/>
                <w:color w:val="7030A0"/>
                <w:sz w:val="20"/>
                <w:szCs w:val="20"/>
                <w:lang w:val="uk-UA"/>
              </w:rPr>
              <w:t>якості надання послуг ОСР;</w:t>
            </w:r>
          </w:p>
          <w:p w14:paraId="583C954A" w14:textId="77777777" w:rsidR="00FD77CA" w:rsidRPr="00952986" w:rsidRDefault="00FD77CA" w:rsidP="00F14630">
            <w:pPr>
              <w:ind w:firstLine="377"/>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4) виключити</w:t>
            </w:r>
          </w:p>
          <w:p w14:paraId="095EE418" w14:textId="2F5CDD3D" w:rsidR="00FD77CA" w:rsidRPr="00952986" w:rsidRDefault="00FD77CA" w:rsidP="00F14630">
            <w:pPr>
              <w:pStyle w:val="rvps7"/>
              <w:shd w:val="clear" w:color="auto" w:fill="FFFFFF"/>
              <w:spacing w:before="0" w:beforeAutospacing="0" w:after="0" w:afterAutospacing="0"/>
              <w:ind w:firstLine="377"/>
              <w:jc w:val="both"/>
              <w:rPr>
                <w:b/>
                <w:bCs/>
                <w:color w:val="7030A0"/>
                <w:sz w:val="20"/>
                <w:szCs w:val="20"/>
                <w:lang w:val="uk-UA"/>
              </w:rPr>
            </w:pPr>
            <w:r w:rsidRPr="00952986">
              <w:rPr>
                <w:b/>
                <w:bCs/>
                <w:color w:val="0070C0"/>
                <w:sz w:val="20"/>
                <w:szCs w:val="20"/>
                <w:lang w:val="uk-UA" w:eastAsia="ru-RU"/>
              </w:rPr>
              <w:t>5) процедуру розгляду</w:t>
            </w:r>
            <w:r w:rsidRPr="00952986">
              <w:rPr>
                <w:sz w:val="20"/>
                <w:szCs w:val="20"/>
                <w:lang w:val="uk-UA" w:eastAsia="ru-RU"/>
              </w:rPr>
              <w:t xml:space="preserve"> </w:t>
            </w:r>
            <w:r w:rsidRPr="00952986">
              <w:rPr>
                <w:b/>
                <w:bCs/>
                <w:color w:val="7030A0"/>
                <w:sz w:val="20"/>
                <w:szCs w:val="20"/>
                <w:lang w:val="uk-UA"/>
              </w:rPr>
              <w:t>звернень, заяв, скарг, претензій споживачів/ заявників</w:t>
            </w:r>
          </w:p>
          <w:p w14:paraId="020E7C04" w14:textId="77777777" w:rsidR="00FD77CA" w:rsidRDefault="00FD77CA" w:rsidP="00F14630">
            <w:pPr>
              <w:pStyle w:val="rvps7"/>
              <w:shd w:val="clear" w:color="auto" w:fill="FFFFFF"/>
              <w:spacing w:before="0" w:beforeAutospacing="0" w:after="0" w:afterAutospacing="0"/>
              <w:ind w:firstLine="377"/>
              <w:jc w:val="both"/>
              <w:rPr>
                <w:b/>
                <w:bCs/>
                <w:color w:val="333333"/>
                <w:sz w:val="20"/>
                <w:szCs w:val="20"/>
                <w:lang w:val="uk-UA"/>
              </w:rPr>
            </w:pPr>
          </w:p>
          <w:p w14:paraId="5DEA9858" w14:textId="77777777" w:rsidR="00681664" w:rsidRPr="00952986" w:rsidRDefault="00681664"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2DF970C2" w14:textId="77777777" w:rsidR="00FD77CA" w:rsidRPr="00952986" w:rsidRDefault="00FD77CA"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060F3A31" w14:textId="77777777" w:rsidR="00FD77CA" w:rsidRPr="00952986" w:rsidRDefault="00FD77CA" w:rsidP="0032407D">
            <w:pPr>
              <w:pStyle w:val="rvps7"/>
              <w:shd w:val="clear" w:color="auto" w:fill="FFFFFF"/>
              <w:spacing w:before="0" w:beforeAutospacing="0" w:after="0" w:afterAutospacing="0"/>
              <w:ind w:firstLine="480"/>
              <w:jc w:val="both"/>
              <w:rPr>
                <w:sz w:val="20"/>
                <w:szCs w:val="20"/>
                <w:lang w:val="uk-UA"/>
              </w:rPr>
            </w:pPr>
          </w:p>
          <w:p w14:paraId="32DBC68A" w14:textId="77777777" w:rsidR="00FD77CA" w:rsidRPr="00952986" w:rsidRDefault="00FD77CA" w:rsidP="0032407D">
            <w:pPr>
              <w:pStyle w:val="rvps7"/>
              <w:shd w:val="clear" w:color="auto" w:fill="FFFFFF"/>
              <w:spacing w:before="0" w:beforeAutospacing="0" w:after="0" w:afterAutospacing="0"/>
              <w:ind w:firstLine="480"/>
              <w:jc w:val="both"/>
              <w:rPr>
                <w:sz w:val="20"/>
                <w:szCs w:val="20"/>
                <w:lang w:val="uk-UA"/>
              </w:rPr>
            </w:pPr>
          </w:p>
          <w:p w14:paraId="5AD03B7F" w14:textId="77777777" w:rsidR="00FD77CA" w:rsidRPr="00952986" w:rsidRDefault="00FD77CA" w:rsidP="0032407D">
            <w:pPr>
              <w:pStyle w:val="rvps7"/>
              <w:shd w:val="clear" w:color="auto" w:fill="FFFFFF"/>
              <w:spacing w:before="0" w:beforeAutospacing="0" w:after="0" w:afterAutospacing="0"/>
              <w:ind w:firstLine="480"/>
              <w:jc w:val="both"/>
              <w:rPr>
                <w:sz w:val="20"/>
                <w:szCs w:val="20"/>
                <w:lang w:val="uk-UA"/>
              </w:rPr>
            </w:pPr>
          </w:p>
          <w:p w14:paraId="0BE3427C" w14:textId="345C7A65" w:rsidR="00FD77CA" w:rsidRPr="00952986" w:rsidRDefault="00FD77CA"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sz w:val="20"/>
                <w:szCs w:val="20"/>
                <w:lang w:val="uk-UA"/>
              </w:rPr>
              <w:t>Постановою НКРЕКП від 12.06.2018  № 375 (у редакції постанови НКРЕКП від 12.08.2020 № 1550) затверджено Порядок забезпечення стандартів якості електропостачання та надання компенсацій споживачам за їх недотримання, який у розділі 2 містить стандарти якості надання послуг ОСР.</w:t>
            </w:r>
          </w:p>
        </w:tc>
        <w:tc>
          <w:tcPr>
            <w:tcW w:w="3179" w:type="dxa"/>
            <w:gridSpan w:val="2"/>
          </w:tcPr>
          <w:p w14:paraId="6C5288C2" w14:textId="77777777" w:rsidR="00002D04" w:rsidRPr="00952986" w:rsidRDefault="00002D04" w:rsidP="0032407D">
            <w:pPr>
              <w:ind w:firstLine="480"/>
              <w:jc w:val="both"/>
              <w:rPr>
                <w:rFonts w:ascii="Times New Roman" w:eastAsia="Times New Roman" w:hAnsi="Times New Roman" w:cs="Times New Roman"/>
                <w:b/>
                <w:sz w:val="20"/>
                <w:szCs w:val="20"/>
                <w:lang w:val="uk-UA" w:eastAsia="ru-RU"/>
              </w:rPr>
            </w:pPr>
          </w:p>
          <w:p w14:paraId="291CD04F" w14:textId="77777777" w:rsidR="00002D04" w:rsidRPr="00952986" w:rsidRDefault="00002D04" w:rsidP="0032407D">
            <w:pPr>
              <w:ind w:firstLine="480"/>
              <w:jc w:val="both"/>
              <w:rPr>
                <w:rFonts w:ascii="Times New Roman" w:eastAsia="Times New Roman" w:hAnsi="Times New Roman" w:cs="Times New Roman"/>
                <w:b/>
                <w:sz w:val="20"/>
                <w:szCs w:val="20"/>
                <w:lang w:val="uk-UA" w:eastAsia="ru-RU"/>
              </w:rPr>
            </w:pPr>
          </w:p>
          <w:p w14:paraId="55F39325" w14:textId="77777777" w:rsidR="00002D04" w:rsidRPr="00952986" w:rsidRDefault="00002D04" w:rsidP="0032407D">
            <w:pPr>
              <w:ind w:firstLine="480"/>
              <w:jc w:val="both"/>
              <w:rPr>
                <w:rFonts w:ascii="Times New Roman" w:eastAsia="Times New Roman" w:hAnsi="Times New Roman" w:cs="Times New Roman"/>
                <w:b/>
                <w:sz w:val="20"/>
                <w:szCs w:val="20"/>
                <w:lang w:val="uk-UA" w:eastAsia="ru-RU"/>
              </w:rPr>
            </w:pPr>
          </w:p>
          <w:p w14:paraId="2C2FEDCC" w14:textId="77777777" w:rsidR="00002D04" w:rsidRPr="00952986" w:rsidRDefault="00002D04" w:rsidP="0032407D">
            <w:pPr>
              <w:ind w:firstLine="480"/>
              <w:jc w:val="both"/>
              <w:rPr>
                <w:rFonts w:ascii="Times New Roman" w:eastAsia="Times New Roman" w:hAnsi="Times New Roman" w:cs="Times New Roman"/>
                <w:b/>
                <w:sz w:val="20"/>
                <w:szCs w:val="20"/>
                <w:lang w:val="uk-UA" w:eastAsia="ru-RU"/>
              </w:rPr>
            </w:pPr>
          </w:p>
          <w:p w14:paraId="35695F9D" w14:textId="77777777" w:rsidR="00681664" w:rsidRDefault="00681664" w:rsidP="0032407D">
            <w:pPr>
              <w:ind w:firstLine="480"/>
              <w:jc w:val="both"/>
              <w:rPr>
                <w:rFonts w:ascii="Times New Roman" w:eastAsia="Times New Roman" w:hAnsi="Times New Roman" w:cs="Times New Roman"/>
                <w:b/>
                <w:sz w:val="20"/>
                <w:szCs w:val="20"/>
                <w:lang w:val="uk-UA" w:eastAsia="ru-RU"/>
              </w:rPr>
            </w:pPr>
          </w:p>
          <w:p w14:paraId="7633E032" w14:textId="77777777" w:rsidR="00681664" w:rsidRDefault="00681664" w:rsidP="0032407D">
            <w:pPr>
              <w:ind w:firstLine="480"/>
              <w:jc w:val="both"/>
              <w:rPr>
                <w:rFonts w:ascii="Times New Roman" w:eastAsia="Times New Roman" w:hAnsi="Times New Roman" w:cs="Times New Roman"/>
                <w:b/>
                <w:sz w:val="20"/>
                <w:szCs w:val="20"/>
                <w:lang w:val="uk-UA" w:eastAsia="ru-RU"/>
              </w:rPr>
            </w:pPr>
          </w:p>
          <w:p w14:paraId="3581434F" w14:textId="77777777" w:rsidR="00681664" w:rsidRDefault="00681664" w:rsidP="0032407D">
            <w:pPr>
              <w:ind w:firstLine="480"/>
              <w:jc w:val="both"/>
              <w:rPr>
                <w:rFonts w:ascii="Times New Roman" w:eastAsia="Times New Roman" w:hAnsi="Times New Roman" w:cs="Times New Roman"/>
                <w:b/>
                <w:sz w:val="20"/>
                <w:szCs w:val="20"/>
                <w:lang w:val="uk-UA" w:eastAsia="ru-RU"/>
              </w:rPr>
            </w:pPr>
          </w:p>
          <w:p w14:paraId="0B9E25C4" w14:textId="77777777" w:rsidR="00681664" w:rsidRDefault="00681664" w:rsidP="0032407D">
            <w:pPr>
              <w:ind w:firstLine="480"/>
              <w:jc w:val="both"/>
              <w:rPr>
                <w:rFonts w:ascii="Times New Roman" w:eastAsia="Times New Roman" w:hAnsi="Times New Roman" w:cs="Times New Roman"/>
                <w:b/>
                <w:sz w:val="20"/>
                <w:szCs w:val="20"/>
                <w:lang w:val="uk-UA" w:eastAsia="ru-RU"/>
              </w:rPr>
            </w:pPr>
          </w:p>
          <w:p w14:paraId="326F6934" w14:textId="77777777" w:rsidR="00681664" w:rsidRDefault="00681664" w:rsidP="0032407D">
            <w:pPr>
              <w:ind w:firstLine="480"/>
              <w:jc w:val="both"/>
              <w:rPr>
                <w:rFonts w:ascii="Times New Roman" w:eastAsia="Times New Roman" w:hAnsi="Times New Roman" w:cs="Times New Roman"/>
                <w:b/>
                <w:sz w:val="20"/>
                <w:szCs w:val="20"/>
                <w:lang w:val="uk-UA" w:eastAsia="ru-RU"/>
              </w:rPr>
            </w:pPr>
          </w:p>
          <w:p w14:paraId="4C56270A" w14:textId="77777777" w:rsidR="00F416A9" w:rsidRDefault="00F416A9" w:rsidP="00F416A9">
            <w:pPr>
              <w:jc w:val="both"/>
              <w:rPr>
                <w:rFonts w:ascii="Times New Roman" w:eastAsia="Times New Roman" w:hAnsi="Times New Roman" w:cs="Times New Roman"/>
                <w:b/>
                <w:sz w:val="20"/>
                <w:szCs w:val="20"/>
                <w:lang w:val="uk-UA" w:eastAsia="ru-RU"/>
              </w:rPr>
            </w:pPr>
          </w:p>
          <w:p w14:paraId="34770908" w14:textId="66405051" w:rsidR="00F416A9" w:rsidRDefault="00F416A9" w:rsidP="00F416A9">
            <w:pPr>
              <w:jc w:val="both"/>
              <w:rPr>
                <w:rFonts w:ascii="Times New Roman" w:eastAsia="Times New Roman" w:hAnsi="Times New Roman" w:cs="Times New Roman"/>
                <w:b/>
                <w:sz w:val="20"/>
                <w:szCs w:val="20"/>
                <w:lang w:val="uk-UA" w:eastAsia="ru-RU"/>
              </w:rPr>
            </w:pPr>
            <w:r w:rsidRPr="00F416A9">
              <w:rPr>
                <w:rFonts w:ascii="Times New Roman" w:eastAsia="Times New Roman" w:hAnsi="Times New Roman" w:cs="Times New Roman"/>
                <w:b/>
                <w:sz w:val="20"/>
                <w:szCs w:val="20"/>
                <w:lang w:val="uk-UA" w:eastAsia="ru-RU"/>
              </w:rPr>
              <w:t>Потребує обговорення  підпункти 2, 3, 4</w:t>
            </w:r>
            <w:r>
              <w:rPr>
                <w:rFonts w:ascii="Times New Roman" w:eastAsia="Times New Roman" w:hAnsi="Times New Roman" w:cs="Times New Roman"/>
                <w:b/>
                <w:sz w:val="20"/>
                <w:szCs w:val="20"/>
                <w:lang w:val="uk-UA" w:eastAsia="ru-RU"/>
              </w:rPr>
              <w:t xml:space="preserve"> </w:t>
            </w:r>
          </w:p>
          <w:p w14:paraId="21784199" w14:textId="77777777" w:rsidR="00681664" w:rsidRDefault="00681664" w:rsidP="00681664">
            <w:pPr>
              <w:jc w:val="both"/>
              <w:rPr>
                <w:rFonts w:ascii="Times New Roman" w:hAnsi="Times New Roman" w:cs="Times New Roman"/>
                <w:b/>
                <w:sz w:val="20"/>
                <w:szCs w:val="20"/>
                <w:lang w:val="uk-UA"/>
              </w:rPr>
            </w:pPr>
          </w:p>
          <w:p w14:paraId="507989AC" w14:textId="77777777" w:rsidR="00681664" w:rsidRDefault="00681664" w:rsidP="00681664">
            <w:pPr>
              <w:jc w:val="both"/>
              <w:rPr>
                <w:rFonts w:ascii="Times New Roman" w:hAnsi="Times New Roman" w:cs="Times New Roman"/>
                <w:b/>
                <w:sz w:val="20"/>
                <w:szCs w:val="20"/>
                <w:lang w:val="uk-UA"/>
              </w:rPr>
            </w:pPr>
          </w:p>
          <w:p w14:paraId="7193869D" w14:textId="77777777" w:rsidR="00F416A9" w:rsidRDefault="00F416A9" w:rsidP="00681664">
            <w:pPr>
              <w:jc w:val="both"/>
              <w:rPr>
                <w:rFonts w:ascii="Times New Roman" w:hAnsi="Times New Roman" w:cs="Times New Roman"/>
                <w:b/>
                <w:sz w:val="20"/>
                <w:szCs w:val="20"/>
                <w:lang w:val="uk-UA"/>
              </w:rPr>
            </w:pPr>
          </w:p>
          <w:p w14:paraId="72D12638" w14:textId="77777777" w:rsidR="00F416A9" w:rsidRDefault="00F416A9" w:rsidP="00681664">
            <w:pPr>
              <w:jc w:val="both"/>
              <w:rPr>
                <w:rFonts w:ascii="Times New Roman" w:hAnsi="Times New Roman" w:cs="Times New Roman"/>
                <w:b/>
                <w:sz w:val="20"/>
                <w:szCs w:val="20"/>
                <w:lang w:val="uk-UA"/>
              </w:rPr>
            </w:pPr>
          </w:p>
          <w:p w14:paraId="4DF90BA3" w14:textId="77777777" w:rsidR="00F416A9" w:rsidRDefault="00F416A9" w:rsidP="00681664">
            <w:pPr>
              <w:jc w:val="both"/>
              <w:rPr>
                <w:rFonts w:ascii="Times New Roman" w:hAnsi="Times New Roman" w:cs="Times New Roman"/>
                <w:b/>
                <w:sz w:val="20"/>
                <w:szCs w:val="20"/>
                <w:lang w:val="uk-UA"/>
              </w:rPr>
            </w:pPr>
          </w:p>
          <w:p w14:paraId="2FD269CE" w14:textId="4E619594" w:rsidR="00681664" w:rsidRPr="00335759" w:rsidRDefault="00F416A9" w:rsidP="00681664">
            <w:pPr>
              <w:jc w:val="both"/>
              <w:rPr>
                <w:rFonts w:ascii="Times New Roman" w:hAnsi="Times New Roman" w:cs="Times New Roman"/>
                <w:b/>
                <w:sz w:val="20"/>
                <w:szCs w:val="20"/>
                <w:lang w:val="uk-UA"/>
              </w:rPr>
            </w:pPr>
            <w:r>
              <w:rPr>
                <w:rFonts w:ascii="Times New Roman" w:hAnsi="Times New Roman" w:cs="Times New Roman"/>
                <w:b/>
                <w:sz w:val="20"/>
                <w:szCs w:val="20"/>
                <w:lang w:val="uk-UA"/>
              </w:rPr>
              <w:t>Підпункт 5 п</w:t>
            </w:r>
            <w:r w:rsidR="00681664" w:rsidRPr="00952986">
              <w:rPr>
                <w:rFonts w:ascii="Times New Roman" w:hAnsi="Times New Roman" w:cs="Times New Roman"/>
                <w:b/>
                <w:sz w:val="20"/>
                <w:szCs w:val="20"/>
                <w:lang w:val="uk-UA"/>
              </w:rPr>
              <w:t>опередньо частково врах</w:t>
            </w:r>
            <w:r w:rsidR="00681664">
              <w:rPr>
                <w:rFonts w:ascii="Times New Roman" w:hAnsi="Times New Roman" w:cs="Times New Roman"/>
                <w:b/>
                <w:sz w:val="20"/>
                <w:szCs w:val="20"/>
                <w:lang w:val="uk-UA"/>
              </w:rPr>
              <w:t>о</w:t>
            </w:r>
            <w:r w:rsidR="00681664" w:rsidRPr="00952986">
              <w:rPr>
                <w:rFonts w:ascii="Times New Roman" w:hAnsi="Times New Roman" w:cs="Times New Roman"/>
                <w:b/>
                <w:sz w:val="20"/>
                <w:szCs w:val="20"/>
                <w:lang w:val="uk-UA"/>
              </w:rPr>
              <w:t>ва</w:t>
            </w:r>
            <w:r w:rsidR="00681664">
              <w:rPr>
                <w:rFonts w:ascii="Times New Roman" w:hAnsi="Times New Roman" w:cs="Times New Roman"/>
                <w:b/>
                <w:sz w:val="20"/>
                <w:szCs w:val="20"/>
                <w:lang w:val="uk-UA"/>
              </w:rPr>
              <w:t>но</w:t>
            </w:r>
            <w:r w:rsidR="00681664" w:rsidRPr="00952986">
              <w:rPr>
                <w:rFonts w:ascii="Times New Roman" w:hAnsi="Times New Roman" w:cs="Times New Roman"/>
                <w:b/>
                <w:sz w:val="20"/>
                <w:szCs w:val="20"/>
                <w:lang w:val="uk-UA"/>
              </w:rPr>
              <w:t xml:space="preserve"> в редакції:</w:t>
            </w:r>
          </w:p>
          <w:p w14:paraId="6271056A" w14:textId="77777777" w:rsidR="00681664" w:rsidRPr="0007248D" w:rsidRDefault="00681664" w:rsidP="00681664">
            <w:pPr>
              <w:ind w:firstLine="228"/>
              <w:jc w:val="both"/>
              <w:rPr>
                <w:rFonts w:ascii="Times New Roman" w:eastAsia="Times New Roman" w:hAnsi="Times New Roman" w:cs="Times New Roman"/>
                <w:b/>
                <w:color w:val="0070C0"/>
                <w:sz w:val="20"/>
                <w:szCs w:val="20"/>
                <w:lang w:val="uk-UA" w:eastAsia="ru-RU"/>
              </w:rPr>
            </w:pPr>
            <w:r w:rsidRPr="0007248D">
              <w:rPr>
                <w:rFonts w:ascii="Times New Roman" w:eastAsia="Times New Roman" w:hAnsi="Times New Roman" w:cs="Times New Roman"/>
                <w:b/>
                <w:color w:val="0070C0"/>
                <w:sz w:val="20"/>
                <w:szCs w:val="20"/>
                <w:lang w:val="uk-UA" w:eastAsia="ru-RU"/>
              </w:rPr>
              <w:t xml:space="preserve">5) процедуру розгляду заяв/скарг/претензій споживачів </w:t>
            </w:r>
            <w:r w:rsidRPr="0007248D">
              <w:rPr>
                <w:rFonts w:ascii="Times New Roman" w:eastAsia="Times New Roman" w:hAnsi="Times New Roman" w:cs="Times New Roman"/>
                <w:b/>
                <w:color w:val="00B050"/>
                <w:sz w:val="20"/>
                <w:szCs w:val="20"/>
                <w:lang w:val="uk-UA" w:eastAsia="ru-RU"/>
              </w:rPr>
              <w:t>(заявників)</w:t>
            </w:r>
            <w:r w:rsidRPr="0007248D">
              <w:rPr>
                <w:rFonts w:ascii="Times New Roman" w:eastAsia="Times New Roman" w:hAnsi="Times New Roman" w:cs="Times New Roman"/>
                <w:b/>
                <w:color w:val="0070C0"/>
                <w:sz w:val="20"/>
                <w:szCs w:val="20"/>
                <w:lang w:val="uk-UA" w:eastAsia="ru-RU"/>
              </w:rPr>
              <w:t>.</w:t>
            </w:r>
          </w:p>
          <w:p w14:paraId="287A52B5" w14:textId="44994F27" w:rsidR="0039218D" w:rsidRPr="00952986" w:rsidRDefault="0039218D" w:rsidP="00B85745">
            <w:pPr>
              <w:jc w:val="both"/>
              <w:rPr>
                <w:rFonts w:ascii="Times New Roman" w:eastAsia="Times New Roman" w:hAnsi="Times New Roman" w:cs="Times New Roman"/>
                <w:b/>
                <w:color w:val="0070C0"/>
                <w:sz w:val="20"/>
                <w:szCs w:val="20"/>
                <w:lang w:val="uk-UA" w:eastAsia="ru-RU"/>
              </w:rPr>
            </w:pPr>
          </w:p>
        </w:tc>
      </w:tr>
      <w:tr w:rsidR="001900B8" w:rsidRPr="0051289A" w14:paraId="71EBFD7C" w14:textId="77777777" w:rsidTr="00F14630">
        <w:trPr>
          <w:trHeight w:val="20"/>
        </w:trPr>
        <w:tc>
          <w:tcPr>
            <w:tcW w:w="4345" w:type="dxa"/>
            <w:gridSpan w:val="2"/>
            <w:tcBorders>
              <w:top w:val="nil"/>
              <w:bottom w:val="nil"/>
            </w:tcBorders>
          </w:tcPr>
          <w:p w14:paraId="32C1AD68" w14:textId="77777777" w:rsidR="001900B8" w:rsidRPr="00952986" w:rsidRDefault="001900B8"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3DC3B73" w14:textId="77777777" w:rsidR="001900B8" w:rsidRPr="00952986" w:rsidRDefault="001900B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НЕК «Укренерго»</w:t>
            </w:r>
          </w:p>
          <w:p w14:paraId="729D7A24" w14:textId="77777777" w:rsidR="00F51EEB" w:rsidRPr="00952986" w:rsidRDefault="00F51EEB"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5CE62D8" w14:textId="22366CB2" w:rsidR="001900B8" w:rsidRPr="00952986" w:rsidRDefault="001900B8" w:rsidP="00F14630">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8.1.3. Учасники роздрібного ринку</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(крім споживачів)</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 xml:space="preserve">мають опубліковувати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w:t>
            </w:r>
          </w:p>
          <w:p w14:paraId="4B26482C" w14:textId="77777777" w:rsidR="001900B8" w:rsidRPr="00952986" w:rsidRDefault="001900B8" w:rsidP="002162D6">
            <w:pPr>
              <w:widowControl w:val="0"/>
              <w:autoSpaceDE w:val="0"/>
              <w:autoSpaceDN w:val="0"/>
              <w:ind w:firstLine="170"/>
              <w:contextualSpacing/>
              <w:rPr>
                <w:rFonts w:ascii="Times New Roman" w:eastAsia="Times New Roman" w:hAnsi="Times New Roman" w:cs="Times New Roman"/>
                <w:b/>
                <w:bCs/>
                <w:sz w:val="20"/>
                <w:szCs w:val="20"/>
                <w:lang w:val="uk-UA"/>
              </w:rPr>
            </w:pPr>
          </w:p>
        </w:tc>
        <w:tc>
          <w:tcPr>
            <w:tcW w:w="3942" w:type="dxa"/>
            <w:gridSpan w:val="3"/>
          </w:tcPr>
          <w:p w14:paraId="4063CD5C"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НЕК «Укренерго»</w:t>
            </w:r>
          </w:p>
          <w:p w14:paraId="4FCA2481"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934CEE3" w14:textId="77777777" w:rsidR="001900B8" w:rsidRPr="00952986" w:rsidRDefault="001900B8" w:rsidP="0032407D">
            <w:pPr>
              <w:shd w:val="clear" w:color="auto" w:fill="FFFFFF"/>
              <w:ind w:right="-108"/>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 xml:space="preserve">Цей пункт містить положення про обов’язок, який не має стосуватися споживача як учасника роздрібного ринку. </w:t>
            </w:r>
          </w:p>
          <w:p w14:paraId="16AB8E36" w14:textId="77777777" w:rsidR="001900B8" w:rsidRPr="00952986" w:rsidRDefault="001900B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4971A771" w14:textId="77777777" w:rsidR="001900B8" w:rsidRDefault="00F17A26" w:rsidP="00681664">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lastRenderedPageBreak/>
              <w:t>Попередньо врах</w:t>
            </w:r>
            <w:r w:rsidR="00335759">
              <w:rPr>
                <w:rFonts w:ascii="Times New Roman" w:eastAsia="Times New Roman" w:hAnsi="Times New Roman" w:cs="Times New Roman"/>
                <w:b/>
                <w:sz w:val="20"/>
                <w:szCs w:val="20"/>
                <w:lang w:val="uk-UA" w:eastAsia="ru-RU"/>
              </w:rPr>
              <w:t>овано</w:t>
            </w:r>
            <w:r w:rsidR="00681664">
              <w:rPr>
                <w:rFonts w:ascii="Times New Roman" w:eastAsia="Times New Roman" w:hAnsi="Times New Roman" w:cs="Times New Roman"/>
                <w:b/>
                <w:sz w:val="20"/>
                <w:szCs w:val="20"/>
                <w:lang w:val="uk-UA" w:eastAsia="ru-RU"/>
              </w:rPr>
              <w:t xml:space="preserve"> </w:t>
            </w:r>
            <w:r w:rsidR="00FC4B74">
              <w:rPr>
                <w:rFonts w:ascii="Times New Roman" w:eastAsia="Times New Roman" w:hAnsi="Times New Roman" w:cs="Times New Roman"/>
                <w:b/>
                <w:sz w:val="20"/>
                <w:szCs w:val="20"/>
                <w:lang w:val="uk-UA" w:eastAsia="ru-RU"/>
              </w:rPr>
              <w:t>в редакції:</w:t>
            </w:r>
          </w:p>
          <w:p w14:paraId="01A82FAC" w14:textId="77777777" w:rsidR="00FC4B74" w:rsidRPr="00952986" w:rsidRDefault="00FC4B74" w:rsidP="00FC4B74">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8.1.3. Учасники роздрібного ринку</w:t>
            </w:r>
            <w:r w:rsidRPr="00952986">
              <w:rPr>
                <w:rFonts w:ascii="Times New Roman" w:hAnsi="Times New Roman" w:cs="Times New Roman"/>
                <w:color w:val="0070C0"/>
                <w:sz w:val="20"/>
                <w:szCs w:val="20"/>
                <w:lang w:val="uk-UA"/>
              </w:rPr>
              <w:t xml:space="preserve"> </w:t>
            </w:r>
            <w:r w:rsidRPr="00FC4B74">
              <w:rPr>
                <w:rFonts w:ascii="Times New Roman" w:hAnsi="Times New Roman" w:cs="Times New Roman"/>
                <w:b/>
                <w:color w:val="00B050"/>
                <w:sz w:val="20"/>
                <w:szCs w:val="20"/>
                <w:lang w:val="uk-UA"/>
              </w:rPr>
              <w:t>(крім споживачів)</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 xml:space="preserve">мають </w:t>
            </w:r>
            <w:r w:rsidRPr="00952986">
              <w:rPr>
                <w:rFonts w:ascii="Times New Roman" w:hAnsi="Times New Roman" w:cs="Times New Roman"/>
                <w:b/>
                <w:bCs/>
                <w:color w:val="0070C0"/>
                <w:sz w:val="20"/>
                <w:szCs w:val="20"/>
                <w:lang w:val="uk-UA"/>
              </w:rPr>
              <w:lastRenderedPageBreak/>
              <w:t xml:space="preserve">опубліковувати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w:t>
            </w:r>
          </w:p>
          <w:p w14:paraId="4E7B795E" w14:textId="634E9FD5" w:rsidR="00FC4B74" w:rsidRPr="00FC4B74" w:rsidRDefault="00FC4B74" w:rsidP="00681664">
            <w:pPr>
              <w:jc w:val="both"/>
              <w:rPr>
                <w:rFonts w:ascii="Times New Roman" w:eastAsia="Times New Roman" w:hAnsi="Times New Roman" w:cs="Times New Roman"/>
                <w:b/>
                <w:color w:val="0070C0"/>
                <w:sz w:val="20"/>
                <w:szCs w:val="20"/>
                <w:lang w:val="uk-UA" w:eastAsia="ru-RU"/>
              </w:rPr>
            </w:pPr>
          </w:p>
        </w:tc>
      </w:tr>
      <w:tr w:rsidR="00D357C3" w:rsidRPr="00045C6C" w14:paraId="271A8FAE" w14:textId="77777777" w:rsidTr="00F14630">
        <w:trPr>
          <w:trHeight w:val="20"/>
        </w:trPr>
        <w:tc>
          <w:tcPr>
            <w:tcW w:w="4345" w:type="dxa"/>
            <w:gridSpan w:val="2"/>
            <w:tcBorders>
              <w:top w:val="nil"/>
              <w:bottom w:val="nil"/>
            </w:tcBorders>
          </w:tcPr>
          <w:p w14:paraId="270C8C03" w14:textId="77777777" w:rsidR="00D357C3" w:rsidRPr="00952986" w:rsidRDefault="00D357C3"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3E47D813" w14:textId="77777777" w:rsidR="00D357C3" w:rsidRPr="00952986" w:rsidRDefault="00D357C3"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335ADA2E" w14:textId="77777777" w:rsidR="00D357C3" w:rsidRPr="00952986" w:rsidRDefault="00D357C3" w:rsidP="0032407D">
            <w:pPr>
              <w:jc w:val="both"/>
              <w:rPr>
                <w:rFonts w:ascii="Times New Roman" w:eastAsia="Times New Roman" w:hAnsi="Times New Roman" w:cs="Times New Roman"/>
                <w:bCs/>
                <w:sz w:val="20"/>
                <w:szCs w:val="20"/>
                <w:lang w:val="uk-UA" w:eastAsia="ru-RU"/>
              </w:rPr>
            </w:pPr>
          </w:p>
          <w:p w14:paraId="59B18DC1" w14:textId="1217BA82" w:rsidR="00D357C3" w:rsidRPr="00952986" w:rsidRDefault="00D357C3" w:rsidP="00F14630">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8.1.3. Учасники роздрібного ринку мають опубліковувати на своєму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w:t>
            </w:r>
          </w:p>
          <w:p w14:paraId="0B981DD4" w14:textId="77777777" w:rsidR="00D357C3" w:rsidRPr="00952986" w:rsidRDefault="00D357C3" w:rsidP="00F14630">
            <w:pPr>
              <w:ind w:firstLine="235"/>
              <w:jc w:val="both"/>
              <w:rPr>
                <w:rFonts w:ascii="Times New Roman" w:eastAsia="Times New Roman" w:hAnsi="Times New Roman" w:cs="Times New Roman"/>
                <w:bCs/>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1) адреси та телефони центру обслуговування споживачів, центру захисту споживачів електричної енергії</w:t>
            </w:r>
            <w:r w:rsidRPr="00952986">
              <w:rPr>
                <w:rFonts w:ascii="Times New Roman" w:eastAsia="Times New Roman" w:hAnsi="Times New Roman" w:cs="Times New Roman"/>
                <w:b/>
                <w:strike/>
                <w:color w:val="0070C0"/>
                <w:sz w:val="20"/>
                <w:szCs w:val="20"/>
                <w:lang w:val="uk-UA" w:eastAsia="ru-RU"/>
              </w:rPr>
              <w:t xml:space="preserve">, </w:t>
            </w:r>
            <w:proofErr w:type="spellStart"/>
            <w:r w:rsidRPr="00952986">
              <w:rPr>
                <w:rFonts w:ascii="Times New Roman" w:eastAsia="Times New Roman" w:hAnsi="Times New Roman" w:cs="Times New Roman"/>
                <w:b/>
                <w:strike/>
                <w:color w:val="7030A0"/>
                <w:sz w:val="20"/>
                <w:szCs w:val="20"/>
                <w:lang w:val="uk-UA" w:eastAsia="ru-RU"/>
              </w:rPr>
              <w:t>кол</w:t>
            </w:r>
            <w:proofErr w:type="spellEnd"/>
            <w:r w:rsidRPr="00952986">
              <w:rPr>
                <w:rFonts w:ascii="Times New Roman" w:eastAsia="Times New Roman" w:hAnsi="Times New Roman" w:cs="Times New Roman"/>
                <w:b/>
                <w:strike/>
                <w:color w:val="7030A0"/>
                <w:sz w:val="20"/>
                <w:szCs w:val="20"/>
                <w:lang w:val="uk-UA" w:eastAsia="ru-RU"/>
              </w:rPr>
              <w:t>-центру</w:t>
            </w:r>
            <w:r w:rsidRPr="00952986">
              <w:rPr>
                <w:rFonts w:ascii="Times New Roman" w:eastAsia="Times New Roman" w:hAnsi="Times New Roman" w:cs="Times New Roman"/>
                <w:bCs/>
                <w:color w:val="7030A0"/>
                <w:sz w:val="20"/>
                <w:szCs w:val="20"/>
                <w:lang w:val="uk-UA" w:eastAsia="ru-RU"/>
              </w:rPr>
              <w:t>;</w:t>
            </w:r>
          </w:p>
          <w:p w14:paraId="65BCF307" w14:textId="77777777" w:rsidR="00D357C3" w:rsidRPr="00952986" w:rsidRDefault="00D357C3" w:rsidP="00F14630">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інструкцію про порядок подання заяв/скарг/претензій;</w:t>
            </w:r>
          </w:p>
          <w:p w14:paraId="1CC44968" w14:textId="77777777" w:rsidR="00D357C3" w:rsidRPr="00952986" w:rsidRDefault="00D357C3" w:rsidP="00F14630">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 стандарти та вимоги до якості обслуговування споживачів;</w:t>
            </w:r>
          </w:p>
          <w:p w14:paraId="3140E9E8" w14:textId="77777777" w:rsidR="00D357C3" w:rsidRPr="00952986" w:rsidRDefault="00D357C3" w:rsidP="00F14630">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стандарти та вимоги до якості електричної енергії;</w:t>
            </w:r>
          </w:p>
          <w:p w14:paraId="3B75B672" w14:textId="225A3BEE" w:rsidR="00D357C3" w:rsidRPr="00952986" w:rsidRDefault="00D357C3" w:rsidP="00F14630">
            <w:pPr>
              <w:widowControl w:val="0"/>
              <w:autoSpaceDE w:val="0"/>
              <w:autoSpaceDN w:val="0"/>
              <w:ind w:firstLine="235"/>
              <w:contextualSpacing/>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eastAsia="ru-RU"/>
              </w:rPr>
              <w:t>5) процедуру розгляду заяв/скарг/претензій споживачів.</w:t>
            </w:r>
          </w:p>
          <w:p w14:paraId="27641407" w14:textId="77777777" w:rsidR="00D357C3" w:rsidRPr="00952986" w:rsidRDefault="00D357C3"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514FD9F"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2152A703" w14:textId="77777777" w:rsidR="00F51EEB" w:rsidRPr="00952986" w:rsidRDefault="00F51EEB" w:rsidP="00F51EEB">
            <w:pPr>
              <w:jc w:val="both"/>
              <w:rPr>
                <w:rFonts w:ascii="Times New Roman" w:eastAsia="Times New Roman" w:hAnsi="Times New Roman" w:cs="Times New Roman"/>
                <w:bCs/>
                <w:sz w:val="20"/>
                <w:szCs w:val="20"/>
                <w:lang w:val="uk-UA" w:eastAsia="ru-RU"/>
              </w:rPr>
            </w:pPr>
          </w:p>
          <w:p w14:paraId="45610837" w14:textId="6336240E" w:rsidR="00D357C3" w:rsidRPr="00952986" w:rsidRDefault="00D357C3"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proofErr w:type="spellStart"/>
            <w:r w:rsidRPr="00952986">
              <w:rPr>
                <w:rFonts w:ascii="Times New Roman" w:eastAsia="Times New Roman" w:hAnsi="Times New Roman" w:cs="Times New Roman"/>
                <w:bCs/>
                <w:sz w:val="20"/>
                <w:szCs w:val="20"/>
                <w:lang w:val="uk-UA" w:eastAsia="ru-RU"/>
              </w:rPr>
              <w:t>Кол</w:t>
            </w:r>
            <w:proofErr w:type="spellEnd"/>
            <w:r w:rsidRPr="00952986">
              <w:rPr>
                <w:rFonts w:ascii="Times New Roman" w:eastAsia="Times New Roman" w:hAnsi="Times New Roman" w:cs="Times New Roman"/>
                <w:bCs/>
                <w:sz w:val="20"/>
                <w:szCs w:val="20"/>
                <w:lang w:val="uk-UA" w:eastAsia="ru-RU"/>
              </w:rPr>
              <w:t>-центр не здійснює очного обслуговування споживачів, крім того може складатись із декількох локацій на яких розташоване обладнання або взагалі шляхом організації віддаленої роботи співробітників.</w:t>
            </w:r>
          </w:p>
        </w:tc>
        <w:tc>
          <w:tcPr>
            <w:tcW w:w="3179" w:type="dxa"/>
            <w:gridSpan w:val="2"/>
          </w:tcPr>
          <w:p w14:paraId="006901C6" w14:textId="77777777" w:rsidR="00681664" w:rsidRPr="00DF09FB" w:rsidRDefault="00681664" w:rsidP="0032407D">
            <w:pPr>
              <w:ind w:firstLine="480"/>
              <w:jc w:val="both"/>
              <w:rPr>
                <w:rFonts w:ascii="Times New Roman" w:eastAsia="Times New Roman" w:hAnsi="Times New Roman" w:cs="Times New Roman"/>
                <w:b/>
                <w:sz w:val="20"/>
                <w:szCs w:val="20"/>
                <w:highlight w:val="yellow"/>
                <w:lang w:val="uk-UA" w:eastAsia="ru-RU"/>
              </w:rPr>
            </w:pPr>
          </w:p>
          <w:p w14:paraId="57E9D490" w14:textId="77777777" w:rsidR="00681664" w:rsidRPr="00DF09FB" w:rsidRDefault="00681664" w:rsidP="0032407D">
            <w:pPr>
              <w:ind w:firstLine="480"/>
              <w:jc w:val="both"/>
              <w:rPr>
                <w:rFonts w:ascii="Times New Roman" w:eastAsia="Times New Roman" w:hAnsi="Times New Roman" w:cs="Times New Roman"/>
                <w:b/>
                <w:sz w:val="20"/>
                <w:szCs w:val="20"/>
                <w:highlight w:val="yellow"/>
                <w:lang w:val="uk-UA" w:eastAsia="ru-RU"/>
              </w:rPr>
            </w:pPr>
          </w:p>
          <w:p w14:paraId="663ADCE4" w14:textId="77777777" w:rsidR="00681664" w:rsidRPr="00DF09FB" w:rsidRDefault="00681664" w:rsidP="00681664">
            <w:pPr>
              <w:jc w:val="both"/>
              <w:rPr>
                <w:rFonts w:ascii="Times New Roman" w:eastAsia="Times New Roman" w:hAnsi="Times New Roman" w:cs="Times New Roman"/>
                <w:b/>
                <w:sz w:val="20"/>
                <w:szCs w:val="20"/>
                <w:highlight w:val="yellow"/>
                <w:lang w:val="uk-UA" w:eastAsia="ru-RU"/>
              </w:rPr>
            </w:pPr>
          </w:p>
          <w:p w14:paraId="24480DF4" w14:textId="77777777" w:rsidR="00045C6C" w:rsidRDefault="00045C6C" w:rsidP="00681664">
            <w:pPr>
              <w:jc w:val="both"/>
              <w:rPr>
                <w:rFonts w:ascii="Times New Roman" w:eastAsia="Times New Roman" w:hAnsi="Times New Roman" w:cs="Times New Roman"/>
                <w:b/>
                <w:sz w:val="20"/>
                <w:szCs w:val="20"/>
                <w:lang w:val="uk-UA" w:eastAsia="ru-RU"/>
              </w:rPr>
            </w:pPr>
          </w:p>
          <w:p w14:paraId="2EE3A66E" w14:textId="77777777" w:rsidR="00045C6C" w:rsidRDefault="00045C6C" w:rsidP="00681664">
            <w:pPr>
              <w:jc w:val="both"/>
              <w:rPr>
                <w:rFonts w:ascii="Times New Roman" w:eastAsia="Times New Roman" w:hAnsi="Times New Roman" w:cs="Times New Roman"/>
                <w:b/>
                <w:sz w:val="20"/>
                <w:szCs w:val="20"/>
                <w:lang w:val="uk-UA" w:eastAsia="ru-RU"/>
              </w:rPr>
            </w:pPr>
          </w:p>
          <w:p w14:paraId="0C46BAF1" w14:textId="77777777" w:rsidR="00045C6C" w:rsidRDefault="00045C6C" w:rsidP="00681664">
            <w:pPr>
              <w:jc w:val="both"/>
              <w:rPr>
                <w:rFonts w:ascii="Times New Roman" w:eastAsia="Times New Roman" w:hAnsi="Times New Roman" w:cs="Times New Roman"/>
                <w:b/>
                <w:sz w:val="20"/>
                <w:szCs w:val="20"/>
                <w:lang w:val="uk-UA" w:eastAsia="ru-RU"/>
              </w:rPr>
            </w:pPr>
          </w:p>
          <w:p w14:paraId="1508266E" w14:textId="6E74A765" w:rsidR="00D357C3" w:rsidRPr="00F416A9" w:rsidRDefault="00F416A9" w:rsidP="00681664">
            <w:pPr>
              <w:jc w:val="both"/>
              <w:rPr>
                <w:rFonts w:ascii="Times New Roman" w:eastAsia="Times New Roman" w:hAnsi="Times New Roman" w:cs="Times New Roman"/>
                <w:b/>
                <w:sz w:val="20"/>
                <w:szCs w:val="20"/>
                <w:lang w:val="uk-UA" w:eastAsia="ru-RU"/>
              </w:rPr>
            </w:pPr>
            <w:r w:rsidRPr="00F416A9">
              <w:rPr>
                <w:rFonts w:ascii="Times New Roman" w:eastAsia="Times New Roman" w:hAnsi="Times New Roman" w:cs="Times New Roman"/>
                <w:b/>
                <w:sz w:val="20"/>
                <w:szCs w:val="20"/>
                <w:lang w:val="uk-UA" w:eastAsia="ru-RU"/>
              </w:rPr>
              <w:t>Потребує обговорення</w:t>
            </w:r>
          </w:p>
          <w:p w14:paraId="3684FE3F" w14:textId="6FA08598" w:rsidR="00F17A26" w:rsidRPr="00DF09FB" w:rsidRDefault="00F17A26" w:rsidP="00653065">
            <w:pPr>
              <w:pStyle w:val="a5"/>
              <w:ind w:left="0"/>
              <w:jc w:val="both"/>
              <w:rPr>
                <w:b/>
                <w:color w:val="0070C0"/>
                <w:sz w:val="20"/>
                <w:szCs w:val="20"/>
                <w:highlight w:val="yellow"/>
                <w:lang w:val="uk-UA"/>
              </w:rPr>
            </w:pPr>
          </w:p>
        </w:tc>
      </w:tr>
      <w:tr w:rsidR="004A4A39" w:rsidRPr="00045C6C" w14:paraId="05BE7E20" w14:textId="77777777" w:rsidTr="00F14630">
        <w:trPr>
          <w:trHeight w:val="20"/>
        </w:trPr>
        <w:tc>
          <w:tcPr>
            <w:tcW w:w="4345" w:type="dxa"/>
            <w:gridSpan w:val="2"/>
            <w:tcBorders>
              <w:top w:val="nil"/>
              <w:bottom w:val="nil"/>
            </w:tcBorders>
          </w:tcPr>
          <w:p w14:paraId="25EA4C5D" w14:textId="77777777" w:rsidR="004A4A39" w:rsidRPr="00952986" w:rsidRDefault="004A4A39"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50FFD9CE" w14:textId="77777777" w:rsidR="004A4A39" w:rsidRPr="00952986" w:rsidRDefault="004A4A3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Громадська спілка «Асоціація сонячної енергетики України»</w:t>
            </w:r>
          </w:p>
          <w:p w14:paraId="15380F90" w14:textId="77777777" w:rsidR="004A4A39" w:rsidRPr="00952986" w:rsidRDefault="004A4A3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C6C75DA" w14:textId="09296C9A" w:rsidR="004A4A39" w:rsidRPr="00952986" w:rsidRDefault="004A4A39" w:rsidP="00F14630">
            <w:pPr>
              <w:widowControl w:val="0"/>
              <w:autoSpaceDE w:val="0"/>
              <w:autoSpaceDN w:val="0"/>
              <w:ind w:firstLine="235"/>
              <w:contextualSpacing/>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8.1.3. Учасники роздрібного ринку мають опубліковувати на своєму офіційному </w:t>
            </w:r>
            <w:proofErr w:type="spellStart"/>
            <w:r w:rsidRPr="00952986">
              <w:rPr>
                <w:rFonts w:ascii="Times New Roman" w:eastAsia="Times New Roman" w:hAnsi="Times New Roman" w:cs="Times New Roman"/>
                <w:b/>
                <w:bCs/>
                <w:color w:val="0070C0"/>
                <w:sz w:val="20"/>
                <w:szCs w:val="20"/>
                <w:lang w:val="uk-UA"/>
              </w:rPr>
              <w:t>вебсайті</w:t>
            </w:r>
            <w:proofErr w:type="spellEnd"/>
            <w:r w:rsidRPr="00952986">
              <w:rPr>
                <w:rFonts w:ascii="Times New Roman" w:eastAsia="Times New Roman" w:hAnsi="Times New Roman" w:cs="Times New Roman"/>
                <w:b/>
                <w:bCs/>
                <w:color w:val="0070C0"/>
                <w:sz w:val="20"/>
                <w:szCs w:val="20"/>
                <w:lang w:val="uk-UA"/>
              </w:rPr>
              <w:t>:</w:t>
            </w:r>
          </w:p>
          <w:p w14:paraId="3EF8FB4C" w14:textId="608AEC27" w:rsidR="004A4A39" w:rsidRPr="00952986" w:rsidRDefault="004A4A39" w:rsidP="00F14630">
            <w:pPr>
              <w:widowControl w:val="0"/>
              <w:autoSpaceDE w:val="0"/>
              <w:autoSpaceDN w:val="0"/>
              <w:ind w:firstLine="235"/>
              <w:contextualSpacing/>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w:t>
            </w:r>
          </w:p>
          <w:p w14:paraId="12C39517" w14:textId="4A4DD04E" w:rsidR="004A4A39" w:rsidRDefault="004A4A39" w:rsidP="00F14630">
            <w:pPr>
              <w:widowControl w:val="0"/>
              <w:autoSpaceDE w:val="0"/>
              <w:autoSpaceDN w:val="0"/>
              <w:ind w:firstLine="235"/>
              <w:contextualSpacing/>
              <w:jc w:val="both"/>
              <w:rPr>
                <w:rFonts w:ascii="Times New Roman" w:eastAsia="Times New Roman" w:hAnsi="Times New Roman" w:cs="Times New Roman"/>
                <w:b/>
                <w:color w:val="006FBF"/>
                <w:sz w:val="20"/>
                <w:szCs w:val="20"/>
                <w:lang w:val="uk-UA"/>
              </w:rPr>
            </w:pPr>
            <w:r w:rsidRPr="00952986">
              <w:rPr>
                <w:rFonts w:ascii="Times New Roman" w:eastAsia="Times New Roman" w:hAnsi="Times New Roman" w:cs="Times New Roman"/>
                <w:b/>
                <w:color w:val="006FBF"/>
                <w:sz w:val="20"/>
                <w:szCs w:val="20"/>
                <w:lang w:val="uk-UA"/>
              </w:rPr>
              <w:t>2) інструкцію про порядок</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подання</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7030A0"/>
                <w:sz w:val="20"/>
                <w:szCs w:val="20"/>
                <w:lang w:val="uk-UA"/>
              </w:rPr>
              <w:t>та</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розгляду</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006FBF"/>
                <w:sz w:val="20"/>
                <w:szCs w:val="20"/>
                <w:lang w:val="uk-UA"/>
              </w:rPr>
              <w:t>заяв/скарг/претензій;</w:t>
            </w:r>
          </w:p>
          <w:p w14:paraId="19A216EE" w14:textId="6FDB4784" w:rsidR="00313ECA" w:rsidRPr="00952986" w:rsidRDefault="00313ECA" w:rsidP="00F14630">
            <w:pPr>
              <w:widowControl w:val="0"/>
              <w:autoSpaceDE w:val="0"/>
              <w:autoSpaceDN w:val="0"/>
              <w:ind w:firstLine="235"/>
              <w:contextualSpacing/>
              <w:jc w:val="both"/>
              <w:rPr>
                <w:rFonts w:ascii="Times New Roman" w:eastAsia="Times New Roman" w:hAnsi="Times New Roman" w:cs="Times New Roman"/>
                <w:b/>
                <w:bCs/>
                <w:sz w:val="20"/>
                <w:szCs w:val="20"/>
                <w:lang w:val="uk-UA"/>
              </w:rPr>
            </w:pPr>
            <w:r>
              <w:rPr>
                <w:rFonts w:ascii="Times New Roman" w:eastAsia="Times New Roman" w:hAnsi="Times New Roman" w:cs="Times New Roman"/>
                <w:b/>
                <w:color w:val="006FBF"/>
                <w:sz w:val="20"/>
                <w:szCs w:val="20"/>
                <w:lang w:val="uk-UA"/>
              </w:rPr>
              <w:t>…</w:t>
            </w:r>
          </w:p>
          <w:p w14:paraId="28804A6D" w14:textId="2442AC12" w:rsidR="004A4A39" w:rsidRPr="00952986" w:rsidRDefault="004A4A3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70FAAA8D"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Громадська спілка «Асоціація сонячної енергетики України»</w:t>
            </w:r>
          </w:p>
          <w:p w14:paraId="5B6DC407"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CB40BBE" w14:textId="2DFF13D8" w:rsidR="004A4A39" w:rsidRPr="00952986" w:rsidRDefault="004A4A39" w:rsidP="0032407D">
            <w:pPr>
              <w:widowControl w:val="0"/>
              <w:autoSpaceDE w:val="0"/>
              <w:autoSpaceDN w:val="0"/>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color w:val="333333"/>
                <w:sz w:val="20"/>
                <w:szCs w:val="20"/>
                <w:lang w:val="uk-UA"/>
              </w:rPr>
              <w:t>Пропонується</w:t>
            </w:r>
            <w:r w:rsidR="00F51EEB" w:rsidRPr="00952986">
              <w:rPr>
                <w:rFonts w:ascii="Times New Roman" w:eastAsia="Times New Roman" w:hAnsi="Times New Roman" w:cs="Times New Roman"/>
                <w:color w:val="333333"/>
                <w:sz w:val="20"/>
                <w:szCs w:val="20"/>
                <w:lang w:val="uk-UA"/>
              </w:rPr>
              <w:t xml:space="preserve"> </w:t>
            </w:r>
            <w:r w:rsidRPr="00952986">
              <w:rPr>
                <w:rFonts w:ascii="Times New Roman" w:eastAsia="Times New Roman" w:hAnsi="Times New Roman" w:cs="Times New Roman"/>
                <w:color w:val="333333"/>
                <w:spacing w:val="-3"/>
                <w:sz w:val="20"/>
                <w:szCs w:val="20"/>
                <w:lang w:val="uk-UA"/>
              </w:rPr>
              <w:t>конкретизувати</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зміст</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інструкції.</w:t>
            </w:r>
          </w:p>
        </w:tc>
        <w:tc>
          <w:tcPr>
            <w:tcW w:w="3179" w:type="dxa"/>
            <w:gridSpan w:val="2"/>
          </w:tcPr>
          <w:p w14:paraId="5E89D097" w14:textId="77777777" w:rsidR="00653065" w:rsidRDefault="00653065" w:rsidP="00653065">
            <w:pPr>
              <w:jc w:val="both"/>
              <w:rPr>
                <w:rFonts w:ascii="Times New Roman" w:eastAsia="Times New Roman" w:hAnsi="Times New Roman" w:cs="Times New Roman"/>
                <w:b/>
                <w:sz w:val="20"/>
                <w:szCs w:val="20"/>
                <w:lang w:val="uk-UA" w:eastAsia="ru-RU"/>
              </w:rPr>
            </w:pPr>
          </w:p>
          <w:p w14:paraId="1EB3A5DD" w14:textId="77777777" w:rsidR="00653065" w:rsidRDefault="00653065" w:rsidP="00653065">
            <w:pPr>
              <w:jc w:val="both"/>
              <w:rPr>
                <w:rFonts w:ascii="Times New Roman" w:eastAsia="Times New Roman" w:hAnsi="Times New Roman" w:cs="Times New Roman"/>
                <w:b/>
                <w:sz w:val="20"/>
                <w:szCs w:val="20"/>
                <w:lang w:val="uk-UA" w:eastAsia="ru-RU"/>
              </w:rPr>
            </w:pPr>
          </w:p>
          <w:p w14:paraId="022A63E7" w14:textId="77777777" w:rsidR="00313ECA" w:rsidRDefault="00313ECA" w:rsidP="005C7012">
            <w:pPr>
              <w:jc w:val="both"/>
              <w:rPr>
                <w:rFonts w:ascii="Times New Roman" w:eastAsia="Times New Roman" w:hAnsi="Times New Roman" w:cs="Times New Roman"/>
                <w:b/>
                <w:sz w:val="20"/>
                <w:szCs w:val="20"/>
                <w:lang w:val="uk-UA" w:eastAsia="ru-RU"/>
              </w:rPr>
            </w:pPr>
          </w:p>
          <w:p w14:paraId="42162145" w14:textId="4A538BE3" w:rsidR="005C7012" w:rsidRDefault="00653065" w:rsidP="005C7012">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Попередньо враховано</w:t>
            </w:r>
            <w:r w:rsidR="005C7012">
              <w:rPr>
                <w:rFonts w:ascii="Times New Roman" w:eastAsia="Times New Roman" w:hAnsi="Times New Roman" w:cs="Times New Roman"/>
                <w:b/>
                <w:sz w:val="20"/>
                <w:szCs w:val="20"/>
                <w:lang w:val="uk-UA" w:eastAsia="ru-RU"/>
              </w:rPr>
              <w:t xml:space="preserve"> в</w:t>
            </w:r>
            <w:r w:rsidR="005C7012" w:rsidRPr="00952986">
              <w:rPr>
                <w:rFonts w:ascii="Times New Roman" w:eastAsia="Times New Roman" w:hAnsi="Times New Roman" w:cs="Times New Roman"/>
                <w:b/>
                <w:sz w:val="20"/>
                <w:szCs w:val="20"/>
                <w:lang w:val="uk-UA" w:eastAsia="ru-RU"/>
              </w:rPr>
              <w:t xml:space="preserve"> редакції</w:t>
            </w:r>
            <w:r w:rsidR="00F416A9">
              <w:rPr>
                <w:rFonts w:ascii="Times New Roman" w:eastAsia="Times New Roman" w:hAnsi="Times New Roman" w:cs="Times New Roman"/>
                <w:b/>
                <w:sz w:val="20"/>
                <w:szCs w:val="20"/>
                <w:lang w:val="uk-UA" w:eastAsia="ru-RU"/>
              </w:rPr>
              <w:t>:</w:t>
            </w:r>
          </w:p>
          <w:p w14:paraId="308190F6" w14:textId="0D5A76C5" w:rsidR="00313ECA" w:rsidRPr="00952986" w:rsidRDefault="00313ECA" w:rsidP="005C7012">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w:t>
            </w:r>
          </w:p>
          <w:p w14:paraId="5BF15E25" w14:textId="77777777" w:rsidR="00313ECA" w:rsidRDefault="005C7012" w:rsidP="005C7012">
            <w:pPr>
              <w:ind w:firstLine="480"/>
              <w:jc w:val="both"/>
              <w:rPr>
                <w:rFonts w:ascii="Times New Roman" w:eastAsia="Times New Roman" w:hAnsi="Times New Roman" w:cs="Times New Roman"/>
                <w:b/>
                <w:color w:val="006FBF"/>
                <w:sz w:val="20"/>
                <w:szCs w:val="20"/>
                <w:lang w:val="uk-UA"/>
              </w:rPr>
            </w:pPr>
            <w:r w:rsidRPr="0007248D">
              <w:rPr>
                <w:rFonts w:ascii="Times New Roman" w:eastAsia="Times New Roman" w:hAnsi="Times New Roman" w:cs="Times New Roman"/>
                <w:b/>
                <w:color w:val="006FBF"/>
                <w:sz w:val="20"/>
                <w:szCs w:val="20"/>
                <w:lang w:val="uk-UA"/>
              </w:rPr>
              <w:t>2) інструкцію про порядок</w:t>
            </w:r>
            <w:r w:rsidRPr="0007248D">
              <w:rPr>
                <w:rFonts w:ascii="Times New Roman" w:eastAsia="Times New Roman" w:hAnsi="Times New Roman" w:cs="Times New Roman"/>
                <w:b/>
                <w:color w:val="006FBF"/>
                <w:spacing w:val="-57"/>
                <w:sz w:val="20"/>
                <w:szCs w:val="20"/>
                <w:lang w:val="uk-UA"/>
              </w:rPr>
              <w:t xml:space="preserve"> </w:t>
            </w:r>
            <w:r w:rsidRPr="0007248D">
              <w:rPr>
                <w:rFonts w:ascii="Times New Roman" w:eastAsia="Times New Roman" w:hAnsi="Times New Roman" w:cs="Times New Roman"/>
                <w:b/>
                <w:color w:val="006FBF"/>
                <w:sz w:val="20"/>
                <w:szCs w:val="20"/>
                <w:lang w:val="uk-UA"/>
              </w:rPr>
              <w:t>подання</w:t>
            </w:r>
            <w:r w:rsidRPr="0007248D">
              <w:rPr>
                <w:rFonts w:ascii="Times New Roman" w:eastAsia="Times New Roman" w:hAnsi="Times New Roman" w:cs="Times New Roman"/>
                <w:b/>
                <w:color w:val="006FBF"/>
                <w:spacing w:val="1"/>
                <w:sz w:val="20"/>
                <w:szCs w:val="20"/>
                <w:lang w:val="uk-UA"/>
              </w:rPr>
              <w:t xml:space="preserve"> </w:t>
            </w:r>
            <w:r w:rsidRPr="0007248D">
              <w:rPr>
                <w:rFonts w:ascii="Times New Roman" w:eastAsia="Times New Roman" w:hAnsi="Times New Roman" w:cs="Times New Roman"/>
                <w:b/>
                <w:color w:val="00B050"/>
                <w:sz w:val="20"/>
                <w:szCs w:val="20"/>
                <w:lang w:val="uk-UA"/>
              </w:rPr>
              <w:t>та</w:t>
            </w:r>
            <w:r w:rsidRPr="0007248D">
              <w:rPr>
                <w:rFonts w:ascii="Times New Roman" w:eastAsia="Times New Roman" w:hAnsi="Times New Roman" w:cs="Times New Roman"/>
                <w:b/>
                <w:color w:val="00B050"/>
                <w:spacing w:val="1"/>
                <w:sz w:val="20"/>
                <w:szCs w:val="20"/>
                <w:lang w:val="uk-UA"/>
              </w:rPr>
              <w:t xml:space="preserve"> </w:t>
            </w:r>
            <w:r w:rsidRPr="0007248D">
              <w:rPr>
                <w:rFonts w:ascii="Times New Roman" w:eastAsia="Times New Roman" w:hAnsi="Times New Roman" w:cs="Times New Roman"/>
                <w:b/>
                <w:color w:val="00B050"/>
                <w:sz w:val="20"/>
                <w:szCs w:val="20"/>
                <w:lang w:val="uk-UA"/>
              </w:rPr>
              <w:t>розгляду</w:t>
            </w:r>
            <w:r w:rsidRPr="0007248D">
              <w:rPr>
                <w:rFonts w:ascii="Times New Roman" w:eastAsia="Times New Roman" w:hAnsi="Times New Roman" w:cs="Times New Roman"/>
                <w:b/>
                <w:color w:val="00B050"/>
                <w:spacing w:val="1"/>
                <w:sz w:val="20"/>
                <w:szCs w:val="20"/>
                <w:lang w:val="uk-UA"/>
              </w:rPr>
              <w:t xml:space="preserve"> </w:t>
            </w:r>
            <w:r w:rsidRPr="0007248D">
              <w:rPr>
                <w:rFonts w:ascii="Times New Roman" w:eastAsia="Times New Roman" w:hAnsi="Times New Roman" w:cs="Times New Roman"/>
                <w:b/>
                <w:color w:val="006FBF"/>
                <w:sz w:val="20"/>
                <w:szCs w:val="20"/>
                <w:lang w:val="uk-UA"/>
              </w:rPr>
              <w:t>заяв/скарг/претензій</w:t>
            </w:r>
            <w:r w:rsidR="00313ECA">
              <w:rPr>
                <w:rFonts w:ascii="Times New Roman" w:eastAsia="Times New Roman" w:hAnsi="Times New Roman" w:cs="Times New Roman"/>
                <w:b/>
                <w:color w:val="006FBF"/>
                <w:sz w:val="20"/>
                <w:szCs w:val="20"/>
                <w:lang w:val="uk-UA"/>
              </w:rPr>
              <w:t>;</w:t>
            </w:r>
          </w:p>
          <w:p w14:paraId="747C0FB4" w14:textId="2B6BA6F9" w:rsidR="005C7012" w:rsidRPr="0007248D" w:rsidRDefault="00313ECA" w:rsidP="005C7012">
            <w:pPr>
              <w:ind w:firstLine="480"/>
              <w:jc w:val="both"/>
              <w:rPr>
                <w:rFonts w:ascii="Times New Roman" w:eastAsia="Times New Roman" w:hAnsi="Times New Roman" w:cs="Times New Roman"/>
                <w:b/>
                <w:color w:val="006FBF"/>
                <w:sz w:val="20"/>
                <w:szCs w:val="20"/>
                <w:lang w:val="uk-UA"/>
              </w:rPr>
            </w:pPr>
            <w:r>
              <w:rPr>
                <w:rFonts w:ascii="Times New Roman" w:eastAsia="Times New Roman" w:hAnsi="Times New Roman" w:cs="Times New Roman"/>
                <w:b/>
                <w:color w:val="006FBF"/>
                <w:sz w:val="20"/>
                <w:szCs w:val="20"/>
                <w:lang w:val="uk-UA"/>
              </w:rPr>
              <w:t>…</w:t>
            </w:r>
          </w:p>
          <w:p w14:paraId="02335131" w14:textId="50063F34" w:rsidR="00FD3138" w:rsidRPr="00952986" w:rsidRDefault="00FD3138" w:rsidP="00FC4B74">
            <w:pPr>
              <w:jc w:val="both"/>
              <w:rPr>
                <w:rFonts w:ascii="Times New Roman" w:eastAsia="Times New Roman" w:hAnsi="Times New Roman" w:cs="Times New Roman"/>
                <w:b/>
                <w:color w:val="0070C0"/>
                <w:sz w:val="20"/>
                <w:szCs w:val="20"/>
                <w:lang w:val="uk-UA" w:eastAsia="ru-RU"/>
              </w:rPr>
            </w:pPr>
          </w:p>
        </w:tc>
      </w:tr>
      <w:tr w:rsidR="000F34A2" w:rsidRPr="0051289A" w14:paraId="44643950" w14:textId="77777777" w:rsidTr="0010485B">
        <w:trPr>
          <w:trHeight w:val="20"/>
        </w:trPr>
        <w:tc>
          <w:tcPr>
            <w:tcW w:w="4345" w:type="dxa"/>
            <w:gridSpan w:val="2"/>
            <w:tcBorders>
              <w:top w:val="nil"/>
              <w:bottom w:val="single" w:sz="4" w:space="0" w:color="auto"/>
            </w:tcBorders>
          </w:tcPr>
          <w:p w14:paraId="51F83A9E" w14:textId="77777777" w:rsidR="000F34A2" w:rsidRPr="00952986" w:rsidRDefault="000F34A2"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2BF106BD" w14:textId="77777777" w:rsidR="000F34A2" w:rsidRPr="00952986" w:rsidRDefault="000F34A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6EC7C7A9" w14:textId="77777777" w:rsidR="000F34A2" w:rsidRPr="00952986" w:rsidRDefault="000F34A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707B34B" w14:textId="77777777" w:rsidR="000F34A2" w:rsidRPr="00952986" w:rsidRDefault="000F34A2" w:rsidP="00F14630">
            <w:pPr>
              <w:ind w:firstLine="23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8.1.3. Учасники роздрібного ринку мають опубліковувати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w:t>
            </w:r>
          </w:p>
          <w:p w14:paraId="0D762E0C" w14:textId="77777777" w:rsidR="000F34A2" w:rsidRPr="00952986" w:rsidRDefault="000F34A2" w:rsidP="00F14630">
            <w:pPr>
              <w:ind w:firstLine="23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 адреси та телефони центру обслуговування споживачів, центру захисту споживачів електричної енергії, </w:t>
            </w:r>
            <w:proofErr w:type="spellStart"/>
            <w:r w:rsidRPr="00952986">
              <w:rPr>
                <w:rFonts w:ascii="Times New Roman" w:hAnsi="Times New Roman" w:cs="Times New Roman"/>
                <w:b/>
                <w:bCs/>
                <w:color w:val="0070C0"/>
                <w:sz w:val="20"/>
                <w:szCs w:val="20"/>
                <w:lang w:val="uk-UA"/>
              </w:rPr>
              <w:t>кол</w:t>
            </w:r>
            <w:proofErr w:type="spellEnd"/>
            <w:r w:rsidRPr="00952986">
              <w:rPr>
                <w:rFonts w:ascii="Times New Roman" w:hAnsi="Times New Roman" w:cs="Times New Roman"/>
                <w:b/>
                <w:bCs/>
                <w:color w:val="0070C0"/>
                <w:sz w:val="20"/>
                <w:szCs w:val="20"/>
                <w:lang w:val="uk-UA"/>
              </w:rPr>
              <w:t>-центру;</w:t>
            </w:r>
          </w:p>
          <w:p w14:paraId="09D1481F" w14:textId="77777777" w:rsidR="000F34A2" w:rsidRPr="00952986" w:rsidRDefault="000F34A2" w:rsidP="00F14630">
            <w:pPr>
              <w:ind w:firstLine="235"/>
              <w:jc w:val="both"/>
              <w:rPr>
                <w:rFonts w:ascii="Times New Roman" w:eastAsia="Times New Roman" w:hAnsi="Times New Roman" w:cs="Times New Roman"/>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2) інструкцію про порядок подання</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r w:rsidRPr="00952986">
              <w:rPr>
                <w:rFonts w:ascii="Times New Roman" w:eastAsia="Times New Roman" w:hAnsi="Times New Roman" w:cs="Times New Roman"/>
                <w:color w:val="7030A0"/>
                <w:sz w:val="20"/>
                <w:szCs w:val="20"/>
                <w:lang w:val="uk-UA" w:eastAsia="ru-RU"/>
              </w:rPr>
              <w:t>;</w:t>
            </w:r>
          </w:p>
          <w:p w14:paraId="3CC884DC" w14:textId="77777777" w:rsidR="000F34A2" w:rsidRPr="00952986" w:rsidRDefault="000F34A2" w:rsidP="00F14630">
            <w:pPr>
              <w:ind w:firstLine="235"/>
              <w:jc w:val="both"/>
              <w:rPr>
                <w:rFonts w:ascii="Times New Roman" w:hAnsi="Times New Roman" w:cs="Times New Roman"/>
                <w:color w:val="7030A0"/>
                <w:sz w:val="20"/>
                <w:szCs w:val="20"/>
                <w:lang w:val="uk-UA"/>
              </w:rPr>
            </w:pPr>
            <w:r w:rsidRPr="00952986">
              <w:rPr>
                <w:rFonts w:ascii="Times New Roman" w:hAnsi="Times New Roman" w:cs="Times New Roman"/>
                <w:b/>
                <w:bCs/>
                <w:color w:val="0070C0"/>
                <w:sz w:val="20"/>
                <w:szCs w:val="20"/>
                <w:lang w:val="uk-UA"/>
              </w:rPr>
              <w:lastRenderedPageBreak/>
              <w:t xml:space="preserve">3) стандарти </w:t>
            </w:r>
            <w:r w:rsidRPr="00952986">
              <w:rPr>
                <w:rFonts w:ascii="Times New Roman" w:hAnsi="Times New Roman" w:cs="Times New Roman"/>
                <w:b/>
                <w:bCs/>
                <w:color w:val="7030A0"/>
                <w:sz w:val="20"/>
                <w:szCs w:val="20"/>
                <w:lang w:val="uk-UA"/>
              </w:rPr>
              <w:t>якості надання послуг ОСР;</w:t>
            </w:r>
          </w:p>
          <w:p w14:paraId="739DBD37" w14:textId="77777777" w:rsidR="000F34A2" w:rsidRPr="00952986" w:rsidRDefault="000F34A2" w:rsidP="00F14630">
            <w:pPr>
              <w:ind w:firstLine="23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4) виключити</w:t>
            </w:r>
          </w:p>
          <w:p w14:paraId="5AA806A0" w14:textId="0570EA42" w:rsidR="000F34A2" w:rsidRPr="00952986" w:rsidRDefault="000F34A2" w:rsidP="00F14630">
            <w:pPr>
              <w:widowControl w:val="0"/>
              <w:autoSpaceDE w:val="0"/>
              <w:autoSpaceDN w:val="0"/>
              <w:ind w:firstLine="235"/>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0070C0"/>
                <w:sz w:val="20"/>
                <w:szCs w:val="20"/>
                <w:lang w:val="uk-UA" w:eastAsia="ru-RU"/>
              </w:rPr>
              <w:t>5) процедуру розгляду</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p>
          <w:p w14:paraId="3AEDA1EE" w14:textId="77777777" w:rsidR="000F34A2" w:rsidRPr="00952986" w:rsidRDefault="000F34A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2BAFD183"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ПрАТ «ДТЕК КИЇВСЬКІ ЕЛЕКТРОМЕРЕЖІ»</w:t>
            </w:r>
          </w:p>
          <w:p w14:paraId="1305655C" w14:textId="77777777" w:rsidR="00F51EEB" w:rsidRPr="00952986" w:rsidRDefault="00F51EEB" w:rsidP="00F51EEB">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A7E4B49" w14:textId="224F5D70" w:rsidR="000F34A2" w:rsidRPr="00952986" w:rsidRDefault="000F34A2" w:rsidP="00F51EEB">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Постановою НКРЕКП від 12.06.2018 №</w:t>
            </w:r>
            <w:r w:rsidR="00F51EEB" w:rsidRPr="00952986">
              <w:rPr>
                <w:rFonts w:ascii="Times New Roman" w:hAnsi="Times New Roman" w:cs="Times New Roman"/>
                <w:sz w:val="20"/>
                <w:szCs w:val="20"/>
                <w:lang w:val="uk-UA"/>
              </w:rPr>
              <w:t> </w:t>
            </w:r>
            <w:r w:rsidRPr="00952986">
              <w:rPr>
                <w:rFonts w:ascii="Times New Roman" w:hAnsi="Times New Roman" w:cs="Times New Roman"/>
                <w:sz w:val="20"/>
                <w:szCs w:val="20"/>
                <w:lang w:val="uk-UA"/>
              </w:rPr>
              <w:t>375 (у редакції постанови НКРЕКП від 12.08.2020 № 1550) затверджено Порядок забезпечення стандартів якості електропостачання та надання компенсацій споживачам за їх недотримання, який у розділі 2 містить стандарти якості надання послуг ОСР.</w:t>
            </w:r>
          </w:p>
          <w:p w14:paraId="4969FBD4" w14:textId="77777777" w:rsidR="000F34A2" w:rsidRPr="00952986" w:rsidRDefault="000F34A2" w:rsidP="0032407D">
            <w:pPr>
              <w:widowControl w:val="0"/>
              <w:autoSpaceDE w:val="0"/>
              <w:autoSpaceDN w:val="0"/>
              <w:contextualSpacing/>
              <w:jc w:val="both"/>
              <w:rPr>
                <w:rFonts w:ascii="Times New Roman" w:eastAsia="Times New Roman" w:hAnsi="Times New Roman" w:cs="Times New Roman"/>
                <w:color w:val="333333"/>
                <w:sz w:val="20"/>
                <w:szCs w:val="20"/>
                <w:lang w:val="uk-UA"/>
              </w:rPr>
            </w:pPr>
          </w:p>
        </w:tc>
        <w:tc>
          <w:tcPr>
            <w:tcW w:w="3179" w:type="dxa"/>
            <w:gridSpan w:val="2"/>
          </w:tcPr>
          <w:p w14:paraId="31BA415E" w14:textId="77777777" w:rsidR="00653065" w:rsidRPr="00952986" w:rsidRDefault="00653065" w:rsidP="00653065">
            <w:pPr>
              <w:ind w:firstLine="480"/>
              <w:jc w:val="both"/>
              <w:rPr>
                <w:rFonts w:ascii="Times New Roman" w:eastAsia="Times New Roman" w:hAnsi="Times New Roman" w:cs="Times New Roman"/>
                <w:b/>
                <w:sz w:val="20"/>
                <w:szCs w:val="20"/>
                <w:lang w:val="uk-UA" w:eastAsia="ru-RU"/>
              </w:rPr>
            </w:pPr>
          </w:p>
          <w:p w14:paraId="516A90E2" w14:textId="77777777" w:rsidR="00653065" w:rsidRPr="00952986" w:rsidRDefault="00653065" w:rsidP="00653065">
            <w:pPr>
              <w:ind w:firstLine="480"/>
              <w:jc w:val="both"/>
              <w:rPr>
                <w:rFonts w:ascii="Times New Roman" w:eastAsia="Times New Roman" w:hAnsi="Times New Roman" w:cs="Times New Roman"/>
                <w:b/>
                <w:sz w:val="20"/>
                <w:szCs w:val="20"/>
                <w:lang w:val="uk-UA" w:eastAsia="ru-RU"/>
              </w:rPr>
            </w:pPr>
          </w:p>
          <w:p w14:paraId="004510DC" w14:textId="77777777" w:rsidR="00653065" w:rsidRPr="00952986" w:rsidRDefault="00653065" w:rsidP="00653065">
            <w:pPr>
              <w:ind w:firstLine="480"/>
              <w:jc w:val="both"/>
              <w:rPr>
                <w:rFonts w:ascii="Times New Roman" w:eastAsia="Times New Roman" w:hAnsi="Times New Roman" w:cs="Times New Roman"/>
                <w:b/>
                <w:sz w:val="20"/>
                <w:szCs w:val="20"/>
                <w:lang w:val="uk-UA" w:eastAsia="ru-RU"/>
              </w:rPr>
            </w:pPr>
          </w:p>
          <w:p w14:paraId="25D701D3" w14:textId="77777777" w:rsidR="00653065" w:rsidRDefault="00653065" w:rsidP="00653065">
            <w:pPr>
              <w:ind w:firstLine="480"/>
              <w:jc w:val="both"/>
              <w:rPr>
                <w:rFonts w:ascii="Times New Roman" w:eastAsia="Times New Roman" w:hAnsi="Times New Roman" w:cs="Times New Roman"/>
                <w:b/>
                <w:sz w:val="20"/>
                <w:szCs w:val="20"/>
                <w:lang w:val="uk-UA" w:eastAsia="ru-RU"/>
              </w:rPr>
            </w:pPr>
          </w:p>
          <w:p w14:paraId="446DC588" w14:textId="77777777" w:rsidR="00653065" w:rsidRDefault="00653065" w:rsidP="00653065">
            <w:pPr>
              <w:ind w:firstLine="480"/>
              <w:jc w:val="both"/>
              <w:rPr>
                <w:rFonts w:ascii="Times New Roman" w:eastAsia="Times New Roman" w:hAnsi="Times New Roman" w:cs="Times New Roman"/>
                <w:b/>
                <w:sz w:val="20"/>
                <w:szCs w:val="20"/>
                <w:lang w:val="uk-UA" w:eastAsia="ru-RU"/>
              </w:rPr>
            </w:pPr>
          </w:p>
          <w:p w14:paraId="69DFDF81" w14:textId="77777777" w:rsidR="00653065" w:rsidRDefault="00653065" w:rsidP="00653065">
            <w:pPr>
              <w:ind w:firstLine="480"/>
              <w:jc w:val="both"/>
              <w:rPr>
                <w:rFonts w:ascii="Times New Roman" w:eastAsia="Times New Roman" w:hAnsi="Times New Roman" w:cs="Times New Roman"/>
                <w:b/>
                <w:sz w:val="20"/>
                <w:szCs w:val="20"/>
                <w:lang w:val="uk-UA" w:eastAsia="ru-RU"/>
              </w:rPr>
            </w:pPr>
          </w:p>
          <w:p w14:paraId="423FCFFE" w14:textId="77777777" w:rsidR="00653065" w:rsidRDefault="00653065" w:rsidP="00653065">
            <w:pPr>
              <w:ind w:firstLine="480"/>
              <w:jc w:val="both"/>
              <w:rPr>
                <w:rFonts w:ascii="Times New Roman" w:eastAsia="Times New Roman" w:hAnsi="Times New Roman" w:cs="Times New Roman"/>
                <w:b/>
                <w:sz w:val="20"/>
                <w:szCs w:val="20"/>
                <w:lang w:val="uk-UA" w:eastAsia="ru-RU"/>
              </w:rPr>
            </w:pPr>
          </w:p>
          <w:p w14:paraId="251B1818" w14:textId="77777777" w:rsidR="00653065" w:rsidRDefault="00653065" w:rsidP="00653065">
            <w:pPr>
              <w:ind w:firstLine="480"/>
              <w:jc w:val="both"/>
              <w:rPr>
                <w:rFonts w:ascii="Times New Roman" w:eastAsia="Times New Roman" w:hAnsi="Times New Roman" w:cs="Times New Roman"/>
                <w:b/>
                <w:sz w:val="20"/>
                <w:szCs w:val="20"/>
                <w:lang w:val="uk-UA" w:eastAsia="ru-RU"/>
              </w:rPr>
            </w:pPr>
          </w:p>
          <w:p w14:paraId="1B781BE0" w14:textId="1493C951" w:rsidR="00653065" w:rsidRDefault="00DF09FB" w:rsidP="00653065">
            <w:pPr>
              <w:jc w:val="both"/>
              <w:rPr>
                <w:rFonts w:ascii="Times New Roman" w:eastAsia="Times New Roman" w:hAnsi="Times New Roman" w:cs="Times New Roman"/>
                <w:b/>
                <w:sz w:val="20"/>
                <w:szCs w:val="20"/>
                <w:lang w:val="uk-UA" w:eastAsia="ru-RU"/>
              </w:rPr>
            </w:pPr>
            <w:r w:rsidRPr="0050130F">
              <w:rPr>
                <w:rFonts w:ascii="Times New Roman" w:eastAsia="Times New Roman" w:hAnsi="Times New Roman" w:cs="Times New Roman"/>
                <w:b/>
                <w:sz w:val="20"/>
                <w:szCs w:val="20"/>
                <w:lang w:val="uk-UA" w:eastAsia="ru-RU"/>
              </w:rPr>
              <w:t>П</w:t>
            </w:r>
            <w:r w:rsidR="00653065" w:rsidRPr="0050130F">
              <w:rPr>
                <w:rFonts w:ascii="Times New Roman" w:eastAsia="Times New Roman" w:hAnsi="Times New Roman" w:cs="Times New Roman"/>
                <w:b/>
                <w:sz w:val="20"/>
                <w:szCs w:val="20"/>
                <w:lang w:val="uk-UA" w:eastAsia="ru-RU"/>
              </w:rPr>
              <w:t>отребу</w:t>
            </w:r>
            <w:r w:rsidRPr="0050130F">
              <w:rPr>
                <w:rFonts w:ascii="Times New Roman" w:eastAsia="Times New Roman" w:hAnsi="Times New Roman" w:cs="Times New Roman"/>
                <w:b/>
                <w:sz w:val="20"/>
                <w:szCs w:val="20"/>
                <w:lang w:val="uk-UA" w:eastAsia="ru-RU"/>
              </w:rPr>
              <w:t>є</w:t>
            </w:r>
            <w:r w:rsidR="00653065" w:rsidRPr="0050130F">
              <w:rPr>
                <w:rFonts w:ascii="Times New Roman" w:eastAsia="Times New Roman" w:hAnsi="Times New Roman" w:cs="Times New Roman"/>
                <w:b/>
                <w:sz w:val="20"/>
                <w:szCs w:val="20"/>
                <w:lang w:val="uk-UA" w:eastAsia="ru-RU"/>
              </w:rPr>
              <w:t xml:space="preserve"> обговорення  підпункт</w:t>
            </w:r>
            <w:r w:rsidRPr="0050130F">
              <w:rPr>
                <w:rFonts w:ascii="Times New Roman" w:eastAsia="Times New Roman" w:hAnsi="Times New Roman" w:cs="Times New Roman"/>
                <w:b/>
                <w:sz w:val="20"/>
                <w:szCs w:val="20"/>
                <w:lang w:val="uk-UA" w:eastAsia="ru-RU"/>
              </w:rPr>
              <w:t>и</w:t>
            </w:r>
            <w:r w:rsidR="00653065" w:rsidRPr="0050130F">
              <w:rPr>
                <w:rFonts w:ascii="Times New Roman" w:eastAsia="Times New Roman" w:hAnsi="Times New Roman" w:cs="Times New Roman"/>
                <w:b/>
                <w:sz w:val="20"/>
                <w:szCs w:val="20"/>
                <w:lang w:val="uk-UA" w:eastAsia="ru-RU"/>
              </w:rPr>
              <w:t xml:space="preserve"> 2, 3</w:t>
            </w:r>
            <w:r w:rsidRPr="0050130F">
              <w:rPr>
                <w:rFonts w:ascii="Times New Roman" w:eastAsia="Times New Roman" w:hAnsi="Times New Roman" w:cs="Times New Roman"/>
                <w:b/>
                <w:sz w:val="20"/>
                <w:szCs w:val="20"/>
                <w:lang w:val="uk-UA" w:eastAsia="ru-RU"/>
              </w:rPr>
              <w:t>,</w:t>
            </w:r>
            <w:r w:rsidR="00653065" w:rsidRPr="0050130F">
              <w:rPr>
                <w:rFonts w:ascii="Times New Roman" w:eastAsia="Times New Roman" w:hAnsi="Times New Roman" w:cs="Times New Roman"/>
                <w:b/>
                <w:sz w:val="20"/>
                <w:szCs w:val="20"/>
                <w:lang w:val="uk-UA" w:eastAsia="ru-RU"/>
              </w:rPr>
              <w:t xml:space="preserve"> 4</w:t>
            </w:r>
            <w:r w:rsidR="00653065">
              <w:rPr>
                <w:rFonts w:ascii="Times New Roman" w:eastAsia="Times New Roman" w:hAnsi="Times New Roman" w:cs="Times New Roman"/>
                <w:b/>
                <w:sz w:val="20"/>
                <w:szCs w:val="20"/>
                <w:lang w:val="uk-UA" w:eastAsia="ru-RU"/>
              </w:rPr>
              <w:t xml:space="preserve"> </w:t>
            </w:r>
          </w:p>
          <w:p w14:paraId="69D21AF7" w14:textId="77777777" w:rsidR="00653065" w:rsidRDefault="00653065" w:rsidP="00653065">
            <w:pPr>
              <w:jc w:val="both"/>
              <w:rPr>
                <w:rFonts w:ascii="Times New Roman" w:hAnsi="Times New Roman" w:cs="Times New Roman"/>
                <w:b/>
                <w:sz w:val="20"/>
                <w:szCs w:val="20"/>
                <w:lang w:val="uk-UA"/>
              </w:rPr>
            </w:pPr>
          </w:p>
          <w:p w14:paraId="3C617795" w14:textId="77777777" w:rsidR="00653065" w:rsidRDefault="00653065" w:rsidP="00653065">
            <w:pPr>
              <w:jc w:val="both"/>
              <w:rPr>
                <w:rFonts w:ascii="Times New Roman" w:hAnsi="Times New Roman" w:cs="Times New Roman"/>
                <w:b/>
                <w:sz w:val="20"/>
                <w:szCs w:val="20"/>
                <w:lang w:val="uk-UA"/>
              </w:rPr>
            </w:pPr>
          </w:p>
          <w:p w14:paraId="4C6614C6" w14:textId="77777777" w:rsidR="00F416A9" w:rsidRDefault="00F416A9" w:rsidP="00653065">
            <w:pPr>
              <w:ind w:firstLine="228"/>
              <w:jc w:val="both"/>
              <w:rPr>
                <w:rFonts w:ascii="Times New Roman" w:hAnsi="Times New Roman" w:cs="Times New Roman"/>
                <w:b/>
                <w:sz w:val="20"/>
                <w:szCs w:val="20"/>
                <w:lang w:val="uk-UA"/>
              </w:rPr>
            </w:pPr>
          </w:p>
          <w:p w14:paraId="0E279D89" w14:textId="77777777" w:rsidR="00F416A9" w:rsidRDefault="00F416A9" w:rsidP="00653065">
            <w:pPr>
              <w:ind w:firstLine="228"/>
              <w:jc w:val="both"/>
              <w:rPr>
                <w:rFonts w:ascii="Times New Roman" w:hAnsi="Times New Roman" w:cs="Times New Roman"/>
                <w:b/>
                <w:sz w:val="20"/>
                <w:szCs w:val="20"/>
                <w:lang w:val="uk-UA"/>
              </w:rPr>
            </w:pPr>
          </w:p>
          <w:p w14:paraId="65DD239E" w14:textId="77777777" w:rsidR="00F416A9" w:rsidRDefault="00F416A9" w:rsidP="00653065">
            <w:pPr>
              <w:ind w:firstLine="228"/>
              <w:jc w:val="both"/>
              <w:rPr>
                <w:rFonts w:ascii="Times New Roman" w:hAnsi="Times New Roman" w:cs="Times New Roman"/>
                <w:b/>
                <w:sz w:val="20"/>
                <w:szCs w:val="20"/>
                <w:lang w:val="uk-UA"/>
              </w:rPr>
            </w:pPr>
          </w:p>
          <w:p w14:paraId="52812B91" w14:textId="77777777" w:rsidR="00F416A9" w:rsidRDefault="00F416A9" w:rsidP="00653065">
            <w:pPr>
              <w:ind w:firstLine="228"/>
              <w:jc w:val="both"/>
              <w:rPr>
                <w:rFonts w:ascii="Times New Roman" w:hAnsi="Times New Roman" w:cs="Times New Roman"/>
                <w:b/>
                <w:sz w:val="20"/>
                <w:szCs w:val="20"/>
                <w:lang w:val="uk-UA"/>
              </w:rPr>
            </w:pPr>
          </w:p>
          <w:p w14:paraId="01EEE217" w14:textId="45437930" w:rsidR="00F17A26" w:rsidRPr="00952986" w:rsidRDefault="00F416A9" w:rsidP="00F416A9">
            <w:pPr>
              <w:jc w:val="both"/>
              <w:rPr>
                <w:rFonts w:ascii="Times New Roman" w:eastAsia="Times New Roman" w:hAnsi="Times New Roman" w:cs="Times New Roman"/>
                <w:b/>
                <w:color w:val="0070C0"/>
                <w:sz w:val="20"/>
                <w:szCs w:val="20"/>
                <w:lang w:val="uk-UA" w:eastAsia="ru-RU"/>
              </w:rPr>
            </w:pPr>
            <w:r>
              <w:rPr>
                <w:rFonts w:ascii="Times New Roman" w:hAnsi="Times New Roman" w:cs="Times New Roman"/>
                <w:b/>
                <w:sz w:val="20"/>
                <w:szCs w:val="20"/>
                <w:lang w:val="uk-UA"/>
              </w:rPr>
              <w:t>Підпункт 5 п</w:t>
            </w:r>
            <w:r w:rsidRPr="00952986">
              <w:rPr>
                <w:rFonts w:ascii="Times New Roman" w:hAnsi="Times New Roman" w:cs="Times New Roman"/>
                <w:b/>
                <w:sz w:val="20"/>
                <w:szCs w:val="20"/>
                <w:lang w:val="uk-UA"/>
              </w:rPr>
              <w:t>опередньо частково врах</w:t>
            </w:r>
            <w:r>
              <w:rPr>
                <w:rFonts w:ascii="Times New Roman" w:hAnsi="Times New Roman" w:cs="Times New Roman"/>
                <w:b/>
                <w:sz w:val="20"/>
                <w:szCs w:val="20"/>
                <w:lang w:val="uk-UA"/>
              </w:rPr>
              <w:t>о</w:t>
            </w:r>
            <w:r w:rsidRPr="00952986">
              <w:rPr>
                <w:rFonts w:ascii="Times New Roman" w:hAnsi="Times New Roman" w:cs="Times New Roman"/>
                <w:b/>
                <w:sz w:val="20"/>
                <w:szCs w:val="20"/>
                <w:lang w:val="uk-UA"/>
              </w:rPr>
              <w:t>ва</w:t>
            </w:r>
            <w:r>
              <w:rPr>
                <w:rFonts w:ascii="Times New Roman" w:hAnsi="Times New Roman" w:cs="Times New Roman"/>
                <w:b/>
                <w:sz w:val="20"/>
                <w:szCs w:val="20"/>
                <w:lang w:val="uk-UA"/>
              </w:rPr>
              <w:t>но</w:t>
            </w:r>
            <w:r w:rsidRPr="00952986">
              <w:rPr>
                <w:rFonts w:ascii="Times New Roman" w:hAnsi="Times New Roman" w:cs="Times New Roman"/>
                <w:b/>
                <w:sz w:val="20"/>
                <w:szCs w:val="20"/>
                <w:lang w:val="uk-UA"/>
              </w:rPr>
              <w:t xml:space="preserve"> в редакції</w:t>
            </w:r>
            <w:r>
              <w:rPr>
                <w:rFonts w:ascii="Times New Roman" w:hAnsi="Times New Roman" w:cs="Times New Roman"/>
                <w:b/>
                <w:sz w:val="20"/>
                <w:szCs w:val="20"/>
                <w:lang w:val="uk-UA"/>
              </w:rPr>
              <w:t xml:space="preserve"> вище</w:t>
            </w:r>
          </w:p>
        </w:tc>
      </w:tr>
      <w:tr w:rsidR="0010485B" w:rsidRPr="00001868" w14:paraId="351543FB" w14:textId="77777777" w:rsidTr="0010485B">
        <w:trPr>
          <w:trHeight w:val="20"/>
        </w:trPr>
        <w:tc>
          <w:tcPr>
            <w:tcW w:w="4345" w:type="dxa"/>
            <w:gridSpan w:val="2"/>
            <w:vMerge w:val="restart"/>
            <w:tcBorders>
              <w:bottom w:val="nil"/>
            </w:tcBorders>
          </w:tcPr>
          <w:p w14:paraId="7D05300D" w14:textId="77777777" w:rsidR="0010485B" w:rsidRPr="00952986" w:rsidRDefault="0010485B" w:rsidP="0032407D">
            <w:pPr>
              <w:ind w:firstLine="480"/>
              <w:jc w:val="both"/>
              <w:rPr>
                <w:rFonts w:ascii="Times New Roman" w:eastAsia="Times New Roman" w:hAnsi="Times New Roman" w:cs="Times New Roman"/>
                <w:b/>
                <w:color w:val="0070C0"/>
                <w:sz w:val="20"/>
                <w:szCs w:val="20"/>
                <w:lang w:val="uk-UA" w:eastAsia="ru-RU"/>
              </w:rPr>
            </w:pPr>
          </w:p>
          <w:p w14:paraId="72C28A39" w14:textId="77777777" w:rsidR="0010485B" w:rsidRPr="00952986" w:rsidRDefault="0010485B" w:rsidP="0032407D">
            <w:pPr>
              <w:ind w:firstLine="480"/>
              <w:jc w:val="both"/>
              <w:rPr>
                <w:rFonts w:ascii="Times New Roman" w:eastAsia="Times New Roman" w:hAnsi="Times New Roman" w:cs="Times New Roman"/>
                <w:b/>
                <w:color w:val="0070C0"/>
                <w:sz w:val="20"/>
                <w:szCs w:val="20"/>
                <w:lang w:val="uk-UA" w:eastAsia="ru-RU"/>
              </w:rPr>
            </w:pPr>
          </w:p>
          <w:p w14:paraId="4DFC8CFF" w14:textId="4B1153A4"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8.1.4. Під час здійснення своєї діяльності, зокрема розгляду отриманих від споживачів (заявників) звернень, учасники роздрібного</w:t>
            </w:r>
            <w:bookmarkStart w:id="38" w:name="_Hlk172622418"/>
            <w:r w:rsidRPr="00952986">
              <w:rPr>
                <w:rFonts w:ascii="Times New Roman" w:eastAsia="Times New Roman" w:hAnsi="Times New Roman" w:cs="Times New Roman"/>
                <w:b/>
                <w:color w:val="0070C0"/>
                <w:sz w:val="20"/>
                <w:szCs w:val="20"/>
                <w:lang w:val="uk-UA" w:eastAsia="ru-RU"/>
              </w:rPr>
              <w:t xml:space="preserve"> ринку </w:t>
            </w:r>
            <w:bookmarkEnd w:id="38"/>
            <w:r w:rsidRPr="00952986">
              <w:rPr>
                <w:rFonts w:ascii="Times New Roman" w:eastAsia="Times New Roman" w:hAnsi="Times New Roman" w:cs="Times New Roman"/>
                <w:b/>
                <w:color w:val="0070C0"/>
                <w:sz w:val="20"/>
                <w:szCs w:val="20"/>
                <w:lang w:val="uk-UA" w:eastAsia="ru-RU"/>
              </w:rPr>
              <w:t>мають дотримуватися розроблених стандартів/вимог/процедур, які мають відповідати таким вимогам:</w:t>
            </w:r>
          </w:p>
          <w:p w14:paraId="6CB9F16B" w14:textId="77777777"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бути викладені зрозумілою та доступною мовою;</w:t>
            </w:r>
          </w:p>
          <w:p w14:paraId="346F8D75" w14:textId="77777777"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надавати можливість споживачу (заявнику) подавати заяви в усній формі (за допомогою телефону чи під час особистого прийому) або письмовій формі заяви/скарги/претензії (поштовим зв’язком, з використанням мережі Інтернет, засобів електронного зв’язку);</w:t>
            </w:r>
          </w:p>
          <w:p w14:paraId="36929773" w14:textId="77777777"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3) надавати можливість </w:t>
            </w:r>
            <w:bookmarkStart w:id="39" w:name="_Hlk172550304"/>
            <w:r w:rsidRPr="00952986">
              <w:rPr>
                <w:rFonts w:ascii="Times New Roman" w:eastAsia="Times New Roman" w:hAnsi="Times New Roman" w:cs="Times New Roman"/>
                <w:b/>
                <w:color w:val="0070C0"/>
                <w:sz w:val="20"/>
                <w:szCs w:val="20"/>
                <w:lang w:val="uk-UA" w:eastAsia="ru-RU"/>
              </w:rPr>
              <w:t xml:space="preserve">споживачу (заявнику) </w:t>
            </w:r>
            <w:bookmarkEnd w:id="39"/>
            <w:r w:rsidRPr="00952986">
              <w:rPr>
                <w:rFonts w:ascii="Times New Roman" w:eastAsia="Times New Roman" w:hAnsi="Times New Roman" w:cs="Times New Roman"/>
                <w:b/>
                <w:color w:val="0070C0"/>
                <w:sz w:val="20"/>
                <w:szCs w:val="20"/>
                <w:lang w:val="uk-UA" w:eastAsia="ru-RU"/>
              </w:rPr>
              <w:t>з обмеженими можливостями отримувати інформацію, подавати звернення у зручний для нього спосіб. Для забезпечення такої можливості учасники роздрібного ринку мають розробити інструкцію з урахуванням вимог, визначених законодавством;</w:t>
            </w:r>
          </w:p>
          <w:p w14:paraId="30C8D75E" w14:textId="77777777"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чітко визначати поетапні заходи (алгоритм дій), які має вживати учасник роздрібного ринку в ході розгляду звернення, а також порядок особистого прийому споживача (заявника);</w:t>
            </w:r>
          </w:p>
          <w:p w14:paraId="23FAFAA8" w14:textId="77777777" w:rsidR="0010485B" w:rsidRPr="00952986" w:rsidRDefault="0010485B" w:rsidP="00A63AF8">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5) рішення, які за результатами розгляду звернення приймає учасник роздрібного ринку, у вигляді листа – роз’яснення, листа – відмови, повідомлення про здійснені заходи щодо усунення порушень, повідомлення про відшкодування збитків/компенсації тощо).</w:t>
            </w:r>
          </w:p>
          <w:p w14:paraId="0CB8583F" w14:textId="77777777" w:rsidR="0010485B" w:rsidRPr="00952986" w:rsidRDefault="0010485B" w:rsidP="0032407D">
            <w:pPr>
              <w:ind w:firstLine="480"/>
              <w:jc w:val="both"/>
              <w:rPr>
                <w:rFonts w:ascii="Times New Roman" w:hAnsi="Times New Roman" w:cs="Times New Roman"/>
                <w:b/>
                <w:bCs/>
                <w:sz w:val="20"/>
                <w:szCs w:val="20"/>
                <w:lang w:val="uk-UA"/>
              </w:rPr>
            </w:pPr>
          </w:p>
          <w:p w14:paraId="3205899A" w14:textId="77777777" w:rsidR="0010485B" w:rsidRPr="00952986" w:rsidRDefault="0010485B" w:rsidP="0032407D">
            <w:pPr>
              <w:ind w:firstLine="480"/>
              <w:jc w:val="both"/>
              <w:rPr>
                <w:rFonts w:ascii="Times New Roman" w:hAnsi="Times New Roman" w:cs="Times New Roman"/>
                <w:b/>
                <w:bCs/>
                <w:sz w:val="20"/>
                <w:szCs w:val="20"/>
                <w:lang w:val="uk-UA"/>
              </w:rPr>
            </w:pPr>
          </w:p>
        </w:tc>
        <w:tc>
          <w:tcPr>
            <w:tcW w:w="4128" w:type="dxa"/>
            <w:gridSpan w:val="3"/>
          </w:tcPr>
          <w:p w14:paraId="1912DF0D" w14:textId="77777777" w:rsidR="0010485B" w:rsidRPr="00952986" w:rsidRDefault="0010485B"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3FB9F833" w14:textId="77777777" w:rsidR="0010485B" w:rsidRPr="00952986" w:rsidRDefault="0010485B" w:rsidP="0032407D">
            <w:pPr>
              <w:pStyle w:val="rvps7"/>
              <w:shd w:val="clear" w:color="auto" w:fill="FFFFFF"/>
              <w:spacing w:before="0" w:beforeAutospacing="0" w:after="0" w:afterAutospacing="0"/>
              <w:ind w:firstLine="480"/>
              <w:jc w:val="both"/>
              <w:rPr>
                <w:b/>
                <w:bCs/>
                <w:color w:val="333333"/>
                <w:sz w:val="20"/>
                <w:szCs w:val="20"/>
                <w:lang w:val="uk-UA"/>
              </w:rPr>
            </w:pPr>
          </w:p>
          <w:p w14:paraId="188E436C" w14:textId="77777777" w:rsidR="0010485B" w:rsidRPr="00952986" w:rsidRDefault="0010485B" w:rsidP="00A63AF8">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8.1.4. Під час здійснення своєї діяльності, зокрема розгляду отриманих від споживачів (заявників) звернень, учасники роздрібного ринку мають дотримуватися розроблених стандартів/вимог/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які мають відповідати таким вимогам:</w:t>
            </w:r>
          </w:p>
          <w:p w14:paraId="197CB99B" w14:textId="77777777" w:rsidR="0010485B" w:rsidRPr="00952986" w:rsidRDefault="0010485B" w:rsidP="0010485B">
            <w:pPr>
              <w:ind w:firstLine="377"/>
              <w:jc w:val="both"/>
              <w:rPr>
                <w:b/>
                <w:bCs/>
                <w:color w:val="333333"/>
                <w:sz w:val="20"/>
                <w:szCs w:val="20"/>
                <w:lang w:val="uk-UA"/>
              </w:rPr>
            </w:pPr>
          </w:p>
        </w:tc>
        <w:tc>
          <w:tcPr>
            <w:tcW w:w="3942" w:type="dxa"/>
            <w:gridSpan w:val="3"/>
          </w:tcPr>
          <w:p w14:paraId="60E92EEC" w14:textId="77777777" w:rsidR="0010485B" w:rsidRPr="00952986" w:rsidRDefault="0010485B"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6350F2ED" w14:textId="77777777" w:rsidR="0010485B" w:rsidRPr="00952986" w:rsidRDefault="0010485B" w:rsidP="0032407D">
            <w:pPr>
              <w:ind w:firstLine="480"/>
              <w:jc w:val="both"/>
              <w:rPr>
                <w:rFonts w:ascii="Times New Roman" w:eastAsia="Times New Roman" w:hAnsi="Times New Roman" w:cs="Times New Roman"/>
                <w:b/>
                <w:sz w:val="20"/>
                <w:szCs w:val="20"/>
                <w:lang w:val="uk-UA" w:eastAsia="ru-RU"/>
              </w:rPr>
            </w:pPr>
          </w:p>
          <w:p w14:paraId="786BE9F4" w14:textId="77777777" w:rsidR="0010485B" w:rsidRPr="00952986" w:rsidRDefault="0010485B" w:rsidP="0032407D">
            <w:pPr>
              <w:ind w:firstLine="480"/>
              <w:jc w:val="both"/>
              <w:rPr>
                <w:rFonts w:ascii="Times New Roman" w:eastAsia="Times New Roman" w:hAnsi="Times New Roman" w:cs="Times New Roman"/>
                <w:b/>
                <w:sz w:val="20"/>
                <w:szCs w:val="20"/>
                <w:lang w:val="uk-UA" w:eastAsia="ru-RU"/>
              </w:rPr>
            </w:pPr>
          </w:p>
          <w:p w14:paraId="675BA50F" w14:textId="77777777" w:rsidR="0010485B" w:rsidRPr="00952986" w:rsidRDefault="0010485B" w:rsidP="0032407D">
            <w:pPr>
              <w:ind w:firstLine="480"/>
              <w:jc w:val="both"/>
              <w:rPr>
                <w:rFonts w:ascii="Times New Roman" w:eastAsia="Times New Roman" w:hAnsi="Times New Roman" w:cs="Times New Roman"/>
                <w:b/>
                <w:sz w:val="20"/>
                <w:szCs w:val="20"/>
                <w:lang w:val="uk-UA" w:eastAsia="ru-RU"/>
              </w:rPr>
            </w:pPr>
          </w:p>
          <w:p w14:paraId="1879E5C6" w14:textId="77777777" w:rsidR="0010485B" w:rsidRPr="00952986" w:rsidRDefault="0010485B" w:rsidP="0032407D">
            <w:pPr>
              <w:ind w:firstLine="480"/>
              <w:jc w:val="both"/>
              <w:rPr>
                <w:rFonts w:ascii="Times New Roman" w:eastAsia="Times New Roman" w:hAnsi="Times New Roman" w:cs="Times New Roman"/>
                <w:b/>
                <w:sz w:val="20"/>
                <w:szCs w:val="20"/>
                <w:lang w:val="uk-UA" w:eastAsia="ru-RU"/>
              </w:rPr>
            </w:pPr>
          </w:p>
          <w:p w14:paraId="5474D68C" w14:textId="77777777" w:rsidR="0010485B" w:rsidRDefault="0010485B" w:rsidP="0032407D">
            <w:pPr>
              <w:ind w:firstLine="480"/>
              <w:jc w:val="both"/>
              <w:rPr>
                <w:rFonts w:ascii="Times New Roman" w:eastAsia="Times New Roman" w:hAnsi="Times New Roman" w:cs="Times New Roman"/>
                <w:b/>
                <w:sz w:val="20"/>
                <w:szCs w:val="20"/>
                <w:lang w:val="uk-UA" w:eastAsia="ru-RU"/>
              </w:rPr>
            </w:pPr>
          </w:p>
          <w:p w14:paraId="197E3150" w14:textId="77777777" w:rsidR="00335C3F" w:rsidRPr="00952986" w:rsidRDefault="00335C3F" w:rsidP="0032407D">
            <w:pPr>
              <w:ind w:firstLine="480"/>
              <w:jc w:val="both"/>
              <w:rPr>
                <w:rFonts w:ascii="Times New Roman" w:eastAsia="Times New Roman" w:hAnsi="Times New Roman" w:cs="Times New Roman"/>
                <w:b/>
                <w:sz w:val="20"/>
                <w:szCs w:val="20"/>
                <w:lang w:val="uk-UA" w:eastAsia="ru-RU"/>
              </w:rPr>
            </w:pPr>
          </w:p>
          <w:p w14:paraId="728A5939" w14:textId="77777777" w:rsidR="00335C3F" w:rsidRDefault="00335C3F" w:rsidP="00335C3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6CB9F5BD" w14:textId="14B4AE2B" w:rsidR="0010485B" w:rsidRPr="00952986" w:rsidRDefault="0010485B" w:rsidP="00A63AF8">
            <w:pPr>
              <w:jc w:val="both"/>
              <w:rPr>
                <w:rFonts w:ascii="Times New Roman" w:eastAsia="Times New Roman" w:hAnsi="Times New Roman" w:cs="Times New Roman"/>
                <w:b/>
                <w:color w:val="0070C0"/>
                <w:sz w:val="20"/>
                <w:szCs w:val="20"/>
                <w:lang w:val="uk-UA" w:eastAsia="ru-RU"/>
              </w:rPr>
            </w:pPr>
          </w:p>
        </w:tc>
      </w:tr>
      <w:tr w:rsidR="0010485B" w:rsidRPr="00F416A9" w14:paraId="2672BA06" w14:textId="77777777" w:rsidTr="0010485B">
        <w:trPr>
          <w:trHeight w:val="20"/>
        </w:trPr>
        <w:tc>
          <w:tcPr>
            <w:tcW w:w="4345" w:type="dxa"/>
            <w:gridSpan w:val="2"/>
            <w:vMerge/>
            <w:tcBorders>
              <w:bottom w:val="nil"/>
            </w:tcBorders>
          </w:tcPr>
          <w:p w14:paraId="68881420" w14:textId="77777777" w:rsidR="0010485B" w:rsidRPr="00952986" w:rsidRDefault="0010485B"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1F9CA1E6" w14:textId="46FAD4F4" w:rsidR="0010485B" w:rsidRPr="00952986" w:rsidRDefault="0010485B" w:rsidP="00F51EEB">
            <w:pPr>
              <w:pStyle w:val="rvps7"/>
              <w:shd w:val="clear" w:color="auto" w:fill="FFFFFF"/>
              <w:spacing w:before="0" w:beforeAutospacing="0" w:after="0" w:afterAutospacing="0"/>
              <w:jc w:val="center"/>
              <w:rPr>
                <w:b/>
                <w:bCs/>
                <w:color w:val="333333"/>
                <w:sz w:val="20"/>
                <w:szCs w:val="20"/>
                <w:lang w:val="uk-UA"/>
              </w:rPr>
            </w:pPr>
            <w:r w:rsidRPr="00952986">
              <w:rPr>
                <w:rFonts w:eastAsia="Calibri"/>
                <w:b/>
                <w:bCs/>
                <w:kern w:val="2"/>
                <w:sz w:val="20"/>
                <w:szCs w:val="20"/>
                <w:lang w:val="uk-UA" w:eastAsia="en-US" w:bidi="ar-SA"/>
                <w14:ligatures w14:val="standardContextual"/>
              </w:rPr>
              <w:t>ТОВ «</w:t>
            </w:r>
            <w:proofErr w:type="spellStart"/>
            <w:r w:rsidRPr="00952986">
              <w:rPr>
                <w:rFonts w:eastAsia="Calibri"/>
                <w:b/>
                <w:bCs/>
                <w:kern w:val="2"/>
                <w:sz w:val="20"/>
                <w:szCs w:val="20"/>
                <w:lang w:val="uk-UA" w:eastAsia="en-US" w:bidi="ar-SA"/>
                <w14:ligatures w14:val="standardContextual"/>
              </w:rPr>
              <w:t>Львівенергозбут</w:t>
            </w:r>
            <w:proofErr w:type="spellEnd"/>
            <w:r w:rsidRPr="00952986">
              <w:rPr>
                <w:rFonts w:eastAsia="Calibri"/>
                <w:b/>
                <w:bCs/>
                <w:kern w:val="2"/>
                <w:sz w:val="20"/>
                <w:szCs w:val="20"/>
                <w:lang w:val="uk-UA" w:eastAsia="en-US" w:bidi="ar-SA"/>
                <w14:ligatures w14:val="standardContextual"/>
              </w:rPr>
              <w:t>»</w:t>
            </w:r>
          </w:p>
          <w:p w14:paraId="148BB17B" w14:textId="77777777" w:rsidR="0010485B" w:rsidRPr="00952986" w:rsidRDefault="0010485B" w:rsidP="0032407D">
            <w:pPr>
              <w:pStyle w:val="rvps7"/>
              <w:shd w:val="clear" w:color="auto" w:fill="FFFFFF"/>
              <w:spacing w:before="0" w:beforeAutospacing="0" w:after="0" w:afterAutospacing="0"/>
              <w:ind w:firstLine="480"/>
              <w:jc w:val="both"/>
              <w:rPr>
                <w:b/>
                <w:bCs/>
                <w:color w:val="333333"/>
                <w:sz w:val="20"/>
                <w:szCs w:val="20"/>
                <w:lang w:val="uk-UA"/>
              </w:rPr>
            </w:pPr>
          </w:p>
          <w:p w14:paraId="136C6245" w14:textId="26B36DB6" w:rsidR="0010485B" w:rsidRPr="00952986" w:rsidRDefault="0010485B" w:rsidP="00F51EEB">
            <w:pPr>
              <w:jc w:val="both"/>
              <w:rPr>
                <w:rFonts w:ascii="Times New Roman" w:eastAsia="Times New Roman" w:hAnsi="Times New Roman" w:cs="Times New Roman"/>
                <w:kern w:val="2"/>
                <w:sz w:val="20"/>
                <w:szCs w:val="20"/>
                <w:lang w:val="uk-UA" w:eastAsia="ru-RU"/>
                <w14:ligatures w14:val="standardContextual"/>
              </w:rPr>
            </w:pPr>
            <w:r w:rsidRPr="00952986">
              <w:rPr>
                <w:rFonts w:ascii="Times New Roman" w:eastAsia="Times New Roman" w:hAnsi="Times New Roman" w:cs="Times New Roman"/>
                <w:b/>
                <w:bCs/>
                <w:color w:val="0070C0"/>
                <w:kern w:val="2"/>
                <w:sz w:val="20"/>
                <w:szCs w:val="20"/>
                <w:lang w:val="uk-UA" w:eastAsia="ru-RU"/>
                <w14:ligatures w14:val="standardContextual"/>
              </w:rPr>
              <w:t>8.1.4 Під час здійснення своєї діяльності, зокрема розгляду отриманих від споживачів (заявників) звернень, учасники роздрібного ринку мають дотримуватися розроблених стандартів/вимог/процедур, які мають відповідати таким вимогам:</w:t>
            </w:r>
          </w:p>
          <w:p w14:paraId="3EF6AB1C" w14:textId="77777777" w:rsidR="0010485B" w:rsidRPr="00952986" w:rsidRDefault="0010485B" w:rsidP="00F51EEB">
            <w:pPr>
              <w:ind w:firstLine="365"/>
              <w:jc w:val="both"/>
              <w:rPr>
                <w:rFonts w:ascii="Times New Roman" w:eastAsia="Times New Roman" w:hAnsi="Times New Roman" w:cs="Times New Roman"/>
                <w:b/>
                <w:bCs/>
                <w:kern w:val="2"/>
                <w:sz w:val="20"/>
                <w:szCs w:val="20"/>
                <w:lang w:val="uk-UA" w:eastAsia="ru-RU"/>
                <w14:ligatures w14:val="standardContextual"/>
              </w:rPr>
            </w:pPr>
            <w:r w:rsidRPr="00952986">
              <w:rPr>
                <w:rFonts w:ascii="Times New Roman" w:eastAsia="Times New Roman" w:hAnsi="Times New Roman" w:cs="Times New Roman"/>
                <w:kern w:val="2"/>
                <w:sz w:val="20"/>
                <w:szCs w:val="20"/>
                <w:lang w:val="uk-UA" w:eastAsia="ru-RU"/>
                <w14:ligatures w14:val="standardContextual"/>
              </w:rPr>
              <w:t xml:space="preserve">1) </w:t>
            </w:r>
            <w:r w:rsidRPr="00952986">
              <w:rPr>
                <w:rFonts w:ascii="Times New Roman" w:eastAsia="Times New Roman" w:hAnsi="Times New Roman" w:cs="Times New Roman"/>
                <w:b/>
                <w:bCs/>
                <w:color w:val="7030A0"/>
                <w:kern w:val="2"/>
                <w:sz w:val="20"/>
                <w:szCs w:val="20"/>
                <w:lang w:val="uk-UA" w:eastAsia="ru-RU"/>
                <w14:ligatures w14:val="standardContextual"/>
              </w:rPr>
              <w:t>бути викладені державною мовою;</w:t>
            </w:r>
          </w:p>
          <w:p w14:paraId="180F2D56" w14:textId="77777777" w:rsidR="0010485B" w:rsidRPr="00952986" w:rsidRDefault="0010485B" w:rsidP="00F51EEB">
            <w:pPr>
              <w:ind w:firstLine="365"/>
              <w:jc w:val="both"/>
              <w:rPr>
                <w:rFonts w:ascii="Times New Roman" w:eastAsia="Times New Roman" w:hAnsi="Times New Roman" w:cs="Times New Roman"/>
                <w:b/>
                <w:bCs/>
                <w:color w:val="0070C0"/>
                <w:kern w:val="2"/>
                <w:sz w:val="20"/>
                <w:szCs w:val="20"/>
                <w:lang w:val="uk-UA" w:eastAsia="ru-RU"/>
                <w14:ligatures w14:val="standardContextual"/>
              </w:rPr>
            </w:pPr>
            <w:r w:rsidRPr="00952986">
              <w:rPr>
                <w:rFonts w:ascii="Times New Roman" w:eastAsia="Times New Roman" w:hAnsi="Times New Roman" w:cs="Times New Roman"/>
                <w:b/>
                <w:bCs/>
                <w:color w:val="0070C0"/>
                <w:kern w:val="2"/>
                <w:sz w:val="20"/>
                <w:szCs w:val="20"/>
                <w:lang w:val="uk-UA" w:eastAsia="ru-RU"/>
                <w14:ligatures w14:val="standardContextual"/>
              </w:rPr>
              <w:t>2) надавати можливість споживачу (заявнику) подавати заяви в усній формі (за допомогою телефону чи під час особистого прийому) або письмовій формі заяви/скарги/претензії (поштовим зв’язком, з використанням мережі Інтернет, засобів електронного зв’язку);</w:t>
            </w:r>
          </w:p>
          <w:p w14:paraId="194AFFC1" w14:textId="77777777" w:rsidR="0010485B" w:rsidRPr="00952986" w:rsidRDefault="0010485B" w:rsidP="00F51EEB">
            <w:pPr>
              <w:ind w:firstLine="365"/>
              <w:jc w:val="both"/>
              <w:rPr>
                <w:rFonts w:ascii="Times New Roman" w:eastAsia="Times New Roman" w:hAnsi="Times New Roman" w:cs="Times New Roman"/>
                <w:b/>
                <w:bCs/>
                <w:color w:val="0070C0"/>
                <w:kern w:val="2"/>
                <w:sz w:val="20"/>
                <w:szCs w:val="20"/>
                <w:lang w:val="uk-UA" w:eastAsia="ru-RU"/>
                <w14:ligatures w14:val="standardContextual"/>
              </w:rPr>
            </w:pPr>
            <w:r w:rsidRPr="00952986">
              <w:rPr>
                <w:rFonts w:ascii="Times New Roman" w:eastAsia="Times New Roman" w:hAnsi="Times New Roman" w:cs="Times New Roman"/>
                <w:b/>
                <w:bCs/>
                <w:color w:val="0070C0"/>
                <w:kern w:val="2"/>
                <w:sz w:val="20"/>
                <w:szCs w:val="20"/>
                <w:lang w:val="uk-UA" w:eastAsia="ru-RU"/>
                <w14:ligatures w14:val="standardContextual"/>
              </w:rPr>
              <w:t>3) надавати можливість споживачу (заявнику) з обмеженими можливостями отримувати інформацію, подавати звернення у зручний для нього спосіб. Для забезпечення такої можливості учасники роздрібного ринку мають розробити інструкцію з урахуванням вимог, визначених законодавством;</w:t>
            </w:r>
          </w:p>
          <w:p w14:paraId="6D425BD6" w14:textId="77777777" w:rsidR="0010485B" w:rsidRPr="00952986" w:rsidRDefault="0010485B" w:rsidP="00F51EEB">
            <w:pPr>
              <w:ind w:firstLine="365"/>
              <w:jc w:val="both"/>
              <w:rPr>
                <w:rFonts w:ascii="Times New Roman" w:eastAsia="Times New Roman" w:hAnsi="Times New Roman" w:cs="Times New Roman"/>
                <w:b/>
                <w:bCs/>
                <w:color w:val="0070C0"/>
                <w:kern w:val="2"/>
                <w:sz w:val="20"/>
                <w:szCs w:val="20"/>
                <w:lang w:val="uk-UA" w:eastAsia="ru-RU"/>
                <w14:ligatures w14:val="standardContextual"/>
              </w:rPr>
            </w:pPr>
            <w:r w:rsidRPr="00952986">
              <w:rPr>
                <w:rFonts w:ascii="Times New Roman" w:eastAsia="Times New Roman" w:hAnsi="Times New Roman" w:cs="Times New Roman"/>
                <w:b/>
                <w:bCs/>
                <w:color w:val="0070C0"/>
                <w:kern w:val="2"/>
                <w:sz w:val="20"/>
                <w:szCs w:val="20"/>
                <w:lang w:val="uk-UA" w:eastAsia="ru-RU"/>
                <w14:ligatures w14:val="standardContextual"/>
              </w:rPr>
              <w:t>4) чітко визначати поетапні заходи (алгоритм дій), які має вживати учасник роздрібного ринку в ході розгляду звернення, а також порядок особистого прийому споживача (заявника);</w:t>
            </w:r>
          </w:p>
          <w:p w14:paraId="25CA20F2" w14:textId="77777777" w:rsidR="0010485B" w:rsidRPr="00952986" w:rsidRDefault="0010485B" w:rsidP="00F51EEB">
            <w:pPr>
              <w:ind w:firstLine="365"/>
              <w:jc w:val="both"/>
              <w:rPr>
                <w:rFonts w:ascii="Times New Roman" w:eastAsia="Times New Roman" w:hAnsi="Times New Roman" w:cs="Times New Roman"/>
                <w:b/>
                <w:bCs/>
                <w:color w:val="0070C0"/>
                <w:kern w:val="2"/>
                <w:sz w:val="20"/>
                <w:szCs w:val="20"/>
                <w:lang w:val="uk-UA" w:eastAsia="ru-RU"/>
                <w14:ligatures w14:val="standardContextual"/>
              </w:rPr>
            </w:pPr>
            <w:r w:rsidRPr="00952986">
              <w:rPr>
                <w:rFonts w:ascii="Times New Roman" w:eastAsia="Times New Roman" w:hAnsi="Times New Roman" w:cs="Times New Roman"/>
                <w:b/>
                <w:bCs/>
                <w:color w:val="0070C0"/>
                <w:kern w:val="2"/>
                <w:sz w:val="20"/>
                <w:szCs w:val="20"/>
                <w:lang w:val="uk-UA" w:eastAsia="ru-RU"/>
                <w14:ligatures w14:val="standardContextual"/>
              </w:rPr>
              <w:lastRenderedPageBreak/>
              <w:t>5) рішення, які за результатами розгляду звернення приймає учасник роздрібного ринку, у вигляді листа – роз’яснення, листа – відмови, повідомлення про здійснені заходи щодо усунення порушень, повідомлення про відшкодування збитків/компенсації тощо).</w:t>
            </w:r>
          </w:p>
          <w:p w14:paraId="4778EC16" w14:textId="77777777" w:rsidR="0010485B" w:rsidRPr="00952986" w:rsidRDefault="0010485B"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5876AAC4" w14:textId="77777777" w:rsidR="0010485B" w:rsidRPr="00952986" w:rsidRDefault="0010485B" w:rsidP="00F51EEB">
            <w:pPr>
              <w:pStyle w:val="rvps7"/>
              <w:shd w:val="clear" w:color="auto" w:fill="FFFFFF"/>
              <w:spacing w:before="0" w:beforeAutospacing="0" w:after="0" w:afterAutospacing="0"/>
              <w:jc w:val="center"/>
              <w:rPr>
                <w:b/>
                <w:bCs/>
                <w:color w:val="333333"/>
                <w:sz w:val="20"/>
                <w:szCs w:val="20"/>
                <w:lang w:val="uk-UA"/>
              </w:rPr>
            </w:pPr>
            <w:r w:rsidRPr="00952986">
              <w:rPr>
                <w:rFonts w:eastAsia="Calibri"/>
                <w:b/>
                <w:bCs/>
                <w:kern w:val="2"/>
                <w:sz w:val="20"/>
                <w:szCs w:val="20"/>
                <w:lang w:val="uk-UA" w:eastAsia="en-US" w:bidi="ar-SA"/>
                <w14:ligatures w14:val="standardContextual"/>
              </w:rPr>
              <w:lastRenderedPageBreak/>
              <w:t>ТОВ «</w:t>
            </w:r>
            <w:proofErr w:type="spellStart"/>
            <w:r w:rsidRPr="00952986">
              <w:rPr>
                <w:rFonts w:eastAsia="Calibri"/>
                <w:b/>
                <w:bCs/>
                <w:kern w:val="2"/>
                <w:sz w:val="20"/>
                <w:szCs w:val="20"/>
                <w:lang w:val="uk-UA" w:eastAsia="en-US" w:bidi="ar-SA"/>
                <w14:ligatures w14:val="standardContextual"/>
              </w:rPr>
              <w:t>Львівенергозбут</w:t>
            </w:r>
            <w:proofErr w:type="spellEnd"/>
            <w:r w:rsidRPr="00952986">
              <w:rPr>
                <w:rFonts w:eastAsia="Calibri"/>
                <w:b/>
                <w:bCs/>
                <w:kern w:val="2"/>
                <w:sz w:val="20"/>
                <w:szCs w:val="20"/>
                <w:lang w:val="uk-UA" w:eastAsia="en-US" w:bidi="ar-SA"/>
                <w14:ligatures w14:val="standardContextual"/>
              </w:rPr>
              <w:t>»</w:t>
            </w:r>
          </w:p>
          <w:p w14:paraId="5B820980" w14:textId="77777777" w:rsidR="0010485B" w:rsidRPr="00952986" w:rsidRDefault="0010485B" w:rsidP="00F51EEB">
            <w:pPr>
              <w:pStyle w:val="rvps7"/>
              <w:shd w:val="clear" w:color="auto" w:fill="FFFFFF"/>
              <w:spacing w:before="0" w:beforeAutospacing="0" w:after="0" w:afterAutospacing="0"/>
              <w:ind w:firstLine="480"/>
              <w:jc w:val="both"/>
              <w:rPr>
                <w:b/>
                <w:bCs/>
                <w:color w:val="333333"/>
                <w:sz w:val="20"/>
                <w:szCs w:val="20"/>
                <w:lang w:val="uk-UA"/>
              </w:rPr>
            </w:pPr>
          </w:p>
          <w:p w14:paraId="746CD2A8" w14:textId="76E6B633" w:rsidR="0010485B" w:rsidRPr="00952986" w:rsidRDefault="0010485B" w:rsidP="0032407D">
            <w:pPr>
              <w:jc w:val="both"/>
              <w:rPr>
                <w:rFonts w:ascii="Times New Roman" w:eastAsia="Calibri" w:hAnsi="Times New Roman" w:cs="Times New Roman"/>
                <w:color w:val="000000"/>
                <w:kern w:val="2"/>
                <w:sz w:val="20"/>
                <w:szCs w:val="20"/>
                <w:shd w:val="clear" w:color="auto" w:fill="FFFFFF"/>
                <w:lang w:val="uk-UA"/>
                <w14:ligatures w14:val="standardContextual"/>
              </w:rPr>
            </w:pPr>
            <w:r w:rsidRPr="00952986">
              <w:rPr>
                <w:rFonts w:ascii="Times New Roman" w:eastAsia="Calibri" w:hAnsi="Times New Roman" w:cs="Times New Roman"/>
                <w:color w:val="000000"/>
                <w:kern w:val="2"/>
                <w:sz w:val="20"/>
                <w:szCs w:val="20"/>
                <w:lang w:val="uk-UA"/>
                <w14:ligatures w14:val="standardContextual"/>
              </w:rPr>
              <w:t>Відповідно до ч. 1 ст. 1 Закону України «</w:t>
            </w:r>
            <w:r w:rsidRPr="00952986">
              <w:rPr>
                <w:rFonts w:ascii="Times New Roman" w:eastAsia="Calibri" w:hAnsi="Times New Roman" w:cs="Times New Roman"/>
                <w:color w:val="000000"/>
                <w:kern w:val="2"/>
                <w:sz w:val="20"/>
                <w:szCs w:val="20"/>
                <w:shd w:val="clear" w:color="auto" w:fill="FFFFFF"/>
                <w:lang w:val="uk-UA"/>
                <w14:ligatures w14:val="standardContextual"/>
              </w:rPr>
              <w:t>Про забезпечення функціонування української мови як державної</w:t>
            </w:r>
            <w:r w:rsidRPr="00952986">
              <w:rPr>
                <w:rFonts w:ascii="Times New Roman" w:eastAsia="Calibri" w:hAnsi="Times New Roman" w:cs="Times New Roman"/>
                <w:color w:val="000000"/>
                <w:kern w:val="2"/>
                <w:sz w:val="20"/>
                <w:szCs w:val="20"/>
                <w:lang w:val="uk-UA"/>
                <w14:ligatures w14:val="standardContextual"/>
              </w:rPr>
              <w:t xml:space="preserve">», </w:t>
            </w:r>
            <w:r w:rsidRPr="00952986">
              <w:rPr>
                <w:rFonts w:ascii="Times New Roman" w:eastAsia="Calibri" w:hAnsi="Times New Roman" w:cs="Times New Roman"/>
                <w:color w:val="000000"/>
                <w:kern w:val="2"/>
                <w:sz w:val="20"/>
                <w:szCs w:val="20"/>
                <w:shd w:val="clear" w:color="auto" w:fill="FFFFFF"/>
                <w:lang w:val="uk-UA"/>
                <w14:ligatures w14:val="standardContextual"/>
              </w:rPr>
              <w:t>Єдиною державною (офіційною) мовою в Україні є українська мова.</w:t>
            </w:r>
          </w:p>
          <w:p w14:paraId="0505E761" w14:textId="0DDA6375" w:rsidR="0010485B" w:rsidRPr="00952986" w:rsidRDefault="0010485B"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rFonts w:eastAsia="Calibri"/>
                <w:color w:val="000000"/>
                <w:kern w:val="2"/>
                <w:sz w:val="20"/>
                <w:szCs w:val="20"/>
                <w:shd w:val="clear" w:color="auto" w:fill="FFFFFF"/>
                <w:lang w:val="uk-UA" w:eastAsia="en-US" w:bidi="ar-SA"/>
                <w14:ligatures w14:val="standardContextual"/>
              </w:rPr>
              <w:t>Щоб уникнути подвійного тлумачення – зрозуміла та доступна мова потрібно замінити на – державна мова.</w:t>
            </w:r>
          </w:p>
        </w:tc>
        <w:tc>
          <w:tcPr>
            <w:tcW w:w="3179" w:type="dxa"/>
            <w:gridSpan w:val="2"/>
          </w:tcPr>
          <w:p w14:paraId="062298E7" w14:textId="77777777" w:rsidR="0010485B" w:rsidRPr="00DF09FB" w:rsidRDefault="0010485B" w:rsidP="00C71C4F">
            <w:pPr>
              <w:jc w:val="both"/>
              <w:rPr>
                <w:rFonts w:ascii="Times New Roman" w:eastAsia="Times New Roman" w:hAnsi="Times New Roman" w:cs="Times New Roman"/>
                <w:b/>
                <w:sz w:val="20"/>
                <w:szCs w:val="20"/>
                <w:highlight w:val="yellow"/>
                <w:lang w:val="uk-UA" w:eastAsia="ru-RU"/>
              </w:rPr>
            </w:pPr>
          </w:p>
          <w:p w14:paraId="5D21CE79" w14:textId="77777777" w:rsidR="0050130F" w:rsidRPr="0050130F" w:rsidRDefault="0050130F" w:rsidP="00C71C4F">
            <w:pPr>
              <w:jc w:val="both"/>
              <w:rPr>
                <w:rFonts w:ascii="Times New Roman" w:eastAsia="Times New Roman" w:hAnsi="Times New Roman" w:cs="Times New Roman"/>
                <w:b/>
                <w:sz w:val="20"/>
                <w:szCs w:val="20"/>
                <w:lang w:val="uk-UA" w:eastAsia="ru-RU"/>
              </w:rPr>
            </w:pPr>
          </w:p>
          <w:p w14:paraId="5AB86014" w14:textId="77777777" w:rsidR="00045C6C" w:rsidRDefault="00045C6C" w:rsidP="00C71C4F">
            <w:pPr>
              <w:jc w:val="both"/>
              <w:rPr>
                <w:rFonts w:ascii="Times New Roman" w:eastAsia="Times New Roman" w:hAnsi="Times New Roman" w:cs="Times New Roman"/>
                <w:b/>
                <w:sz w:val="20"/>
                <w:szCs w:val="20"/>
                <w:lang w:val="uk-UA" w:eastAsia="ru-RU"/>
              </w:rPr>
            </w:pPr>
          </w:p>
          <w:p w14:paraId="43BD51B4" w14:textId="77777777" w:rsidR="00045C6C" w:rsidRDefault="00045C6C" w:rsidP="00C71C4F">
            <w:pPr>
              <w:jc w:val="both"/>
              <w:rPr>
                <w:rFonts w:ascii="Times New Roman" w:eastAsia="Times New Roman" w:hAnsi="Times New Roman" w:cs="Times New Roman"/>
                <w:b/>
                <w:sz w:val="20"/>
                <w:szCs w:val="20"/>
                <w:lang w:val="uk-UA" w:eastAsia="ru-RU"/>
              </w:rPr>
            </w:pPr>
          </w:p>
          <w:p w14:paraId="474AD258" w14:textId="77777777" w:rsidR="00045C6C" w:rsidRDefault="00045C6C" w:rsidP="00C71C4F">
            <w:pPr>
              <w:jc w:val="both"/>
              <w:rPr>
                <w:rFonts w:ascii="Times New Roman" w:eastAsia="Times New Roman" w:hAnsi="Times New Roman" w:cs="Times New Roman"/>
                <w:b/>
                <w:sz w:val="20"/>
                <w:szCs w:val="20"/>
                <w:lang w:val="uk-UA" w:eastAsia="ru-RU"/>
              </w:rPr>
            </w:pPr>
          </w:p>
          <w:p w14:paraId="3638B871" w14:textId="77777777" w:rsidR="00045C6C" w:rsidRDefault="00045C6C" w:rsidP="00C71C4F">
            <w:pPr>
              <w:jc w:val="both"/>
              <w:rPr>
                <w:rFonts w:ascii="Times New Roman" w:eastAsia="Times New Roman" w:hAnsi="Times New Roman" w:cs="Times New Roman"/>
                <w:b/>
                <w:sz w:val="20"/>
                <w:szCs w:val="20"/>
                <w:lang w:val="uk-UA" w:eastAsia="ru-RU"/>
              </w:rPr>
            </w:pPr>
          </w:p>
          <w:p w14:paraId="180EBF29" w14:textId="77777777" w:rsidR="00045C6C" w:rsidRDefault="00045C6C" w:rsidP="00C71C4F">
            <w:pPr>
              <w:jc w:val="both"/>
              <w:rPr>
                <w:rFonts w:ascii="Times New Roman" w:eastAsia="Times New Roman" w:hAnsi="Times New Roman" w:cs="Times New Roman"/>
                <w:b/>
                <w:sz w:val="20"/>
                <w:szCs w:val="20"/>
                <w:lang w:val="uk-UA" w:eastAsia="ru-RU"/>
              </w:rPr>
            </w:pPr>
          </w:p>
          <w:p w14:paraId="091289B7" w14:textId="77777777" w:rsidR="00045C6C" w:rsidRDefault="00045C6C" w:rsidP="00C71C4F">
            <w:pPr>
              <w:jc w:val="both"/>
              <w:rPr>
                <w:rFonts w:ascii="Times New Roman" w:eastAsia="Times New Roman" w:hAnsi="Times New Roman" w:cs="Times New Roman"/>
                <w:b/>
                <w:sz w:val="20"/>
                <w:szCs w:val="20"/>
                <w:lang w:val="uk-UA" w:eastAsia="ru-RU"/>
              </w:rPr>
            </w:pPr>
          </w:p>
          <w:p w14:paraId="746A4D27" w14:textId="77777777" w:rsidR="00045C6C" w:rsidRDefault="00045C6C" w:rsidP="00C71C4F">
            <w:pPr>
              <w:jc w:val="both"/>
              <w:rPr>
                <w:rFonts w:ascii="Times New Roman" w:eastAsia="Times New Roman" w:hAnsi="Times New Roman" w:cs="Times New Roman"/>
                <w:b/>
                <w:sz w:val="20"/>
                <w:szCs w:val="20"/>
                <w:lang w:val="uk-UA" w:eastAsia="ru-RU"/>
              </w:rPr>
            </w:pPr>
          </w:p>
          <w:p w14:paraId="71855C4B" w14:textId="2739EDF3" w:rsidR="0010485B" w:rsidRPr="0050130F" w:rsidRDefault="0010485B" w:rsidP="00C71C4F">
            <w:pPr>
              <w:jc w:val="both"/>
              <w:rPr>
                <w:rFonts w:ascii="Times New Roman" w:eastAsia="Times New Roman" w:hAnsi="Times New Roman" w:cs="Times New Roman"/>
                <w:b/>
                <w:sz w:val="20"/>
                <w:szCs w:val="20"/>
                <w:lang w:val="uk-UA" w:eastAsia="ru-RU"/>
              </w:rPr>
            </w:pPr>
            <w:r w:rsidRPr="0050130F">
              <w:rPr>
                <w:rFonts w:ascii="Times New Roman" w:eastAsia="Times New Roman" w:hAnsi="Times New Roman" w:cs="Times New Roman"/>
                <w:b/>
                <w:sz w:val="20"/>
                <w:szCs w:val="20"/>
                <w:lang w:val="uk-UA" w:eastAsia="ru-RU"/>
              </w:rPr>
              <w:t>Потребує обговорення</w:t>
            </w:r>
          </w:p>
          <w:p w14:paraId="4E8A307B" w14:textId="5E94A5C4" w:rsidR="0010485B" w:rsidRPr="00DF09FB" w:rsidRDefault="0010485B" w:rsidP="0050130F">
            <w:pPr>
              <w:ind w:firstLine="480"/>
              <w:jc w:val="both"/>
              <w:rPr>
                <w:rFonts w:ascii="Times New Roman" w:eastAsia="Times New Roman" w:hAnsi="Times New Roman" w:cs="Times New Roman"/>
                <w:b/>
                <w:color w:val="0070C0"/>
                <w:sz w:val="20"/>
                <w:szCs w:val="20"/>
                <w:highlight w:val="yellow"/>
                <w:lang w:val="uk-UA" w:eastAsia="ru-RU"/>
              </w:rPr>
            </w:pPr>
            <w:bookmarkStart w:id="40" w:name="n288"/>
            <w:bookmarkEnd w:id="40"/>
          </w:p>
        </w:tc>
      </w:tr>
      <w:tr w:rsidR="004A4A39" w:rsidRPr="00952986" w14:paraId="47B67643" w14:textId="77777777" w:rsidTr="0010485B">
        <w:trPr>
          <w:trHeight w:val="20"/>
        </w:trPr>
        <w:tc>
          <w:tcPr>
            <w:tcW w:w="4345" w:type="dxa"/>
            <w:gridSpan w:val="2"/>
            <w:tcBorders>
              <w:top w:val="nil"/>
              <w:bottom w:val="single" w:sz="4" w:space="0" w:color="auto"/>
            </w:tcBorders>
          </w:tcPr>
          <w:p w14:paraId="6CC6948E" w14:textId="77777777" w:rsidR="004A4A39" w:rsidRPr="00952986" w:rsidRDefault="004A4A39"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3D41F38A" w14:textId="77777777" w:rsidR="004A4A39" w:rsidRPr="00952986" w:rsidRDefault="004A4A39" w:rsidP="008E7126">
            <w:pPr>
              <w:pStyle w:val="rvps7"/>
              <w:shd w:val="clear" w:color="auto" w:fill="FFFFFF"/>
              <w:spacing w:before="0" w:beforeAutospacing="0" w:after="0" w:afterAutospacing="0"/>
              <w:jc w:val="center"/>
              <w:rPr>
                <w:rFonts w:eastAsia="Calibri"/>
                <w:b/>
                <w:bCs/>
                <w:kern w:val="2"/>
                <w:sz w:val="20"/>
                <w:szCs w:val="20"/>
                <w:lang w:val="uk-UA" w:bidi="ar-SA"/>
                <w14:ligatures w14:val="standardContextual"/>
              </w:rPr>
            </w:pPr>
            <w:r w:rsidRPr="00952986">
              <w:rPr>
                <w:rFonts w:eastAsia="Calibri"/>
                <w:b/>
                <w:bCs/>
                <w:kern w:val="2"/>
                <w:sz w:val="20"/>
                <w:szCs w:val="20"/>
                <w:lang w:val="uk-UA" w:bidi="ar-SA"/>
                <w14:ligatures w14:val="standardContextual"/>
              </w:rPr>
              <w:t>Громадська спілка «Асоціація сонячної енергетики України»</w:t>
            </w:r>
          </w:p>
          <w:p w14:paraId="292ACDAE" w14:textId="77777777" w:rsidR="008E7126" w:rsidRPr="00952986" w:rsidRDefault="008E7126" w:rsidP="008E7126">
            <w:pPr>
              <w:pStyle w:val="rvps7"/>
              <w:shd w:val="clear" w:color="auto" w:fill="FFFFFF"/>
              <w:spacing w:before="0" w:beforeAutospacing="0" w:after="0" w:afterAutospacing="0"/>
              <w:jc w:val="center"/>
              <w:rPr>
                <w:rFonts w:eastAsia="Calibri"/>
                <w:b/>
                <w:bCs/>
                <w:kern w:val="2"/>
                <w:sz w:val="20"/>
                <w:szCs w:val="20"/>
                <w:lang w:val="uk-UA"/>
                <w14:ligatures w14:val="standardContextual"/>
              </w:rPr>
            </w:pPr>
          </w:p>
          <w:p w14:paraId="287E8E99" w14:textId="78224887" w:rsidR="004A4A39" w:rsidRPr="00952986" w:rsidRDefault="004A4A39" w:rsidP="0032407D">
            <w:pPr>
              <w:widowControl w:val="0"/>
              <w:tabs>
                <w:tab w:val="left" w:pos="1058"/>
                <w:tab w:val="left" w:pos="1853"/>
              </w:tabs>
              <w:autoSpaceDE w:val="0"/>
              <w:autoSpaceDN w:val="0"/>
              <w:ind w:left="103" w:right="88"/>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color w:val="333333"/>
                <w:sz w:val="20"/>
                <w:szCs w:val="20"/>
                <w:lang w:val="uk-UA"/>
              </w:rPr>
              <w:t>Пункт</w:t>
            </w:r>
            <w:r w:rsidR="008E7126" w:rsidRPr="00952986">
              <w:rPr>
                <w:rFonts w:ascii="Times New Roman" w:eastAsia="Times New Roman" w:hAnsi="Times New Roman" w:cs="Times New Roman"/>
                <w:color w:val="333333"/>
                <w:sz w:val="20"/>
                <w:szCs w:val="20"/>
                <w:lang w:val="uk-UA"/>
              </w:rPr>
              <w:t xml:space="preserve"> </w:t>
            </w:r>
            <w:r w:rsidRPr="00952986">
              <w:rPr>
                <w:rFonts w:ascii="Times New Roman" w:eastAsia="Times New Roman" w:hAnsi="Times New Roman" w:cs="Times New Roman"/>
                <w:color w:val="333333"/>
                <w:sz w:val="20"/>
                <w:szCs w:val="20"/>
                <w:lang w:val="uk-UA"/>
              </w:rPr>
              <w:t>8.1.4</w:t>
            </w:r>
            <w:r w:rsidR="008E7126" w:rsidRPr="00952986">
              <w:rPr>
                <w:rFonts w:ascii="Times New Roman" w:eastAsia="Times New Roman" w:hAnsi="Times New Roman" w:cs="Times New Roman"/>
                <w:color w:val="333333"/>
                <w:sz w:val="20"/>
                <w:szCs w:val="20"/>
                <w:lang w:val="uk-UA"/>
              </w:rPr>
              <w:t xml:space="preserve"> </w:t>
            </w:r>
            <w:r w:rsidRPr="00952986">
              <w:rPr>
                <w:rFonts w:ascii="Times New Roman" w:eastAsia="Times New Roman" w:hAnsi="Times New Roman" w:cs="Times New Roman"/>
                <w:color w:val="333333"/>
                <w:spacing w:val="-1"/>
                <w:sz w:val="20"/>
                <w:szCs w:val="20"/>
                <w:lang w:val="uk-UA"/>
              </w:rPr>
              <w:t>Доповнити</w:t>
            </w:r>
            <w:r w:rsidR="00081794"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абзацом:</w:t>
            </w:r>
          </w:p>
          <w:p w14:paraId="1A3145F9" w14:textId="7234C338" w:rsidR="004A4A39" w:rsidRPr="00952986" w:rsidRDefault="004A4A39" w:rsidP="0032407D">
            <w:pPr>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Не</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вірно</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(помилково) зазначений зміст (заголовок) звернення споживачем не є підставою для відмови розгляду даного         звернення.</w:t>
            </w:r>
          </w:p>
          <w:p w14:paraId="4F6B470E" w14:textId="1266762F" w:rsidR="004A4A39" w:rsidRPr="00952986" w:rsidRDefault="004A4A39" w:rsidP="0032407D">
            <w:pPr>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У разі отримання певним структурним підрозділом, чи посадовою особою, учасника роздрібного ринку або суб’єктом, що належать до особливої групи споживачів, звернення з питань, що не належать до його компетенції, він зобов'язується у визначений</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цими</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Правилами</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термін надіслати таке звернення за</w:t>
            </w:r>
            <w:r w:rsidR="008E7126"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належністю відповідному структурному  підрозділу посадовій особі або “Центру захисту споживачі електричної енергії” до компетенції яког</w:t>
            </w:r>
            <w:r w:rsidR="008E7126" w:rsidRPr="00952986">
              <w:rPr>
                <w:rFonts w:ascii="Times New Roman" w:hAnsi="Times New Roman" w:cs="Times New Roman"/>
                <w:b/>
                <w:bCs/>
                <w:color w:val="7030A0"/>
                <w:sz w:val="20"/>
                <w:szCs w:val="20"/>
                <w:lang w:val="uk-UA"/>
              </w:rPr>
              <w:t xml:space="preserve">о </w:t>
            </w:r>
            <w:r w:rsidRPr="00952986">
              <w:rPr>
                <w:rFonts w:ascii="Times New Roman" w:hAnsi="Times New Roman" w:cs="Times New Roman"/>
                <w:b/>
                <w:bCs/>
                <w:color w:val="7030A0"/>
                <w:sz w:val="20"/>
                <w:szCs w:val="20"/>
                <w:lang w:val="uk-UA"/>
              </w:rPr>
              <w:t>відноситься вирішення питання зазначеного у зверненні, про що у цей же строк повідомляє споживача (заявника).</w:t>
            </w:r>
          </w:p>
          <w:p w14:paraId="193E0DE4" w14:textId="77777777" w:rsidR="004A4A39" w:rsidRPr="00952986" w:rsidRDefault="004A4A39" w:rsidP="0032407D">
            <w:pPr>
              <w:pStyle w:val="rvps7"/>
              <w:shd w:val="clear" w:color="auto" w:fill="FFFFFF"/>
              <w:spacing w:before="0" w:beforeAutospacing="0" w:after="0" w:afterAutospacing="0"/>
              <w:ind w:firstLine="480"/>
              <w:jc w:val="both"/>
              <w:rPr>
                <w:rFonts w:eastAsia="Calibri"/>
                <w:b/>
                <w:bCs/>
                <w:kern w:val="2"/>
                <w:sz w:val="20"/>
                <w:szCs w:val="20"/>
                <w:lang w:val="uk-UA" w:eastAsia="en-US" w:bidi="ar-SA"/>
                <w14:ligatures w14:val="standardContextual"/>
              </w:rPr>
            </w:pPr>
          </w:p>
        </w:tc>
        <w:tc>
          <w:tcPr>
            <w:tcW w:w="3942" w:type="dxa"/>
            <w:gridSpan w:val="3"/>
          </w:tcPr>
          <w:p w14:paraId="53D24F64" w14:textId="77777777" w:rsidR="008E7126" w:rsidRPr="00952986" w:rsidRDefault="008E7126" w:rsidP="008E7126">
            <w:pPr>
              <w:pStyle w:val="rvps7"/>
              <w:shd w:val="clear" w:color="auto" w:fill="FFFFFF"/>
              <w:spacing w:before="0" w:beforeAutospacing="0" w:after="0" w:afterAutospacing="0"/>
              <w:jc w:val="center"/>
              <w:rPr>
                <w:rFonts w:eastAsia="Calibri"/>
                <w:b/>
                <w:bCs/>
                <w:kern w:val="2"/>
                <w:sz w:val="20"/>
                <w:szCs w:val="20"/>
                <w:lang w:val="uk-UA" w:bidi="ar-SA"/>
                <w14:ligatures w14:val="standardContextual"/>
              </w:rPr>
            </w:pPr>
            <w:r w:rsidRPr="00952986">
              <w:rPr>
                <w:rFonts w:eastAsia="Calibri"/>
                <w:b/>
                <w:bCs/>
                <w:kern w:val="2"/>
                <w:sz w:val="20"/>
                <w:szCs w:val="20"/>
                <w:lang w:val="uk-UA" w:bidi="ar-SA"/>
                <w14:ligatures w14:val="standardContextual"/>
              </w:rPr>
              <w:t>Громадська спілка «Асоціація сонячної енергетики України»</w:t>
            </w:r>
          </w:p>
          <w:p w14:paraId="463C959B" w14:textId="77777777" w:rsidR="008E7126" w:rsidRPr="00952986" w:rsidRDefault="008E7126" w:rsidP="008E7126">
            <w:pPr>
              <w:pStyle w:val="rvps7"/>
              <w:shd w:val="clear" w:color="auto" w:fill="FFFFFF"/>
              <w:spacing w:before="0" w:beforeAutospacing="0" w:after="0" w:afterAutospacing="0"/>
              <w:jc w:val="center"/>
              <w:rPr>
                <w:rFonts w:eastAsia="Calibri"/>
                <w:b/>
                <w:bCs/>
                <w:kern w:val="2"/>
                <w:sz w:val="20"/>
                <w:szCs w:val="20"/>
                <w:lang w:val="uk-UA"/>
                <w14:ligatures w14:val="standardContextual"/>
              </w:rPr>
            </w:pPr>
          </w:p>
          <w:p w14:paraId="7CA79281" w14:textId="50F4850C" w:rsidR="004A4A39" w:rsidRPr="00952986" w:rsidRDefault="004A4A39" w:rsidP="0032407D">
            <w:pPr>
              <w:jc w:val="both"/>
              <w:rPr>
                <w:rFonts w:ascii="Times New Roman" w:eastAsia="Calibri" w:hAnsi="Times New Roman" w:cs="Times New Roman"/>
                <w:color w:val="000000"/>
                <w:kern w:val="2"/>
                <w:sz w:val="20"/>
                <w:szCs w:val="20"/>
                <w:lang w:val="uk-UA"/>
                <w14:ligatures w14:val="standardContextual"/>
              </w:rPr>
            </w:pPr>
            <w:r w:rsidRPr="00952986">
              <w:rPr>
                <w:rFonts w:ascii="Times New Roman" w:eastAsia="Times New Roman" w:hAnsi="Times New Roman" w:cs="Times New Roman"/>
                <w:color w:val="333333"/>
                <w:sz w:val="20"/>
                <w:szCs w:val="20"/>
                <w:lang w:val="uk-UA"/>
              </w:rPr>
              <w:t>Пересічний</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споживач</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не завжди</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може</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чітко</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розмежувати</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відмінність</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поняття</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“заява”,</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“претензія”</w:t>
            </w:r>
            <w:r w:rsidRPr="00952986">
              <w:rPr>
                <w:rFonts w:ascii="Times New Roman" w:eastAsia="Times New Roman" w:hAnsi="Times New Roman" w:cs="Times New Roman"/>
                <w:color w:val="333333"/>
                <w:spacing w:val="25"/>
                <w:sz w:val="20"/>
                <w:szCs w:val="20"/>
                <w:lang w:val="uk-UA"/>
              </w:rPr>
              <w:t xml:space="preserve"> </w:t>
            </w:r>
            <w:r w:rsidRPr="00952986">
              <w:rPr>
                <w:rFonts w:ascii="Times New Roman" w:eastAsia="Times New Roman" w:hAnsi="Times New Roman" w:cs="Times New Roman"/>
                <w:color w:val="333333"/>
                <w:sz w:val="20"/>
                <w:szCs w:val="20"/>
                <w:lang w:val="uk-UA"/>
              </w:rPr>
              <w:t>та</w:t>
            </w:r>
            <w:r w:rsidRPr="00952986">
              <w:rPr>
                <w:rFonts w:ascii="Times New Roman" w:eastAsia="Times New Roman" w:hAnsi="Times New Roman" w:cs="Times New Roman"/>
                <w:color w:val="333333"/>
                <w:spacing w:val="25"/>
                <w:sz w:val="20"/>
                <w:szCs w:val="20"/>
                <w:lang w:val="uk-UA"/>
              </w:rPr>
              <w:t xml:space="preserve"> </w:t>
            </w:r>
            <w:r w:rsidRPr="00952986">
              <w:rPr>
                <w:rFonts w:ascii="Times New Roman" w:eastAsia="Times New Roman" w:hAnsi="Times New Roman" w:cs="Times New Roman"/>
                <w:color w:val="333333"/>
                <w:sz w:val="20"/>
                <w:szCs w:val="20"/>
                <w:lang w:val="uk-UA"/>
              </w:rPr>
              <w:t>“скарга”.</w:t>
            </w:r>
            <w:r w:rsidRPr="00952986">
              <w:rPr>
                <w:rFonts w:ascii="Times New Roman" w:eastAsia="Times New Roman" w:hAnsi="Times New Roman" w:cs="Times New Roman"/>
                <w:color w:val="333333"/>
                <w:spacing w:val="26"/>
                <w:sz w:val="20"/>
                <w:szCs w:val="20"/>
                <w:lang w:val="uk-UA"/>
              </w:rPr>
              <w:t xml:space="preserve"> </w:t>
            </w:r>
            <w:r w:rsidRPr="00952986">
              <w:rPr>
                <w:rFonts w:ascii="Times New Roman" w:eastAsia="Times New Roman" w:hAnsi="Times New Roman" w:cs="Times New Roman"/>
                <w:color w:val="333333"/>
                <w:sz w:val="20"/>
                <w:szCs w:val="20"/>
                <w:lang w:val="uk-UA"/>
              </w:rPr>
              <w:t>У</w:t>
            </w:r>
            <w:r w:rsidRPr="00952986">
              <w:rPr>
                <w:rFonts w:ascii="Times New Roman" w:eastAsia="Times New Roman" w:hAnsi="Times New Roman" w:cs="Times New Roman"/>
                <w:color w:val="333333"/>
                <w:spacing w:val="11"/>
                <w:sz w:val="20"/>
                <w:szCs w:val="20"/>
                <w:lang w:val="uk-UA"/>
              </w:rPr>
              <w:t xml:space="preserve"> </w:t>
            </w:r>
            <w:r w:rsidRPr="00952986">
              <w:rPr>
                <w:rFonts w:ascii="Times New Roman" w:eastAsia="Times New Roman" w:hAnsi="Times New Roman" w:cs="Times New Roman"/>
                <w:color w:val="333333"/>
                <w:sz w:val="20"/>
                <w:szCs w:val="20"/>
                <w:lang w:val="uk-UA"/>
              </w:rPr>
              <w:t>зв'язку</w:t>
            </w:r>
            <w:r w:rsidRPr="00952986">
              <w:rPr>
                <w:rFonts w:ascii="Times New Roman" w:eastAsia="Times New Roman" w:hAnsi="Times New Roman" w:cs="Times New Roman"/>
                <w:color w:val="333333"/>
                <w:spacing w:val="-58"/>
                <w:sz w:val="20"/>
                <w:szCs w:val="20"/>
                <w:lang w:val="uk-UA"/>
              </w:rPr>
              <w:t xml:space="preserve"> </w:t>
            </w:r>
            <w:r w:rsidRPr="00952986">
              <w:rPr>
                <w:rFonts w:ascii="Times New Roman" w:eastAsia="Times New Roman" w:hAnsi="Times New Roman" w:cs="Times New Roman"/>
                <w:color w:val="333333"/>
                <w:sz w:val="20"/>
                <w:szCs w:val="20"/>
                <w:lang w:val="uk-UA"/>
              </w:rPr>
              <w:t>з</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цим</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може</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виникати</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підміна</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понять. Часто в одному зверненні</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споживачі</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можуть</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поєднувати</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елементи</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заяви,</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претензії</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та</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скарги.</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Тому</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w:t>
            </w:r>
            <w:r w:rsidRPr="00952986">
              <w:rPr>
                <w:rFonts w:ascii="Times New Roman" w:eastAsia="Times New Roman" w:hAnsi="Times New Roman" w:cs="Times New Roman"/>
                <w:color w:val="333333"/>
                <w:spacing w:val="61"/>
                <w:sz w:val="20"/>
                <w:szCs w:val="20"/>
                <w:lang w:val="uk-UA"/>
              </w:rPr>
              <w:t xml:space="preserve"> </w:t>
            </w:r>
            <w:r w:rsidRPr="00952986">
              <w:rPr>
                <w:rFonts w:ascii="Times New Roman" w:eastAsia="Times New Roman" w:hAnsi="Times New Roman" w:cs="Times New Roman"/>
                <w:color w:val="333333"/>
                <w:sz w:val="20"/>
                <w:szCs w:val="20"/>
                <w:lang w:val="uk-UA"/>
              </w:rPr>
              <w:t>метою</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ефективного</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та</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своєчасного</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вирішення</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питання</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споживача,</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пропонуємо не відмовляти йому у</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розгляді</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звернення,</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у</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зв'язку</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тим,</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що</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споживач</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неправильно</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визначив</w:t>
            </w:r>
            <w:r w:rsidRPr="00952986">
              <w:rPr>
                <w:rFonts w:ascii="Times New Roman" w:eastAsia="Times New Roman" w:hAnsi="Times New Roman" w:cs="Times New Roman"/>
                <w:color w:val="333333"/>
                <w:sz w:val="20"/>
                <w:szCs w:val="20"/>
                <w:lang w:val="uk-UA"/>
              </w:rPr>
              <w:tab/>
              <w:t>юридичний</w:t>
            </w:r>
            <w:r w:rsidRPr="00952986">
              <w:rPr>
                <w:rFonts w:ascii="Times New Roman" w:eastAsia="Times New Roman" w:hAnsi="Times New Roman" w:cs="Times New Roman"/>
                <w:color w:val="333333"/>
                <w:spacing w:val="1"/>
                <w:sz w:val="20"/>
                <w:szCs w:val="20"/>
                <w:lang w:val="uk-UA"/>
              </w:rPr>
              <w:t xml:space="preserve"> </w:t>
            </w:r>
            <w:r w:rsidRPr="00952986">
              <w:rPr>
                <w:rFonts w:ascii="Times New Roman" w:eastAsia="Times New Roman" w:hAnsi="Times New Roman" w:cs="Times New Roman"/>
                <w:color w:val="333333"/>
                <w:sz w:val="20"/>
                <w:szCs w:val="20"/>
                <w:lang w:val="uk-UA"/>
              </w:rPr>
              <w:t>зміст</w:t>
            </w:r>
            <w:r w:rsidRPr="00952986">
              <w:rPr>
                <w:rFonts w:ascii="Times New Roman" w:eastAsia="Times New Roman" w:hAnsi="Times New Roman" w:cs="Times New Roman"/>
                <w:color w:val="333333"/>
                <w:spacing w:val="-57"/>
                <w:sz w:val="20"/>
                <w:szCs w:val="20"/>
                <w:lang w:val="uk-UA"/>
              </w:rPr>
              <w:t xml:space="preserve"> </w:t>
            </w:r>
            <w:r w:rsidRPr="00952986">
              <w:rPr>
                <w:rFonts w:ascii="Times New Roman" w:eastAsia="Times New Roman" w:hAnsi="Times New Roman" w:cs="Times New Roman"/>
                <w:color w:val="333333"/>
                <w:sz w:val="20"/>
                <w:szCs w:val="20"/>
                <w:lang w:val="uk-UA"/>
              </w:rPr>
              <w:t>звернення.</w:t>
            </w:r>
          </w:p>
        </w:tc>
        <w:tc>
          <w:tcPr>
            <w:tcW w:w="3179" w:type="dxa"/>
            <w:gridSpan w:val="2"/>
          </w:tcPr>
          <w:p w14:paraId="77A112DD" w14:textId="77777777" w:rsidR="007E2BC5" w:rsidRPr="00952986" w:rsidRDefault="007E2BC5" w:rsidP="007E2BC5">
            <w:pPr>
              <w:jc w:val="both"/>
              <w:rPr>
                <w:rFonts w:ascii="Times New Roman" w:eastAsia="Times New Roman" w:hAnsi="Times New Roman" w:cs="Times New Roman"/>
                <w:b/>
                <w:sz w:val="20"/>
                <w:szCs w:val="20"/>
                <w:lang w:val="uk-UA" w:eastAsia="ru-RU"/>
              </w:rPr>
            </w:pPr>
          </w:p>
          <w:p w14:paraId="0E5A4A0F" w14:textId="77777777" w:rsidR="00FC4B74" w:rsidRDefault="00FC4B74" w:rsidP="00FC4B74">
            <w:pPr>
              <w:jc w:val="both"/>
              <w:rPr>
                <w:rFonts w:ascii="Times New Roman" w:eastAsia="Times New Roman" w:hAnsi="Times New Roman" w:cs="Times New Roman"/>
                <w:b/>
                <w:sz w:val="20"/>
                <w:szCs w:val="20"/>
                <w:lang w:val="uk-UA" w:eastAsia="ru-RU"/>
              </w:rPr>
            </w:pPr>
          </w:p>
          <w:p w14:paraId="12E2B4CC" w14:textId="77777777" w:rsidR="00045C6C" w:rsidRDefault="00045C6C" w:rsidP="00FC4B74">
            <w:pPr>
              <w:jc w:val="both"/>
              <w:rPr>
                <w:rFonts w:ascii="Times New Roman" w:eastAsia="Times New Roman" w:hAnsi="Times New Roman" w:cs="Times New Roman"/>
                <w:b/>
                <w:sz w:val="20"/>
                <w:szCs w:val="20"/>
                <w:lang w:val="uk-UA" w:eastAsia="ru-RU"/>
              </w:rPr>
            </w:pPr>
          </w:p>
          <w:p w14:paraId="43AC6549" w14:textId="2D1ED51E" w:rsidR="004A4A39" w:rsidRPr="00952986" w:rsidRDefault="002162D6" w:rsidP="00FC4B74">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 xml:space="preserve">Потребує </w:t>
            </w:r>
            <w:r w:rsidR="00693242" w:rsidRPr="00952986">
              <w:rPr>
                <w:rFonts w:ascii="Times New Roman" w:eastAsia="Times New Roman" w:hAnsi="Times New Roman" w:cs="Times New Roman"/>
                <w:b/>
                <w:sz w:val="20"/>
                <w:szCs w:val="20"/>
                <w:lang w:val="uk-UA" w:eastAsia="ru-RU"/>
              </w:rPr>
              <w:t xml:space="preserve">обговорення </w:t>
            </w:r>
          </w:p>
        </w:tc>
      </w:tr>
      <w:tr w:rsidR="001E5C51" w:rsidRPr="00001868" w14:paraId="5EEA1098" w14:textId="77777777" w:rsidTr="005B7B7B">
        <w:trPr>
          <w:trHeight w:val="20"/>
        </w:trPr>
        <w:tc>
          <w:tcPr>
            <w:tcW w:w="4345" w:type="dxa"/>
            <w:gridSpan w:val="2"/>
            <w:tcBorders>
              <w:bottom w:val="nil"/>
            </w:tcBorders>
          </w:tcPr>
          <w:p w14:paraId="464B8D18" w14:textId="77777777" w:rsidR="005B7B7B" w:rsidRDefault="005B7B7B" w:rsidP="0032407D">
            <w:pPr>
              <w:ind w:firstLine="480"/>
              <w:jc w:val="both"/>
              <w:rPr>
                <w:rFonts w:ascii="Times New Roman" w:eastAsia="Times New Roman" w:hAnsi="Times New Roman" w:cs="Times New Roman"/>
                <w:b/>
                <w:color w:val="0070C0"/>
                <w:sz w:val="20"/>
                <w:szCs w:val="20"/>
                <w:lang w:val="uk-UA" w:eastAsia="ru-RU"/>
              </w:rPr>
            </w:pPr>
          </w:p>
          <w:p w14:paraId="09D49CC2" w14:textId="77777777" w:rsidR="005B7B7B" w:rsidRDefault="005B7B7B" w:rsidP="0032407D">
            <w:pPr>
              <w:ind w:firstLine="480"/>
              <w:jc w:val="both"/>
              <w:rPr>
                <w:rFonts w:ascii="Times New Roman" w:eastAsia="Times New Roman" w:hAnsi="Times New Roman" w:cs="Times New Roman"/>
                <w:b/>
                <w:color w:val="0070C0"/>
                <w:sz w:val="20"/>
                <w:szCs w:val="20"/>
                <w:lang w:val="uk-UA" w:eastAsia="ru-RU"/>
              </w:rPr>
            </w:pPr>
          </w:p>
          <w:p w14:paraId="5F5674ED" w14:textId="5B709A19" w:rsidR="001E5C51" w:rsidRPr="00952986" w:rsidRDefault="001E5C51" w:rsidP="005B7B7B">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8.1.5. Процедура розгляду заяв/скарг/претензій розробляється учасником роздрібного ринку та має передбачати:</w:t>
            </w:r>
          </w:p>
          <w:p w14:paraId="12D0A216" w14:textId="77777777" w:rsidR="001E5C51" w:rsidRPr="00952986" w:rsidRDefault="001E5C51" w:rsidP="005B7B7B">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реєстрацію усіх отриманих звернень споживачів (заявників) з використанням загальної класифікації заяв/скарг/претензій;</w:t>
            </w:r>
          </w:p>
          <w:p w14:paraId="68E6CE60" w14:textId="77777777" w:rsidR="001E5C51" w:rsidRPr="00952986" w:rsidRDefault="001E5C51" w:rsidP="005B7B7B">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2) 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строки розгляду. Попередня відповідь </w:t>
            </w:r>
            <w:r w:rsidRPr="00952986">
              <w:rPr>
                <w:rFonts w:ascii="Times New Roman" w:eastAsia="Times New Roman" w:hAnsi="Times New Roman" w:cs="Times New Roman"/>
                <w:b/>
                <w:color w:val="0070C0"/>
                <w:sz w:val="20"/>
                <w:szCs w:val="20"/>
                <w:lang w:val="uk-UA" w:eastAsia="ru-RU"/>
              </w:rPr>
              <w:lastRenderedPageBreak/>
              <w:t>надається заявнику протягом 3 робочих днів від дня реєстрації заяви/скарги/претензії, якщо споживач (заявник) зареєстрований в особовому кабінеті, у звернені вказана адреса електронної пошти споживача, номер телефону або така інформація відома учаснику роздрібного ринку;</w:t>
            </w:r>
          </w:p>
          <w:p w14:paraId="79883567" w14:textId="77777777" w:rsidR="001E5C51" w:rsidRPr="00952986" w:rsidRDefault="001E5C51" w:rsidP="005B7B7B">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 строки розгляду звернення та надання відповіді.</w:t>
            </w:r>
          </w:p>
          <w:p w14:paraId="77390437" w14:textId="77777777" w:rsidR="001E5C51" w:rsidRPr="00952986" w:rsidRDefault="001E5C51" w:rsidP="005B7B7B">
            <w:pPr>
              <w:ind w:firstLine="461"/>
              <w:jc w:val="both"/>
              <w:rPr>
                <w:rFonts w:ascii="Times New Roman" w:hAnsi="Times New Roman" w:cs="Times New Roman"/>
                <w:b/>
                <w:bCs/>
                <w:sz w:val="20"/>
                <w:szCs w:val="20"/>
                <w:lang w:val="uk-UA"/>
              </w:rPr>
            </w:pPr>
          </w:p>
          <w:p w14:paraId="5AD853CE" w14:textId="77777777" w:rsidR="001E5C51" w:rsidRPr="00952986" w:rsidRDefault="001E5C51" w:rsidP="0032407D">
            <w:pPr>
              <w:ind w:firstLine="480"/>
              <w:jc w:val="both"/>
              <w:rPr>
                <w:rFonts w:ascii="Times New Roman" w:hAnsi="Times New Roman" w:cs="Times New Roman"/>
                <w:b/>
                <w:bCs/>
                <w:sz w:val="20"/>
                <w:szCs w:val="20"/>
                <w:lang w:val="uk-UA"/>
              </w:rPr>
            </w:pPr>
          </w:p>
        </w:tc>
        <w:tc>
          <w:tcPr>
            <w:tcW w:w="4128" w:type="dxa"/>
            <w:gridSpan w:val="3"/>
          </w:tcPr>
          <w:p w14:paraId="1740DB03" w14:textId="5113AEA4" w:rsidR="001E5C51"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ТОВ «</w:t>
            </w:r>
            <w:r w:rsidR="001E5C51" w:rsidRPr="00952986">
              <w:rPr>
                <w:b/>
                <w:bCs/>
                <w:color w:val="333333"/>
                <w:sz w:val="20"/>
                <w:szCs w:val="20"/>
                <w:lang w:val="uk-UA"/>
              </w:rPr>
              <w:t>Д</w:t>
            </w:r>
            <w:r w:rsidR="00E63EFC" w:rsidRPr="00952986">
              <w:rPr>
                <w:b/>
                <w:bCs/>
                <w:color w:val="333333"/>
                <w:sz w:val="20"/>
                <w:szCs w:val="20"/>
                <w:lang w:val="uk-UA"/>
              </w:rPr>
              <w:t>.</w:t>
            </w:r>
            <w:r w:rsidR="001E5C51" w:rsidRPr="00952986">
              <w:rPr>
                <w:b/>
                <w:bCs/>
                <w:color w:val="333333"/>
                <w:sz w:val="20"/>
                <w:szCs w:val="20"/>
                <w:lang w:val="uk-UA"/>
              </w:rPr>
              <w:t xml:space="preserve"> </w:t>
            </w:r>
            <w:proofErr w:type="spellStart"/>
            <w:r w:rsidR="001E5C51" w:rsidRPr="00952986">
              <w:rPr>
                <w:b/>
                <w:bCs/>
                <w:color w:val="333333"/>
                <w:sz w:val="20"/>
                <w:szCs w:val="20"/>
                <w:lang w:val="uk-UA"/>
              </w:rPr>
              <w:t>Трейдінг</w:t>
            </w:r>
            <w:proofErr w:type="spellEnd"/>
            <w:r w:rsidRPr="00952986">
              <w:rPr>
                <w:b/>
                <w:bCs/>
                <w:color w:val="333333"/>
                <w:sz w:val="20"/>
                <w:szCs w:val="20"/>
                <w:lang w:val="uk-UA"/>
              </w:rPr>
              <w:t>»</w:t>
            </w:r>
          </w:p>
          <w:p w14:paraId="5C5EA87C" w14:textId="77777777" w:rsidR="008E7126" w:rsidRPr="00952986" w:rsidRDefault="008E7126" w:rsidP="0032407D">
            <w:pPr>
              <w:pStyle w:val="rvps7"/>
              <w:shd w:val="clear" w:color="auto" w:fill="FFFFFF"/>
              <w:spacing w:before="0" w:beforeAutospacing="0" w:after="0" w:afterAutospacing="0"/>
              <w:ind w:firstLine="480"/>
              <w:jc w:val="both"/>
              <w:rPr>
                <w:b/>
                <w:bCs/>
                <w:color w:val="333333"/>
                <w:sz w:val="20"/>
                <w:szCs w:val="20"/>
                <w:lang w:val="uk-UA"/>
              </w:rPr>
            </w:pPr>
          </w:p>
          <w:p w14:paraId="2C19433E" w14:textId="77777777" w:rsidR="001E5C51" w:rsidRPr="00952986" w:rsidRDefault="001E5C51" w:rsidP="005B7B7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8.1.5. Процедура розгляду заяв/скарг/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розробляється учасником роздрібного ринку та має передбачати:</w:t>
            </w:r>
          </w:p>
          <w:p w14:paraId="60356BC7" w14:textId="77777777" w:rsidR="001E5C51" w:rsidRPr="00952986" w:rsidRDefault="001E5C51" w:rsidP="005B7B7B">
            <w:pPr>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1) реєстрацію усіх отриманих звернень споживачів (заявників) з використанням загальної класифікації заяв/скарг/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w:t>
            </w:r>
          </w:p>
          <w:p w14:paraId="7C748B5A" w14:textId="77777777" w:rsidR="001E5C51" w:rsidRPr="00952986" w:rsidRDefault="001E5C51" w:rsidP="005B7B7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 надання попередньої відповіді щодо можливості вирішення порушеного у зверненні питання або повідомлення про початок розгляду заяви/скарги/</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lastRenderedPageBreak/>
              <w:t>та строки розгляду. Попередня відповідь надається заявнику протягом 3 робочих днів від дня реєстрації заяви/скарги/</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якщо споживач (заявник) зареєстрований в особовому кабінеті, у звернені вказана адреса електронної пошти споживача, номер телефону або така інформація відома учаснику роздрібного ринку;</w:t>
            </w:r>
          </w:p>
          <w:p w14:paraId="1E1308A3" w14:textId="77777777" w:rsidR="001E5C51" w:rsidRPr="00952986" w:rsidRDefault="001E5C51" w:rsidP="005B7B7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 строки розгляду звернення та надання відповіді.</w:t>
            </w:r>
          </w:p>
          <w:p w14:paraId="3813EAFD"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6F2ACDFD"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AB66255" w14:textId="77777777" w:rsidR="007E2BC5" w:rsidRPr="00952986" w:rsidRDefault="007E2BC5" w:rsidP="0032407D">
            <w:pPr>
              <w:ind w:firstLine="480"/>
              <w:jc w:val="both"/>
              <w:rPr>
                <w:rFonts w:ascii="Times New Roman" w:eastAsia="Times New Roman" w:hAnsi="Times New Roman" w:cs="Times New Roman"/>
                <w:b/>
                <w:sz w:val="20"/>
                <w:szCs w:val="20"/>
                <w:lang w:val="uk-UA" w:eastAsia="ru-RU"/>
              </w:rPr>
            </w:pPr>
          </w:p>
          <w:p w14:paraId="529D7FFC" w14:textId="77777777" w:rsidR="005B7B7B" w:rsidRDefault="005B7B7B" w:rsidP="007E2BC5">
            <w:pPr>
              <w:jc w:val="both"/>
              <w:rPr>
                <w:rFonts w:ascii="Times New Roman" w:eastAsia="Times New Roman" w:hAnsi="Times New Roman" w:cs="Times New Roman"/>
                <w:b/>
                <w:sz w:val="20"/>
                <w:szCs w:val="20"/>
                <w:lang w:val="uk-UA" w:eastAsia="ru-RU"/>
              </w:rPr>
            </w:pPr>
          </w:p>
          <w:p w14:paraId="655A3A09" w14:textId="77777777" w:rsidR="00341C94" w:rsidRDefault="00341C94" w:rsidP="00341C94">
            <w:pPr>
              <w:pStyle w:val="rvps2"/>
              <w:shd w:val="clear" w:color="auto" w:fill="FFFFFF"/>
              <w:spacing w:before="0" w:beforeAutospacing="0" w:after="0" w:afterAutospacing="0"/>
              <w:contextualSpacing/>
              <w:jc w:val="both"/>
              <w:rPr>
                <w:b/>
                <w:bCs/>
                <w:sz w:val="20"/>
                <w:szCs w:val="20"/>
                <w:lang w:val="uk-UA"/>
              </w:rPr>
            </w:pPr>
          </w:p>
          <w:p w14:paraId="21880CEE" w14:textId="7B64CEB0" w:rsidR="00341C94" w:rsidRDefault="00341C94" w:rsidP="00341C94">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582D5A32" w14:textId="61E71A3D" w:rsidR="00693242" w:rsidRPr="00952986" w:rsidRDefault="00693242" w:rsidP="0032407D">
            <w:pPr>
              <w:ind w:firstLine="480"/>
              <w:jc w:val="both"/>
              <w:rPr>
                <w:rFonts w:ascii="Times New Roman" w:eastAsia="Times New Roman" w:hAnsi="Times New Roman" w:cs="Times New Roman"/>
                <w:b/>
                <w:color w:val="0070C0"/>
                <w:sz w:val="20"/>
                <w:szCs w:val="20"/>
                <w:lang w:val="uk-UA" w:eastAsia="ru-RU"/>
              </w:rPr>
            </w:pPr>
          </w:p>
        </w:tc>
      </w:tr>
      <w:tr w:rsidR="00D26659" w:rsidRPr="00F14630" w14:paraId="45C4B08C" w14:textId="77777777" w:rsidTr="005B7B7B">
        <w:trPr>
          <w:trHeight w:val="20"/>
        </w:trPr>
        <w:tc>
          <w:tcPr>
            <w:tcW w:w="4345" w:type="dxa"/>
            <w:gridSpan w:val="2"/>
            <w:tcBorders>
              <w:top w:val="nil"/>
              <w:bottom w:val="nil"/>
            </w:tcBorders>
          </w:tcPr>
          <w:p w14:paraId="295D8AC3" w14:textId="77777777" w:rsidR="00D26659" w:rsidRPr="00952986" w:rsidRDefault="00D26659"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0601E5E" w14:textId="77777777" w:rsidR="00D26659" w:rsidRPr="00952986" w:rsidRDefault="00D2665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4DA039BE" w14:textId="77777777" w:rsidR="008E7126" w:rsidRPr="00952986" w:rsidRDefault="008E712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A10F29F" w14:textId="77777777" w:rsidR="00D26659" w:rsidRPr="00952986" w:rsidRDefault="00D26659" w:rsidP="005B7B7B">
            <w:pPr>
              <w:widowControl w:val="0"/>
              <w:autoSpaceDE w:val="0"/>
              <w:autoSpaceDN w:val="0"/>
              <w:ind w:firstLine="377"/>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8.1.5. Процедура розгляду</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звернень</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7030A0"/>
                <w:sz w:val="20"/>
                <w:szCs w:val="20"/>
                <w:lang w:val="uk-UA"/>
              </w:rPr>
              <w:t>заяв, скарг, претензій</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розробляється учасником роздрібного ринку та має передбачати:</w:t>
            </w:r>
          </w:p>
          <w:p w14:paraId="5738A8E8" w14:textId="77777777" w:rsidR="00D26659" w:rsidRPr="00952986" w:rsidRDefault="00D26659" w:rsidP="005B7B7B">
            <w:pPr>
              <w:widowControl w:val="0"/>
              <w:autoSpaceDE w:val="0"/>
              <w:autoSpaceDN w:val="0"/>
              <w:ind w:firstLine="377"/>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1) реєстрацію усіх отриманих</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звернень, заяв, скарг, претензій споживачів/ заявників</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з використанням загальної класифікації </w:t>
            </w:r>
          </w:p>
          <w:p w14:paraId="45E95FAA" w14:textId="77777777" w:rsidR="00D26659" w:rsidRPr="00952986" w:rsidRDefault="00D26659" w:rsidP="005B7B7B">
            <w:pPr>
              <w:widowControl w:val="0"/>
              <w:autoSpaceDE w:val="0"/>
              <w:autoSpaceDN w:val="0"/>
              <w:ind w:firstLine="377"/>
              <w:jc w:val="both"/>
              <w:rPr>
                <w:rFonts w:ascii="Times New Roman" w:eastAsia="Times New Roman" w:hAnsi="Times New Roman" w:cs="Times New Roman"/>
                <w:sz w:val="20"/>
                <w:szCs w:val="20"/>
                <w:lang w:val="uk-UA"/>
              </w:rPr>
            </w:pPr>
          </w:p>
          <w:p w14:paraId="2507C5F7" w14:textId="6A6FE442" w:rsidR="00D26659" w:rsidRPr="005B7B7B" w:rsidRDefault="005B7B7B" w:rsidP="005B7B7B">
            <w:pPr>
              <w:widowControl w:val="0"/>
              <w:autoSpaceDE w:val="0"/>
              <w:autoSpaceDN w:val="0"/>
              <w:ind w:firstLine="377"/>
              <w:jc w:val="both"/>
              <w:rPr>
                <w:rFonts w:ascii="Times New Roman" w:eastAsia="Times New Roman" w:hAnsi="Times New Roman" w:cs="Times New Roman"/>
                <w:b/>
                <w:bCs/>
                <w:color w:val="7030A0"/>
                <w:sz w:val="20"/>
                <w:szCs w:val="20"/>
                <w:lang w:val="uk-UA"/>
              </w:rPr>
            </w:pPr>
            <w:r w:rsidRPr="005B7B7B">
              <w:rPr>
                <w:rFonts w:ascii="Times New Roman" w:eastAsia="Times New Roman" w:hAnsi="Times New Roman" w:cs="Times New Roman"/>
                <w:b/>
                <w:bCs/>
                <w:color w:val="7030A0"/>
                <w:sz w:val="20"/>
                <w:szCs w:val="20"/>
                <w:lang w:val="uk-UA"/>
              </w:rPr>
              <w:t xml:space="preserve">2) </w:t>
            </w:r>
            <w:r w:rsidR="00D26659" w:rsidRPr="005B7B7B">
              <w:rPr>
                <w:rFonts w:ascii="Times New Roman" w:eastAsia="Times New Roman" w:hAnsi="Times New Roman" w:cs="Times New Roman"/>
                <w:b/>
                <w:bCs/>
                <w:color w:val="7030A0"/>
                <w:sz w:val="20"/>
                <w:szCs w:val="20"/>
                <w:lang w:val="uk-UA"/>
              </w:rPr>
              <w:t>Виключити.</w:t>
            </w:r>
          </w:p>
          <w:p w14:paraId="5571AAE6" w14:textId="77777777" w:rsidR="00D26659" w:rsidRPr="00952986" w:rsidRDefault="00D26659" w:rsidP="005B7B7B">
            <w:pPr>
              <w:widowControl w:val="0"/>
              <w:autoSpaceDE w:val="0"/>
              <w:autoSpaceDN w:val="0"/>
              <w:ind w:firstLine="377"/>
              <w:jc w:val="both"/>
              <w:rPr>
                <w:rFonts w:ascii="Times New Roman" w:eastAsia="Times New Roman" w:hAnsi="Times New Roman" w:cs="Times New Roman"/>
                <w:sz w:val="20"/>
                <w:szCs w:val="20"/>
                <w:lang w:val="uk-UA"/>
              </w:rPr>
            </w:pPr>
          </w:p>
          <w:p w14:paraId="042509E2" w14:textId="04B60A08" w:rsidR="00D26659" w:rsidRPr="00952986" w:rsidRDefault="00D26659" w:rsidP="005B7B7B">
            <w:pPr>
              <w:pStyle w:val="rvps7"/>
              <w:shd w:val="clear" w:color="auto" w:fill="FFFFFF"/>
              <w:spacing w:before="0" w:beforeAutospacing="0" w:after="0" w:afterAutospacing="0"/>
              <w:ind w:firstLine="377"/>
              <w:jc w:val="both"/>
              <w:rPr>
                <w:b/>
                <w:bCs/>
                <w:color w:val="333333"/>
                <w:sz w:val="20"/>
                <w:szCs w:val="20"/>
                <w:lang w:val="uk-UA"/>
              </w:rPr>
            </w:pPr>
            <w:r w:rsidRPr="00952986">
              <w:rPr>
                <w:b/>
                <w:bCs/>
                <w:color w:val="0070C0"/>
                <w:sz w:val="20"/>
                <w:szCs w:val="20"/>
                <w:lang w:val="uk-UA" w:eastAsia="en-US" w:bidi="ar-SA"/>
              </w:rPr>
              <w:t>3) строки розгляду</w:t>
            </w:r>
            <w:r w:rsidRPr="00952986">
              <w:rPr>
                <w:color w:val="0070C0"/>
                <w:sz w:val="20"/>
                <w:szCs w:val="20"/>
                <w:lang w:val="uk-UA" w:eastAsia="en-US" w:bidi="ar-SA"/>
              </w:rPr>
              <w:t xml:space="preserve"> </w:t>
            </w:r>
            <w:r w:rsidRPr="00952986">
              <w:rPr>
                <w:b/>
                <w:bCs/>
                <w:color w:val="7030A0"/>
                <w:sz w:val="20"/>
                <w:szCs w:val="20"/>
                <w:lang w:val="uk-UA" w:eastAsia="en-US" w:bidi="ar-SA"/>
              </w:rPr>
              <w:t>звернень, заяв, скарг, претензій споживачів/ заявників</w:t>
            </w:r>
            <w:r w:rsidRPr="00952986">
              <w:rPr>
                <w:color w:val="7030A0"/>
                <w:sz w:val="20"/>
                <w:szCs w:val="20"/>
                <w:lang w:val="uk-UA" w:eastAsia="en-US" w:bidi="ar-SA"/>
              </w:rPr>
              <w:t xml:space="preserve"> </w:t>
            </w:r>
            <w:r w:rsidRPr="00952986">
              <w:rPr>
                <w:b/>
                <w:bCs/>
                <w:color w:val="0070C0"/>
                <w:sz w:val="20"/>
                <w:szCs w:val="20"/>
                <w:lang w:val="uk-UA" w:eastAsia="en-US" w:bidi="ar-SA"/>
              </w:rPr>
              <w:t>та надання відповіді</w:t>
            </w:r>
          </w:p>
          <w:p w14:paraId="04A12DDD" w14:textId="77777777" w:rsidR="00D26659" w:rsidRPr="00952986" w:rsidRDefault="00D26659"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2799CF9" w14:textId="77777777" w:rsidR="00D26659" w:rsidRPr="00952986" w:rsidRDefault="00D26659"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14103CE" w14:textId="77777777" w:rsidR="008E7126" w:rsidRPr="00952986" w:rsidRDefault="008E712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C77C7ED" w14:textId="77777777" w:rsidR="00D26659" w:rsidRPr="00952986" w:rsidRDefault="00D26659" w:rsidP="0032407D">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Надання попередньої відповіді щодо можливості вирішення порушеного у зверненні питання протягом 3х робочих днів фактично зобов’язує учасника ринку розглядати звернення по суті протягом 3х робочих днів, що суперечить загально встановленим строкам розгляду звернень, які визначені Законом України «Про звернення громадян».</w:t>
            </w:r>
          </w:p>
          <w:p w14:paraId="2A646608" w14:textId="77777777" w:rsidR="00D26659" w:rsidRDefault="00D26659" w:rsidP="0032407D">
            <w:pPr>
              <w:pStyle w:val="rvps7"/>
              <w:shd w:val="clear" w:color="auto" w:fill="FFFFFF"/>
              <w:spacing w:before="0" w:beforeAutospacing="0" w:after="0" w:afterAutospacing="0"/>
              <w:ind w:firstLine="480"/>
              <w:jc w:val="both"/>
              <w:rPr>
                <w:sz w:val="20"/>
                <w:szCs w:val="20"/>
                <w:lang w:val="uk-UA" w:eastAsia="en-US" w:bidi="ar-SA"/>
              </w:rPr>
            </w:pPr>
            <w:r w:rsidRPr="00952986">
              <w:rPr>
                <w:sz w:val="20"/>
                <w:szCs w:val="20"/>
                <w:lang w:val="uk-UA" w:eastAsia="en-US" w:bidi="ar-SA"/>
              </w:rPr>
              <w:t>Формальна відповідь за усіма без винятку зверненнями ускладнює та бюрократизує процес, потребує додаткових витрат часу та фінансових ресурсів, відволікає персонал від надання відповіді по суті.</w:t>
            </w:r>
          </w:p>
          <w:p w14:paraId="366934A7" w14:textId="5A3DA557" w:rsidR="005B7B7B" w:rsidRPr="00952986" w:rsidRDefault="005B7B7B"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5C8A587" w14:textId="77777777" w:rsidR="00693242" w:rsidRDefault="00693242" w:rsidP="005B7B7B">
            <w:pPr>
              <w:jc w:val="both"/>
              <w:rPr>
                <w:rFonts w:ascii="Times New Roman" w:eastAsia="Times New Roman" w:hAnsi="Times New Roman" w:cs="Times New Roman"/>
                <w:b/>
                <w:sz w:val="20"/>
                <w:szCs w:val="20"/>
                <w:lang w:val="uk-UA" w:eastAsia="ru-RU"/>
              </w:rPr>
            </w:pPr>
          </w:p>
          <w:p w14:paraId="5F71B899" w14:textId="77777777" w:rsidR="005B7B7B" w:rsidRDefault="005B7B7B" w:rsidP="005B7B7B">
            <w:pPr>
              <w:jc w:val="both"/>
              <w:rPr>
                <w:rFonts w:ascii="Times New Roman" w:eastAsia="Times New Roman" w:hAnsi="Times New Roman" w:cs="Times New Roman"/>
                <w:b/>
                <w:color w:val="0070C0"/>
                <w:sz w:val="20"/>
                <w:szCs w:val="20"/>
                <w:lang w:val="uk-UA" w:eastAsia="ru-RU"/>
              </w:rPr>
            </w:pPr>
          </w:p>
          <w:p w14:paraId="73C20429" w14:textId="77777777" w:rsidR="005B7B7B" w:rsidRDefault="005B7B7B" w:rsidP="005B7B7B">
            <w:pPr>
              <w:jc w:val="both"/>
              <w:rPr>
                <w:rFonts w:ascii="Times New Roman" w:eastAsia="Times New Roman" w:hAnsi="Times New Roman" w:cs="Times New Roman"/>
                <w:b/>
                <w:color w:val="0070C0"/>
                <w:sz w:val="20"/>
                <w:szCs w:val="20"/>
                <w:lang w:val="uk-UA" w:eastAsia="ru-RU"/>
              </w:rPr>
            </w:pPr>
          </w:p>
          <w:p w14:paraId="7D15BB70" w14:textId="09B5CA9E" w:rsidR="005B7B7B" w:rsidRPr="00952986" w:rsidRDefault="005B7B7B" w:rsidP="005B7B7B">
            <w:pPr>
              <w:jc w:val="both"/>
              <w:rPr>
                <w:rFonts w:ascii="Times New Roman" w:eastAsia="Times New Roman" w:hAnsi="Times New Roman" w:cs="Times New Roman"/>
                <w:b/>
                <w:color w:val="0070C0"/>
                <w:sz w:val="20"/>
                <w:szCs w:val="20"/>
                <w:lang w:val="uk-UA" w:eastAsia="ru-RU"/>
              </w:rPr>
            </w:pPr>
            <w:r w:rsidRPr="005B7B7B">
              <w:rPr>
                <w:rFonts w:ascii="Times New Roman" w:eastAsia="Times New Roman" w:hAnsi="Times New Roman" w:cs="Times New Roman"/>
                <w:b/>
                <w:sz w:val="20"/>
                <w:szCs w:val="20"/>
                <w:lang w:val="uk-UA" w:eastAsia="ru-RU"/>
              </w:rPr>
              <w:t>Потребує обговорення</w:t>
            </w:r>
          </w:p>
        </w:tc>
      </w:tr>
      <w:tr w:rsidR="001E7FAE" w:rsidRPr="00F14630" w14:paraId="16C0F315" w14:textId="77777777" w:rsidTr="005B7B7B">
        <w:trPr>
          <w:trHeight w:val="20"/>
        </w:trPr>
        <w:tc>
          <w:tcPr>
            <w:tcW w:w="4345" w:type="dxa"/>
            <w:gridSpan w:val="2"/>
            <w:tcBorders>
              <w:top w:val="nil"/>
              <w:bottom w:val="nil"/>
            </w:tcBorders>
          </w:tcPr>
          <w:p w14:paraId="0022DEB7" w14:textId="77777777" w:rsidR="001E7FAE" w:rsidRPr="00952986" w:rsidRDefault="001E7FAE"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D48D06B" w14:textId="77777777" w:rsidR="001E7FAE" w:rsidRPr="00952986" w:rsidRDefault="001E7FAE"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TOB «ДНІПРОВСЬКІ ЕНЕРГЕТИЧНІ ПОСЛУГИ»</w:t>
            </w:r>
          </w:p>
          <w:p w14:paraId="24382294"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p>
          <w:p w14:paraId="00EC44E3" w14:textId="77777777" w:rsidR="001E7FAE" w:rsidRPr="00952986" w:rsidRDefault="001E7FAE" w:rsidP="005B7B7B">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8.1.5. Процедура розгляду заяв/скарг/претензій розробляється учасником роздрібного ринку та має передбачати:</w:t>
            </w:r>
          </w:p>
          <w:p w14:paraId="031B6174" w14:textId="77777777" w:rsidR="001E7FAE" w:rsidRPr="00952986" w:rsidRDefault="001E7FAE" w:rsidP="005B7B7B">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реєстрацію усіх отриманих звернень споживачів (заявників) з використанням загальної класифікації заяв/скарг/претензій;</w:t>
            </w:r>
          </w:p>
          <w:p w14:paraId="4C766054" w14:textId="77777777" w:rsidR="001E7FAE" w:rsidRPr="00952986" w:rsidRDefault="001E7FAE" w:rsidP="005B7B7B">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2) 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w:t>
            </w:r>
            <w:r w:rsidRPr="00952986">
              <w:rPr>
                <w:rFonts w:ascii="Times New Roman" w:eastAsia="Times New Roman" w:hAnsi="Times New Roman" w:cs="Times New Roman"/>
                <w:b/>
                <w:color w:val="0070C0"/>
                <w:sz w:val="20"/>
                <w:szCs w:val="20"/>
                <w:lang w:val="uk-UA" w:eastAsia="ru-RU"/>
              </w:rPr>
              <w:lastRenderedPageBreak/>
              <w:t>строки розгляду. Попередня відповідь надається заявнику протягом</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5 робочих</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днів від дня реєстрації заяви/скарги/претензії, якщо споживач (заявник) зареєстрований в особовому кабінеті, у зверненні вказана адреса електронної пошти споживача, номер телефону або така інформація відома учаснику роздрібного ринку;</w:t>
            </w:r>
          </w:p>
          <w:p w14:paraId="05539867" w14:textId="77777777" w:rsidR="001E7FAE" w:rsidRDefault="001E7FAE" w:rsidP="005B7B7B">
            <w:pPr>
              <w:pStyle w:val="rvps7"/>
              <w:shd w:val="clear" w:color="auto" w:fill="FFFFFF"/>
              <w:spacing w:before="0" w:beforeAutospacing="0" w:after="0" w:afterAutospacing="0"/>
              <w:ind w:firstLine="377"/>
              <w:jc w:val="both"/>
              <w:rPr>
                <w:b/>
                <w:color w:val="0070C0"/>
                <w:sz w:val="20"/>
                <w:szCs w:val="20"/>
                <w:lang w:val="uk-UA" w:eastAsia="ru-RU" w:bidi="ar-SA"/>
              </w:rPr>
            </w:pPr>
            <w:r w:rsidRPr="00952986">
              <w:rPr>
                <w:b/>
                <w:color w:val="0070C0"/>
                <w:sz w:val="20"/>
                <w:szCs w:val="20"/>
                <w:lang w:val="uk-UA" w:eastAsia="ru-RU" w:bidi="ar-SA"/>
              </w:rPr>
              <w:t>3) строки розгляду звернення та надання відповіді.</w:t>
            </w:r>
          </w:p>
          <w:p w14:paraId="54C6C3EF" w14:textId="00539659" w:rsidR="005B7B7B" w:rsidRPr="00952986" w:rsidRDefault="005B7B7B" w:rsidP="005B7B7B">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1362AE1C"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TOB «ДНІПРОВСЬКІ ЕНЕРГЕТИЧНІ ПОСЛУГИ»</w:t>
            </w:r>
          </w:p>
          <w:p w14:paraId="4BBE16A1"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p>
          <w:p w14:paraId="68577D2B" w14:textId="1474F8C1"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Cs/>
                <w:sz w:val="20"/>
                <w:szCs w:val="20"/>
                <w:lang w:val="uk-UA" w:eastAsia="ru-RU"/>
              </w:rPr>
              <w:t>Пропонуємо збільшити строк до 5 робочих днів, враховуючи велику кількість звернень у пікові періоди.</w:t>
            </w:r>
          </w:p>
        </w:tc>
        <w:tc>
          <w:tcPr>
            <w:tcW w:w="3179" w:type="dxa"/>
            <w:gridSpan w:val="2"/>
          </w:tcPr>
          <w:p w14:paraId="66570D80" w14:textId="77777777" w:rsidR="00247B5C" w:rsidRPr="00952986" w:rsidRDefault="00247B5C" w:rsidP="00247B5C">
            <w:pPr>
              <w:jc w:val="both"/>
              <w:rPr>
                <w:rFonts w:ascii="Times New Roman" w:eastAsia="Times New Roman" w:hAnsi="Times New Roman" w:cs="Times New Roman"/>
                <w:b/>
                <w:sz w:val="20"/>
                <w:szCs w:val="20"/>
                <w:lang w:val="uk-UA" w:eastAsia="ru-RU"/>
              </w:rPr>
            </w:pPr>
          </w:p>
          <w:p w14:paraId="0D206744" w14:textId="6BB44FB5" w:rsidR="00247B5C" w:rsidRPr="00952986" w:rsidRDefault="00FD409A" w:rsidP="00247B5C">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 xml:space="preserve">Попередньо </w:t>
            </w:r>
            <w:r w:rsidR="007E2BC5" w:rsidRPr="00952986">
              <w:rPr>
                <w:rFonts w:ascii="Times New Roman" w:eastAsia="Times New Roman" w:hAnsi="Times New Roman" w:cs="Times New Roman"/>
                <w:b/>
                <w:sz w:val="20"/>
                <w:szCs w:val="20"/>
                <w:lang w:val="uk-UA" w:eastAsia="ru-RU"/>
              </w:rPr>
              <w:t>врах</w:t>
            </w:r>
            <w:r w:rsidR="005B7B7B">
              <w:rPr>
                <w:rFonts w:ascii="Times New Roman" w:eastAsia="Times New Roman" w:hAnsi="Times New Roman" w:cs="Times New Roman"/>
                <w:b/>
                <w:sz w:val="20"/>
                <w:szCs w:val="20"/>
                <w:lang w:val="uk-UA" w:eastAsia="ru-RU"/>
              </w:rPr>
              <w:t>о</w:t>
            </w:r>
            <w:r w:rsidR="007E2BC5" w:rsidRPr="00952986">
              <w:rPr>
                <w:rFonts w:ascii="Times New Roman" w:eastAsia="Times New Roman" w:hAnsi="Times New Roman" w:cs="Times New Roman"/>
                <w:b/>
                <w:sz w:val="20"/>
                <w:szCs w:val="20"/>
                <w:lang w:val="uk-UA" w:eastAsia="ru-RU"/>
              </w:rPr>
              <w:t>в</w:t>
            </w:r>
            <w:r w:rsidR="005B7B7B">
              <w:rPr>
                <w:rFonts w:ascii="Times New Roman" w:eastAsia="Times New Roman" w:hAnsi="Times New Roman" w:cs="Times New Roman"/>
                <w:b/>
                <w:sz w:val="20"/>
                <w:szCs w:val="20"/>
                <w:lang w:val="uk-UA" w:eastAsia="ru-RU"/>
              </w:rPr>
              <w:t>ано</w:t>
            </w:r>
            <w:r w:rsidR="007E2BC5" w:rsidRPr="00952986">
              <w:rPr>
                <w:rFonts w:ascii="Times New Roman" w:eastAsia="Times New Roman" w:hAnsi="Times New Roman" w:cs="Times New Roman"/>
                <w:b/>
                <w:sz w:val="20"/>
                <w:szCs w:val="20"/>
                <w:lang w:val="uk-UA" w:eastAsia="ru-RU"/>
              </w:rPr>
              <w:t xml:space="preserve"> </w:t>
            </w:r>
            <w:r w:rsidR="00002D04" w:rsidRPr="00952986">
              <w:rPr>
                <w:rFonts w:ascii="Times New Roman" w:eastAsia="Times New Roman" w:hAnsi="Times New Roman" w:cs="Times New Roman"/>
                <w:b/>
                <w:sz w:val="20"/>
                <w:szCs w:val="20"/>
                <w:lang w:val="uk-UA" w:eastAsia="ru-RU"/>
              </w:rPr>
              <w:t>в редакції:</w:t>
            </w:r>
          </w:p>
          <w:p w14:paraId="4994AD40" w14:textId="6AC1753A" w:rsidR="00247B5C" w:rsidRPr="00952986" w:rsidRDefault="00045C6C" w:rsidP="005B7B7B">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color w:val="0070C0"/>
                <w:sz w:val="20"/>
                <w:szCs w:val="20"/>
                <w:lang w:val="uk-UA" w:eastAsia="ru-RU"/>
              </w:rPr>
              <w:t>…</w:t>
            </w:r>
          </w:p>
          <w:p w14:paraId="6987A2E6" w14:textId="4C7D854C" w:rsidR="00247B5C" w:rsidRPr="00952986" w:rsidRDefault="00247B5C" w:rsidP="005B7B7B">
            <w:pPr>
              <w:suppressAutoHyphens/>
              <w:ind w:firstLine="228"/>
              <w:jc w:val="both"/>
              <w:rPr>
                <w:rFonts w:ascii="Times New Roman" w:eastAsia="Times New Roman" w:hAnsi="Times New Roman" w:cs="Times New Roman"/>
                <w:b/>
                <w:bCs/>
                <w:iCs/>
                <w:color w:val="00B050"/>
                <w:sz w:val="20"/>
                <w:szCs w:val="20"/>
                <w:lang w:val="uk-UA" w:eastAsia="zh-CN"/>
              </w:rPr>
            </w:pPr>
            <w:r w:rsidRPr="00952986">
              <w:rPr>
                <w:rFonts w:ascii="Times New Roman" w:eastAsia="Times New Roman" w:hAnsi="Times New Roman" w:cs="Times New Roman"/>
                <w:b/>
                <w:color w:val="0070C0"/>
                <w:sz w:val="20"/>
                <w:szCs w:val="20"/>
                <w:lang w:val="uk-UA" w:eastAsia="ru-RU"/>
              </w:rPr>
              <w:t>2) 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строки розгляду. Попередня відповідь надається заявнику протягом</w:t>
            </w:r>
            <w:r w:rsidRPr="00952986">
              <w:rPr>
                <w:rFonts w:ascii="Times New Roman" w:eastAsia="Times New Roman" w:hAnsi="Times New Roman" w:cs="Times New Roman"/>
                <w:b/>
                <w:bCs/>
                <w:color w:val="0070C0"/>
                <w:sz w:val="20"/>
                <w:szCs w:val="20"/>
                <w:lang w:val="uk-UA" w:eastAsia="ru-RU"/>
              </w:rPr>
              <w:t xml:space="preserve"> </w:t>
            </w:r>
            <w:r w:rsidRPr="00952986">
              <w:rPr>
                <w:rFonts w:ascii="Times New Roman" w:eastAsia="Times New Roman" w:hAnsi="Times New Roman" w:cs="Times New Roman"/>
                <w:b/>
                <w:color w:val="00B050"/>
                <w:sz w:val="20"/>
                <w:szCs w:val="20"/>
                <w:lang w:val="uk-UA" w:eastAsia="ru-RU"/>
              </w:rPr>
              <w:t>5 робочих</w:t>
            </w:r>
            <w:r w:rsidRPr="00952986">
              <w:rPr>
                <w:rFonts w:ascii="Times New Roman" w:eastAsia="Times New Roman" w:hAnsi="Times New Roman" w:cs="Times New Roman"/>
                <w:b/>
                <w:bCs/>
                <w:color w:val="00B050"/>
                <w:sz w:val="20"/>
                <w:szCs w:val="20"/>
                <w:lang w:val="uk-UA" w:eastAsia="ru-RU"/>
              </w:rPr>
              <w:t xml:space="preserve"> </w:t>
            </w:r>
            <w:r w:rsidRPr="00952986">
              <w:rPr>
                <w:rFonts w:ascii="Times New Roman" w:eastAsia="Times New Roman" w:hAnsi="Times New Roman" w:cs="Times New Roman"/>
                <w:b/>
                <w:color w:val="00B050"/>
                <w:sz w:val="20"/>
                <w:szCs w:val="20"/>
                <w:lang w:val="uk-UA" w:eastAsia="ru-RU"/>
              </w:rPr>
              <w:t xml:space="preserve">днів </w:t>
            </w:r>
            <w:r w:rsidRPr="00952986">
              <w:rPr>
                <w:rFonts w:ascii="Times New Roman" w:eastAsia="Times New Roman" w:hAnsi="Times New Roman" w:cs="Times New Roman"/>
                <w:b/>
                <w:color w:val="0070C0"/>
                <w:sz w:val="20"/>
                <w:szCs w:val="20"/>
                <w:lang w:val="uk-UA" w:eastAsia="ru-RU"/>
              </w:rPr>
              <w:t xml:space="preserve">від дня реєстрації заяви/скарги/претензії </w:t>
            </w:r>
            <w:r w:rsidRPr="00952986">
              <w:rPr>
                <w:rFonts w:ascii="Times New Roman" w:eastAsia="Times New Roman" w:hAnsi="Times New Roman" w:cs="Times New Roman"/>
                <w:b/>
                <w:bCs/>
                <w:iCs/>
                <w:color w:val="0070C0"/>
                <w:sz w:val="20"/>
                <w:szCs w:val="20"/>
                <w:lang w:val="uk-UA" w:eastAsia="zh-CN"/>
              </w:rPr>
              <w:t xml:space="preserve"> </w:t>
            </w:r>
            <w:r w:rsidRPr="00952986">
              <w:rPr>
                <w:rFonts w:ascii="Times New Roman" w:eastAsia="Times New Roman" w:hAnsi="Times New Roman" w:cs="Times New Roman"/>
                <w:b/>
                <w:bCs/>
                <w:iCs/>
                <w:color w:val="00B050"/>
                <w:sz w:val="20"/>
                <w:szCs w:val="20"/>
                <w:lang w:val="uk-UA" w:eastAsia="zh-CN"/>
              </w:rPr>
              <w:t xml:space="preserve">в один із </w:t>
            </w:r>
            <w:r w:rsidRPr="00952986">
              <w:rPr>
                <w:rFonts w:ascii="Times New Roman" w:eastAsia="Times New Roman" w:hAnsi="Times New Roman" w:cs="Times New Roman"/>
                <w:b/>
                <w:bCs/>
                <w:iCs/>
                <w:color w:val="00B050"/>
                <w:sz w:val="20"/>
                <w:szCs w:val="20"/>
                <w:lang w:val="uk-UA" w:eastAsia="zh-CN"/>
              </w:rPr>
              <w:lastRenderedPageBreak/>
              <w:t xml:space="preserve">способів, зазначений в заяві/скарзі/претензії: </w:t>
            </w:r>
          </w:p>
          <w:p w14:paraId="65DCC01B" w14:textId="5183E88F" w:rsidR="00247B5C" w:rsidRPr="00952986" w:rsidRDefault="00247B5C" w:rsidP="005B7B7B">
            <w:pPr>
              <w:ind w:firstLine="228"/>
              <w:jc w:val="both"/>
              <w:rPr>
                <w:rFonts w:ascii="Times New Roman" w:eastAsia="Times New Roman" w:hAnsi="Times New Roman" w:cs="Times New Roman"/>
                <w:b/>
                <w:color w:val="00B050"/>
                <w:sz w:val="20"/>
                <w:szCs w:val="20"/>
                <w:lang w:val="uk-UA" w:eastAsia="ru-RU"/>
              </w:rPr>
            </w:pPr>
            <w:r w:rsidRPr="00952986">
              <w:rPr>
                <w:rFonts w:ascii="Times New Roman" w:eastAsia="Times New Roman" w:hAnsi="Times New Roman" w:cs="Times New Roman"/>
                <w:b/>
                <w:color w:val="00B050"/>
                <w:sz w:val="20"/>
                <w:szCs w:val="20"/>
                <w:lang w:val="uk-UA" w:eastAsia="ru-RU"/>
              </w:rPr>
              <w:t>в особовому кабінеті споживача;</w:t>
            </w:r>
          </w:p>
          <w:p w14:paraId="1327E23D" w14:textId="4F8218BF" w:rsidR="00247B5C" w:rsidRPr="00952986" w:rsidRDefault="00247B5C" w:rsidP="005B7B7B">
            <w:pPr>
              <w:ind w:firstLine="228"/>
              <w:jc w:val="both"/>
              <w:rPr>
                <w:rFonts w:ascii="Times New Roman" w:eastAsia="Times New Roman" w:hAnsi="Times New Roman" w:cs="Times New Roman"/>
                <w:b/>
                <w:color w:val="00B050"/>
                <w:sz w:val="20"/>
                <w:szCs w:val="20"/>
                <w:lang w:val="uk-UA" w:eastAsia="ru-RU"/>
              </w:rPr>
            </w:pPr>
            <w:r w:rsidRPr="00952986">
              <w:rPr>
                <w:rFonts w:ascii="Times New Roman" w:eastAsia="Times New Roman" w:hAnsi="Times New Roman" w:cs="Times New Roman"/>
                <w:b/>
                <w:color w:val="00B050"/>
                <w:sz w:val="20"/>
                <w:szCs w:val="20"/>
                <w:lang w:val="uk-UA" w:eastAsia="ru-RU"/>
              </w:rPr>
              <w:t xml:space="preserve"> на електронну пошту</w:t>
            </w:r>
          </w:p>
          <w:p w14:paraId="32EA1BBD" w14:textId="4E7B9888" w:rsidR="00247B5C" w:rsidRPr="00952986" w:rsidRDefault="00247B5C" w:rsidP="005B7B7B">
            <w:pPr>
              <w:ind w:firstLine="228"/>
              <w:jc w:val="both"/>
              <w:rPr>
                <w:rFonts w:ascii="Times New Roman" w:eastAsia="Times New Roman" w:hAnsi="Times New Roman" w:cs="Times New Roman"/>
                <w:b/>
                <w:color w:val="00B050"/>
                <w:sz w:val="20"/>
                <w:szCs w:val="20"/>
                <w:lang w:val="uk-UA" w:eastAsia="ru-RU"/>
              </w:rPr>
            </w:pPr>
            <w:r w:rsidRPr="00952986">
              <w:rPr>
                <w:rFonts w:ascii="Times New Roman" w:eastAsia="Times New Roman" w:hAnsi="Times New Roman" w:cs="Times New Roman"/>
                <w:b/>
                <w:color w:val="00B050"/>
                <w:sz w:val="20"/>
                <w:szCs w:val="20"/>
                <w:lang w:val="uk-UA" w:eastAsia="ru-RU"/>
              </w:rPr>
              <w:t xml:space="preserve">за номером  телефону </w:t>
            </w:r>
          </w:p>
          <w:p w14:paraId="66662403" w14:textId="730064E9" w:rsidR="00247B5C" w:rsidRPr="00952986" w:rsidRDefault="00247B5C" w:rsidP="00193324">
            <w:pPr>
              <w:ind w:firstLine="520"/>
              <w:jc w:val="both"/>
              <w:rPr>
                <w:rFonts w:ascii="Times New Roman" w:eastAsia="Times New Roman" w:hAnsi="Times New Roman" w:cs="Times New Roman"/>
                <w:b/>
                <w:color w:val="0070C0"/>
                <w:sz w:val="20"/>
                <w:szCs w:val="20"/>
                <w:lang w:val="uk-UA" w:eastAsia="ru-RU"/>
              </w:rPr>
            </w:pPr>
          </w:p>
          <w:p w14:paraId="7F69BE92" w14:textId="77807D2C" w:rsidR="001E7FAE" w:rsidRPr="00952986" w:rsidRDefault="001E7FAE" w:rsidP="0032407D">
            <w:pPr>
              <w:ind w:firstLine="480"/>
              <w:jc w:val="both"/>
              <w:rPr>
                <w:rFonts w:ascii="Times New Roman" w:eastAsia="Times New Roman" w:hAnsi="Times New Roman" w:cs="Times New Roman"/>
                <w:b/>
                <w:color w:val="0070C0"/>
                <w:sz w:val="20"/>
                <w:szCs w:val="20"/>
                <w:lang w:val="uk-UA" w:eastAsia="ru-RU"/>
              </w:rPr>
            </w:pPr>
          </w:p>
        </w:tc>
      </w:tr>
      <w:tr w:rsidR="00881BDD" w:rsidRPr="005B7B7B" w14:paraId="0039EF4D" w14:textId="77777777" w:rsidTr="005B7B7B">
        <w:trPr>
          <w:trHeight w:val="20"/>
        </w:trPr>
        <w:tc>
          <w:tcPr>
            <w:tcW w:w="4345" w:type="dxa"/>
            <w:gridSpan w:val="2"/>
            <w:tcBorders>
              <w:top w:val="nil"/>
              <w:bottom w:val="nil"/>
            </w:tcBorders>
          </w:tcPr>
          <w:p w14:paraId="75787460" w14:textId="77777777" w:rsidR="00881BDD" w:rsidRPr="00952986" w:rsidRDefault="00881BDD"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951C159" w14:textId="4E541371" w:rsidR="00881BDD" w:rsidRPr="00952986" w:rsidRDefault="00881BDD"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b/>
                <w:bCs/>
                <w:color w:val="333333"/>
                <w:sz w:val="20"/>
                <w:szCs w:val="20"/>
                <w:lang w:val="uk-UA"/>
              </w:rPr>
              <w:t xml:space="preserve">ПАТ </w:t>
            </w:r>
            <w:r w:rsidR="008E7126" w:rsidRPr="00952986">
              <w:rPr>
                <w:b/>
                <w:bCs/>
                <w:color w:val="333333"/>
                <w:sz w:val="20"/>
                <w:szCs w:val="20"/>
                <w:lang w:val="uk-UA"/>
              </w:rPr>
              <w:t>«</w:t>
            </w:r>
            <w:proofErr w:type="spellStart"/>
            <w:r w:rsidRPr="00952986">
              <w:rPr>
                <w:b/>
                <w:bCs/>
                <w:color w:val="333333"/>
                <w:sz w:val="20"/>
                <w:szCs w:val="20"/>
                <w:lang w:val="uk-UA"/>
              </w:rPr>
              <w:t>Запоріжжяобленерго</w:t>
            </w:r>
            <w:proofErr w:type="spellEnd"/>
            <w:r w:rsidR="008E7126" w:rsidRPr="00952986">
              <w:rPr>
                <w:b/>
                <w:bCs/>
                <w:color w:val="333333"/>
                <w:sz w:val="20"/>
                <w:szCs w:val="20"/>
                <w:lang w:val="uk-UA"/>
              </w:rPr>
              <w:t>»</w:t>
            </w:r>
          </w:p>
          <w:p w14:paraId="10ECF1D2" w14:textId="77777777" w:rsidR="008E7126" w:rsidRPr="00952986" w:rsidRDefault="008E7126" w:rsidP="0032407D">
            <w:pPr>
              <w:pStyle w:val="rvps7"/>
              <w:shd w:val="clear" w:color="auto" w:fill="FFFFFF"/>
              <w:spacing w:before="0" w:beforeAutospacing="0" w:after="0" w:afterAutospacing="0"/>
              <w:ind w:firstLine="480"/>
              <w:jc w:val="both"/>
              <w:rPr>
                <w:b/>
                <w:bCs/>
                <w:color w:val="333333"/>
                <w:sz w:val="20"/>
                <w:szCs w:val="20"/>
                <w:lang w:val="uk-UA"/>
              </w:rPr>
            </w:pPr>
          </w:p>
          <w:p w14:paraId="548D8749" w14:textId="0CB6F80E" w:rsidR="00881BDD" w:rsidRPr="00952986" w:rsidRDefault="004B36D5" w:rsidP="005B7B7B">
            <w:pPr>
              <w:widowControl w:val="0"/>
              <w:tabs>
                <w:tab w:val="left" w:pos="1163"/>
              </w:tabs>
              <w:suppressAutoHyphens/>
              <w:snapToGrid w:val="0"/>
              <w:ind w:firstLine="377"/>
              <w:contextualSpacing/>
              <w:jc w:val="both"/>
              <w:rPr>
                <w:rFonts w:ascii="Times New Roman" w:eastAsia="Times New Roman" w:hAnsi="Times New Roman" w:cs="Times New Roman"/>
                <w:b/>
                <w:bCs/>
                <w:color w:val="0070C0"/>
                <w:sz w:val="20"/>
                <w:szCs w:val="20"/>
                <w:lang w:val="uk-UA" w:eastAsia="zh-CN"/>
              </w:rPr>
            </w:pPr>
            <w:r w:rsidRPr="00952986">
              <w:rPr>
                <w:rFonts w:ascii="Times New Roman" w:eastAsia="Times New Roman" w:hAnsi="Times New Roman" w:cs="Times New Roman"/>
                <w:b/>
                <w:bCs/>
                <w:iCs/>
                <w:color w:val="0070C0"/>
                <w:sz w:val="20"/>
                <w:szCs w:val="20"/>
                <w:lang w:val="uk-UA" w:eastAsia="zh-CN"/>
              </w:rPr>
              <w:t xml:space="preserve">8.1.5. </w:t>
            </w:r>
            <w:r w:rsidR="00881BDD" w:rsidRPr="00952986">
              <w:rPr>
                <w:rFonts w:ascii="Times New Roman" w:eastAsia="Times New Roman" w:hAnsi="Times New Roman" w:cs="Times New Roman"/>
                <w:b/>
                <w:bCs/>
                <w:iCs/>
                <w:color w:val="0070C0"/>
                <w:sz w:val="20"/>
                <w:szCs w:val="20"/>
                <w:lang w:val="uk-UA" w:eastAsia="zh-CN"/>
              </w:rPr>
              <w:t>Процедура розгляду заяв/скарг/претензій розробляється учасником роздрібного ринку та має передбачати:</w:t>
            </w:r>
          </w:p>
          <w:p w14:paraId="548BEEE8" w14:textId="77777777" w:rsidR="00881BDD" w:rsidRPr="00952986" w:rsidRDefault="00881BDD" w:rsidP="005B7B7B">
            <w:pPr>
              <w:suppressAutoHyphens/>
              <w:ind w:firstLine="377"/>
              <w:jc w:val="both"/>
              <w:rPr>
                <w:rFonts w:ascii="Times New Roman" w:eastAsia="Times New Roman" w:hAnsi="Times New Roman" w:cs="Times New Roman"/>
                <w:b/>
                <w:bCs/>
                <w:color w:val="0070C0"/>
                <w:sz w:val="20"/>
                <w:szCs w:val="20"/>
                <w:lang w:val="uk-UA" w:eastAsia="zh-CN"/>
              </w:rPr>
            </w:pPr>
            <w:r w:rsidRPr="00952986">
              <w:rPr>
                <w:rFonts w:ascii="Times New Roman" w:eastAsia="Times New Roman" w:hAnsi="Times New Roman" w:cs="Times New Roman"/>
                <w:b/>
                <w:bCs/>
                <w:iCs/>
                <w:color w:val="0070C0"/>
                <w:sz w:val="20"/>
                <w:szCs w:val="20"/>
                <w:lang w:val="uk-UA" w:eastAsia="zh-CN"/>
              </w:rPr>
              <w:t>1) реєстрацію усіх отриманих звернень споживачів (заявників) з використанням загальної класифікації заяв/скарг/претензій;</w:t>
            </w:r>
          </w:p>
          <w:p w14:paraId="2D7CCBD7" w14:textId="77777777" w:rsidR="00881BDD" w:rsidRPr="00952986" w:rsidRDefault="00881BDD" w:rsidP="005B7B7B">
            <w:pPr>
              <w:suppressAutoHyphens/>
              <w:ind w:firstLine="377"/>
              <w:jc w:val="both"/>
              <w:rPr>
                <w:rFonts w:ascii="Times New Roman" w:eastAsia="Times New Roman" w:hAnsi="Times New Roman" w:cs="Times New Roman"/>
                <w:b/>
                <w:bCs/>
                <w:iCs/>
                <w:color w:val="0070C0"/>
                <w:sz w:val="20"/>
                <w:szCs w:val="20"/>
                <w:lang w:val="uk-UA" w:eastAsia="zh-CN"/>
              </w:rPr>
            </w:pPr>
            <w:r w:rsidRPr="00952986">
              <w:rPr>
                <w:rFonts w:ascii="Times New Roman" w:eastAsia="Times New Roman" w:hAnsi="Times New Roman" w:cs="Times New Roman"/>
                <w:b/>
                <w:bCs/>
                <w:iCs/>
                <w:color w:val="0070C0"/>
                <w:sz w:val="20"/>
                <w:szCs w:val="20"/>
                <w:lang w:val="uk-UA" w:eastAsia="zh-CN"/>
              </w:rPr>
              <w:t>2) надання попередньої відповіді щодо можливості вирішення порушеного у зверненні питання або повідомлення про початок розгляду заяви/скарги/претензії та строки розгляду. Попередня відповідь надається заявнику протягом 3 робочих днів від дня реєстрації заяви/скарги/претензії,</w:t>
            </w:r>
            <w:r w:rsidRPr="00952986">
              <w:rPr>
                <w:rFonts w:ascii="Times New Roman" w:eastAsia="Times New Roman" w:hAnsi="Times New Roman" w:cs="Times New Roman"/>
                <w:iCs/>
                <w:color w:val="0070C0"/>
                <w:sz w:val="20"/>
                <w:szCs w:val="20"/>
                <w:lang w:val="uk-UA" w:eastAsia="zh-CN"/>
              </w:rPr>
              <w:t xml:space="preserve"> </w:t>
            </w:r>
            <w:r w:rsidRPr="00952986">
              <w:rPr>
                <w:rFonts w:ascii="Times New Roman" w:eastAsia="Times New Roman" w:hAnsi="Times New Roman" w:cs="Times New Roman"/>
                <w:b/>
                <w:iCs/>
                <w:color w:val="7030A0"/>
                <w:sz w:val="20"/>
                <w:szCs w:val="20"/>
                <w:lang w:val="uk-UA" w:eastAsia="zh-CN"/>
              </w:rPr>
              <w:t>(поштою, електронною поштою або за допомогою месенджерів)</w:t>
            </w:r>
            <w:r w:rsidRPr="00952986">
              <w:rPr>
                <w:rFonts w:ascii="Times New Roman" w:eastAsia="Times New Roman" w:hAnsi="Times New Roman" w:cs="Times New Roman"/>
                <w:iCs/>
                <w:color w:val="7030A0"/>
                <w:sz w:val="20"/>
                <w:szCs w:val="20"/>
                <w:lang w:val="uk-UA" w:eastAsia="zh-CN"/>
              </w:rPr>
              <w:t xml:space="preserve"> </w:t>
            </w:r>
            <w:r w:rsidRPr="00952986">
              <w:rPr>
                <w:rFonts w:ascii="Times New Roman" w:eastAsia="Times New Roman" w:hAnsi="Times New Roman" w:cs="Times New Roman"/>
                <w:b/>
                <w:bCs/>
                <w:iCs/>
                <w:color w:val="0070C0"/>
                <w:sz w:val="20"/>
                <w:szCs w:val="20"/>
                <w:lang w:val="uk-UA" w:eastAsia="zh-CN"/>
              </w:rPr>
              <w:t>якщо споживач (заявник) зареєстрований в особовому кабінеті, у звернені вказана адреса електронної пошти споживача, номер телефону;</w:t>
            </w:r>
          </w:p>
          <w:p w14:paraId="4E435076" w14:textId="7B0C99FF" w:rsidR="00881BDD" w:rsidRPr="00952986" w:rsidRDefault="00881BDD" w:rsidP="005B7B7B">
            <w:pPr>
              <w:suppressAutoHyphens/>
              <w:ind w:firstLine="377"/>
              <w:jc w:val="both"/>
              <w:rPr>
                <w:rFonts w:ascii="Times New Roman" w:eastAsia="Times New Roman" w:hAnsi="Times New Roman" w:cs="Times New Roman"/>
                <w:b/>
                <w:bCs/>
                <w:color w:val="0070C0"/>
                <w:sz w:val="20"/>
                <w:szCs w:val="20"/>
                <w:lang w:val="uk-UA" w:eastAsia="zh-CN"/>
              </w:rPr>
            </w:pPr>
            <w:r w:rsidRPr="00952986">
              <w:rPr>
                <w:rFonts w:ascii="Times New Roman" w:hAnsi="Times New Roman" w:cs="Times New Roman"/>
                <w:b/>
                <w:bCs/>
                <w:iCs/>
                <w:color w:val="0070C0"/>
                <w:sz w:val="20"/>
                <w:szCs w:val="20"/>
                <w:lang w:val="uk-UA" w:eastAsia="zh-CN"/>
              </w:rPr>
              <w:t>3) строки розгляду звернення та надання відповіді.”</w:t>
            </w:r>
          </w:p>
          <w:p w14:paraId="291571CD" w14:textId="77777777" w:rsidR="00881BDD" w:rsidRPr="00952986" w:rsidRDefault="00881BDD"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2B8D8770" w14:textId="77777777" w:rsidR="008E7126" w:rsidRPr="00952986" w:rsidRDefault="008E7126" w:rsidP="008E7126">
            <w:pPr>
              <w:pStyle w:val="rvps7"/>
              <w:shd w:val="clear" w:color="auto" w:fill="FFFFFF"/>
              <w:spacing w:before="0" w:beforeAutospacing="0" w:after="0" w:afterAutospacing="0"/>
              <w:ind w:firstLine="480"/>
              <w:jc w:val="both"/>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6F919B8B" w14:textId="77777777" w:rsidR="008E7126" w:rsidRPr="00952986" w:rsidRDefault="008E7126" w:rsidP="008E7126">
            <w:pPr>
              <w:pStyle w:val="rvps7"/>
              <w:shd w:val="clear" w:color="auto" w:fill="FFFFFF"/>
              <w:spacing w:before="0" w:beforeAutospacing="0" w:after="0" w:afterAutospacing="0"/>
              <w:ind w:firstLine="480"/>
              <w:jc w:val="both"/>
              <w:rPr>
                <w:b/>
                <w:bCs/>
                <w:color w:val="333333"/>
                <w:sz w:val="20"/>
                <w:szCs w:val="20"/>
                <w:lang w:val="uk-UA"/>
              </w:rPr>
            </w:pPr>
          </w:p>
          <w:p w14:paraId="42D690EA" w14:textId="3A65099F" w:rsidR="00881BDD" w:rsidRPr="00952986" w:rsidRDefault="00881BDD" w:rsidP="005B7B7B">
            <w:pPr>
              <w:suppressAutoHyphens/>
              <w:snapToGrid w:val="0"/>
              <w:ind w:firstLine="21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 xml:space="preserve">Пропозиції ПАТ </w:t>
            </w:r>
            <w:r w:rsidR="008E7126" w:rsidRPr="00952986">
              <w:rPr>
                <w:rFonts w:ascii="Times New Roman" w:eastAsia="Times New Roman" w:hAnsi="Times New Roman" w:cs="Times New Roman"/>
                <w:bCs/>
                <w:iCs/>
                <w:sz w:val="20"/>
                <w:szCs w:val="20"/>
                <w:lang w:val="uk-UA" w:eastAsia="zh-CN"/>
              </w:rPr>
              <w:t>«</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008E7126" w:rsidRPr="00952986">
              <w:rPr>
                <w:rFonts w:ascii="Times New Roman" w:eastAsia="Times New Roman" w:hAnsi="Times New Roman" w:cs="Times New Roman"/>
                <w:bCs/>
                <w:iCs/>
                <w:sz w:val="20"/>
                <w:szCs w:val="20"/>
                <w:lang w:val="uk-UA" w:eastAsia="zh-CN"/>
              </w:rPr>
              <w:t>»</w:t>
            </w:r>
            <w:r w:rsidRPr="00952986">
              <w:rPr>
                <w:rFonts w:ascii="Times New Roman" w:eastAsia="Times New Roman" w:hAnsi="Times New Roman" w:cs="Times New Roman"/>
                <w:bCs/>
                <w:iCs/>
                <w:sz w:val="20"/>
                <w:szCs w:val="20"/>
                <w:lang w:val="uk-UA" w:eastAsia="zh-CN"/>
              </w:rPr>
              <w:t xml:space="preserve"> обґрунтовуються тим, що запропонована редакція Регулятора не зазначає способи надання заявнику попередньої відповіді. У зв'язку з чим,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xml:space="preserve">” пропонується конкретизувати  способи надання попередньої відповіді, в тому числі електронною поштою або телефонним зв'язком. </w:t>
            </w:r>
          </w:p>
          <w:p w14:paraId="36BB80BE" w14:textId="3C823DD8" w:rsidR="00881BDD" w:rsidRPr="00952986" w:rsidRDefault="00881BDD" w:rsidP="005B7B7B">
            <w:pPr>
              <w:widowControl w:val="0"/>
              <w:autoSpaceDE w:val="0"/>
              <w:autoSpaceDN w:val="0"/>
              <w:ind w:firstLine="210"/>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iCs/>
                <w:sz w:val="20"/>
                <w:szCs w:val="20"/>
                <w:lang w:val="uk-UA" w:eastAsia="zh-CN"/>
              </w:rPr>
              <w:t xml:space="preserve">Також вважаємо, що  заявником у своєму зверненні в обов'язковому порядку має бути зазначено  адреса  електронної пошти та номер телефону, оскільки інформація щодо електронної пошти або номеру телефону заявника може відрізнятись від наявної інформації у ОСР та </w:t>
            </w:r>
            <w:proofErr w:type="spellStart"/>
            <w:r w:rsidRPr="00952986">
              <w:rPr>
                <w:rFonts w:ascii="Times New Roman" w:eastAsia="Times New Roman" w:hAnsi="Times New Roman" w:cs="Times New Roman"/>
                <w:bCs/>
                <w:iCs/>
                <w:sz w:val="20"/>
                <w:szCs w:val="20"/>
                <w:lang w:val="uk-UA" w:eastAsia="zh-CN"/>
              </w:rPr>
              <w:t>електропостачальника</w:t>
            </w:r>
            <w:proofErr w:type="spellEnd"/>
            <w:r w:rsidRPr="00952986">
              <w:rPr>
                <w:rFonts w:ascii="Times New Roman" w:eastAsia="Times New Roman" w:hAnsi="Times New Roman" w:cs="Times New Roman"/>
                <w:bCs/>
                <w:iCs/>
                <w:sz w:val="20"/>
                <w:szCs w:val="20"/>
                <w:lang w:val="uk-UA" w:eastAsia="zh-CN"/>
              </w:rPr>
              <w:t>. При цьому, інформація щодо електронної пошти та номеру телефону заявника, наявна у ОСР або постачальника, на момент звернення може бути не актуальною, що ускладнить надання попередньої відповіді заявнику.</w:t>
            </w:r>
          </w:p>
        </w:tc>
        <w:tc>
          <w:tcPr>
            <w:tcW w:w="3179" w:type="dxa"/>
            <w:gridSpan w:val="2"/>
          </w:tcPr>
          <w:p w14:paraId="0C69C26E" w14:textId="77777777" w:rsidR="00FD409A" w:rsidRPr="00952986" w:rsidRDefault="00FD409A" w:rsidP="00247B5C">
            <w:pPr>
              <w:jc w:val="both"/>
              <w:rPr>
                <w:rFonts w:ascii="Times New Roman" w:eastAsia="Times New Roman" w:hAnsi="Times New Roman" w:cs="Times New Roman"/>
                <w:b/>
                <w:color w:val="0070C0"/>
                <w:sz w:val="20"/>
                <w:szCs w:val="20"/>
                <w:lang w:val="uk-UA" w:eastAsia="ru-RU"/>
              </w:rPr>
            </w:pPr>
          </w:p>
          <w:p w14:paraId="51C0CD1C" w14:textId="77777777" w:rsidR="005B7B7B" w:rsidRDefault="005B7B7B" w:rsidP="00FD409A">
            <w:pPr>
              <w:suppressAutoHyphens/>
              <w:jc w:val="both"/>
              <w:rPr>
                <w:rFonts w:ascii="Times New Roman" w:eastAsia="Times New Roman" w:hAnsi="Times New Roman" w:cs="Times New Roman"/>
                <w:b/>
                <w:sz w:val="20"/>
                <w:szCs w:val="20"/>
                <w:lang w:val="uk-UA" w:eastAsia="ru-RU"/>
              </w:rPr>
            </w:pPr>
          </w:p>
          <w:p w14:paraId="17310F33" w14:textId="2BFE3194" w:rsidR="00FD409A" w:rsidRPr="00952986" w:rsidRDefault="00FD409A" w:rsidP="00FD409A">
            <w:pPr>
              <w:suppressAutoHyphens/>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sidR="005B7B7B">
              <w:rPr>
                <w:rFonts w:ascii="Times New Roman" w:eastAsia="Times New Roman" w:hAnsi="Times New Roman" w:cs="Times New Roman"/>
                <w:b/>
                <w:sz w:val="20"/>
                <w:szCs w:val="20"/>
                <w:lang w:val="uk-UA" w:eastAsia="ru-RU"/>
              </w:rPr>
              <w:t>овано</w:t>
            </w:r>
            <w:r w:rsidRPr="00952986">
              <w:rPr>
                <w:rFonts w:ascii="Times New Roman" w:eastAsia="Times New Roman" w:hAnsi="Times New Roman" w:cs="Times New Roman"/>
                <w:b/>
                <w:sz w:val="20"/>
                <w:szCs w:val="20"/>
                <w:lang w:val="uk-UA" w:eastAsia="ru-RU"/>
              </w:rPr>
              <w:t xml:space="preserve"> в редакції </w:t>
            </w:r>
            <w:r w:rsidR="00193324" w:rsidRPr="00952986">
              <w:rPr>
                <w:rFonts w:ascii="Times New Roman" w:eastAsia="Times New Roman" w:hAnsi="Times New Roman" w:cs="Times New Roman"/>
                <w:b/>
                <w:sz w:val="20"/>
                <w:szCs w:val="20"/>
                <w:lang w:val="uk-UA" w:eastAsia="ru-RU"/>
              </w:rPr>
              <w:t>вище</w:t>
            </w:r>
          </w:p>
          <w:p w14:paraId="5F736684"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0CFA033B"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26303740"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60463023"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5885C49E"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669DB11A"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7920DCE5"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020CA322"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2172D76B"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2E58177F"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4307DA63"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2039F113" w14:textId="77777777" w:rsidR="00247B5C" w:rsidRPr="00952986" w:rsidRDefault="00247B5C" w:rsidP="00FD409A">
            <w:pPr>
              <w:suppressAutoHyphens/>
              <w:jc w:val="both"/>
              <w:rPr>
                <w:rFonts w:ascii="Times New Roman" w:eastAsia="Times New Roman" w:hAnsi="Times New Roman" w:cs="Times New Roman"/>
                <w:b/>
                <w:sz w:val="20"/>
                <w:szCs w:val="20"/>
                <w:lang w:val="uk-UA" w:eastAsia="ru-RU"/>
              </w:rPr>
            </w:pPr>
          </w:p>
          <w:p w14:paraId="14AE5BD3" w14:textId="77777777" w:rsidR="00FD409A" w:rsidRPr="00952986" w:rsidRDefault="00FD409A" w:rsidP="00FD409A">
            <w:pPr>
              <w:suppressAutoHyphens/>
              <w:jc w:val="both"/>
              <w:rPr>
                <w:rFonts w:ascii="Times New Roman" w:eastAsia="Times New Roman" w:hAnsi="Times New Roman" w:cs="Times New Roman"/>
                <w:b/>
                <w:bCs/>
                <w:iCs/>
                <w:color w:val="0070C0"/>
                <w:sz w:val="20"/>
                <w:szCs w:val="20"/>
                <w:lang w:val="uk-UA" w:eastAsia="zh-CN"/>
              </w:rPr>
            </w:pPr>
          </w:p>
          <w:p w14:paraId="5246C680" w14:textId="4D4BFFE1" w:rsidR="00FD409A" w:rsidRPr="00952986" w:rsidRDefault="00FD409A" w:rsidP="00193324">
            <w:pPr>
              <w:suppressAutoHyphens/>
              <w:jc w:val="both"/>
              <w:rPr>
                <w:rFonts w:ascii="Times New Roman" w:eastAsia="Times New Roman" w:hAnsi="Times New Roman" w:cs="Times New Roman"/>
                <w:b/>
                <w:color w:val="0070C0"/>
                <w:sz w:val="20"/>
                <w:szCs w:val="20"/>
                <w:lang w:val="uk-UA" w:eastAsia="ru-RU"/>
              </w:rPr>
            </w:pPr>
          </w:p>
        </w:tc>
      </w:tr>
      <w:tr w:rsidR="001900B8" w:rsidRPr="00952986" w14:paraId="569E258E" w14:textId="77777777" w:rsidTr="005B7B7B">
        <w:trPr>
          <w:trHeight w:val="20"/>
        </w:trPr>
        <w:tc>
          <w:tcPr>
            <w:tcW w:w="4345" w:type="dxa"/>
            <w:gridSpan w:val="2"/>
            <w:tcBorders>
              <w:top w:val="nil"/>
              <w:bottom w:val="nil"/>
            </w:tcBorders>
          </w:tcPr>
          <w:p w14:paraId="3CF880B1" w14:textId="77777777" w:rsidR="001900B8" w:rsidRPr="00952986" w:rsidRDefault="001900B8"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729BC61" w14:textId="77777777" w:rsidR="001900B8" w:rsidRPr="00952986" w:rsidRDefault="001900B8"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35083143" w14:textId="77777777" w:rsidR="008E7126" w:rsidRPr="00952986" w:rsidRDefault="008E7126" w:rsidP="008E7126">
            <w:pPr>
              <w:pStyle w:val="rvps7"/>
              <w:shd w:val="clear" w:color="auto" w:fill="FFFFFF"/>
              <w:spacing w:before="0" w:beforeAutospacing="0" w:after="0" w:afterAutospacing="0"/>
              <w:jc w:val="both"/>
              <w:rPr>
                <w:b/>
                <w:bCs/>
                <w:color w:val="333333"/>
                <w:sz w:val="20"/>
                <w:szCs w:val="20"/>
                <w:lang w:val="uk-UA"/>
              </w:rPr>
            </w:pPr>
          </w:p>
          <w:p w14:paraId="4D66B6AF" w14:textId="77777777" w:rsidR="001900B8" w:rsidRPr="00952986" w:rsidRDefault="001900B8" w:rsidP="0032407D">
            <w:pPr>
              <w:shd w:val="clear" w:color="auto" w:fill="FFFFFF"/>
              <w:tabs>
                <w:tab w:val="left" w:pos="4707"/>
              </w:tabs>
              <w:contextualSpacing/>
              <w:jc w:val="both"/>
              <w:rPr>
                <w:rFonts w:ascii="Times New Roman" w:hAnsi="Times New Roman" w:cs="Times New Roman"/>
                <w:color w:val="333333"/>
                <w:sz w:val="20"/>
                <w:szCs w:val="20"/>
                <w:lang w:val="uk-UA"/>
              </w:rPr>
            </w:pPr>
            <w:r w:rsidRPr="00952986">
              <w:rPr>
                <w:rFonts w:ascii="Times New Roman" w:hAnsi="Times New Roman" w:cs="Times New Roman"/>
                <w:b/>
                <w:bCs/>
                <w:color w:val="0070C0"/>
                <w:sz w:val="20"/>
                <w:szCs w:val="20"/>
                <w:lang w:val="uk-UA"/>
              </w:rPr>
              <w:t>8.1.5. Процедура розгляду заяв/скарг/претензій розробляється</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учасником роздрібного ринку (крім споживача)</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та має передбачати:</w:t>
            </w:r>
          </w:p>
          <w:p w14:paraId="787B4052" w14:textId="77777777" w:rsidR="001900B8" w:rsidRPr="00952986" w:rsidRDefault="001900B8" w:rsidP="0032407D">
            <w:pPr>
              <w:shd w:val="clear" w:color="auto" w:fill="FFFFFF"/>
              <w:tabs>
                <w:tab w:val="left" w:pos="4707"/>
              </w:tabs>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w:t>
            </w:r>
          </w:p>
          <w:p w14:paraId="246DCBE9" w14:textId="77777777" w:rsidR="001900B8" w:rsidRPr="00952986" w:rsidRDefault="001900B8"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13D94EA6"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12AAE703" w14:textId="77777777" w:rsidR="008E7126" w:rsidRPr="00952986" w:rsidRDefault="008E7126" w:rsidP="008E7126">
            <w:pPr>
              <w:pStyle w:val="rvps7"/>
              <w:shd w:val="clear" w:color="auto" w:fill="FFFFFF"/>
              <w:spacing w:before="0" w:beforeAutospacing="0" w:after="0" w:afterAutospacing="0"/>
              <w:jc w:val="both"/>
              <w:rPr>
                <w:b/>
                <w:bCs/>
                <w:color w:val="333333"/>
                <w:sz w:val="20"/>
                <w:szCs w:val="20"/>
                <w:lang w:val="uk-UA"/>
              </w:rPr>
            </w:pPr>
          </w:p>
          <w:p w14:paraId="6DE582A4" w14:textId="77777777" w:rsidR="001900B8" w:rsidRPr="00952986" w:rsidRDefault="001900B8" w:rsidP="0032407D">
            <w:pPr>
              <w:shd w:val="clear" w:color="auto" w:fill="FFFFFF"/>
              <w:ind w:right="-108"/>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Уточнення для визначення кола суб’єктів, які мають розробляти таку процедуру.</w:t>
            </w:r>
          </w:p>
          <w:p w14:paraId="18D1BF3F" w14:textId="77777777" w:rsidR="001900B8" w:rsidRPr="00952986" w:rsidRDefault="001900B8" w:rsidP="0032407D">
            <w:pPr>
              <w:shd w:val="clear" w:color="auto" w:fill="FFFFFF"/>
              <w:ind w:right="-108"/>
              <w:contextualSpacing/>
              <w:jc w:val="both"/>
              <w:rPr>
                <w:rFonts w:ascii="Times New Roman" w:hAnsi="Times New Roman" w:cs="Times New Roman"/>
                <w:color w:val="333333"/>
                <w:sz w:val="20"/>
                <w:szCs w:val="20"/>
                <w:lang w:val="uk-UA"/>
              </w:rPr>
            </w:pPr>
          </w:p>
          <w:p w14:paraId="233479AC" w14:textId="77777777" w:rsidR="001900B8" w:rsidRPr="00952986" w:rsidRDefault="001900B8" w:rsidP="0032407D">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6C379AD5" w14:textId="78810B7E" w:rsidR="001900B8" w:rsidRDefault="00FD409A" w:rsidP="005B7B7B">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 xml:space="preserve">Попередньо </w:t>
            </w:r>
            <w:r w:rsidR="00193324" w:rsidRPr="00952986">
              <w:rPr>
                <w:rFonts w:ascii="Times New Roman" w:eastAsia="Times New Roman" w:hAnsi="Times New Roman" w:cs="Times New Roman"/>
                <w:b/>
                <w:sz w:val="20"/>
                <w:szCs w:val="20"/>
                <w:lang w:val="uk-UA" w:eastAsia="ru-RU"/>
              </w:rPr>
              <w:t>врах</w:t>
            </w:r>
            <w:r w:rsidR="00FC4B74">
              <w:rPr>
                <w:rFonts w:ascii="Times New Roman" w:eastAsia="Times New Roman" w:hAnsi="Times New Roman" w:cs="Times New Roman"/>
                <w:b/>
                <w:sz w:val="20"/>
                <w:szCs w:val="20"/>
                <w:lang w:val="uk-UA" w:eastAsia="ru-RU"/>
              </w:rPr>
              <w:t>овано в редакції:</w:t>
            </w:r>
          </w:p>
          <w:p w14:paraId="3072F67E" w14:textId="77777777" w:rsidR="00FC4B74" w:rsidRPr="00952986" w:rsidRDefault="00FC4B74" w:rsidP="00FC4B74">
            <w:pPr>
              <w:shd w:val="clear" w:color="auto" w:fill="FFFFFF"/>
              <w:tabs>
                <w:tab w:val="left" w:pos="4707"/>
              </w:tabs>
              <w:contextualSpacing/>
              <w:jc w:val="both"/>
              <w:rPr>
                <w:rFonts w:ascii="Times New Roman" w:hAnsi="Times New Roman" w:cs="Times New Roman"/>
                <w:color w:val="333333"/>
                <w:sz w:val="20"/>
                <w:szCs w:val="20"/>
                <w:lang w:val="uk-UA"/>
              </w:rPr>
            </w:pPr>
            <w:r w:rsidRPr="00952986">
              <w:rPr>
                <w:rFonts w:ascii="Times New Roman" w:hAnsi="Times New Roman" w:cs="Times New Roman"/>
                <w:b/>
                <w:bCs/>
                <w:color w:val="0070C0"/>
                <w:sz w:val="20"/>
                <w:szCs w:val="20"/>
                <w:lang w:val="uk-UA"/>
              </w:rPr>
              <w:t>8.1.5. Процедура розгляду заяв/скарг/претензій розробляється</w:t>
            </w:r>
            <w:r w:rsidRPr="00952986">
              <w:rPr>
                <w:rFonts w:ascii="Times New Roman" w:hAnsi="Times New Roman" w:cs="Times New Roman"/>
                <w:color w:val="0070C0"/>
                <w:sz w:val="20"/>
                <w:szCs w:val="20"/>
                <w:lang w:val="uk-UA"/>
              </w:rPr>
              <w:t xml:space="preserve"> </w:t>
            </w:r>
            <w:r w:rsidRPr="00FC4B74">
              <w:rPr>
                <w:rFonts w:ascii="Times New Roman" w:hAnsi="Times New Roman" w:cs="Times New Roman"/>
                <w:b/>
                <w:color w:val="0070C0"/>
                <w:sz w:val="20"/>
                <w:szCs w:val="20"/>
                <w:lang w:val="uk-UA"/>
              </w:rPr>
              <w:t>учасником роздрібного ринку</w:t>
            </w:r>
            <w:r w:rsidRPr="00952986">
              <w:rPr>
                <w:rFonts w:ascii="Times New Roman" w:hAnsi="Times New Roman" w:cs="Times New Roman"/>
                <w:b/>
                <w:color w:val="7030A0"/>
                <w:sz w:val="20"/>
                <w:szCs w:val="20"/>
                <w:lang w:val="uk-UA"/>
              </w:rPr>
              <w:t xml:space="preserve"> </w:t>
            </w:r>
            <w:r w:rsidRPr="00FC4B74">
              <w:rPr>
                <w:rFonts w:ascii="Times New Roman" w:hAnsi="Times New Roman" w:cs="Times New Roman"/>
                <w:b/>
                <w:color w:val="00B050"/>
                <w:sz w:val="20"/>
                <w:szCs w:val="20"/>
                <w:lang w:val="uk-UA"/>
              </w:rPr>
              <w:t>(крім споживача)</w:t>
            </w:r>
            <w:r w:rsidRPr="00FC4B74">
              <w:rPr>
                <w:rFonts w:ascii="Times New Roman" w:hAnsi="Times New Roman" w:cs="Times New Roman"/>
                <w:color w:val="00B050"/>
                <w:sz w:val="20"/>
                <w:szCs w:val="20"/>
                <w:lang w:val="uk-UA"/>
              </w:rPr>
              <w:t xml:space="preserve"> </w:t>
            </w:r>
            <w:r w:rsidRPr="00952986">
              <w:rPr>
                <w:rFonts w:ascii="Times New Roman" w:hAnsi="Times New Roman" w:cs="Times New Roman"/>
                <w:b/>
                <w:bCs/>
                <w:color w:val="0070C0"/>
                <w:sz w:val="20"/>
                <w:szCs w:val="20"/>
                <w:lang w:val="uk-UA"/>
              </w:rPr>
              <w:t>та має передбачати:</w:t>
            </w:r>
          </w:p>
          <w:p w14:paraId="45670395" w14:textId="77777777" w:rsidR="00FC4B74" w:rsidRPr="00952986" w:rsidRDefault="00FC4B74" w:rsidP="00FC4B74">
            <w:pPr>
              <w:shd w:val="clear" w:color="auto" w:fill="FFFFFF"/>
              <w:tabs>
                <w:tab w:val="left" w:pos="4707"/>
              </w:tabs>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w:t>
            </w:r>
          </w:p>
          <w:p w14:paraId="2F2C6EA9" w14:textId="64ACEA23" w:rsidR="00FC4B74" w:rsidRPr="00952986" w:rsidRDefault="00FC4B74" w:rsidP="005B7B7B">
            <w:pPr>
              <w:jc w:val="both"/>
              <w:rPr>
                <w:rFonts w:ascii="Times New Roman" w:eastAsia="Times New Roman" w:hAnsi="Times New Roman" w:cs="Times New Roman"/>
                <w:b/>
                <w:color w:val="0070C0"/>
                <w:sz w:val="20"/>
                <w:szCs w:val="20"/>
                <w:lang w:val="uk-UA" w:eastAsia="ru-RU"/>
              </w:rPr>
            </w:pPr>
          </w:p>
        </w:tc>
      </w:tr>
      <w:tr w:rsidR="000F34A2" w:rsidRPr="00F14630" w14:paraId="7F8A3DB9" w14:textId="77777777" w:rsidTr="0010485B">
        <w:trPr>
          <w:trHeight w:val="20"/>
        </w:trPr>
        <w:tc>
          <w:tcPr>
            <w:tcW w:w="4345" w:type="dxa"/>
            <w:gridSpan w:val="2"/>
            <w:tcBorders>
              <w:top w:val="nil"/>
              <w:bottom w:val="single" w:sz="4" w:space="0" w:color="auto"/>
            </w:tcBorders>
          </w:tcPr>
          <w:p w14:paraId="2D3078B6" w14:textId="77777777" w:rsidR="000F34A2" w:rsidRPr="00952986" w:rsidRDefault="000F34A2"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12C57B88" w14:textId="77777777" w:rsidR="000F34A2" w:rsidRPr="00952986" w:rsidRDefault="000F34A2"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770410BC"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p>
          <w:p w14:paraId="2E08EA3E" w14:textId="77777777" w:rsidR="000F34A2" w:rsidRPr="00952986" w:rsidRDefault="000F34A2" w:rsidP="0032407D">
            <w:pPr>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8.1.5. Процедура розгляду</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звернень</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7030A0"/>
                <w:sz w:val="20"/>
                <w:szCs w:val="20"/>
                <w:lang w:val="uk-UA"/>
              </w:rPr>
              <w:t>заяв, скарг, претензій</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розробляється учасником роздрібного ринку та має передбачати:</w:t>
            </w:r>
          </w:p>
          <w:p w14:paraId="270F1EDF" w14:textId="77777777" w:rsidR="000F34A2" w:rsidRPr="00952986" w:rsidRDefault="000F34A2" w:rsidP="0032407D">
            <w:pPr>
              <w:jc w:val="both"/>
              <w:rPr>
                <w:rFonts w:ascii="Times New Roman" w:hAnsi="Times New Roman" w:cs="Times New Roman"/>
                <w:sz w:val="20"/>
                <w:szCs w:val="20"/>
                <w:lang w:val="uk-UA"/>
              </w:rPr>
            </w:pPr>
            <w:r w:rsidRPr="00952986">
              <w:rPr>
                <w:rFonts w:ascii="Times New Roman" w:hAnsi="Times New Roman" w:cs="Times New Roman"/>
                <w:b/>
                <w:bCs/>
                <w:color w:val="0070C0"/>
                <w:sz w:val="20"/>
                <w:szCs w:val="20"/>
                <w:lang w:val="uk-UA"/>
              </w:rPr>
              <w:t>1) реєстрацію усіх отриманих</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r w:rsidRPr="00952986">
              <w:rPr>
                <w:rFonts w:ascii="Times New Roman" w:hAnsi="Times New Roman" w:cs="Times New Roman"/>
                <w:sz w:val="20"/>
                <w:szCs w:val="20"/>
                <w:lang w:val="uk-UA"/>
              </w:rPr>
              <w:t xml:space="preserve"> з </w:t>
            </w:r>
            <w:r w:rsidRPr="00952986">
              <w:rPr>
                <w:rFonts w:ascii="Times New Roman" w:hAnsi="Times New Roman" w:cs="Times New Roman"/>
                <w:b/>
                <w:bCs/>
                <w:color w:val="0070C0"/>
                <w:sz w:val="20"/>
                <w:szCs w:val="20"/>
                <w:lang w:val="uk-UA"/>
              </w:rPr>
              <w:t>використанням загальної класифікації</w:t>
            </w:r>
            <w:r w:rsidRPr="00952986">
              <w:rPr>
                <w:rFonts w:ascii="Times New Roman" w:hAnsi="Times New Roman" w:cs="Times New Roman"/>
                <w:color w:val="0070C0"/>
                <w:sz w:val="20"/>
                <w:szCs w:val="20"/>
                <w:lang w:val="uk-UA"/>
              </w:rPr>
              <w:t xml:space="preserve"> </w:t>
            </w:r>
          </w:p>
          <w:p w14:paraId="376DEABA" w14:textId="77777777" w:rsidR="000F34A2" w:rsidRPr="00952986" w:rsidRDefault="000F34A2" w:rsidP="0032407D">
            <w:pPr>
              <w:jc w:val="both"/>
              <w:rPr>
                <w:rFonts w:ascii="Times New Roman" w:hAnsi="Times New Roman" w:cs="Times New Roman"/>
                <w:sz w:val="20"/>
                <w:szCs w:val="20"/>
                <w:lang w:val="uk-UA"/>
              </w:rPr>
            </w:pPr>
          </w:p>
          <w:p w14:paraId="0ED2A276" w14:textId="40F68D76" w:rsidR="000F34A2" w:rsidRPr="00952986" w:rsidRDefault="008E7126" w:rsidP="0032407D">
            <w:pPr>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 xml:space="preserve">2) </w:t>
            </w:r>
            <w:r w:rsidR="000F34A2" w:rsidRPr="00952986">
              <w:rPr>
                <w:rFonts w:ascii="Times New Roman" w:hAnsi="Times New Roman" w:cs="Times New Roman"/>
                <w:b/>
                <w:bCs/>
                <w:color w:val="7030A0"/>
                <w:sz w:val="20"/>
                <w:szCs w:val="20"/>
                <w:lang w:val="uk-UA"/>
              </w:rPr>
              <w:t>Виключити.</w:t>
            </w:r>
          </w:p>
          <w:p w14:paraId="42FE2627" w14:textId="77777777" w:rsidR="000F34A2" w:rsidRPr="00952986" w:rsidRDefault="000F34A2" w:rsidP="0032407D">
            <w:pPr>
              <w:jc w:val="both"/>
              <w:rPr>
                <w:rFonts w:ascii="Times New Roman" w:hAnsi="Times New Roman" w:cs="Times New Roman"/>
                <w:sz w:val="20"/>
                <w:szCs w:val="20"/>
                <w:lang w:val="uk-UA"/>
              </w:rPr>
            </w:pPr>
          </w:p>
          <w:p w14:paraId="2B0A779E" w14:textId="77777777" w:rsidR="000F34A2" w:rsidRPr="00952986" w:rsidRDefault="000F34A2" w:rsidP="0032407D">
            <w:pPr>
              <w:jc w:val="both"/>
              <w:rPr>
                <w:rFonts w:ascii="Times New Roman" w:hAnsi="Times New Roman" w:cs="Times New Roman"/>
                <w:sz w:val="20"/>
                <w:szCs w:val="20"/>
                <w:lang w:val="uk-UA"/>
              </w:rPr>
            </w:pPr>
            <w:r w:rsidRPr="00952986">
              <w:rPr>
                <w:rFonts w:ascii="Times New Roman" w:hAnsi="Times New Roman" w:cs="Times New Roman"/>
                <w:b/>
                <w:bCs/>
                <w:color w:val="0070C0"/>
                <w:sz w:val="20"/>
                <w:szCs w:val="20"/>
                <w:lang w:val="uk-UA"/>
              </w:rPr>
              <w:t>3) строки розгляду</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7030A0"/>
                <w:sz w:val="20"/>
                <w:szCs w:val="20"/>
                <w:lang w:val="uk-UA"/>
              </w:rPr>
              <w:t>звернень, заяв, скарг, претензій споживачів/ заявників</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0070C0"/>
                <w:sz w:val="20"/>
                <w:szCs w:val="20"/>
                <w:lang w:val="uk-UA"/>
              </w:rPr>
              <w:t>та надання відповіді</w:t>
            </w:r>
          </w:p>
          <w:p w14:paraId="37939B42" w14:textId="77777777" w:rsidR="000F34A2" w:rsidRPr="00952986" w:rsidRDefault="000F34A2" w:rsidP="0032407D">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775E21F4"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7149987B"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p>
          <w:p w14:paraId="14C1B9D0" w14:textId="77777777" w:rsidR="000F34A2" w:rsidRPr="00952986" w:rsidRDefault="000F34A2"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Надання попередньої відповіді щодо можливості вирішення порушеного у зверненні питання протягом 3х робочих днів фактично зобов’язує учасника ринку розглядати звернення по суті протягом 3х робочих днів, що суперечить загально встановленим строкам розгляду звернень, які визначені Законом України «Про звернення громадян».</w:t>
            </w:r>
          </w:p>
          <w:p w14:paraId="173C2B6E" w14:textId="77777777" w:rsidR="000F34A2" w:rsidRPr="00952986" w:rsidRDefault="000F34A2"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Формальна відповідь за усіма без винятку зверненнями ускладнює та бюрократизує процес, потребує додаткових витрат часу та фінансових ресурсів, відволікає персонал від надання відповіді по суті.</w:t>
            </w:r>
          </w:p>
          <w:p w14:paraId="34B81535" w14:textId="77777777" w:rsidR="000F34A2" w:rsidRPr="00952986" w:rsidRDefault="000F34A2" w:rsidP="0032407D">
            <w:pPr>
              <w:shd w:val="clear" w:color="auto" w:fill="FFFFFF"/>
              <w:ind w:right="-108"/>
              <w:contextualSpacing/>
              <w:jc w:val="both"/>
              <w:rPr>
                <w:rFonts w:ascii="Times New Roman" w:hAnsi="Times New Roman" w:cs="Times New Roman"/>
                <w:color w:val="333333"/>
                <w:sz w:val="20"/>
                <w:szCs w:val="20"/>
                <w:lang w:val="uk-UA"/>
              </w:rPr>
            </w:pPr>
          </w:p>
        </w:tc>
        <w:tc>
          <w:tcPr>
            <w:tcW w:w="3179" w:type="dxa"/>
            <w:gridSpan w:val="2"/>
          </w:tcPr>
          <w:p w14:paraId="181E0199" w14:textId="77777777" w:rsidR="00193324" w:rsidRPr="00952986" w:rsidRDefault="00193324" w:rsidP="0032407D">
            <w:pPr>
              <w:ind w:firstLine="480"/>
              <w:jc w:val="both"/>
              <w:rPr>
                <w:rFonts w:ascii="Times New Roman" w:eastAsia="Times New Roman" w:hAnsi="Times New Roman" w:cs="Times New Roman"/>
                <w:b/>
                <w:sz w:val="20"/>
                <w:szCs w:val="20"/>
                <w:lang w:val="uk-UA" w:eastAsia="ru-RU"/>
              </w:rPr>
            </w:pPr>
          </w:p>
          <w:p w14:paraId="19B8EE84" w14:textId="77777777" w:rsidR="00193324" w:rsidRPr="00952986" w:rsidRDefault="00193324" w:rsidP="0032407D">
            <w:pPr>
              <w:ind w:firstLine="480"/>
              <w:jc w:val="both"/>
              <w:rPr>
                <w:rFonts w:ascii="Times New Roman" w:eastAsia="Times New Roman" w:hAnsi="Times New Roman" w:cs="Times New Roman"/>
                <w:b/>
                <w:sz w:val="20"/>
                <w:szCs w:val="20"/>
                <w:lang w:val="uk-UA" w:eastAsia="ru-RU"/>
              </w:rPr>
            </w:pPr>
          </w:p>
          <w:p w14:paraId="15904991" w14:textId="77777777" w:rsidR="00193324" w:rsidRPr="00952986" w:rsidRDefault="00193324" w:rsidP="0032407D">
            <w:pPr>
              <w:ind w:firstLine="480"/>
              <w:jc w:val="both"/>
              <w:rPr>
                <w:rFonts w:ascii="Times New Roman" w:eastAsia="Times New Roman" w:hAnsi="Times New Roman" w:cs="Times New Roman"/>
                <w:b/>
                <w:sz w:val="20"/>
                <w:szCs w:val="20"/>
                <w:lang w:val="uk-UA" w:eastAsia="ru-RU"/>
              </w:rPr>
            </w:pPr>
          </w:p>
          <w:p w14:paraId="1512711E" w14:textId="465AFD49" w:rsidR="00FD409A" w:rsidRPr="00952986" w:rsidRDefault="005B7B7B" w:rsidP="005B7B7B">
            <w:pPr>
              <w:jc w:val="both"/>
              <w:rPr>
                <w:rFonts w:ascii="Times New Roman" w:eastAsia="Times New Roman" w:hAnsi="Times New Roman" w:cs="Times New Roman"/>
                <w:b/>
                <w:color w:val="0070C0"/>
                <w:sz w:val="20"/>
                <w:szCs w:val="20"/>
                <w:lang w:val="uk-UA" w:eastAsia="ru-RU"/>
              </w:rPr>
            </w:pPr>
            <w:r w:rsidRPr="005B7B7B">
              <w:rPr>
                <w:rFonts w:ascii="Times New Roman" w:eastAsia="Times New Roman" w:hAnsi="Times New Roman" w:cs="Times New Roman"/>
                <w:b/>
                <w:sz w:val="20"/>
                <w:szCs w:val="20"/>
                <w:lang w:val="uk-UA" w:eastAsia="ru-RU"/>
              </w:rPr>
              <w:t>Потребує обговорення</w:t>
            </w:r>
          </w:p>
        </w:tc>
      </w:tr>
      <w:tr w:rsidR="001E5C51" w:rsidRPr="00001868" w14:paraId="7E4FF05E" w14:textId="77777777" w:rsidTr="0010485B">
        <w:trPr>
          <w:trHeight w:val="20"/>
        </w:trPr>
        <w:tc>
          <w:tcPr>
            <w:tcW w:w="4345" w:type="dxa"/>
            <w:gridSpan w:val="2"/>
            <w:tcBorders>
              <w:bottom w:val="nil"/>
            </w:tcBorders>
          </w:tcPr>
          <w:p w14:paraId="3B3D3488" w14:textId="77777777" w:rsidR="008E7126" w:rsidRPr="00952986" w:rsidRDefault="008E7126" w:rsidP="0032407D">
            <w:pPr>
              <w:ind w:firstLine="480"/>
              <w:jc w:val="both"/>
              <w:rPr>
                <w:rFonts w:ascii="Times New Roman" w:eastAsia="Times New Roman" w:hAnsi="Times New Roman" w:cs="Times New Roman"/>
                <w:b/>
                <w:color w:val="0070C0"/>
                <w:sz w:val="20"/>
                <w:szCs w:val="20"/>
                <w:lang w:val="uk-UA" w:eastAsia="ru-RU"/>
              </w:rPr>
            </w:pPr>
          </w:p>
          <w:p w14:paraId="6503128C" w14:textId="77777777" w:rsidR="008E7126" w:rsidRPr="00952986" w:rsidRDefault="008E7126" w:rsidP="0032407D">
            <w:pPr>
              <w:ind w:firstLine="480"/>
              <w:jc w:val="both"/>
              <w:rPr>
                <w:rFonts w:ascii="Times New Roman" w:eastAsia="Times New Roman" w:hAnsi="Times New Roman" w:cs="Times New Roman"/>
                <w:b/>
                <w:color w:val="0070C0"/>
                <w:sz w:val="20"/>
                <w:szCs w:val="20"/>
                <w:lang w:val="uk-UA" w:eastAsia="ru-RU"/>
              </w:rPr>
            </w:pPr>
          </w:p>
          <w:p w14:paraId="175A4F94" w14:textId="36152A43"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8.1.6. Учасники роздрібного ринку </w:t>
            </w:r>
            <w:bookmarkStart w:id="41" w:name="_Hlk172551951"/>
            <w:r w:rsidRPr="00952986">
              <w:rPr>
                <w:rFonts w:ascii="Times New Roman" w:eastAsia="Times New Roman" w:hAnsi="Times New Roman" w:cs="Times New Roman"/>
                <w:b/>
                <w:color w:val="0070C0"/>
                <w:sz w:val="20"/>
                <w:szCs w:val="20"/>
                <w:lang w:val="uk-UA" w:eastAsia="ru-RU"/>
              </w:rPr>
              <w:t>та суб’єкти, що належать до особливої групи споживачів</w:t>
            </w:r>
            <w:bookmarkEnd w:id="41"/>
            <w:r w:rsidRPr="00952986">
              <w:rPr>
                <w:rFonts w:ascii="Times New Roman" w:eastAsia="Times New Roman" w:hAnsi="Times New Roman" w:cs="Times New Roman"/>
                <w:b/>
                <w:color w:val="0070C0"/>
                <w:sz w:val="20"/>
                <w:szCs w:val="20"/>
                <w:lang w:val="uk-UA" w:eastAsia="ru-RU"/>
              </w:rPr>
              <w:t xml:space="preserve"> мають забезпечити збереження баз даних щодо заяв/скарг/претензій споживачів (заявників) протягом 5 років відповідно до вимог законодавства.</w:t>
            </w:r>
          </w:p>
          <w:p w14:paraId="0C34F3C7" w14:textId="77777777" w:rsidR="001E5C51" w:rsidRPr="00952986" w:rsidRDefault="001E5C51" w:rsidP="0032407D">
            <w:pPr>
              <w:ind w:firstLine="480"/>
              <w:jc w:val="both"/>
              <w:rPr>
                <w:rFonts w:ascii="Times New Roman" w:hAnsi="Times New Roman" w:cs="Times New Roman"/>
                <w:b/>
                <w:bCs/>
                <w:sz w:val="20"/>
                <w:szCs w:val="20"/>
                <w:lang w:val="uk-UA"/>
              </w:rPr>
            </w:pPr>
          </w:p>
        </w:tc>
        <w:tc>
          <w:tcPr>
            <w:tcW w:w="4128" w:type="dxa"/>
            <w:gridSpan w:val="3"/>
          </w:tcPr>
          <w:p w14:paraId="0403AA07"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4D86FFE3"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p>
          <w:p w14:paraId="27570125" w14:textId="77777777" w:rsidR="001E5C51" w:rsidRPr="00952986" w:rsidRDefault="001E5C51" w:rsidP="0032407D">
            <w:pPr>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8.1.6. Учасники роздрібного ринку та суб’єкти, що належать до особливої групи споживачів мають забезпечити збереження баз даних щодо заяв/скарг/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споживачів (заявників) протягом 5 років відповідно до вимог законодавства.</w:t>
            </w:r>
          </w:p>
          <w:p w14:paraId="6678BFCE"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4163299D"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55ADC8EE" w14:textId="77777777" w:rsidR="00193324" w:rsidRPr="00952986" w:rsidRDefault="00193324" w:rsidP="0032407D">
            <w:pPr>
              <w:ind w:firstLine="480"/>
              <w:jc w:val="both"/>
              <w:rPr>
                <w:rFonts w:ascii="Times New Roman" w:eastAsia="Times New Roman" w:hAnsi="Times New Roman" w:cs="Times New Roman"/>
                <w:b/>
                <w:color w:val="0070C0"/>
                <w:sz w:val="20"/>
                <w:szCs w:val="20"/>
                <w:lang w:val="uk-UA" w:eastAsia="ru-RU"/>
              </w:rPr>
            </w:pPr>
          </w:p>
          <w:p w14:paraId="72E9A284" w14:textId="77777777" w:rsidR="00055434" w:rsidRDefault="00055434" w:rsidP="00055434">
            <w:pPr>
              <w:jc w:val="both"/>
              <w:rPr>
                <w:rFonts w:ascii="Times New Roman" w:eastAsia="Times New Roman" w:hAnsi="Times New Roman" w:cs="Times New Roman"/>
                <w:b/>
                <w:sz w:val="20"/>
                <w:szCs w:val="20"/>
                <w:lang w:val="uk-UA" w:eastAsia="ru-RU"/>
              </w:rPr>
            </w:pPr>
          </w:p>
          <w:p w14:paraId="4FC096F3" w14:textId="77777777" w:rsidR="00341C94" w:rsidRDefault="00341C94" w:rsidP="00341C94">
            <w:pPr>
              <w:pStyle w:val="rvps2"/>
              <w:shd w:val="clear" w:color="auto" w:fill="FFFFFF"/>
              <w:spacing w:before="0" w:beforeAutospacing="0" w:after="0" w:afterAutospacing="0"/>
              <w:contextualSpacing/>
              <w:jc w:val="both"/>
              <w:rPr>
                <w:b/>
                <w:bCs/>
                <w:sz w:val="20"/>
                <w:szCs w:val="20"/>
                <w:lang w:val="uk-UA"/>
              </w:rPr>
            </w:pPr>
          </w:p>
          <w:p w14:paraId="1EC9B500" w14:textId="7A6354FE" w:rsidR="00055434" w:rsidRPr="00341C94" w:rsidRDefault="00341C94" w:rsidP="00341C94">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4403578" w14:textId="070229AE" w:rsidR="00FC60D1" w:rsidRPr="00952986" w:rsidRDefault="00FC60D1" w:rsidP="0032407D">
            <w:pPr>
              <w:ind w:firstLine="480"/>
              <w:jc w:val="both"/>
              <w:rPr>
                <w:rFonts w:ascii="Times New Roman" w:eastAsia="Times New Roman" w:hAnsi="Times New Roman" w:cs="Times New Roman"/>
                <w:b/>
                <w:color w:val="0070C0"/>
                <w:sz w:val="20"/>
                <w:szCs w:val="20"/>
                <w:lang w:val="uk-UA" w:eastAsia="ru-RU"/>
              </w:rPr>
            </w:pPr>
          </w:p>
        </w:tc>
      </w:tr>
      <w:tr w:rsidR="009534F1" w:rsidRPr="0051289A" w14:paraId="46EDB894" w14:textId="77777777" w:rsidTr="0010485B">
        <w:trPr>
          <w:trHeight w:val="20"/>
        </w:trPr>
        <w:tc>
          <w:tcPr>
            <w:tcW w:w="4345" w:type="dxa"/>
            <w:gridSpan w:val="2"/>
            <w:tcBorders>
              <w:top w:val="nil"/>
              <w:bottom w:val="nil"/>
            </w:tcBorders>
          </w:tcPr>
          <w:p w14:paraId="2502B4FB" w14:textId="77777777" w:rsidR="009534F1" w:rsidRPr="00952986" w:rsidRDefault="009534F1"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2C84698B" w14:textId="77777777" w:rsidR="009534F1" w:rsidRPr="00952986" w:rsidRDefault="009534F1"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7EBF1DA2" w14:textId="77777777" w:rsidR="008E7126" w:rsidRPr="00952986" w:rsidRDefault="008E712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66EB4E0" w14:textId="7F4702B5" w:rsidR="009534F1" w:rsidRPr="00952986" w:rsidRDefault="009534F1" w:rsidP="0032407D">
            <w:pPr>
              <w:pStyle w:val="rvps7"/>
              <w:shd w:val="clear" w:color="auto" w:fill="FFFFFF"/>
              <w:spacing w:before="0" w:beforeAutospacing="0" w:after="0" w:afterAutospacing="0"/>
              <w:ind w:firstLine="480"/>
              <w:jc w:val="both"/>
              <w:rPr>
                <w:b/>
                <w:bCs/>
                <w:color w:val="0070C0"/>
                <w:sz w:val="20"/>
                <w:szCs w:val="20"/>
                <w:lang w:val="uk-UA"/>
              </w:rPr>
            </w:pPr>
            <w:r w:rsidRPr="00952986">
              <w:rPr>
                <w:b/>
                <w:bCs/>
                <w:color w:val="0070C0"/>
                <w:sz w:val="20"/>
                <w:szCs w:val="20"/>
                <w:lang w:val="uk-UA" w:eastAsia="ru-RU"/>
              </w:rPr>
              <w:t>8.1.6. Учасники роздрібного ринку та суб’єкти, що належать до особливої групи споживачів мають забезпечити збереження баз даних щодо заяв/скарг/претензій споживачів (заявників) протягом</w:t>
            </w:r>
            <w:r w:rsidRPr="00952986">
              <w:rPr>
                <w:color w:val="0070C0"/>
                <w:sz w:val="20"/>
                <w:szCs w:val="20"/>
                <w:lang w:val="uk-UA" w:eastAsia="ru-RU"/>
              </w:rPr>
              <w:t xml:space="preserve"> </w:t>
            </w:r>
            <w:r w:rsidRPr="00952986">
              <w:rPr>
                <w:b/>
                <w:bCs/>
                <w:color w:val="7030A0"/>
                <w:lang w:val="uk-UA" w:eastAsia="ru-RU"/>
              </w:rPr>
              <w:t>3</w:t>
            </w:r>
            <w:r w:rsidRPr="00952986">
              <w:rPr>
                <w:color w:val="7030A0"/>
                <w:lang w:val="uk-UA" w:eastAsia="ru-RU"/>
              </w:rPr>
              <w:t xml:space="preserve"> </w:t>
            </w:r>
            <w:r w:rsidRPr="00952986">
              <w:rPr>
                <w:b/>
                <w:bCs/>
                <w:color w:val="0070C0"/>
                <w:sz w:val="20"/>
                <w:szCs w:val="20"/>
                <w:lang w:val="uk-UA" w:eastAsia="ru-RU"/>
              </w:rPr>
              <w:t>років відповідно до вимог законодавства.</w:t>
            </w:r>
          </w:p>
          <w:p w14:paraId="73E5BFAC" w14:textId="77777777" w:rsidR="009534F1" w:rsidRPr="00952986" w:rsidRDefault="009534F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EE58F37" w14:textId="77777777" w:rsidR="008E7126" w:rsidRPr="00952986" w:rsidRDefault="008E7126" w:rsidP="008E7126">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17B3FD43" w14:textId="77777777" w:rsidR="008E7126" w:rsidRPr="00952986" w:rsidRDefault="008E7126" w:rsidP="008E7126">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FF7160E" w14:textId="30F8F8F5" w:rsidR="009534F1" w:rsidRPr="00952986" w:rsidRDefault="009534F1"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sz w:val="20"/>
                <w:szCs w:val="20"/>
                <w:lang w:val="uk-UA"/>
              </w:rPr>
              <w:t xml:space="preserve">В чинному законодавстві відсутні вимоги  щодо строків зберігання </w:t>
            </w:r>
            <w:proofErr w:type="spellStart"/>
            <w:r w:rsidRPr="00952986">
              <w:rPr>
                <w:sz w:val="20"/>
                <w:szCs w:val="20"/>
                <w:lang w:val="uk-UA"/>
              </w:rPr>
              <w:t>інфо</w:t>
            </w:r>
            <w:proofErr w:type="spellEnd"/>
            <w:r w:rsidRPr="00952986">
              <w:rPr>
                <w:sz w:val="20"/>
                <w:szCs w:val="20"/>
                <w:lang w:val="uk-UA"/>
              </w:rPr>
              <w:t xml:space="preserve"> в базах даних, з метою економії ресурсів учасників ринку пропонується скоротити строки збереження матеріалів до меж загальних строків позовної давності.</w:t>
            </w:r>
          </w:p>
        </w:tc>
        <w:tc>
          <w:tcPr>
            <w:tcW w:w="3179" w:type="dxa"/>
            <w:gridSpan w:val="2"/>
          </w:tcPr>
          <w:p w14:paraId="30EF7FDB" w14:textId="72BB8E34" w:rsidR="009534F1" w:rsidRPr="00045C6C" w:rsidRDefault="00055434" w:rsidP="00193324">
            <w:pPr>
              <w:jc w:val="both"/>
              <w:rPr>
                <w:rFonts w:ascii="Times New Roman" w:eastAsia="Times New Roman" w:hAnsi="Times New Roman" w:cs="Times New Roman"/>
                <w:b/>
                <w:sz w:val="20"/>
                <w:szCs w:val="20"/>
                <w:lang w:val="uk-UA" w:eastAsia="ru-RU"/>
              </w:rPr>
            </w:pPr>
            <w:r w:rsidRPr="00045C6C">
              <w:rPr>
                <w:rFonts w:ascii="Times New Roman" w:eastAsia="Times New Roman" w:hAnsi="Times New Roman" w:cs="Times New Roman"/>
                <w:b/>
                <w:sz w:val="20"/>
                <w:szCs w:val="20"/>
                <w:lang w:val="uk-UA" w:eastAsia="ru-RU"/>
              </w:rPr>
              <w:t>Пропонуємо відхилити</w:t>
            </w:r>
          </w:p>
          <w:p w14:paraId="05297ADE" w14:textId="032BB4A5" w:rsidR="00055434" w:rsidRDefault="00055434" w:rsidP="00193324">
            <w:pPr>
              <w:jc w:val="both"/>
              <w:rPr>
                <w:rFonts w:ascii="Times New Roman" w:eastAsia="Times New Roman" w:hAnsi="Times New Roman" w:cs="Times New Roman"/>
                <w:bCs/>
                <w:sz w:val="20"/>
                <w:szCs w:val="20"/>
                <w:lang w:val="uk-UA" w:eastAsia="ru-RU"/>
              </w:rPr>
            </w:pPr>
            <w:r w:rsidRPr="00045C6C">
              <w:rPr>
                <w:rFonts w:ascii="Times New Roman" w:eastAsia="Times New Roman" w:hAnsi="Times New Roman" w:cs="Times New Roman"/>
                <w:bCs/>
                <w:sz w:val="20"/>
                <w:szCs w:val="20"/>
                <w:lang w:val="uk-UA" w:eastAsia="ru-RU"/>
              </w:rPr>
              <w:t>підпункт</w:t>
            </w:r>
            <w:r w:rsidR="00DF09FB" w:rsidRPr="00045C6C">
              <w:rPr>
                <w:rFonts w:ascii="Times New Roman" w:eastAsia="Times New Roman" w:hAnsi="Times New Roman" w:cs="Times New Roman"/>
                <w:bCs/>
                <w:sz w:val="20"/>
                <w:szCs w:val="20"/>
                <w:lang w:val="uk-UA" w:eastAsia="ru-RU"/>
              </w:rPr>
              <w:t>ом</w:t>
            </w:r>
            <w:r w:rsidRPr="00045C6C">
              <w:rPr>
                <w:rFonts w:ascii="Times New Roman" w:eastAsia="Times New Roman" w:hAnsi="Times New Roman" w:cs="Times New Roman"/>
                <w:bCs/>
                <w:sz w:val="20"/>
                <w:szCs w:val="20"/>
                <w:lang w:val="uk-UA" w:eastAsia="ru-RU"/>
              </w:rPr>
              <w:t xml:space="preserve"> 8.3.14 глави 8.3 розділу </w:t>
            </w:r>
            <w:r w:rsidRPr="00045C6C">
              <w:rPr>
                <w:rFonts w:ascii="Times New Roman" w:eastAsia="Times New Roman" w:hAnsi="Times New Roman" w:cs="Times New Roman"/>
                <w:bCs/>
                <w:sz w:val="20"/>
                <w:szCs w:val="20"/>
                <w:lang w:val="en-US" w:eastAsia="ru-RU"/>
              </w:rPr>
              <w:t>VIII</w:t>
            </w:r>
            <w:r w:rsidRPr="00045C6C">
              <w:rPr>
                <w:rFonts w:ascii="Times New Roman" w:eastAsia="Times New Roman" w:hAnsi="Times New Roman" w:cs="Times New Roman"/>
                <w:bCs/>
                <w:sz w:val="20"/>
                <w:szCs w:val="20"/>
                <w:lang w:val="uk-UA" w:eastAsia="ru-RU"/>
              </w:rPr>
              <w:t xml:space="preserve"> ПРРЕЕ передбачено обов’язок щодо збереження баз даних щодо заяв/скарг/претензій</w:t>
            </w:r>
            <w:r w:rsidRPr="00055434">
              <w:rPr>
                <w:rFonts w:ascii="Times New Roman" w:eastAsia="Times New Roman" w:hAnsi="Times New Roman" w:cs="Times New Roman"/>
                <w:bCs/>
                <w:sz w:val="20"/>
                <w:szCs w:val="20"/>
                <w:lang w:val="uk-UA" w:eastAsia="ru-RU"/>
              </w:rPr>
              <w:t xml:space="preserve"> споживачів (заявників) протягом 5 років</w:t>
            </w:r>
            <w:r>
              <w:rPr>
                <w:rFonts w:ascii="Times New Roman" w:eastAsia="Times New Roman" w:hAnsi="Times New Roman" w:cs="Times New Roman"/>
                <w:bCs/>
                <w:sz w:val="20"/>
                <w:szCs w:val="20"/>
                <w:lang w:val="uk-UA" w:eastAsia="ru-RU"/>
              </w:rPr>
              <w:t xml:space="preserve">. </w:t>
            </w:r>
          </w:p>
          <w:p w14:paraId="327FBE5E" w14:textId="2143C8C5" w:rsidR="00055434" w:rsidRPr="00055434" w:rsidRDefault="00055434" w:rsidP="00193324">
            <w:pPr>
              <w:jc w:val="both"/>
              <w:rPr>
                <w:rFonts w:ascii="Times New Roman" w:eastAsia="Times New Roman" w:hAnsi="Times New Roman" w:cs="Times New Roman"/>
                <w:bCs/>
                <w:sz w:val="20"/>
                <w:szCs w:val="20"/>
                <w:lang w:val="uk-UA" w:eastAsia="ru-RU"/>
              </w:rPr>
            </w:pPr>
            <w:r>
              <w:rPr>
                <w:rFonts w:ascii="Times New Roman" w:eastAsia="Times New Roman" w:hAnsi="Times New Roman" w:cs="Times New Roman"/>
                <w:bCs/>
                <w:sz w:val="20"/>
                <w:szCs w:val="20"/>
                <w:lang w:val="uk-UA" w:eastAsia="ru-RU"/>
              </w:rPr>
              <w:t xml:space="preserve">Термін збереження 5 років передбачено статтею 82 </w:t>
            </w:r>
            <w:r w:rsidRPr="00055434">
              <w:rPr>
                <w:rFonts w:ascii="Times New Roman" w:eastAsia="Times New Roman" w:hAnsi="Times New Roman" w:cs="Times New Roman"/>
                <w:bCs/>
                <w:sz w:val="20"/>
                <w:szCs w:val="20"/>
                <w:lang w:val="uk-UA" w:eastAsia="ru-RU"/>
              </w:rPr>
              <w:t>Перелі</w:t>
            </w:r>
            <w:r>
              <w:rPr>
                <w:rFonts w:ascii="Times New Roman" w:eastAsia="Times New Roman" w:hAnsi="Times New Roman" w:cs="Times New Roman"/>
                <w:bCs/>
                <w:sz w:val="20"/>
                <w:szCs w:val="20"/>
                <w:lang w:val="uk-UA" w:eastAsia="ru-RU"/>
              </w:rPr>
              <w:t>ку</w:t>
            </w:r>
            <w:r w:rsidRPr="00055434">
              <w:rPr>
                <w:rFonts w:ascii="Times New Roman" w:eastAsia="Times New Roman" w:hAnsi="Times New Roman" w:cs="Times New Roman"/>
                <w:bCs/>
                <w:sz w:val="20"/>
                <w:szCs w:val="20"/>
                <w:lang w:val="uk-UA" w:eastAsia="ru-RU"/>
              </w:rPr>
              <w:t xml:space="preserve"> типових документів, що створюються під час діяльності державних органів та органів місцевого самоврядування, інших юридичних осіб, із зазначенням строків зберігання документів</w:t>
            </w:r>
            <w:r>
              <w:rPr>
                <w:rFonts w:ascii="Times New Roman" w:eastAsia="Times New Roman" w:hAnsi="Times New Roman" w:cs="Times New Roman"/>
                <w:bCs/>
                <w:sz w:val="20"/>
                <w:szCs w:val="20"/>
                <w:lang w:val="uk-UA" w:eastAsia="ru-RU"/>
              </w:rPr>
              <w:t>, затвердженого наказом Міністерства юстиції України від 12.04.2012 № 578/5</w:t>
            </w:r>
          </w:p>
          <w:p w14:paraId="5515F891" w14:textId="3EFB1C03" w:rsidR="00FC60D1" w:rsidRPr="00952986" w:rsidRDefault="00FC60D1" w:rsidP="00193324">
            <w:pPr>
              <w:jc w:val="both"/>
              <w:rPr>
                <w:rFonts w:ascii="Times New Roman" w:eastAsia="Times New Roman" w:hAnsi="Times New Roman" w:cs="Times New Roman"/>
                <w:b/>
                <w:color w:val="0070C0"/>
                <w:sz w:val="20"/>
                <w:szCs w:val="20"/>
                <w:lang w:val="uk-UA" w:eastAsia="ru-RU"/>
              </w:rPr>
            </w:pPr>
          </w:p>
        </w:tc>
      </w:tr>
      <w:tr w:rsidR="001900B8" w:rsidRPr="0051289A" w14:paraId="7643F537" w14:textId="77777777" w:rsidTr="0010485B">
        <w:trPr>
          <w:trHeight w:val="20"/>
        </w:trPr>
        <w:tc>
          <w:tcPr>
            <w:tcW w:w="4345" w:type="dxa"/>
            <w:gridSpan w:val="2"/>
            <w:tcBorders>
              <w:top w:val="nil"/>
              <w:bottom w:val="nil"/>
            </w:tcBorders>
          </w:tcPr>
          <w:p w14:paraId="3DDDCFAB" w14:textId="77777777" w:rsidR="001900B8" w:rsidRPr="00952986" w:rsidRDefault="001900B8"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AC72906" w14:textId="77777777" w:rsidR="001900B8" w:rsidRPr="00952986" w:rsidRDefault="001900B8" w:rsidP="008E7126">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1313378D" w14:textId="77777777" w:rsidR="008E7126" w:rsidRPr="00952986" w:rsidRDefault="008E7126" w:rsidP="008E7126">
            <w:pPr>
              <w:pStyle w:val="rvps7"/>
              <w:spacing w:before="0" w:beforeAutospacing="0" w:after="0" w:afterAutospacing="0"/>
              <w:jc w:val="center"/>
              <w:rPr>
                <w:b/>
                <w:bCs/>
                <w:color w:val="333333"/>
                <w:sz w:val="20"/>
                <w:szCs w:val="20"/>
                <w:lang w:val="uk-UA"/>
              </w:rPr>
            </w:pPr>
          </w:p>
          <w:p w14:paraId="6B884C24" w14:textId="77777777" w:rsidR="001900B8" w:rsidRPr="00952986" w:rsidRDefault="001900B8" w:rsidP="0010485B">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8.1.6. Учасники роздрібного ринку</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(крім споживачів)</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та суб’єкти, що належать до особливої групи споживачів …</w:t>
            </w:r>
          </w:p>
          <w:p w14:paraId="0174B7C1" w14:textId="77777777" w:rsidR="001900B8" w:rsidRPr="00952986" w:rsidRDefault="001900B8"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7B949C4E" w14:textId="77777777" w:rsidR="008E7126" w:rsidRPr="00952986" w:rsidRDefault="008E7126" w:rsidP="008E7126">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0F3D5666" w14:textId="77777777" w:rsidR="008E7126" w:rsidRPr="00952986" w:rsidRDefault="008E7126" w:rsidP="008E7126">
            <w:pPr>
              <w:pStyle w:val="rvps7"/>
              <w:spacing w:before="0" w:beforeAutospacing="0" w:after="0" w:afterAutospacing="0"/>
              <w:jc w:val="center"/>
              <w:rPr>
                <w:b/>
                <w:bCs/>
                <w:color w:val="333333"/>
                <w:sz w:val="20"/>
                <w:szCs w:val="20"/>
                <w:lang w:val="uk-UA"/>
              </w:rPr>
            </w:pPr>
          </w:p>
          <w:p w14:paraId="36075983" w14:textId="77777777" w:rsidR="001900B8" w:rsidRPr="00952986" w:rsidRDefault="001900B8" w:rsidP="0032407D">
            <w:pPr>
              <w:shd w:val="clear" w:color="auto" w:fill="FFFFFF"/>
              <w:ind w:right="-108"/>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 xml:space="preserve">Пункт містить положення про  обов’язок, який не має стосуватися споживача як учасника роздрібного ринку. </w:t>
            </w:r>
          </w:p>
          <w:p w14:paraId="75BA186A" w14:textId="77777777" w:rsidR="001900B8" w:rsidRPr="00952986" w:rsidRDefault="001900B8" w:rsidP="0032407D">
            <w:pPr>
              <w:pStyle w:val="rvps7"/>
              <w:shd w:val="clear" w:color="auto" w:fill="FFFFFF"/>
              <w:spacing w:before="0" w:beforeAutospacing="0" w:after="0" w:afterAutospacing="0"/>
              <w:ind w:firstLine="480"/>
              <w:jc w:val="both"/>
              <w:rPr>
                <w:sz w:val="20"/>
                <w:szCs w:val="20"/>
                <w:lang w:val="uk-UA"/>
              </w:rPr>
            </w:pPr>
          </w:p>
        </w:tc>
        <w:tc>
          <w:tcPr>
            <w:tcW w:w="3179" w:type="dxa"/>
            <w:gridSpan w:val="2"/>
          </w:tcPr>
          <w:p w14:paraId="5A7B7C34" w14:textId="4F8C5C74" w:rsidR="001900B8" w:rsidRPr="0050130F" w:rsidRDefault="00FC60D1" w:rsidP="00193324">
            <w:pPr>
              <w:jc w:val="both"/>
              <w:rPr>
                <w:rFonts w:ascii="Times New Roman" w:eastAsia="Times New Roman" w:hAnsi="Times New Roman" w:cs="Times New Roman"/>
                <w:b/>
                <w:sz w:val="20"/>
                <w:szCs w:val="20"/>
                <w:lang w:val="uk-UA" w:eastAsia="ru-RU"/>
              </w:rPr>
            </w:pPr>
            <w:r w:rsidRPr="0050130F">
              <w:rPr>
                <w:rFonts w:ascii="Times New Roman" w:eastAsia="Times New Roman" w:hAnsi="Times New Roman" w:cs="Times New Roman"/>
                <w:b/>
                <w:sz w:val="20"/>
                <w:szCs w:val="20"/>
                <w:lang w:val="uk-UA" w:eastAsia="ru-RU"/>
              </w:rPr>
              <w:t>Попередньо врах</w:t>
            </w:r>
            <w:r w:rsidR="0010485B" w:rsidRPr="0050130F">
              <w:rPr>
                <w:rFonts w:ascii="Times New Roman" w:eastAsia="Times New Roman" w:hAnsi="Times New Roman" w:cs="Times New Roman"/>
                <w:b/>
                <w:sz w:val="20"/>
                <w:szCs w:val="20"/>
                <w:lang w:val="uk-UA" w:eastAsia="ru-RU"/>
              </w:rPr>
              <w:t>овано</w:t>
            </w:r>
            <w:r w:rsidR="00FC4B74" w:rsidRPr="0050130F">
              <w:rPr>
                <w:rFonts w:ascii="Times New Roman" w:eastAsia="Times New Roman" w:hAnsi="Times New Roman" w:cs="Times New Roman"/>
                <w:b/>
                <w:sz w:val="20"/>
                <w:szCs w:val="20"/>
                <w:lang w:val="uk-UA" w:eastAsia="ru-RU"/>
              </w:rPr>
              <w:t xml:space="preserve"> в редакції:</w:t>
            </w:r>
          </w:p>
          <w:p w14:paraId="1C5D0B52" w14:textId="3EBDE0B4" w:rsidR="00FC4B74" w:rsidRPr="0050130F" w:rsidRDefault="00DF09FB" w:rsidP="00FC4B74">
            <w:pPr>
              <w:shd w:val="clear" w:color="auto" w:fill="FFFFFF"/>
              <w:tabs>
                <w:tab w:val="left" w:pos="4707"/>
              </w:tabs>
              <w:contextualSpacing/>
              <w:jc w:val="both"/>
              <w:rPr>
                <w:rFonts w:ascii="Times New Roman" w:hAnsi="Times New Roman" w:cs="Times New Roman"/>
                <w:b/>
                <w:bCs/>
                <w:color w:val="0070C0"/>
                <w:sz w:val="20"/>
                <w:szCs w:val="20"/>
                <w:lang w:val="uk-UA"/>
              </w:rPr>
            </w:pPr>
            <w:r w:rsidRPr="0050130F">
              <w:rPr>
                <w:rFonts w:ascii="Times New Roman" w:hAnsi="Times New Roman" w:cs="Times New Roman"/>
                <w:b/>
                <w:bCs/>
                <w:color w:val="0070C0"/>
                <w:sz w:val="20"/>
                <w:szCs w:val="20"/>
                <w:lang w:val="uk-UA"/>
              </w:rPr>
              <w:t>8</w:t>
            </w:r>
            <w:r w:rsidR="00FC4B74" w:rsidRPr="0050130F">
              <w:rPr>
                <w:rFonts w:ascii="Times New Roman" w:hAnsi="Times New Roman" w:cs="Times New Roman"/>
                <w:b/>
                <w:bCs/>
                <w:color w:val="0070C0"/>
                <w:sz w:val="20"/>
                <w:szCs w:val="20"/>
                <w:lang w:val="uk-UA"/>
              </w:rPr>
              <w:t>.1.6. Учасники роздрібного ринку</w:t>
            </w:r>
            <w:r w:rsidR="00FC4B74" w:rsidRPr="0050130F">
              <w:rPr>
                <w:rFonts w:ascii="Times New Roman" w:hAnsi="Times New Roman" w:cs="Times New Roman"/>
                <w:color w:val="0070C0"/>
                <w:sz w:val="20"/>
                <w:szCs w:val="20"/>
                <w:lang w:val="uk-UA"/>
              </w:rPr>
              <w:t xml:space="preserve"> </w:t>
            </w:r>
            <w:r w:rsidR="00FC4B74" w:rsidRPr="0050130F">
              <w:rPr>
                <w:rFonts w:ascii="Times New Roman" w:hAnsi="Times New Roman" w:cs="Times New Roman"/>
                <w:b/>
                <w:color w:val="00B050"/>
                <w:sz w:val="20"/>
                <w:szCs w:val="20"/>
                <w:lang w:val="uk-UA"/>
              </w:rPr>
              <w:t>(крім споживачів)</w:t>
            </w:r>
            <w:r w:rsidR="00FC4B74" w:rsidRPr="0050130F">
              <w:rPr>
                <w:rFonts w:ascii="Times New Roman" w:hAnsi="Times New Roman" w:cs="Times New Roman"/>
                <w:color w:val="00B050"/>
                <w:sz w:val="20"/>
                <w:szCs w:val="20"/>
                <w:lang w:val="uk-UA"/>
              </w:rPr>
              <w:t xml:space="preserve"> </w:t>
            </w:r>
            <w:r w:rsidR="00FC4B74" w:rsidRPr="0050130F">
              <w:rPr>
                <w:rFonts w:ascii="Times New Roman" w:hAnsi="Times New Roman" w:cs="Times New Roman"/>
                <w:b/>
                <w:bCs/>
                <w:color w:val="0070C0"/>
                <w:sz w:val="20"/>
                <w:szCs w:val="20"/>
                <w:lang w:val="uk-UA"/>
              </w:rPr>
              <w:t>та суб’єкти, що належать до особливої групи споживачів …</w:t>
            </w:r>
          </w:p>
          <w:p w14:paraId="7F478847" w14:textId="4E3B8449" w:rsidR="00193324" w:rsidRPr="0050130F" w:rsidRDefault="00193324" w:rsidP="00790EA2">
            <w:pPr>
              <w:shd w:val="clear" w:color="auto" w:fill="FFFFFF"/>
              <w:tabs>
                <w:tab w:val="left" w:pos="4707"/>
              </w:tabs>
              <w:contextualSpacing/>
              <w:jc w:val="both"/>
              <w:rPr>
                <w:rFonts w:ascii="Times New Roman" w:eastAsia="Times New Roman" w:hAnsi="Times New Roman" w:cs="Times New Roman"/>
                <w:b/>
                <w:color w:val="0070C0"/>
                <w:sz w:val="20"/>
                <w:szCs w:val="20"/>
                <w:lang w:val="uk-UA" w:eastAsia="ru-RU"/>
              </w:rPr>
            </w:pPr>
          </w:p>
        </w:tc>
      </w:tr>
      <w:tr w:rsidR="007D621E" w:rsidRPr="00F416A9" w14:paraId="0742A1C2" w14:textId="77777777" w:rsidTr="0010485B">
        <w:trPr>
          <w:trHeight w:val="20"/>
        </w:trPr>
        <w:tc>
          <w:tcPr>
            <w:tcW w:w="4345" w:type="dxa"/>
            <w:gridSpan w:val="2"/>
            <w:tcBorders>
              <w:top w:val="nil"/>
              <w:bottom w:val="single" w:sz="4" w:space="0" w:color="auto"/>
            </w:tcBorders>
          </w:tcPr>
          <w:p w14:paraId="4603BD3E" w14:textId="77777777" w:rsidR="007D621E" w:rsidRPr="00952986" w:rsidRDefault="007D621E"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1DA741D9" w14:textId="77777777" w:rsidR="007D621E" w:rsidRPr="00952986" w:rsidRDefault="007D621E" w:rsidP="00721121">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3255DEF5" w14:textId="77777777" w:rsidR="007D621E" w:rsidRPr="00952986" w:rsidRDefault="007D621E" w:rsidP="0032407D">
            <w:pPr>
              <w:pStyle w:val="rvps7"/>
              <w:spacing w:before="0" w:beforeAutospacing="0" w:after="0" w:afterAutospacing="0"/>
              <w:rPr>
                <w:b/>
                <w:bCs/>
                <w:color w:val="333333"/>
                <w:sz w:val="20"/>
                <w:szCs w:val="20"/>
                <w:lang w:val="uk-UA"/>
              </w:rPr>
            </w:pPr>
          </w:p>
          <w:p w14:paraId="48AFA7A4" w14:textId="77777777" w:rsidR="007D621E" w:rsidRPr="00952986" w:rsidRDefault="007D621E" w:rsidP="0010485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8.1.6. Учасники роздрібного ринку та суб’єкти, що належать до особливої групи споживачів мають забезпечити збереження баз даних щодо заяв/скарг/претензій споживачів (заявників) протягом</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4"/>
                <w:szCs w:val="24"/>
                <w:lang w:val="uk-UA" w:eastAsia="ru-RU"/>
              </w:rPr>
              <w:t>3</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років відповідно до вимог законодавства.</w:t>
            </w:r>
          </w:p>
          <w:p w14:paraId="187FDD53" w14:textId="77777777" w:rsidR="007D621E" w:rsidRPr="00952986" w:rsidRDefault="007D621E" w:rsidP="0032407D">
            <w:pPr>
              <w:pStyle w:val="rvps7"/>
              <w:spacing w:before="0" w:beforeAutospacing="0" w:after="0" w:afterAutospacing="0"/>
              <w:rPr>
                <w:b/>
                <w:bCs/>
                <w:color w:val="333333"/>
                <w:sz w:val="20"/>
                <w:szCs w:val="20"/>
                <w:lang w:val="uk-UA"/>
              </w:rPr>
            </w:pPr>
          </w:p>
        </w:tc>
        <w:tc>
          <w:tcPr>
            <w:tcW w:w="3942" w:type="dxa"/>
            <w:gridSpan w:val="3"/>
          </w:tcPr>
          <w:p w14:paraId="3F4D74CE" w14:textId="77777777" w:rsidR="00721121" w:rsidRPr="00952986" w:rsidRDefault="00721121" w:rsidP="00721121">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64EF547A" w14:textId="77777777" w:rsidR="00721121" w:rsidRPr="00952986" w:rsidRDefault="00721121" w:rsidP="00721121">
            <w:pPr>
              <w:pStyle w:val="rvps7"/>
              <w:shd w:val="clear" w:color="auto" w:fill="FFFFFF"/>
              <w:spacing w:before="0" w:beforeAutospacing="0" w:after="0" w:afterAutospacing="0"/>
              <w:jc w:val="center"/>
              <w:rPr>
                <w:b/>
                <w:bCs/>
                <w:color w:val="333333"/>
                <w:sz w:val="20"/>
                <w:szCs w:val="20"/>
                <w:lang w:val="uk-UA"/>
              </w:rPr>
            </w:pPr>
          </w:p>
          <w:p w14:paraId="3859B7F9" w14:textId="77777777" w:rsidR="007D621E" w:rsidRPr="00952986" w:rsidRDefault="007D621E" w:rsidP="0032407D">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В  чинному законодавстві відсутні вимоги  щодо строків зберігання </w:t>
            </w:r>
            <w:proofErr w:type="spellStart"/>
            <w:r w:rsidRPr="00952986">
              <w:rPr>
                <w:rFonts w:ascii="Times New Roman" w:hAnsi="Times New Roman" w:cs="Times New Roman"/>
                <w:sz w:val="20"/>
                <w:szCs w:val="20"/>
                <w:lang w:val="uk-UA"/>
              </w:rPr>
              <w:t>інфо</w:t>
            </w:r>
            <w:proofErr w:type="spellEnd"/>
            <w:r w:rsidRPr="00952986">
              <w:rPr>
                <w:rFonts w:ascii="Times New Roman" w:hAnsi="Times New Roman" w:cs="Times New Roman"/>
                <w:sz w:val="20"/>
                <w:szCs w:val="20"/>
                <w:lang w:val="uk-UA"/>
              </w:rPr>
              <w:t xml:space="preserve"> в базах даних, з метою економії ресурсів учасників ринку пропонується скоротити строки збереження матеріалів до меж загальних строків позовної давності.</w:t>
            </w:r>
          </w:p>
          <w:p w14:paraId="7C5A7EE8" w14:textId="77777777" w:rsidR="007D621E" w:rsidRPr="00952986" w:rsidRDefault="007D621E" w:rsidP="0032407D">
            <w:pPr>
              <w:shd w:val="clear" w:color="auto" w:fill="FFFFFF"/>
              <w:ind w:right="-108"/>
              <w:contextualSpacing/>
              <w:jc w:val="both"/>
              <w:rPr>
                <w:rFonts w:ascii="Times New Roman" w:hAnsi="Times New Roman" w:cs="Times New Roman"/>
                <w:color w:val="333333"/>
                <w:sz w:val="20"/>
                <w:szCs w:val="20"/>
                <w:lang w:val="uk-UA"/>
              </w:rPr>
            </w:pPr>
          </w:p>
        </w:tc>
        <w:tc>
          <w:tcPr>
            <w:tcW w:w="3179" w:type="dxa"/>
            <w:gridSpan w:val="2"/>
          </w:tcPr>
          <w:p w14:paraId="26888FFE" w14:textId="77777777" w:rsidR="0050130F" w:rsidRDefault="0050130F" w:rsidP="00055434">
            <w:pPr>
              <w:jc w:val="both"/>
              <w:rPr>
                <w:rFonts w:ascii="Times New Roman" w:eastAsia="Times New Roman" w:hAnsi="Times New Roman" w:cs="Times New Roman"/>
                <w:b/>
                <w:sz w:val="20"/>
                <w:szCs w:val="20"/>
                <w:lang w:val="uk-UA" w:eastAsia="ru-RU"/>
              </w:rPr>
            </w:pPr>
          </w:p>
          <w:p w14:paraId="4B26809A" w14:textId="77777777" w:rsidR="0050130F" w:rsidRDefault="0050130F" w:rsidP="00055434">
            <w:pPr>
              <w:jc w:val="both"/>
              <w:rPr>
                <w:rFonts w:ascii="Times New Roman" w:eastAsia="Times New Roman" w:hAnsi="Times New Roman" w:cs="Times New Roman"/>
                <w:b/>
                <w:sz w:val="20"/>
                <w:szCs w:val="20"/>
                <w:lang w:val="uk-UA" w:eastAsia="ru-RU"/>
              </w:rPr>
            </w:pPr>
          </w:p>
          <w:p w14:paraId="7B69CCC4" w14:textId="6008C2D0" w:rsidR="00055434" w:rsidRPr="0050130F" w:rsidRDefault="00055434" w:rsidP="00055434">
            <w:pPr>
              <w:jc w:val="both"/>
              <w:rPr>
                <w:rFonts w:ascii="Times New Roman" w:eastAsia="Times New Roman" w:hAnsi="Times New Roman" w:cs="Times New Roman"/>
                <w:b/>
                <w:sz w:val="20"/>
                <w:szCs w:val="20"/>
                <w:lang w:val="uk-UA" w:eastAsia="ru-RU"/>
              </w:rPr>
            </w:pPr>
            <w:r w:rsidRPr="0050130F">
              <w:rPr>
                <w:rFonts w:ascii="Times New Roman" w:eastAsia="Times New Roman" w:hAnsi="Times New Roman" w:cs="Times New Roman"/>
                <w:b/>
                <w:sz w:val="20"/>
                <w:szCs w:val="20"/>
                <w:lang w:val="uk-UA" w:eastAsia="ru-RU"/>
              </w:rPr>
              <w:t>Пропонуємо відхилити</w:t>
            </w:r>
          </w:p>
          <w:p w14:paraId="774B4D7E" w14:textId="0EC8D2A8" w:rsidR="00055434" w:rsidRPr="00272A5D" w:rsidRDefault="0050130F" w:rsidP="00055434">
            <w:pPr>
              <w:jc w:val="both"/>
              <w:rPr>
                <w:rFonts w:ascii="Times New Roman" w:eastAsia="Times New Roman" w:hAnsi="Times New Roman" w:cs="Times New Roman"/>
                <w:bCs/>
                <w:color w:val="FF0000"/>
                <w:sz w:val="20"/>
                <w:szCs w:val="20"/>
                <w:lang w:val="uk-UA" w:eastAsia="ru-RU"/>
              </w:rPr>
            </w:pPr>
            <w:r>
              <w:rPr>
                <w:rFonts w:ascii="Times New Roman" w:eastAsia="Times New Roman" w:hAnsi="Times New Roman" w:cs="Times New Roman"/>
                <w:bCs/>
                <w:sz w:val="20"/>
                <w:szCs w:val="20"/>
                <w:lang w:val="uk-UA" w:eastAsia="ru-RU"/>
              </w:rPr>
              <w:t>Обґрунтування наведено вище</w:t>
            </w:r>
          </w:p>
          <w:p w14:paraId="36C38E9B" w14:textId="77777777" w:rsidR="007D621E" w:rsidRPr="00952986" w:rsidRDefault="007D621E" w:rsidP="0032407D">
            <w:pPr>
              <w:ind w:firstLine="480"/>
              <w:jc w:val="both"/>
              <w:rPr>
                <w:rFonts w:ascii="Times New Roman" w:eastAsia="Times New Roman" w:hAnsi="Times New Roman" w:cs="Times New Roman"/>
                <w:b/>
                <w:color w:val="0070C0"/>
                <w:sz w:val="20"/>
                <w:szCs w:val="20"/>
                <w:lang w:val="uk-UA" w:eastAsia="ru-RU"/>
              </w:rPr>
            </w:pPr>
          </w:p>
        </w:tc>
      </w:tr>
      <w:tr w:rsidR="001E5C51" w:rsidRPr="00001868" w14:paraId="578B88F4" w14:textId="77777777" w:rsidTr="0010485B">
        <w:trPr>
          <w:trHeight w:val="20"/>
        </w:trPr>
        <w:tc>
          <w:tcPr>
            <w:tcW w:w="4345" w:type="dxa"/>
            <w:gridSpan w:val="2"/>
            <w:tcBorders>
              <w:bottom w:val="nil"/>
            </w:tcBorders>
          </w:tcPr>
          <w:p w14:paraId="5CECA900" w14:textId="77777777" w:rsidR="00956A94" w:rsidRPr="00952986" w:rsidRDefault="00956A94" w:rsidP="0032407D">
            <w:pPr>
              <w:ind w:firstLine="480"/>
              <w:jc w:val="both"/>
              <w:rPr>
                <w:rFonts w:ascii="Times New Roman" w:eastAsia="Times New Roman" w:hAnsi="Times New Roman" w:cs="Times New Roman"/>
                <w:b/>
                <w:color w:val="0070C0"/>
                <w:sz w:val="20"/>
                <w:szCs w:val="20"/>
                <w:lang w:val="uk-UA" w:eastAsia="ru-RU"/>
              </w:rPr>
            </w:pPr>
          </w:p>
          <w:p w14:paraId="70CAA4BB" w14:textId="17EC3CFE"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8.1.7. Учасники роздрібного ринку мають:</w:t>
            </w:r>
          </w:p>
          <w:p w14:paraId="291E9AD0" w14:textId="77777777"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здійснювати моніторинг дотримання стандартів та вимог до якості обслуговування споживачів. Результати такого моніторингу мають щокварталу розміщуватись на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 xml:space="preserve"> відповідного учасника роздрібного ринку;</w:t>
            </w:r>
          </w:p>
          <w:p w14:paraId="1625E13A" w14:textId="77777777"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2) подавати Регулятору звіт про розгляд заяв/скарг/претензій </w:t>
            </w:r>
            <w:bookmarkStart w:id="42" w:name="_Hlk172550392"/>
            <w:r w:rsidRPr="00952986">
              <w:rPr>
                <w:rFonts w:ascii="Times New Roman" w:eastAsia="Times New Roman" w:hAnsi="Times New Roman" w:cs="Times New Roman"/>
                <w:b/>
                <w:color w:val="0070C0"/>
                <w:sz w:val="20"/>
                <w:szCs w:val="20"/>
                <w:lang w:val="uk-UA" w:eastAsia="ru-RU"/>
              </w:rPr>
              <w:t xml:space="preserve">споживачів (заявників) </w:t>
            </w:r>
            <w:bookmarkEnd w:id="42"/>
            <w:r w:rsidRPr="00952986">
              <w:rPr>
                <w:rFonts w:ascii="Times New Roman" w:eastAsia="Times New Roman" w:hAnsi="Times New Roman" w:cs="Times New Roman"/>
                <w:b/>
                <w:color w:val="0070C0"/>
                <w:sz w:val="20"/>
                <w:szCs w:val="20"/>
                <w:lang w:val="uk-UA" w:eastAsia="ru-RU"/>
              </w:rPr>
              <w:t>відповідно до нормативно правових актів Регулятора.</w:t>
            </w:r>
          </w:p>
          <w:p w14:paraId="681819B3" w14:textId="77777777" w:rsidR="001E5C51" w:rsidRPr="00952986" w:rsidRDefault="001E5C51" w:rsidP="0032407D">
            <w:pPr>
              <w:ind w:firstLine="480"/>
              <w:jc w:val="both"/>
              <w:rPr>
                <w:rFonts w:ascii="Times New Roman" w:hAnsi="Times New Roman" w:cs="Times New Roman"/>
                <w:b/>
                <w:bCs/>
                <w:sz w:val="20"/>
                <w:szCs w:val="20"/>
                <w:lang w:val="uk-UA"/>
              </w:rPr>
            </w:pPr>
          </w:p>
        </w:tc>
        <w:tc>
          <w:tcPr>
            <w:tcW w:w="4128" w:type="dxa"/>
            <w:gridSpan w:val="3"/>
          </w:tcPr>
          <w:p w14:paraId="1B9E79C7" w14:textId="77777777" w:rsidR="008E7126" w:rsidRPr="00952986" w:rsidRDefault="008E7126"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32D9935E" w14:textId="77777777" w:rsidR="00721121" w:rsidRPr="00952986" w:rsidRDefault="00721121" w:rsidP="008E7126">
            <w:pPr>
              <w:pStyle w:val="rvps7"/>
              <w:shd w:val="clear" w:color="auto" w:fill="FFFFFF"/>
              <w:spacing w:before="0" w:beforeAutospacing="0" w:after="0" w:afterAutospacing="0"/>
              <w:jc w:val="center"/>
              <w:rPr>
                <w:b/>
                <w:bCs/>
                <w:color w:val="333333"/>
                <w:sz w:val="20"/>
                <w:szCs w:val="20"/>
                <w:lang w:val="uk-UA"/>
              </w:rPr>
            </w:pPr>
          </w:p>
          <w:p w14:paraId="3CACEEDA" w14:textId="77777777" w:rsidR="001E5C51" w:rsidRPr="00952986" w:rsidRDefault="001E5C51" w:rsidP="0010485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8.1.7. Учасники роздрібного ринку мають:</w:t>
            </w:r>
          </w:p>
          <w:p w14:paraId="5153EFDF" w14:textId="77777777" w:rsidR="001E5C51" w:rsidRPr="00952986" w:rsidRDefault="001E5C51" w:rsidP="0010485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1) здійснювати моніторинг дотримання стандартів та вимог до якості обслуговування споживачів. Результати такого моніторингу мають щокварталу розміщуватись на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відповідного учасника роздрібного ринку;</w:t>
            </w:r>
          </w:p>
          <w:p w14:paraId="1C260D37" w14:textId="77777777" w:rsidR="001E5C51" w:rsidRDefault="001E5C51" w:rsidP="0010485B">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 подавати Регулятору звіт про розгляд заяв/скарг/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споживачів (заявників) відповідно до нормативно правових актів Регулятора.</w:t>
            </w:r>
          </w:p>
          <w:p w14:paraId="7F9EC95B" w14:textId="77777777" w:rsidR="00721121" w:rsidRPr="00952986" w:rsidRDefault="0072112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99FA664" w14:textId="77777777" w:rsidR="001E5C51" w:rsidRPr="00952986" w:rsidRDefault="001E5C5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7833B578" w14:textId="77777777" w:rsidR="00E3005E" w:rsidRPr="00952986" w:rsidRDefault="00E3005E" w:rsidP="00BF404A">
            <w:pPr>
              <w:jc w:val="both"/>
              <w:rPr>
                <w:rFonts w:ascii="Times New Roman" w:eastAsia="Times New Roman" w:hAnsi="Times New Roman" w:cs="Times New Roman"/>
                <w:b/>
                <w:sz w:val="20"/>
                <w:szCs w:val="20"/>
                <w:lang w:val="uk-UA" w:eastAsia="ru-RU"/>
              </w:rPr>
            </w:pPr>
          </w:p>
          <w:p w14:paraId="2502E5CA" w14:textId="77777777" w:rsidR="00E3005E" w:rsidRPr="00952986" w:rsidRDefault="00E3005E" w:rsidP="00BF404A">
            <w:pPr>
              <w:jc w:val="both"/>
              <w:rPr>
                <w:rFonts w:ascii="Times New Roman" w:eastAsia="Times New Roman" w:hAnsi="Times New Roman" w:cs="Times New Roman"/>
                <w:b/>
                <w:sz w:val="20"/>
                <w:szCs w:val="20"/>
                <w:lang w:val="uk-UA" w:eastAsia="ru-RU"/>
              </w:rPr>
            </w:pPr>
          </w:p>
          <w:p w14:paraId="6ADC0CF7" w14:textId="77777777" w:rsidR="00E3005E" w:rsidRPr="00952986" w:rsidRDefault="00E3005E" w:rsidP="00BF404A">
            <w:pPr>
              <w:jc w:val="both"/>
              <w:rPr>
                <w:rFonts w:ascii="Times New Roman" w:eastAsia="Times New Roman" w:hAnsi="Times New Roman" w:cs="Times New Roman"/>
                <w:b/>
                <w:sz w:val="20"/>
                <w:szCs w:val="20"/>
                <w:lang w:val="uk-UA" w:eastAsia="ru-RU"/>
              </w:rPr>
            </w:pPr>
          </w:p>
          <w:p w14:paraId="38CB216F" w14:textId="77777777" w:rsidR="00E3005E" w:rsidRPr="00952986" w:rsidRDefault="00E3005E" w:rsidP="00BF404A">
            <w:pPr>
              <w:jc w:val="both"/>
              <w:rPr>
                <w:rFonts w:ascii="Times New Roman" w:eastAsia="Times New Roman" w:hAnsi="Times New Roman" w:cs="Times New Roman"/>
                <w:b/>
                <w:sz w:val="20"/>
                <w:szCs w:val="20"/>
                <w:lang w:val="uk-UA" w:eastAsia="ru-RU"/>
              </w:rPr>
            </w:pPr>
          </w:p>
          <w:p w14:paraId="018143A7" w14:textId="77777777" w:rsidR="00E3005E" w:rsidRPr="00952986" w:rsidRDefault="00E3005E" w:rsidP="00BF404A">
            <w:pPr>
              <w:jc w:val="both"/>
              <w:rPr>
                <w:rFonts w:ascii="Times New Roman" w:eastAsia="Times New Roman" w:hAnsi="Times New Roman" w:cs="Times New Roman"/>
                <w:b/>
                <w:sz w:val="20"/>
                <w:szCs w:val="20"/>
                <w:lang w:val="uk-UA" w:eastAsia="ru-RU"/>
              </w:rPr>
            </w:pPr>
          </w:p>
          <w:p w14:paraId="29A57DA5" w14:textId="77777777" w:rsidR="00E3005E" w:rsidRDefault="00E3005E" w:rsidP="00BF404A">
            <w:pPr>
              <w:jc w:val="both"/>
              <w:rPr>
                <w:rFonts w:ascii="Times New Roman" w:eastAsia="Times New Roman" w:hAnsi="Times New Roman" w:cs="Times New Roman"/>
                <w:b/>
                <w:sz w:val="20"/>
                <w:szCs w:val="20"/>
                <w:lang w:val="uk-UA" w:eastAsia="ru-RU"/>
              </w:rPr>
            </w:pPr>
          </w:p>
          <w:p w14:paraId="6936F1F0" w14:textId="77777777" w:rsidR="0010485B" w:rsidRDefault="0010485B" w:rsidP="00BF404A">
            <w:pPr>
              <w:jc w:val="both"/>
              <w:rPr>
                <w:rFonts w:ascii="Times New Roman" w:eastAsia="Times New Roman" w:hAnsi="Times New Roman" w:cs="Times New Roman"/>
                <w:b/>
                <w:sz w:val="20"/>
                <w:szCs w:val="20"/>
                <w:lang w:val="uk-UA" w:eastAsia="ru-RU"/>
              </w:rPr>
            </w:pPr>
          </w:p>
          <w:p w14:paraId="3894D083" w14:textId="77777777" w:rsidR="0010485B" w:rsidRDefault="0010485B" w:rsidP="00BF404A">
            <w:pPr>
              <w:jc w:val="both"/>
              <w:rPr>
                <w:rFonts w:ascii="Times New Roman" w:eastAsia="Times New Roman" w:hAnsi="Times New Roman" w:cs="Times New Roman"/>
                <w:b/>
                <w:sz w:val="20"/>
                <w:szCs w:val="20"/>
                <w:lang w:val="uk-UA" w:eastAsia="ru-RU"/>
              </w:rPr>
            </w:pPr>
          </w:p>
          <w:p w14:paraId="41F253E0" w14:textId="77777777" w:rsidR="0010485B" w:rsidRDefault="0010485B" w:rsidP="00BF404A">
            <w:pPr>
              <w:jc w:val="both"/>
              <w:rPr>
                <w:rFonts w:ascii="Times New Roman" w:eastAsia="Times New Roman" w:hAnsi="Times New Roman" w:cs="Times New Roman"/>
                <w:b/>
                <w:sz w:val="20"/>
                <w:szCs w:val="20"/>
                <w:lang w:val="uk-UA" w:eastAsia="ru-RU"/>
              </w:rPr>
            </w:pPr>
          </w:p>
          <w:p w14:paraId="7A63D964" w14:textId="77777777" w:rsidR="0010485B" w:rsidRDefault="0010485B" w:rsidP="00BF404A">
            <w:pPr>
              <w:jc w:val="both"/>
              <w:rPr>
                <w:rFonts w:ascii="Times New Roman" w:eastAsia="Times New Roman" w:hAnsi="Times New Roman" w:cs="Times New Roman"/>
                <w:b/>
                <w:sz w:val="20"/>
                <w:szCs w:val="20"/>
                <w:lang w:val="uk-UA" w:eastAsia="ru-RU"/>
              </w:rPr>
            </w:pPr>
          </w:p>
          <w:p w14:paraId="5100AF27" w14:textId="77777777" w:rsidR="0010485B" w:rsidRPr="00952986" w:rsidRDefault="0010485B" w:rsidP="00BF404A">
            <w:pPr>
              <w:jc w:val="both"/>
              <w:rPr>
                <w:rFonts w:ascii="Times New Roman" w:eastAsia="Times New Roman" w:hAnsi="Times New Roman" w:cs="Times New Roman"/>
                <w:b/>
                <w:sz w:val="20"/>
                <w:szCs w:val="20"/>
                <w:lang w:val="uk-UA" w:eastAsia="ru-RU"/>
              </w:rPr>
            </w:pPr>
          </w:p>
          <w:p w14:paraId="216A9B03" w14:textId="77777777" w:rsidR="00031FFF" w:rsidRDefault="00031FFF" w:rsidP="00031FF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4CBF0765" w14:textId="06E34F2B" w:rsidR="001E5C51" w:rsidRPr="00952986" w:rsidRDefault="001E5C51" w:rsidP="0032407D">
            <w:pPr>
              <w:ind w:firstLine="480"/>
              <w:jc w:val="both"/>
              <w:rPr>
                <w:rFonts w:ascii="Times New Roman" w:eastAsia="Times New Roman" w:hAnsi="Times New Roman" w:cs="Times New Roman"/>
                <w:b/>
                <w:color w:val="0070C0"/>
                <w:sz w:val="20"/>
                <w:szCs w:val="20"/>
                <w:lang w:val="uk-UA" w:eastAsia="ru-RU"/>
              </w:rPr>
            </w:pPr>
          </w:p>
        </w:tc>
      </w:tr>
      <w:tr w:rsidR="009534F1" w:rsidRPr="00952986" w14:paraId="7C76D357" w14:textId="77777777" w:rsidTr="0010485B">
        <w:trPr>
          <w:trHeight w:val="20"/>
        </w:trPr>
        <w:tc>
          <w:tcPr>
            <w:tcW w:w="4345" w:type="dxa"/>
            <w:gridSpan w:val="2"/>
            <w:tcBorders>
              <w:top w:val="nil"/>
              <w:bottom w:val="nil"/>
            </w:tcBorders>
          </w:tcPr>
          <w:p w14:paraId="10023A8C" w14:textId="77777777" w:rsidR="009534F1" w:rsidRPr="00952986" w:rsidRDefault="009534F1"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596B5D4" w14:textId="77777777" w:rsidR="009534F1" w:rsidRPr="00952986" w:rsidRDefault="009534F1"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04756369" w14:textId="77777777" w:rsidR="001E7FAE" w:rsidRPr="00952986" w:rsidRDefault="001E7FAE" w:rsidP="0032407D">
            <w:pPr>
              <w:pStyle w:val="rvps7"/>
              <w:shd w:val="clear" w:color="auto" w:fill="FFFFFF"/>
              <w:spacing w:before="0" w:beforeAutospacing="0" w:after="0" w:afterAutospacing="0"/>
              <w:ind w:firstLine="480"/>
              <w:jc w:val="both"/>
              <w:rPr>
                <w:b/>
                <w:bCs/>
                <w:sz w:val="20"/>
                <w:szCs w:val="20"/>
                <w:lang w:val="uk-UA" w:eastAsia="ru-RU"/>
              </w:rPr>
            </w:pPr>
          </w:p>
          <w:p w14:paraId="7E34F842" w14:textId="4EB0ABF6" w:rsidR="009534F1" w:rsidRPr="00952986" w:rsidRDefault="001E7FAE" w:rsidP="0032407D">
            <w:pPr>
              <w:pStyle w:val="rvps7"/>
              <w:shd w:val="clear" w:color="auto" w:fill="FFFFFF"/>
              <w:spacing w:before="0" w:beforeAutospacing="0" w:after="0" w:afterAutospacing="0"/>
              <w:ind w:firstLine="480"/>
              <w:jc w:val="both"/>
              <w:rPr>
                <w:b/>
                <w:bCs/>
                <w:color w:val="333333"/>
                <w:sz w:val="20"/>
                <w:szCs w:val="20"/>
                <w:lang w:val="uk-UA"/>
              </w:rPr>
            </w:pPr>
            <w:r w:rsidRPr="00952986">
              <w:rPr>
                <w:b/>
                <w:bCs/>
                <w:color w:val="0070C0"/>
                <w:sz w:val="20"/>
                <w:szCs w:val="20"/>
                <w:lang w:val="uk-UA" w:eastAsia="ru-RU"/>
              </w:rPr>
              <w:t xml:space="preserve">8.1.7 </w:t>
            </w:r>
            <w:r w:rsidR="009534F1" w:rsidRPr="00952986">
              <w:rPr>
                <w:b/>
                <w:bCs/>
                <w:color w:val="7030A0"/>
                <w:sz w:val="20"/>
                <w:szCs w:val="20"/>
                <w:lang w:val="uk-UA" w:eastAsia="ru-RU"/>
              </w:rPr>
              <w:t>Виключити.</w:t>
            </w:r>
          </w:p>
          <w:p w14:paraId="12390A7B" w14:textId="77777777" w:rsidR="009534F1" w:rsidRPr="00952986" w:rsidRDefault="009534F1" w:rsidP="0032407D">
            <w:pPr>
              <w:pStyle w:val="rvps7"/>
              <w:shd w:val="clear" w:color="auto" w:fill="FFFFFF"/>
              <w:spacing w:before="0" w:beforeAutospacing="0" w:after="0" w:afterAutospacing="0"/>
              <w:ind w:firstLine="480"/>
              <w:jc w:val="both"/>
              <w:rPr>
                <w:b/>
                <w:bCs/>
                <w:color w:val="333333"/>
                <w:sz w:val="20"/>
                <w:szCs w:val="20"/>
                <w:lang w:val="uk-UA"/>
              </w:rPr>
            </w:pPr>
          </w:p>
          <w:p w14:paraId="749F15D1" w14:textId="77777777" w:rsidR="009534F1" w:rsidRPr="00952986" w:rsidRDefault="009534F1" w:rsidP="0032407D">
            <w:pPr>
              <w:pStyle w:val="rvps7"/>
              <w:shd w:val="clear" w:color="auto" w:fill="FFFFFF"/>
              <w:spacing w:before="0" w:beforeAutospacing="0" w:after="0" w:afterAutospacing="0"/>
              <w:ind w:firstLine="480"/>
              <w:jc w:val="both"/>
              <w:rPr>
                <w:b/>
                <w:bCs/>
                <w:color w:val="333333"/>
                <w:sz w:val="20"/>
                <w:szCs w:val="20"/>
                <w:lang w:val="uk-UA"/>
              </w:rPr>
            </w:pPr>
          </w:p>
          <w:p w14:paraId="408CBCAA" w14:textId="77777777" w:rsidR="009534F1" w:rsidRPr="00952986" w:rsidRDefault="009534F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34662981" w14:textId="77777777" w:rsidR="009534F1" w:rsidRPr="00952986" w:rsidRDefault="009534F1"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E8A8E53" w14:textId="77777777" w:rsidR="009534F1" w:rsidRPr="00952986" w:rsidRDefault="009534F1" w:rsidP="0032407D">
            <w:pPr>
              <w:ind w:firstLine="14"/>
              <w:jc w:val="both"/>
              <w:rPr>
                <w:rFonts w:ascii="Times New Roman" w:hAnsi="Times New Roman" w:cs="Times New Roman"/>
                <w:sz w:val="20"/>
                <w:szCs w:val="20"/>
                <w:lang w:val="uk-UA"/>
              </w:rPr>
            </w:pPr>
          </w:p>
          <w:p w14:paraId="5C155F58" w14:textId="7A38C27F" w:rsidR="009534F1" w:rsidRPr="00952986" w:rsidRDefault="009534F1" w:rsidP="0032407D">
            <w:pPr>
              <w:ind w:firstLine="1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Якщо мова й про звітність, то є окремі постанови НКРЕКП, які зобов’язують ліцензіатів та учасників ринку надавати звітність та у певних випадках розміщувати її на сайті.</w:t>
            </w:r>
          </w:p>
          <w:p w14:paraId="58FD82C5" w14:textId="77777777" w:rsidR="009534F1" w:rsidRPr="00952986" w:rsidRDefault="009534F1" w:rsidP="0032407D">
            <w:pPr>
              <w:pStyle w:val="rvps7"/>
              <w:shd w:val="clear" w:color="auto" w:fill="FFFFFF"/>
              <w:spacing w:before="0" w:beforeAutospacing="0" w:after="0" w:afterAutospacing="0"/>
              <w:ind w:firstLine="480"/>
              <w:jc w:val="both"/>
              <w:rPr>
                <w:sz w:val="20"/>
                <w:szCs w:val="20"/>
                <w:lang w:val="uk-UA"/>
              </w:rPr>
            </w:pPr>
            <w:r w:rsidRPr="00952986">
              <w:rPr>
                <w:sz w:val="20"/>
                <w:szCs w:val="20"/>
                <w:lang w:val="uk-UA"/>
              </w:rPr>
              <w:t xml:space="preserve">У цьому випадку зазначена у пункті 8.1.7 вимога дублює вимоги інших нормативно-правових актів НКРЕКП, при цьому не зрозуміла мета моніторингу та його цільова аудиторія, не зазначено, у </w:t>
            </w:r>
            <w:r w:rsidRPr="00952986">
              <w:rPr>
                <w:sz w:val="20"/>
                <w:szCs w:val="20"/>
                <w:lang w:val="uk-UA"/>
              </w:rPr>
              <w:lastRenderedPageBreak/>
              <w:t>якому вигляді оформлюються та розміщуються результати моніторингу, а також подається звіт.</w:t>
            </w:r>
          </w:p>
          <w:p w14:paraId="722E9B40" w14:textId="3AF789D0" w:rsidR="00721121" w:rsidRPr="00952986" w:rsidRDefault="00721121"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665833AD" w14:textId="77777777" w:rsidR="00BF404A" w:rsidRPr="00952986" w:rsidRDefault="00BF404A" w:rsidP="00BF404A">
            <w:pPr>
              <w:jc w:val="both"/>
              <w:rPr>
                <w:rFonts w:ascii="Times New Roman" w:eastAsia="Times New Roman" w:hAnsi="Times New Roman" w:cs="Times New Roman"/>
                <w:b/>
                <w:sz w:val="20"/>
                <w:szCs w:val="20"/>
                <w:lang w:val="uk-UA" w:eastAsia="ru-RU"/>
              </w:rPr>
            </w:pPr>
          </w:p>
          <w:p w14:paraId="41B011C7" w14:textId="77777777" w:rsidR="00BF404A" w:rsidRPr="00952986" w:rsidRDefault="00BF404A" w:rsidP="00BF404A">
            <w:pPr>
              <w:jc w:val="both"/>
              <w:rPr>
                <w:rFonts w:ascii="Times New Roman" w:eastAsia="Times New Roman" w:hAnsi="Times New Roman" w:cs="Times New Roman"/>
                <w:b/>
                <w:sz w:val="20"/>
                <w:szCs w:val="20"/>
                <w:lang w:val="uk-UA" w:eastAsia="ru-RU"/>
              </w:rPr>
            </w:pPr>
          </w:p>
          <w:p w14:paraId="0FFB66F9" w14:textId="77777777" w:rsidR="00BF404A" w:rsidRPr="00952986" w:rsidRDefault="00BF404A" w:rsidP="00BF404A">
            <w:pPr>
              <w:jc w:val="both"/>
              <w:rPr>
                <w:rFonts w:ascii="Times New Roman" w:eastAsia="Times New Roman" w:hAnsi="Times New Roman" w:cs="Times New Roman"/>
                <w:b/>
                <w:sz w:val="20"/>
                <w:szCs w:val="20"/>
                <w:lang w:val="uk-UA" w:eastAsia="ru-RU"/>
              </w:rPr>
            </w:pPr>
          </w:p>
          <w:p w14:paraId="0106C9C2" w14:textId="3941047A" w:rsidR="009534F1" w:rsidRPr="00952986" w:rsidRDefault="00055434" w:rsidP="00BF404A">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w:t>
            </w:r>
            <w:r w:rsidR="00D23233" w:rsidRPr="00952986">
              <w:rPr>
                <w:rFonts w:ascii="Times New Roman" w:eastAsia="Times New Roman" w:hAnsi="Times New Roman" w:cs="Times New Roman"/>
                <w:b/>
                <w:sz w:val="20"/>
                <w:szCs w:val="20"/>
                <w:lang w:val="uk-UA" w:eastAsia="ru-RU"/>
              </w:rPr>
              <w:t xml:space="preserve"> обговорення</w:t>
            </w:r>
          </w:p>
        </w:tc>
      </w:tr>
      <w:tr w:rsidR="001E7FAE" w:rsidRPr="00F14630" w14:paraId="3A56424B" w14:textId="77777777" w:rsidTr="0032262E">
        <w:trPr>
          <w:trHeight w:val="20"/>
        </w:trPr>
        <w:tc>
          <w:tcPr>
            <w:tcW w:w="4345" w:type="dxa"/>
            <w:gridSpan w:val="2"/>
            <w:tcBorders>
              <w:top w:val="nil"/>
              <w:bottom w:val="nil"/>
            </w:tcBorders>
          </w:tcPr>
          <w:p w14:paraId="27B8536C" w14:textId="77777777" w:rsidR="001E7FAE" w:rsidRPr="00952986" w:rsidRDefault="001E7FAE"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53695E76" w14:textId="77777777" w:rsidR="00721121"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TOB «ДНІПРОВСЬКІ </w:t>
            </w:r>
          </w:p>
          <w:p w14:paraId="797BBA5E" w14:textId="3B980E4C" w:rsidR="001E7FAE"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ЕНЕРГЕТИЧНІ ПОСЛУГИ»</w:t>
            </w:r>
          </w:p>
          <w:p w14:paraId="41636284" w14:textId="77777777" w:rsidR="001E7FAE"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8065691" w14:textId="77777777" w:rsidR="001E7FAE" w:rsidRPr="00952986" w:rsidRDefault="001E7FAE" w:rsidP="00770238">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8.1.7. Учасники роздрібного ринку мають:</w:t>
            </w:r>
          </w:p>
          <w:p w14:paraId="2633E1F4" w14:textId="77777777" w:rsidR="001E7FAE" w:rsidRPr="00952986" w:rsidRDefault="001E7FAE" w:rsidP="00770238">
            <w:pPr>
              <w:ind w:firstLine="23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здійснювати моніторинг дотримання стандартів та вимог до якості обслуговування споживачів. Результати такого моніторингу мають щокварталу розміщуватись на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 xml:space="preserve"> відповідного учасника роздрібного ринку;</w:t>
            </w:r>
          </w:p>
          <w:p w14:paraId="23927DCE" w14:textId="2F70090F" w:rsidR="001E7FAE" w:rsidRPr="00952986" w:rsidRDefault="001E7FAE" w:rsidP="00770238">
            <w:pPr>
              <w:widowControl w:val="0"/>
              <w:autoSpaceDE w:val="0"/>
              <w:autoSpaceDN w:val="0"/>
              <w:ind w:firstLine="235"/>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color w:val="0070C0"/>
                <w:sz w:val="20"/>
                <w:szCs w:val="20"/>
                <w:lang w:val="uk-UA" w:eastAsia="ru-RU"/>
              </w:rPr>
              <w:t>2)</w:t>
            </w:r>
            <w:r w:rsidRPr="00952986">
              <w:rPr>
                <w:rFonts w:ascii="Times New Roman" w:eastAsia="Times New Roman" w:hAnsi="Times New Roman" w:cs="Times New Roman"/>
                <w:bCs/>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щоквартально до 25 числа місяця, наступного за звітним періодом,</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 xml:space="preserve">подавати Регулятору </w:t>
            </w:r>
            <w:r w:rsidRPr="00952986">
              <w:rPr>
                <w:rFonts w:ascii="Times New Roman" w:eastAsia="Times New Roman" w:hAnsi="Times New Roman" w:cs="Times New Roman"/>
                <w:b/>
                <w:color w:val="7030A0"/>
                <w:sz w:val="20"/>
                <w:szCs w:val="20"/>
                <w:lang w:val="uk-UA" w:eastAsia="ru-RU"/>
              </w:rPr>
              <w:t>Звіт щодо розгляду скарг заявників, що є додатком до Положення про Центр захисту споживачів електричної енергії.</w:t>
            </w:r>
          </w:p>
          <w:p w14:paraId="65651DB7" w14:textId="77777777" w:rsidR="001E7FAE"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54823F5" w14:textId="77777777" w:rsidR="00721121" w:rsidRPr="00952986" w:rsidRDefault="00721121" w:rsidP="00721121">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TOB «ДНІПРОВСЬКІ </w:t>
            </w:r>
          </w:p>
          <w:p w14:paraId="0E8F374C" w14:textId="6CCCBBA9" w:rsidR="00721121" w:rsidRPr="00952986" w:rsidRDefault="00721121" w:rsidP="00721121">
            <w:pPr>
              <w:widowControl w:val="0"/>
              <w:autoSpaceDE w:val="0"/>
              <w:autoSpaceDN w:val="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ЕНЕРГЕТИЧНІ ПОСЛУГИ»</w:t>
            </w:r>
          </w:p>
          <w:p w14:paraId="27492412" w14:textId="77777777" w:rsidR="00721121" w:rsidRPr="00952986" w:rsidRDefault="00721121" w:rsidP="00721121">
            <w:pPr>
              <w:widowControl w:val="0"/>
              <w:autoSpaceDE w:val="0"/>
              <w:autoSpaceDN w:val="0"/>
              <w:contextualSpacing/>
              <w:jc w:val="center"/>
              <w:rPr>
                <w:rFonts w:ascii="Times New Roman" w:eastAsia="Times New Roman" w:hAnsi="Times New Roman" w:cs="Times New Roman"/>
                <w:b/>
                <w:bCs/>
                <w:sz w:val="20"/>
                <w:szCs w:val="20"/>
                <w:lang w:val="uk-UA"/>
              </w:rPr>
            </w:pPr>
          </w:p>
          <w:p w14:paraId="3B645A9C"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35AC5491"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064CA996"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523DFE86"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327565CD"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136AC75D"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743E9771" w14:textId="77777777"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48FF86CD" w14:textId="77777777" w:rsidR="000F5AEF" w:rsidRDefault="000F5AEF"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7331DA42" w14:textId="3E972F54" w:rsidR="001E7FAE" w:rsidRPr="00952986" w:rsidRDefault="001E7FAE" w:rsidP="0032407D">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Cs/>
                <w:sz w:val="20"/>
                <w:szCs w:val="20"/>
                <w:lang w:val="uk-UA" w:eastAsia="ru-RU"/>
              </w:rPr>
              <w:t>Конкретизація підпункту, оскільки ніде в ПРРЕЕ не уточнено, що учасники ринку мають подавати до НКРЕКП саме звіт, який є додатком до Положення про ЦЗС.</w:t>
            </w:r>
          </w:p>
        </w:tc>
        <w:tc>
          <w:tcPr>
            <w:tcW w:w="3179" w:type="dxa"/>
            <w:gridSpan w:val="2"/>
          </w:tcPr>
          <w:p w14:paraId="2735282B"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2D5649BD"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58303975"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57BDEFD6"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15F27465"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60171136"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36431F03"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3205ED95"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278CBDAF"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3A781F38" w14:textId="77777777" w:rsidR="009177C5" w:rsidRPr="00952986" w:rsidRDefault="009177C5" w:rsidP="00177F88">
            <w:pPr>
              <w:ind w:firstLine="480"/>
              <w:jc w:val="both"/>
              <w:rPr>
                <w:rFonts w:ascii="Times New Roman" w:eastAsia="Times New Roman" w:hAnsi="Times New Roman" w:cs="Times New Roman"/>
                <w:b/>
                <w:color w:val="0070C0"/>
                <w:sz w:val="20"/>
                <w:szCs w:val="20"/>
                <w:lang w:val="uk-UA" w:eastAsia="ru-RU"/>
              </w:rPr>
            </w:pPr>
          </w:p>
          <w:p w14:paraId="62F8E54B" w14:textId="77777777" w:rsidR="000F5AEF" w:rsidRDefault="000F5AEF" w:rsidP="0010485B">
            <w:pPr>
              <w:jc w:val="both"/>
              <w:rPr>
                <w:rFonts w:ascii="Times New Roman" w:eastAsia="Times New Roman" w:hAnsi="Times New Roman" w:cs="Times New Roman"/>
                <w:b/>
                <w:sz w:val="20"/>
                <w:szCs w:val="20"/>
                <w:lang w:val="uk-UA" w:eastAsia="ru-RU"/>
              </w:rPr>
            </w:pPr>
          </w:p>
          <w:p w14:paraId="5A8EFB94" w14:textId="0DE345C9" w:rsidR="00177F88" w:rsidRPr="00952986" w:rsidRDefault="0010485B" w:rsidP="0010485B">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w:t>
            </w:r>
            <w:r w:rsidRPr="00952986">
              <w:rPr>
                <w:rFonts w:ascii="Times New Roman" w:eastAsia="Times New Roman" w:hAnsi="Times New Roman" w:cs="Times New Roman"/>
                <w:b/>
                <w:sz w:val="20"/>
                <w:szCs w:val="20"/>
                <w:lang w:val="uk-UA" w:eastAsia="ru-RU"/>
              </w:rPr>
              <w:t xml:space="preserve"> обговорення</w:t>
            </w:r>
            <w:r w:rsidRPr="00952986">
              <w:rPr>
                <w:rFonts w:ascii="Times New Roman" w:eastAsia="Times New Roman" w:hAnsi="Times New Roman" w:cs="Times New Roman"/>
                <w:b/>
                <w:color w:val="0070C0"/>
                <w:sz w:val="20"/>
                <w:szCs w:val="20"/>
                <w:lang w:val="uk-UA" w:eastAsia="ru-RU"/>
              </w:rPr>
              <w:t xml:space="preserve"> </w:t>
            </w:r>
          </w:p>
        </w:tc>
      </w:tr>
      <w:tr w:rsidR="009C5C86" w:rsidRPr="00045C6C" w14:paraId="5B37D044" w14:textId="77777777" w:rsidTr="0032262E">
        <w:trPr>
          <w:trHeight w:val="20"/>
        </w:trPr>
        <w:tc>
          <w:tcPr>
            <w:tcW w:w="4345" w:type="dxa"/>
            <w:gridSpan w:val="2"/>
            <w:tcBorders>
              <w:top w:val="nil"/>
              <w:bottom w:val="nil"/>
            </w:tcBorders>
          </w:tcPr>
          <w:p w14:paraId="2C685CB2" w14:textId="77777777" w:rsidR="009C5C86" w:rsidRPr="00952986" w:rsidRDefault="009C5C86"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D7B5BE5" w14:textId="77777777" w:rsidR="009C5C86" w:rsidRPr="00952986" w:rsidRDefault="009C5C8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ТОВ «РОЕК»</w:t>
            </w:r>
          </w:p>
          <w:p w14:paraId="70AFCBE8" w14:textId="77777777" w:rsidR="008B26E6" w:rsidRPr="00952986" w:rsidRDefault="008B26E6"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70C322F" w14:textId="77777777" w:rsidR="009C5C86" w:rsidRPr="00952986" w:rsidRDefault="009C5C86" w:rsidP="00770238">
            <w:pPr>
              <w:ind w:firstLine="23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8.1.7. Учасники роздрібного ринку мають:</w:t>
            </w:r>
          </w:p>
          <w:p w14:paraId="79EDEFF7" w14:textId="77777777" w:rsidR="009C5C86" w:rsidRPr="00952986" w:rsidRDefault="009C5C86" w:rsidP="00770238">
            <w:pPr>
              <w:ind w:firstLine="23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здійснювати моніторинг дотримання стандартів та вимог до якості обслуговування споживачів</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у порядку визначеному Регулятором</w:t>
            </w:r>
            <w:r w:rsidRPr="00952986">
              <w:rPr>
                <w:rFonts w:ascii="Times New Roman" w:eastAsia="Times New Roman" w:hAnsi="Times New Roman" w:cs="Times New Roman"/>
                <w:color w:val="FF000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Результати такого моніторингу мають щокварталу розміщуватись на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відповідного учасника роздрібного ринку; </w:t>
            </w:r>
          </w:p>
          <w:p w14:paraId="0F8C2B8E" w14:textId="3C9B81DB" w:rsidR="009C5C86" w:rsidRDefault="00CB36BB" w:rsidP="00CB36BB">
            <w:pPr>
              <w:widowControl w:val="0"/>
              <w:autoSpaceDE w:val="0"/>
              <w:autoSpaceDN w:val="0"/>
              <w:ind w:firstLine="170"/>
              <w:contextualSpacing/>
              <w:rPr>
                <w:rFonts w:ascii="Times New Roman" w:eastAsia="Times New Roman" w:hAnsi="Times New Roman" w:cs="Times New Roman"/>
                <w:b/>
                <w:bCs/>
                <w:sz w:val="20"/>
                <w:szCs w:val="20"/>
                <w:lang w:val="uk-UA"/>
              </w:rPr>
            </w:pPr>
            <w:r>
              <w:rPr>
                <w:rFonts w:ascii="Times New Roman" w:eastAsia="Times New Roman" w:hAnsi="Times New Roman" w:cs="Times New Roman"/>
                <w:b/>
                <w:bCs/>
                <w:sz w:val="20"/>
                <w:szCs w:val="20"/>
                <w:lang w:val="uk-UA"/>
              </w:rPr>
              <w:t xml:space="preserve">… </w:t>
            </w:r>
          </w:p>
          <w:p w14:paraId="3AB8E0D2" w14:textId="77777777" w:rsidR="005C7012" w:rsidRPr="00952986" w:rsidRDefault="005C7012"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F383BFA" w14:textId="77777777" w:rsidR="00721121" w:rsidRPr="00952986" w:rsidRDefault="00721121" w:rsidP="00721121">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ТОВ «РОЕК»</w:t>
            </w:r>
          </w:p>
          <w:p w14:paraId="7B61AD73" w14:textId="77777777" w:rsidR="00721121" w:rsidRPr="00952986" w:rsidRDefault="00721121" w:rsidP="00721121">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A267180" w14:textId="77777777" w:rsidR="009C5C86" w:rsidRPr="00952986" w:rsidRDefault="009C5C86" w:rsidP="0032407D">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Потребує уточнень щодо форми та методу такого моніторингу. </w:t>
            </w:r>
          </w:p>
          <w:p w14:paraId="6195AF0E" w14:textId="4FDCF8B7" w:rsidR="009C5C86" w:rsidRPr="00952986" w:rsidRDefault="009C5C86" w:rsidP="0032407D">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sz w:val="20"/>
                <w:szCs w:val="20"/>
                <w:lang w:val="uk-UA" w:eastAsia="uk-UA"/>
              </w:rPr>
              <w:t>Якщо моніторинг дотримання стандартів та вимог до якості обслуговування споживачів визначений нормативними документами НКРЕКП необхідно дати на них посилання</w:t>
            </w:r>
            <w:r w:rsidRPr="00952986">
              <w:rPr>
                <w:rFonts w:ascii="Times New Roman" w:eastAsia="Times New Roman" w:hAnsi="Times New Roman" w:cs="Times New Roman"/>
                <w:b/>
                <w:color w:val="0070C0"/>
                <w:sz w:val="20"/>
                <w:szCs w:val="20"/>
                <w:lang w:val="uk-UA" w:eastAsia="ru-RU"/>
              </w:rPr>
              <w:t>.</w:t>
            </w:r>
          </w:p>
        </w:tc>
        <w:tc>
          <w:tcPr>
            <w:tcW w:w="3179" w:type="dxa"/>
            <w:gridSpan w:val="2"/>
          </w:tcPr>
          <w:p w14:paraId="3AC347E2" w14:textId="7B208148" w:rsidR="00BF404A" w:rsidRDefault="004E487B" w:rsidP="00BF404A">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 xml:space="preserve">Попередньо </w:t>
            </w:r>
            <w:r w:rsidR="005C7012">
              <w:rPr>
                <w:rFonts w:ascii="Times New Roman" w:eastAsia="Times New Roman" w:hAnsi="Times New Roman" w:cs="Times New Roman"/>
                <w:b/>
                <w:sz w:val="20"/>
                <w:szCs w:val="20"/>
                <w:lang w:val="uk-UA" w:eastAsia="ru-RU"/>
              </w:rPr>
              <w:t>враховано</w:t>
            </w:r>
            <w:r w:rsidR="00FC4B74">
              <w:rPr>
                <w:rFonts w:ascii="Times New Roman" w:eastAsia="Times New Roman" w:hAnsi="Times New Roman" w:cs="Times New Roman"/>
                <w:b/>
                <w:sz w:val="20"/>
                <w:szCs w:val="20"/>
                <w:lang w:val="uk-UA" w:eastAsia="ru-RU"/>
              </w:rPr>
              <w:t xml:space="preserve"> в редакції:</w:t>
            </w:r>
          </w:p>
          <w:p w14:paraId="19A49F5E" w14:textId="77777777" w:rsidR="00FC4B74" w:rsidRPr="0007248D" w:rsidRDefault="00FC4B74" w:rsidP="00FC4B74">
            <w:pPr>
              <w:jc w:val="both"/>
              <w:rPr>
                <w:rFonts w:ascii="Times New Roman" w:eastAsia="Times New Roman" w:hAnsi="Times New Roman" w:cs="Times New Roman"/>
                <w:b/>
                <w:bCs/>
                <w:color w:val="0070C0"/>
                <w:sz w:val="20"/>
                <w:szCs w:val="20"/>
                <w:lang w:val="uk-UA" w:eastAsia="ru-RU"/>
              </w:rPr>
            </w:pPr>
            <w:r w:rsidRPr="0007248D">
              <w:rPr>
                <w:rFonts w:ascii="Times New Roman" w:eastAsia="Times New Roman" w:hAnsi="Times New Roman" w:cs="Times New Roman"/>
                <w:b/>
                <w:bCs/>
                <w:color w:val="0070C0"/>
                <w:sz w:val="20"/>
                <w:szCs w:val="20"/>
                <w:lang w:val="uk-UA" w:eastAsia="ru-RU"/>
              </w:rPr>
              <w:t>8.1.7. Учасники роздрібного ринку мають:</w:t>
            </w:r>
          </w:p>
          <w:p w14:paraId="5B82910B" w14:textId="77777777" w:rsidR="00FC4B74" w:rsidRDefault="00FC4B74" w:rsidP="00FC4B74">
            <w:pPr>
              <w:jc w:val="both"/>
              <w:rPr>
                <w:rFonts w:ascii="Times New Roman" w:eastAsia="Times New Roman" w:hAnsi="Times New Roman" w:cs="Times New Roman"/>
                <w:b/>
                <w:bCs/>
                <w:color w:val="0070C0"/>
                <w:sz w:val="20"/>
                <w:szCs w:val="20"/>
                <w:lang w:val="uk-UA" w:eastAsia="ru-RU"/>
              </w:rPr>
            </w:pPr>
            <w:r w:rsidRPr="0007248D">
              <w:rPr>
                <w:rFonts w:ascii="Times New Roman" w:eastAsia="Times New Roman" w:hAnsi="Times New Roman" w:cs="Times New Roman"/>
                <w:b/>
                <w:color w:val="0070C0"/>
                <w:sz w:val="20"/>
                <w:szCs w:val="20"/>
                <w:lang w:val="uk-UA" w:eastAsia="ru-RU"/>
              </w:rPr>
              <w:t xml:space="preserve">1) </w:t>
            </w:r>
            <w:r w:rsidRPr="0007248D">
              <w:rPr>
                <w:rFonts w:ascii="Times New Roman" w:eastAsia="Times New Roman" w:hAnsi="Times New Roman" w:cs="Times New Roman"/>
                <w:b/>
                <w:bCs/>
                <w:color w:val="0070C0"/>
                <w:sz w:val="20"/>
                <w:szCs w:val="20"/>
                <w:lang w:val="uk-UA" w:eastAsia="ru-RU"/>
              </w:rPr>
              <w:t>здійснювати моніторинг дотримання стандартів та вимог до якості обслуговування споживачів</w:t>
            </w:r>
            <w:r w:rsidRPr="0007248D">
              <w:rPr>
                <w:rFonts w:ascii="Times New Roman" w:eastAsia="Times New Roman" w:hAnsi="Times New Roman" w:cs="Times New Roman"/>
                <w:color w:val="0070C0"/>
                <w:sz w:val="20"/>
                <w:szCs w:val="20"/>
                <w:lang w:val="uk-UA" w:eastAsia="ru-RU"/>
              </w:rPr>
              <w:t xml:space="preserve"> </w:t>
            </w:r>
            <w:r w:rsidRPr="0007248D">
              <w:rPr>
                <w:rFonts w:ascii="Times New Roman" w:eastAsia="Times New Roman" w:hAnsi="Times New Roman" w:cs="Times New Roman"/>
                <w:b/>
                <w:bCs/>
                <w:color w:val="00B050"/>
                <w:sz w:val="20"/>
                <w:szCs w:val="20"/>
                <w:lang w:val="uk-UA" w:eastAsia="ru-RU"/>
              </w:rPr>
              <w:t>у порядку визначеному Регулятором</w:t>
            </w:r>
            <w:r w:rsidRPr="0007248D">
              <w:rPr>
                <w:rFonts w:ascii="Times New Roman" w:eastAsia="Times New Roman" w:hAnsi="Times New Roman" w:cs="Times New Roman"/>
                <w:color w:val="00B050"/>
                <w:sz w:val="20"/>
                <w:szCs w:val="20"/>
                <w:lang w:val="uk-UA" w:eastAsia="ru-RU"/>
              </w:rPr>
              <w:t xml:space="preserve">. </w:t>
            </w:r>
            <w:r w:rsidRPr="0007248D">
              <w:rPr>
                <w:rFonts w:ascii="Times New Roman" w:eastAsia="Times New Roman" w:hAnsi="Times New Roman" w:cs="Times New Roman"/>
                <w:b/>
                <w:bCs/>
                <w:color w:val="0070C0"/>
                <w:sz w:val="20"/>
                <w:szCs w:val="20"/>
                <w:lang w:val="uk-UA" w:eastAsia="ru-RU"/>
              </w:rPr>
              <w:t xml:space="preserve">Результати такого моніторингу мають щокварталу розміщуватись на офіційному </w:t>
            </w:r>
            <w:proofErr w:type="spellStart"/>
            <w:r w:rsidRPr="0007248D">
              <w:rPr>
                <w:rFonts w:ascii="Times New Roman" w:eastAsia="Times New Roman" w:hAnsi="Times New Roman" w:cs="Times New Roman"/>
                <w:b/>
                <w:bCs/>
                <w:color w:val="0070C0"/>
                <w:sz w:val="20"/>
                <w:szCs w:val="20"/>
                <w:lang w:val="uk-UA" w:eastAsia="ru-RU"/>
              </w:rPr>
              <w:t>вебсайті</w:t>
            </w:r>
            <w:proofErr w:type="spellEnd"/>
            <w:r w:rsidRPr="0007248D">
              <w:rPr>
                <w:rFonts w:ascii="Times New Roman" w:eastAsia="Times New Roman" w:hAnsi="Times New Roman" w:cs="Times New Roman"/>
                <w:b/>
                <w:bCs/>
                <w:color w:val="0070C0"/>
                <w:sz w:val="20"/>
                <w:szCs w:val="20"/>
                <w:lang w:val="uk-UA" w:eastAsia="ru-RU"/>
              </w:rPr>
              <w:t xml:space="preserve"> відповідного учасника роздрібного ринку;</w:t>
            </w:r>
          </w:p>
          <w:p w14:paraId="65D1FE12" w14:textId="790578E8" w:rsidR="00CB36BB" w:rsidRPr="0007248D" w:rsidRDefault="00CB36BB" w:rsidP="00FC4B74">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bCs/>
                <w:color w:val="0070C0"/>
                <w:sz w:val="20"/>
                <w:szCs w:val="20"/>
                <w:lang w:val="uk-UA" w:eastAsia="ru-RU"/>
              </w:rPr>
              <w:t>…</w:t>
            </w:r>
          </w:p>
          <w:p w14:paraId="466992F6" w14:textId="290CA02B" w:rsidR="00C62BAC" w:rsidRPr="00952986" w:rsidRDefault="00C62BAC" w:rsidP="005C7012">
            <w:pPr>
              <w:jc w:val="both"/>
              <w:rPr>
                <w:rFonts w:ascii="Times New Roman" w:eastAsia="Times New Roman" w:hAnsi="Times New Roman" w:cs="Times New Roman"/>
                <w:b/>
                <w:color w:val="0070C0"/>
                <w:sz w:val="20"/>
                <w:szCs w:val="20"/>
                <w:lang w:val="uk-UA" w:eastAsia="ru-RU"/>
              </w:rPr>
            </w:pPr>
          </w:p>
        </w:tc>
      </w:tr>
      <w:tr w:rsidR="009C7634" w:rsidRPr="0051289A" w14:paraId="76ED9CE7" w14:textId="77777777" w:rsidTr="0032262E">
        <w:trPr>
          <w:trHeight w:val="20"/>
        </w:trPr>
        <w:tc>
          <w:tcPr>
            <w:tcW w:w="4345" w:type="dxa"/>
            <w:gridSpan w:val="2"/>
            <w:tcBorders>
              <w:top w:val="nil"/>
              <w:bottom w:val="nil"/>
            </w:tcBorders>
          </w:tcPr>
          <w:p w14:paraId="36D54799" w14:textId="77777777" w:rsidR="009C7634" w:rsidRPr="00952986" w:rsidRDefault="009C7634"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6A851B0F" w14:textId="77777777" w:rsidR="009C7634" w:rsidRPr="00952986" w:rsidRDefault="009C7634" w:rsidP="0032407D">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4B5173F7" w14:textId="77777777" w:rsidR="008B26E6" w:rsidRPr="00952986" w:rsidRDefault="008B26E6" w:rsidP="0032407D">
            <w:pPr>
              <w:pStyle w:val="rvps7"/>
              <w:spacing w:before="0" w:beforeAutospacing="0" w:after="0" w:afterAutospacing="0"/>
              <w:rPr>
                <w:b/>
                <w:bCs/>
                <w:color w:val="333333"/>
                <w:sz w:val="20"/>
                <w:szCs w:val="20"/>
                <w:lang w:val="uk-UA"/>
              </w:rPr>
            </w:pPr>
          </w:p>
          <w:p w14:paraId="0F353168" w14:textId="77777777" w:rsidR="009C7634" w:rsidRPr="00952986" w:rsidRDefault="009C7634" w:rsidP="00770238">
            <w:pPr>
              <w:shd w:val="clear" w:color="auto" w:fill="FFFFFF"/>
              <w:tabs>
                <w:tab w:val="left" w:pos="4707"/>
              </w:tabs>
              <w:ind w:firstLine="235"/>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8.1.7. Учасники роздрібного ринку</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(крім споживачів)</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мають:</w:t>
            </w:r>
          </w:p>
          <w:p w14:paraId="2F287CB1" w14:textId="77777777" w:rsidR="009C7634" w:rsidRPr="00952986" w:rsidRDefault="009C7634"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6A8FD8E7" w14:textId="77777777" w:rsidR="00721121" w:rsidRPr="00952986" w:rsidRDefault="00721121" w:rsidP="00721121">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2B810F74" w14:textId="77777777" w:rsidR="00721121" w:rsidRPr="00952986" w:rsidRDefault="00721121" w:rsidP="00721121">
            <w:pPr>
              <w:pStyle w:val="rvps7"/>
              <w:spacing w:before="0" w:beforeAutospacing="0" w:after="0" w:afterAutospacing="0"/>
              <w:rPr>
                <w:b/>
                <w:bCs/>
                <w:color w:val="333333"/>
                <w:sz w:val="20"/>
                <w:szCs w:val="20"/>
                <w:lang w:val="uk-UA"/>
              </w:rPr>
            </w:pPr>
          </w:p>
          <w:p w14:paraId="22619A27" w14:textId="407D49D7" w:rsidR="009C7634" w:rsidRPr="00952986" w:rsidRDefault="009C7634" w:rsidP="0032407D">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Пункт містить положення про  обов’язок, який не має стосуватися  споживача як учасника роздрібного ринку.</w:t>
            </w:r>
          </w:p>
          <w:p w14:paraId="3F447069" w14:textId="77777777" w:rsidR="009C7634" w:rsidRPr="00952986" w:rsidRDefault="009C7634" w:rsidP="0032407D">
            <w:pPr>
              <w:jc w:val="both"/>
              <w:rPr>
                <w:rFonts w:ascii="Times New Roman" w:eastAsia="Times New Roman" w:hAnsi="Times New Roman" w:cs="Times New Roman"/>
                <w:sz w:val="20"/>
                <w:szCs w:val="20"/>
                <w:lang w:val="uk-UA" w:eastAsia="uk-UA"/>
              </w:rPr>
            </w:pPr>
          </w:p>
        </w:tc>
        <w:tc>
          <w:tcPr>
            <w:tcW w:w="3179" w:type="dxa"/>
            <w:gridSpan w:val="2"/>
          </w:tcPr>
          <w:p w14:paraId="4F8B86D3" w14:textId="77777777" w:rsidR="00735ED5" w:rsidRDefault="00735ED5" w:rsidP="00735ED5">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 xml:space="preserve">Попередньо </w:t>
            </w:r>
            <w:r>
              <w:rPr>
                <w:rFonts w:ascii="Times New Roman" w:eastAsia="Times New Roman" w:hAnsi="Times New Roman" w:cs="Times New Roman"/>
                <w:b/>
                <w:sz w:val="20"/>
                <w:szCs w:val="20"/>
                <w:lang w:val="uk-UA" w:eastAsia="ru-RU"/>
              </w:rPr>
              <w:t>враховано в редакції:</w:t>
            </w:r>
          </w:p>
          <w:p w14:paraId="55F169E8" w14:textId="77777777" w:rsidR="00BF404A" w:rsidRDefault="00735ED5" w:rsidP="00BF404A">
            <w:pPr>
              <w:jc w:val="both"/>
              <w:rPr>
                <w:rFonts w:ascii="Times New Roman" w:eastAsia="Times New Roman" w:hAnsi="Times New Roman" w:cs="Times New Roman"/>
                <w:b/>
                <w:color w:val="0070C0"/>
                <w:sz w:val="20"/>
                <w:szCs w:val="20"/>
                <w:lang w:val="uk-UA" w:eastAsia="ru-RU"/>
              </w:rPr>
            </w:pPr>
            <w:r w:rsidRPr="0007248D">
              <w:rPr>
                <w:rFonts w:ascii="Times New Roman" w:eastAsia="Times New Roman" w:hAnsi="Times New Roman" w:cs="Times New Roman"/>
                <w:b/>
                <w:color w:val="0070C0"/>
                <w:sz w:val="20"/>
                <w:szCs w:val="20"/>
                <w:lang w:val="uk-UA" w:eastAsia="ru-RU"/>
              </w:rPr>
              <w:t xml:space="preserve">8.1.7. Учасники роздрібного ринку </w:t>
            </w:r>
            <w:r w:rsidRPr="0007248D">
              <w:rPr>
                <w:rFonts w:ascii="Times New Roman" w:eastAsia="Times New Roman" w:hAnsi="Times New Roman" w:cs="Times New Roman"/>
                <w:b/>
                <w:color w:val="00B050"/>
                <w:sz w:val="20"/>
                <w:szCs w:val="20"/>
                <w:lang w:val="uk-UA" w:eastAsia="ru-RU"/>
              </w:rPr>
              <w:t xml:space="preserve">(крім споживачів) </w:t>
            </w:r>
            <w:r w:rsidRPr="0007248D">
              <w:rPr>
                <w:rFonts w:ascii="Times New Roman" w:eastAsia="Times New Roman" w:hAnsi="Times New Roman" w:cs="Times New Roman"/>
                <w:b/>
                <w:color w:val="0070C0"/>
                <w:sz w:val="20"/>
                <w:szCs w:val="20"/>
                <w:lang w:val="uk-UA" w:eastAsia="ru-RU"/>
              </w:rPr>
              <w:t>мають</w:t>
            </w:r>
            <w:r w:rsidR="00904042">
              <w:rPr>
                <w:rFonts w:ascii="Times New Roman" w:eastAsia="Times New Roman" w:hAnsi="Times New Roman" w:cs="Times New Roman"/>
                <w:b/>
                <w:color w:val="0070C0"/>
                <w:sz w:val="20"/>
                <w:szCs w:val="20"/>
                <w:lang w:val="uk-UA" w:eastAsia="ru-RU"/>
              </w:rPr>
              <w:t xml:space="preserve">: </w:t>
            </w:r>
          </w:p>
          <w:p w14:paraId="3F994B61" w14:textId="2BF575B8" w:rsidR="00904042" w:rsidRPr="00952986" w:rsidRDefault="00904042" w:rsidP="00BF404A">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color w:val="0070C0"/>
                <w:sz w:val="20"/>
                <w:szCs w:val="20"/>
                <w:lang w:val="uk-UA" w:eastAsia="ru-RU"/>
              </w:rPr>
              <w:t>…</w:t>
            </w:r>
          </w:p>
        </w:tc>
      </w:tr>
      <w:tr w:rsidR="00AE3D5B" w:rsidRPr="005C7012" w14:paraId="543B65E7" w14:textId="77777777" w:rsidTr="0032262E">
        <w:trPr>
          <w:trHeight w:val="20"/>
        </w:trPr>
        <w:tc>
          <w:tcPr>
            <w:tcW w:w="4345" w:type="dxa"/>
            <w:gridSpan w:val="2"/>
            <w:tcBorders>
              <w:top w:val="nil"/>
              <w:bottom w:val="nil"/>
            </w:tcBorders>
          </w:tcPr>
          <w:p w14:paraId="2CAA9D44" w14:textId="77777777" w:rsidR="00AE3D5B" w:rsidRPr="00952986" w:rsidRDefault="00AE3D5B"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7B31E35" w14:textId="77777777" w:rsidR="00AE3D5B" w:rsidRPr="00952986" w:rsidRDefault="00AE3D5B" w:rsidP="00721121">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Громадська спілка «Асоціація сонячної енергетики України»</w:t>
            </w:r>
          </w:p>
          <w:p w14:paraId="7DD8250D" w14:textId="77777777" w:rsidR="00AE3D5B" w:rsidRPr="00952986" w:rsidRDefault="00AE3D5B" w:rsidP="0032407D">
            <w:pPr>
              <w:pStyle w:val="rvps7"/>
              <w:spacing w:before="0" w:beforeAutospacing="0" w:after="0" w:afterAutospacing="0"/>
              <w:rPr>
                <w:sz w:val="20"/>
                <w:szCs w:val="20"/>
                <w:lang w:val="uk-UA" w:eastAsia="en-US" w:bidi="ar-SA"/>
              </w:rPr>
            </w:pPr>
          </w:p>
          <w:p w14:paraId="0FB256A8" w14:textId="385D3DFF" w:rsidR="00AE3D5B" w:rsidRPr="00770238" w:rsidRDefault="00AE3D5B" w:rsidP="00770238">
            <w:pPr>
              <w:pStyle w:val="rvps7"/>
              <w:spacing w:before="0" w:beforeAutospacing="0" w:after="0" w:afterAutospacing="0"/>
              <w:ind w:firstLine="235"/>
              <w:jc w:val="both"/>
              <w:rPr>
                <w:b/>
                <w:bCs/>
                <w:sz w:val="20"/>
                <w:szCs w:val="20"/>
                <w:lang w:val="uk-UA" w:eastAsia="en-US" w:bidi="ar-SA"/>
              </w:rPr>
            </w:pPr>
            <w:r w:rsidRPr="00952986">
              <w:rPr>
                <w:b/>
                <w:bCs/>
                <w:color w:val="0070C0"/>
                <w:sz w:val="20"/>
                <w:szCs w:val="20"/>
                <w:lang w:val="uk-UA" w:eastAsia="en-US" w:bidi="ar-SA"/>
              </w:rPr>
              <w:t>8.1.7.</w:t>
            </w:r>
            <w:r w:rsidRPr="00952986">
              <w:rPr>
                <w:sz w:val="20"/>
                <w:szCs w:val="20"/>
                <w:lang w:val="uk-UA" w:eastAsia="en-US" w:bidi="ar-SA"/>
              </w:rPr>
              <w:t xml:space="preserve"> </w:t>
            </w:r>
            <w:r w:rsidRPr="00952986">
              <w:rPr>
                <w:b/>
                <w:bCs/>
                <w:color w:val="0070C0"/>
                <w:sz w:val="20"/>
                <w:szCs w:val="20"/>
                <w:lang w:val="uk-UA" w:eastAsia="en-US" w:bidi="ar-SA"/>
              </w:rPr>
              <w:t>Учасники</w:t>
            </w:r>
            <w:r w:rsidR="0050130F">
              <w:rPr>
                <w:b/>
                <w:bCs/>
                <w:color w:val="0070C0"/>
                <w:sz w:val="20"/>
                <w:szCs w:val="20"/>
                <w:lang w:val="uk-UA" w:eastAsia="en-US" w:bidi="ar-SA"/>
              </w:rPr>
              <w:t xml:space="preserve"> </w:t>
            </w:r>
            <w:r w:rsidRPr="00952986">
              <w:rPr>
                <w:b/>
                <w:bCs/>
                <w:color w:val="0070C0"/>
                <w:spacing w:val="-1"/>
                <w:sz w:val="20"/>
                <w:szCs w:val="20"/>
                <w:lang w:val="uk-UA" w:eastAsia="en-US" w:bidi="ar-SA"/>
              </w:rPr>
              <w:t>роздрібного</w:t>
            </w:r>
            <w:r w:rsidRPr="00952986">
              <w:rPr>
                <w:b/>
                <w:bCs/>
                <w:color w:val="0070C0"/>
                <w:spacing w:val="-58"/>
                <w:sz w:val="20"/>
                <w:szCs w:val="20"/>
                <w:lang w:val="uk-UA" w:eastAsia="en-US" w:bidi="ar-SA"/>
              </w:rPr>
              <w:t xml:space="preserve"> </w:t>
            </w:r>
            <w:r w:rsidRPr="00952986">
              <w:rPr>
                <w:b/>
                <w:bCs/>
                <w:color w:val="0070C0"/>
                <w:sz w:val="20"/>
                <w:szCs w:val="20"/>
                <w:lang w:val="uk-UA" w:eastAsia="en-US" w:bidi="ar-SA"/>
              </w:rPr>
              <w:t>ринку,</w:t>
            </w:r>
            <w:r w:rsidRPr="00952986">
              <w:rPr>
                <w:b/>
                <w:color w:val="0070C0"/>
                <w:spacing w:val="1"/>
                <w:sz w:val="20"/>
                <w:szCs w:val="20"/>
                <w:lang w:val="uk-UA" w:eastAsia="en-US" w:bidi="ar-SA"/>
              </w:rPr>
              <w:t xml:space="preserve"> </w:t>
            </w:r>
            <w:r w:rsidRPr="00952986">
              <w:rPr>
                <w:b/>
                <w:color w:val="7030A0"/>
                <w:sz w:val="20"/>
                <w:szCs w:val="20"/>
                <w:lang w:val="uk-UA" w:eastAsia="en-US" w:bidi="ar-SA"/>
              </w:rPr>
              <w:t>крім</w:t>
            </w:r>
            <w:r w:rsidRPr="00952986">
              <w:rPr>
                <w:b/>
                <w:color w:val="7030A0"/>
                <w:spacing w:val="1"/>
                <w:sz w:val="20"/>
                <w:szCs w:val="20"/>
                <w:lang w:val="uk-UA" w:eastAsia="en-US" w:bidi="ar-SA"/>
              </w:rPr>
              <w:t xml:space="preserve"> </w:t>
            </w:r>
            <w:r w:rsidRPr="00952986">
              <w:rPr>
                <w:b/>
                <w:color w:val="7030A0"/>
                <w:sz w:val="20"/>
                <w:szCs w:val="20"/>
                <w:lang w:val="uk-UA" w:eastAsia="en-US" w:bidi="ar-SA"/>
              </w:rPr>
              <w:t>споживачів</w:t>
            </w:r>
            <w:r w:rsidRPr="00952986">
              <w:rPr>
                <w:b/>
                <w:color w:val="7030A0"/>
                <w:spacing w:val="1"/>
                <w:sz w:val="20"/>
                <w:szCs w:val="20"/>
                <w:lang w:val="uk-UA" w:eastAsia="en-US" w:bidi="ar-SA"/>
              </w:rPr>
              <w:t xml:space="preserve"> </w:t>
            </w:r>
            <w:r w:rsidRPr="00952986">
              <w:rPr>
                <w:b/>
                <w:color w:val="7030A0"/>
                <w:sz w:val="20"/>
                <w:szCs w:val="20"/>
                <w:lang w:val="uk-UA" w:eastAsia="en-US" w:bidi="ar-SA"/>
              </w:rPr>
              <w:t>електричної</w:t>
            </w:r>
            <w:r w:rsidR="00721121" w:rsidRPr="00952986">
              <w:rPr>
                <w:b/>
                <w:color w:val="7030A0"/>
                <w:sz w:val="20"/>
                <w:szCs w:val="20"/>
                <w:lang w:val="uk-UA" w:eastAsia="en-US" w:bidi="ar-SA"/>
              </w:rPr>
              <w:t xml:space="preserve"> </w:t>
            </w:r>
            <w:r w:rsidRPr="00952986">
              <w:rPr>
                <w:b/>
                <w:color w:val="7030A0"/>
                <w:sz w:val="20"/>
                <w:szCs w:val="20"/>
                <w:lang w:val="uk-UA" w:eastAsia="en-US" w:bidi="ar-SA"/>
              </w:rPr>
              <w:t xml:space="preserve">енергії, </w:t>
            </w:r>
            <w:r w:rsidRPr="00952986">
              <w:rPr>
                <w:b/>
                <w:color w:val="7030A0"/>
                <w:spacing w:val="-58"/>
                <w:sz w:val="20"/>
                <w:szCs w:val="20"/>
                <w:lang w:val="uk-UA" w:eastAsia="en-US" w:bidi="ar-SA"/>
              </w:rPr>
              <w:t xml:space="preserve">         </w:t>
            </w:r>
            <w:r w:rsidRPr="00952986">
              <w:rPr>
                <w:b/>
                <w:bCs/>
                <w:color w:val="0070C0"/>
                <w:sz w:val="20"/>
                <w:szCs w:val="20"/>
                <w:lang w:val="uk-UA" w:eastAsia="en-US" w:bidi="ar-SA"/>
              </w:rPr>
              <w:t>мають:</w:t>
            </w:r>
          </w:p>
          <w:p w14:paraId="28600DD9" w14:textId="77777777" w:rsidR="00AE3D5B" w:rsidRPr="00952986" w:rsidRDefault="00AE3D5B" w:rsidP="0032407D">
            <w:pPr>
              <w:pStyle w:val="rvps7"/>
              <w:spacing w:before="0" w:beforeAutospacing="0" w:after="0" w:afterAutospacing="0"/>
              <w:rPr>
                <w:b/>
                <w:bCs/>
                <w:color w:val="333333"/>
                <w:sz w:val="20"/>
                <w:szCs w:val="20"/>
                <w:lang w:val="uk-UA"/>
              </w:rPr>
            </w:pPr>
          </w:p>
        </w:tc>
        <w:tc>
          <w:tcPr>
            <w:tcW w:w="3942" w:type="dxa"/>
            <w:gridSpan w:val="3"/>
          </w:tcPr>
          <w:p w14:paraId="0991FE05" w14:textId="77777777" w:rsidR="00721121" w:rsidRPr="00952986" w:rsidRDefault="00721121" w:rsidP="00721121">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Громадська спілка «Асоціація сонячної енергетики України»</w:t>
            </w:r>
          </w:p>
          <w:p w14:paraId="0212F72B" w14:textId="77777777" w:rsidR="00721121" w:rsidRPr="00952986" w:rsidRDefault="00721121" w:rsidP="0032407D">
            <w:pPr>
              <w:widowControl w:val="0"/>
              <w:autoSpaceDE w:val="0"/>
              <w:autoSpaceDN w:val="0"/>
              <w:ind w:left="108"/>
              <w:rPr>
                <w:rFonts w:ascii="Times New Roman" w:eastAsia="Times New Roman" w:hAnsi="Times New Roman" w:cs="Times New Roman"/>
                <w:color w:val="333333"/>
                <w:sz w:val="20"/>
                <w:szCs w:val="20"/>
                <w:lang w:val="uk-UA"/>
              </w:rPr>
            </w:pPr>
          </w:p>
          <w:p w14:paraId="6C7A066C" w14:textId="1300002A" w:rsidR="00984EA6" w:rsidRPr="00952986" w:rsidRDefault="00984EA6" w:rsidP="0032407D">
            <w:pPr>
              <w:widowControl w:val="0"/>
              <w:autoSpaceDE w:val="0"/>
              <w:autoSpaceDN w:val="0"/>
              <w:ind w:left="108"/>
              <w:rPr>
                <w:rFonts w:ascii="Times New Roman" w:eastAsia="Times New Roman" w:hAnsi="Times New Roman" w:cs="Times New Roman"/>
                <w:sz w:val="20"/>
                <w:szCs w:val="20"/>
                <w:lang w:val="uk-UA"/>
              </w:rPr>
            </w:pPr>
            <w:r w:rsidRPr="00952986">
              <w:rPr>
                <w:rFonts w:ascii="Times New Roman" w:eastAsia="Times New Roman" w:hAnsi="Times New Roman" w:cs="Times New Roman"/>
                <w:color w:val="333333"/>
                <w:sz w:val="20"/>
                <w:szCs w:val="20"/>
                <w:lang w:val="uk-UA"/>
              </w:rPr>
              <w:t>Уточнення</w:t>
            </w:r>
          </w:p>
          <w:p w14:paraId="08001700" w14:textId="77777777" w:rsidR="00AE3D5B" w:rsidRPr="00952986" w:rsidRDefault="00AE3D5B" w:rsidP="0032407D">
            <w:pPr>
              <w:jc w:val="both"/>
              <w:rPr>
                <w:rFonts w:ascii="Times New Roman" w:eastAsia="Times New Roman" w:hAnsi="Times New Roman" w:cs="Times New Roman"/>
                <w:sz w:val="20"/>
                <w:szCs w:val="20"/>
                <w:lang w:val="uk-UA" w:eastAsia="uk-UA"/>
              </w:rPr>
            </w:pPr>
          </w:p>
        </w:tc>
        <w:tc>
          <w:tcPr>
            <w:tcW w:w="3179" w:type="dxa"/>
            <w:gridSpan w:val="2"/>
          </w:tcPr>
          <w:p w14:paraId="3A580DB7" w14:textId="42EA1313" w:rsidR="00AE3D5B" w:rsidRPr="00952986" w:rsidRDefault="004E487B" w:rsidP="004E487B">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lastRenderedPageBreak/>
              <w:t>Попередньо вр</w:t>
            </w:r>
            <w:r w:rsidR="005C7012">
              <w:rPr>
                <w:rFonts w:ascii="Times New Roman" w:eastAsia="Times New Roman" w:hAnsi="Times New Roman" w:cs="Times New Roman"/>
                <w:b/>
                <w:sz w:val="20"/>
                <w:szCs w:val="20"/>
                <w:lang w:val="uk-UA" w:eastAsia="ru-RU"/>
              </w:rPr>
              <w:t xml:space="preserve">аховано </w:t>
            </w:r>
            <w:r w:rsidR="00BF404A" w:rsidRPr="00952986">
              <w:rPr>
                <w:rFonts w:ascii="Times New Roman" w:eastAsia="Times New Roman" w:hAnsi="Times New Roman" w:cs="Times New Roman"/>
                <w:b/>
                <w:sz w:val="20"/>
                <w:szCs w:val="20"/>
                <w:lang w:val="uk-UA" w:eastAsia="ru-RU"/>
              </w:rPr>
              <w:t>в редакції вище</w:t>
            </w:r>
          </w:p>
          <w:p w14:paraId="067F1453" w14:textId="536D59C3" w:rsidR="004E487B" w:rsidRPr="00952986" w:rsidRDefault="004E487B" w:rsidP="004E487B">
            <w:pPr>
              <w:jc w:val="both"/>
              <w:rPr>
                <w:rFonts w:ascii="Times New Roman" w:eastAsia="Times New Roman" w:hAnsi="Times New Roman" w:cs="Times New Roman"/>
                <w:b/>
                <w:color w:val="0070C0"/>
                <w:sz w:val="20"/>
                <w:szCs w:val="20"/>
                <w:lang w:val="uk-UA" w:eastAsia="ru-RU"/>
              </w:rPr>
            </w:pPr>
          </w:p>
        </w:tc>
      </w:tr>
      <w:tr w:rsidR="00D43A8A" w:rsidRPr="00F14630" w14:paraId="5B94F31A" w14:textId="77777777" w:rsidTr="00770238">
        <w:trPr>
          <w:trHeight w:val="20"/>
        </w:trPr>
        <w:tc>
          <w:tcPr>
            <w:tcW w:w="4345" w:type="dxa"/>
            <w:gridSpan w:val="2"/>
            <w:tcBorders>
              <w:top w:val="nil"/>
              <w:bottom w:val="single" w:sz="4" w:space="0" w:color="auto"/>
            </w:tcBorders>
          </w:tcPr>
          <w:p w14:paraId="7216D86D" w14:textId="77777777" w:rsidR="00D43A8A" w:rsidRPr="00952986" w:rsidRDefault="00D43A8A"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3D77A3FD" w14:textId="77777777" w:rsidR="00D43A8A" w:rsidRPr="00952986" w:rsidRDefault="00D43A8A" w:rsidP="00721121">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444F4887" w14:textId="77777777" w:rsidR="00721121" w:rsidRPr="00952986" w:rsidRDefault="00721121" w:rsidP="0032407D">
            <w:pPr>
              <w:pStyle w:val="rvps7"/>
              <w:shd w:val="clear" w:color="auto" w:fill="FFFFFF"/>
              <w:spacing w:before="0" w:beforeAutospacing="0" w:after="0" w:afterAutospacing="0"/>
              <w:ind w:firstLine="480"/>
              <w:jc w:val="both"/>
              <w:rPr>
                <w:b/>
                <w:bCs/>
                <w:color w:val="333333"/>
                <w:sz w:val="20"/>
                <w:szCs w:val="20"/>
                <w:lang w:val="uk-UA"/>
              </w:rPr>
            </w:pPr>
          </w:p>
          <w:p w14:paraId="7179B66B" w14:textId="021B94FD" w:rsidR="00D43A8A" w:rsidRPr="00952986" w:rsidRDefault="00D43A8A" w:rsidP="0032407D">
            <w:pPr>
              <w:pStyle w:val="rvps7"/>
              <w:spacing w:before="0" w:beforeAutospacing="0" w:after="0" w:afterAutospacing="0"/>
              <w:rPr>
                <w:b/>
                <w:bCs/>
                <w:color w:val="333333"/>
                <w:sz w:val="20"/>
                <w:szCs w:val="20"/>
                <w:lang w:val="uk-UA"/>
              </w:rPr>
            </w:pPr>
            <w:r w:rsidRPr="00952986">
              <w:rPr>
                <w:b/>
                <w:bCs/>
                <w:color w:val="7030A0"/>
                <w:sz w:val="20"/>
                <w:szCs w:val="20"/>
                <w:lang w:val="uk-UA" w:eastAsia="ru-RU"/>
              </w:rPr>
              <w:t>Виключити пункт</w:t>
            </w:r>
          </w:p>
        </w:tc>
        <w:tc>
          <w:tcPr>
            <w:tcW w:w="3942" w:type="dxa"/>
            <w:gridSpan w:val="3"/>
          </w:tcPr>
          <w:p w14:paraId="5C0084E6" w14:textId="77777777" w:rsidR="00721121" w:rsidRPr="00952986" w:rsidRDefault="00721121" w:rsidP="00770238">
            <w:pPr>
              <w:pStyle w:val="rvps7"/>
              <w:shd w:val="clear" w:color="auto" w:fill="FFFFFF"/>
              <w:spacing w:before="0" w:beforeAutospacing="0" w:after="0" w:afterAutospacing="0"/>
              <w:ind w:firstLine="352"/>
              <w:jc w:val="center"/>
              <w:rPr>
                <w:b/>
                <w:bCs/>
                <w:color w:val="333333"/>
                <w:sz w:val="20"/>
                <w:szCs w:val="20"/>
                <w:lang w:val="uk-UA"/>
              </w:rPr>
            </w:pPr>
            <w:r w:rsidRPr="00952986">
              <w:rPr>
                <w:b/>
                <w:bCs/>
                <w:color w:val="333333"/>
                <w:sz w:val="20"/>
                <w:szCs w:val="20"/>
                <w:lang w:val="uk-UA"/>
              </w:rPr>
              <w:t>ПрАТ «ДТЕК КИЇВСЬКІ ЕЛЕКТРОМЕРЕЖІ»</w:t>
            </w:r>
          </w:p>
          <w:p w14:paraId="1AF749E4" w14:textId="77777777" w:rsidR="00721121" w:rsidRPr="00952986" w:rsidRDefault="00721121" w:rsidP="00770238">
            <w:pPr>
              <w:pStyle w:val="rvps7"/>
              <w:shd w:val="clear" w:color="auto" w:fill="FFFFFF"/>
              <w:spacing w:before="0" w:beforeAutospacing="0" w:after="0" w:afterAutospacing="0"/>
              <w:ind w:firstLine="352"/>
              <w:jc w:val="both"/>
              <w:rPr>
                <w:b/>
                <w:bCs/>
                <w:color w:val="333333"/>
                <w:sz w:val="20"/>
                <w:szCs w:val="20"/>
                <w:lang w:val="uk-UA"/>
              </w:rPr>
            </w:pPr>
          </w:p>
          <w:p w14:paraId="03550670" w14:textId="77777777" w:rsidR="00D43A8A" w:rsidRPr="00952986" w:rsidRDefault="00D43A8A" w:rsidP="00770238">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Якщо мова й про звітність, то є окремі постанови НКРЕКП, які зобов’язують ліцензіатів та учасників ринку надавати звітність та у певних випадках розміщувати її на сайті.</w:t>
            </w:r>
          </w:p>
          <w:p w14:paraId="65582B91" w14:textId="6FE4A0A5" w:rsidR="00D43A8A" w:rsidRPr="00952986" w:rsidRDefault="00D43A8A" w:rsidP="00770238">
            <w:pPr>
              <w:widowControl w:val="0"/>
              <w:autoSpaceDE w:val="0"/>
              <w:autoSpaceDN w:val="0"/>
              <w:ind w:firstLine="352"/>
              <w:jc w:val="both"/>
              <w:rPr>
                <w:rFonts w:ascii="Times New Roman" w:eastAsia="Times New Roman" w:hAnsi="Times New Roman" w:cs="Times New Roman"/>
                <w:color w:val="333333"/>
                <w:sz w:val="20"/>
                <w:szCs w:val="20"/>
                <w:lang w:val="uk-UA"/>
              </w:rPr>
            </w:pPr>
            <w:r w:rsidRPr="00952986">
              <w:rPr>
                <w:rFonts w:ascii="Times New Roman" w:hAnsi="Times New Roman" w:cs="Times New Roman"/>
                <w:sz w:val="20"/>
                <w:szCs w:val="20"/>
                <w:lang w:val="uk-UA"/>
              </w:rPr>
              <w:t>У цьому випадку зазначена у пункті 8.1.7 вимога дублює вимоги інших нормативно-правових актів НКРЕКП, при цьому не зрозуміла мета моніторингу та його цільова аудиторія, не зазначено, у якому вигляді оформлюються та розміщуються результати моніторингу, а також подається звіт.</w:t>
            </w:r>
          </w:p>
        </w:tc>
        <w:tc>
          <w:tcPr>
            <w:tcW w:w="3179" w:type="dxa"/>
            <w:gridSpan w:val="2"/>
          </w:tcPr>
          <w:p w14:paraId="5F0FDF1B" w14:textId="77777777" w:rsidR="00BF404A" w:rsidRPr="00952986" w:rsidRDefault="00BF404A" w:rsidP="00BF404A">
            <w:pPr>
              <w:jc w:val="both"/>
              <w:rPr>
                <w:rFonts w:ascii="Times New Roman" w:eastAsia="Times New Roman" w:hAnsi="Times New Roman" w:cs="Times New Roman"/>
                <w:b/>
                <w:sz w:val="20"/>
                <w:szCs w:val="20"/>
                <w:lang w:val="uk-UA" w:eastAsia="ru-RU"/>
              </w:rPr>
            </w:pPr>
          </w:p>
          <w:p w14:paraId="7F499416" w14:textId="77777777" w:rsidR="00770238" w:rsidRDefault="00770238" w:rsidP="00BF404A">
            <w:pPr>
              <w:jc w:val="both"/>
              <w:rPr>
                <w:rFonts w:ascii="Times New Roman" w:eastAsia="Times New Roman" w:hAnsi="Times New Roman" w:cs="Times New Roman"/>
                <w:b/>
                <w:sz w:val="20"/>
                <w:szCs w:val="20"/>
                <w:lang w:val="uk-UA" w:eastAsia="ru-RU"/>
              </w:rPr>
            </w:pPr>
          </w:p>
          <w:p w14:paraId="028C4DE5" w14:textId="78E83516" w:rsidR="004E487B" w:rsidRPr="00952986" w:rsidRDefault="00770238" w:rsidP="00BF404A">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w:t>
            </w:r>
            <w:r w:rsidRPr="00952986">
              <w:rPr>
                <w:rFonts w:ascii="Times New Roman" w:eastAsia="Times New Roman" w:hAnsi="Times New Roman" w:cs="Times New Roman"/>
                <w:b/>
                <w:sz w:val="20"/>
                <w:szCs w:val="20"/>
                <w:lang w:val="uk-UA" w:eastAsia="ru-RU"/>
              </w:rPr>
              <w:t xml:space="preserve"> обговорення</w:t>
            </w:r>
            <w:r w:rsidRPr="00952986">
              <w:rPr>
                <w:rFonts w:ascii="Times New Roman" w:eastAsia="Times New Roman" w:hAnsi="Times New Roman" w:cs="Times New Roman"/>
                <w:b/>
                <w:color w:val="0070C0"/>
                <w:sz w:val="20"/>
                <w:szCs w:val="20"/>
                <w:lang w:val="uk-UA" w:eastAsia="ru-RU"/>
              </w:rPr>
              <w:t xml:space="preserve"> </w:t>
            </w:r>
          </w:p>
        </w:tc>
      </w:tr>
      <w:tr w:rsidR="00770238" w:rsidRPr="00001868" w14:paraId="2FE0861F" w14:textId="77777777" w:rsidTr="00770238">
        <w:trPr>
          <w:trHeight w:val="20"/>
        </w:trPr>
        <w:tc>
          <w:tcPr>
            <w:tcW w:w="4345" w:type="dxa"/>
            <w:gridSpan w:val="2"/>
            <w:vMerge w:val="restart"/>
            <w:tcBorders>
              <w:bottom w:val="nil"/>
            </w:tcBorders>
          </w:tcPr>
          <w:p w14:paraId="3081FCA9" w14:textId="77777777" w:rsidR="008E7635" w:rsidRDefault="008E7635" w:rsidP="00770238">
            <w:pPr>
              <w:ind w:firstLine="319"/>
              <w:jc w:val="both"/>
              <w:rPr>
                <w:rFonts w:ascii="Times New Roman" w:eastAsia="Times New Roman" w:hAnsi="Times New Roman" w:cs="Times New Roman"/>
                <w:b/>
                <w:color w:val="0070C0"/>
                <w:sz w:val="20"/>
                <w:szCs w:val="20"/>
                <w:lang w:val="uk-UA" w:eastAsia="ru-RU"/>
              </w:rPr>
            </w:pPr>
          </w:p>
          <w:p w14:paraId="30B20784" w14:textId="77777777" w:rsidR="008E7635" w:rsidRDefault="008E7635" w:rsidP="00770238">
            <w:pPr>
              <w:ind w:firstLine="319"/>
              <w:jc w:val="both"/>
              <w:rPr>
                <w:rFonts w:ascii="Times New Roman" w:eastAsia="Times New Roman" w:hAnsi="Times New Roman" w:cs="Times New Roman"/>
                <w:b/>
                <w:color w:val="0070C0"/>
                <w:sz w:val="20"/>
                <w:szCs w:val="20"/>
                <w:lang w:val="uk-UA" w:eastAsia="ru-RU"/>
              </w:rPr>
            </w:pPr>
          </w:p>
          <w:p w14:paraId="002573A1" w14:textId="05C6A4EF" w:rsidR="00770238" w:rsidRPr="00952986" w:rsidRDefault="00770238" w:rsidP="00770238">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8.1.8. Учасники роздрібного ринку мають оприлюднювати на своєму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 xml:space="preserve"> щорічний звіт щодо розгляду заяв/скарг/претензій. Цей звіт має містити таку інформацію:</w:t>
            </w:r>
          </w:p>
          <w:p w14:paraId="37D18516" w14:textId="77777777" w:rsidR="00770238" w:rsidRPr="00952986" w:rsidRDefault="00770238" w:rsidP="00770238">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загальну кількість заяв/скарг/претензій споживачів (заявників), отриманих учасником роздрібного ринку у звітному році (окремо щодо побутових та непобутових споживачів, малих непобутових, ОСББ, </w:t>
            </w:r>
            <w:proofErr w:type="spellStart"/>
            <w:r w:rsidRPr="00952986">
              <w:rPr>
                <w:rFonts w:ascii="Times New Roman" w:eastAsia="Times New Roman" w:hAnsi="Times New Roman" w:cs="Times New Roman"/>
                <w:b/>
                <w:color w:val="0070C0"/>
                <w:sz w:val="20"/>
                <w:szCs w:val="20"/>
                <w:lang w:val="uk-UA" w:eastAsia="ru-RU"/>
              </w:rPr>
              <w:t>управителей</w:t>
            </w:r>
            <w:proofErr w:type="spellEnd"/>
            <w:r w:rsidRPr="00952986">
              <w:rPr>
                <w:rFonts w:ascii="Times New Roman" w:eastAsia="Times New Roman" w:hAnsi="Times New Roman" w:cs="Times New Roman"/>
                <w:b/>
                <w:color w:val="0070C0"/>
                <w:sz w:val="20"/>
                <w:szCs w:val="20"/>
                <w:lang w:val="uk-UA" w:eastAsia="ru-RU"/>
              </w:rPr>
              <w:t>), з диференціацією за тематикою відповідно до загальної класифікації;</w:t>
            </w:r>
          </w:p>
          <w:p w14:paraId="7BEB6D2A" w14:textId="77777777" w:rsidR="00770238" w:rsidRPr="00952986" w:rsidRDefault="00770238" w:rsidP="00770238">
            <w:pPr>
              <w:ind w:firstLine="319"/>
              <w:jc w:val="both"/>
              <w:rPr>
                <w:rFonts w:ascii="Times New Roman" w:eastAsia="Times New Roman" w:hAnsi="Times New Roman" w:cs="Times New Roman"/>
                <w:b/>
                <w:strike/>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кількість звернень, на які було надіслано попередню відповідь або повідомлення про початок розгляду звернення;</w:t>
            </w:r>
          </w:p>
          <w:p w14:paraId="11C7DA20" w14:textId="77777777" w:rsidR="00770238" w:rsidRPr="00952986" w:rsidRDefault="00770238" w:rsidP="00770238">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3) середній час розгляду </w:t>
            </w:r>
            <w:bookmarkStart w:id="43" w:name="_Hlk172105625"/>
            <w:r w:rsidRPr="00952986">
              <w:rPr>
                <w:rFonts w:ascii="Times New Roman" w:eastAsia="Times New Roman" w:hAnsi="Times New Roman" w:cs="Times New Roman"/>
                <w:b/>
                <w:color w:val="0070C0"/>
                <w:sz w:val="20"/>
                <w:szCs w:val="20"/>
                <w:lang w:val="uk-UA" w:eastAsia="ru-RU"/>
              </w:rPr>
              <w:t xml:space="preserve">звернення </w:t>
            </w:r>
            <w:bookmarkEnd w:id="43"/>
            <w:r w:rsidRPr="00952986">
              <w:rPr>
                <w:rFonts w:ascii="Times New Roman" w:eastAsia="Times New Roman" w:hAnsi="Times New Roman" w:cs="Times New Roman"/>
                <w:b/>
                <w:color w:val="0070C0"/>
                <w:sz w:val="20"/>
                <w:szCs w:val="20"/>
                <w:lang w:val="uk-UA" w:eastAsia="ru-RU"/>
              </w:rPr>
              <w:t xml:space="preserve">за </w:t>
            </w:r>
            <w:proofErr w:type="spellStart"/>
            <w:r w:rsidRPr="00952986">
              <w:rPr>
                <w:rFonts w:ascii="Times New Roman" w:eastAsia="Times New Roman" w:hAnsi="Times New Roman" w:cs="Times New Roman"/>
                <w:b/>
                <w:color w:val="0070C0"/>
                <w:sz w:val="20"/>
                <w:szCs w:val="20"/>
                <w:lang w:val="uk-UA" w:eastAsia="ru-RU"/>
              </w:rPr>
              <w:t>тематиками</w:t>
            </w:r>
            <w:proofErr w:type="spellEnd"/>
            <w:r w:rsidRPr="00952986">
              <w:rPr>
                <w:rFonts w:ascii="Times New Roman" w:eastAsia="Times New Roman" w:hAnsi="Times New Roman" w:cs="Times New Roman"/>
                <w:b/>
                <w:color w:val="0070C0"/>
                <w:sz w:val="20"/>
                <w:szCs w:val="20"/>
                <w:lang w:val="uk-UA" w:eastAsia="ru-RU"/>
              </w:rPr>
              <w:t xml:space="preserve"> відповідно до загальної класифікації;</w:t>
            </w:r>
          </w:p>
          <w:p w14:paraId="3B07A676" w14:textId="77777777" w:rsidR="00770238" w:rsidRPr="00952986" w:rsidRDefault="00770238" w:rsidP="00770238">
            <w:pPr>
              <w:ind w:firstLine="319"/>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короткий опис процедури розгляду звернення заявників.</w:t>
            </w:r>
          </w:p>
          <w:p w14:paraId="2F89D67C" w14:textId="77777777" w:rsidR="00770238" w:rsidRPr="00952986" w:rsidRDefault="00770238" w:rsidP="0032407D">
            <w:pPr>
              <w:ind w:firstLine="480"/>
              <w:jc w:val="both"/>
              <w:rPr>
                <w:rFonts w:ascii="Times New Roman" w:eastAsia="Times New Roman" w:hAnsi="Times New Roman" w:cs="Times New Roman"/>
                <w:b/>
                <w:color w:val="0070C0"/>
                <w:sz w:val="20"/>
                <w:szCs w:val="20"/>
                <w:lang w:val="uk-UA" w:eastAsia="ru-RU"/>
              </w:rPr>
            </w:pPr>
          </w:p>
          <w:p w14:paraId="0983347B" w14:textId="77777777" w:rsidR="00770238" w:rsidRPr="00952986" w:rsidRDefault="00770238" w:rsidP="0032407D">
            <w:pPr>
              <w:ind w:firstLine="480"/>
              <w:jc w:val="both"/>
              <w:rPr>
                <w:rFonts w:ascii="Times New Roman" w:hAnsi="Times New Roman" w:cs="Times New Roman"/>
                <w:b/>
                <w:bCs/>
                <w:sz w:val="20"/>
                <w:szCs w:val="20"/>
                <w:lang w:val="uk-UA"/>
              </w:rPr>
            </w:pPr>
          </w:p>
          <w:p w14:paraId="67174522" w14:textId="77777777" w:rsidR="00770238" w:rsidRPr="00952986" w:rsidRDefault="00770238" w:rsidP="0032407D">
            <w:pPr>
              <w:ind w:firstLine="480"/>
              <w:jc w:val="both"/>
              <w:rPr>
                <w:rFonts w:ascii="Times New Roman" w:hAnsi="Times New Roman" w:cs="Times New Roman"/>
                <w:b/>
                <w:bCs/>
                <w:sz w:val="20"/>
                <w:szCs w:val="20"/>
                <w:lang w:val="uk-UA"/>
              </w:rPr>
            </w:pPr>
          </w:p>
        </w:tc>
        <w:tc>
          <w:tcPr>
            <w:tcW w:w="4128" w:type="dxa"/>
            <w:gridSpan w:val="3"/>
          </w:tcPr>
          <w:p w14:paraId="29B299B7" w14:textId="77777777" w:rsidR="00770238" w:rsidRPr="00952986" w:rsidRDefault="00770238" w:rsidP="008E7126">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74F0E652" w14:textId="77777777"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p w14:paraId="1B16AF26" w14:textId="77777777" w:rsidR="00770238" w:rsidRDefault="00770238" w:rsidP="005F4FA3">
            <w:pPr>
              <w:ind w:firstLine="23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8.1.8. Учасники роздрібного ринку мають оприлюднювати на своєму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щорічний звіт щодо розгляду заяв/скарг/</w:t>
            </w:r>
            <w:r w:rsidRPr="00952986">
              <w:rPr>
                <w:rFonts w:ascii="Times New Roman" w:eastAsia="Times New Roman" w:hAnsi="Times New Roman" w:cs="Times New Roman"/>
                <w:b/>
                <w:bCs/>
                <w:color w:val="7030A0"/>
                <w:sz w:val="20"/>
                <w:szCs w:val="20"/>
                <w:lang w:val="uk-UA" w:eastAsia="ru-RU"/>
              </w:rPr>
              <w:t>пропозицій</w:t>
            </w:r>
            <w:r w:rsidRPr="00952986">
              <w:rPr>
                <w:rFonts w:ascii="Times New Roman" w:eastAsia="Times New Roman" w:hAnsi="Times New Roman" w:cs="Times New Roman"/>
                <w:b/>
                <w:bCs/>
                <w:sz w:val="20"/>
                <w:szCs w:val="20"/>
                <w:lang w:val="uk-UA" w:eastAsia="ru-RU"/>
              </w:rPr>
              <w:t>.</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Цей звіт має містити таку інформацію:</w:t>
            </w:r>
          </w:p>
          <w:p w14:paraId="64A2EEDD" w14:textId="77777777" w:rsidR="008E7635" w:rsidRPr="0007248D" w:rsidRDefault="008E7635" w:rsidP="005F4FA3">
            <w:pPr>
              <w:ind w:firstLine="235"/>
              <w:jc w:val="both"/>
              <w:rPr>
                <w:rFonts w:ascii="Times New Roman" w:eastAsia="Times New Roman" w:hAnsi="Times New Roman" w:cs="Times New Roman"/>
                <w:b/>
                <w:bCs/>
                <w:color w:val="0070C0"/>
                <w:sz w:val="20"/>
                <w:szCs w:val="20"/>
                <w:lang w:val="uk-UA" w:eastAsia="ru-RU"/>
              </w:rPr>
            </w:pPr>
            <w:r w:rsidRPr="0007248D">
              <w:rPr>
                <w:rFonts w:ascii="Times New Roman" w:eastAsia="Times New Roman" w:hAnsi="Times New Roman" w:cs="Times New Roman"/>
                <w:b/>
                <w:bCs/>
                <w:color w:val="0070C0"/>
                <w:sz w:val="20"/>
                <w:szCs w:val="20"/>
                <w:lang w:val="uk-UA" w:eastAsia="ru-RU"/>
              </w:rPr>
              <w:t xml:space="preserve">1) загальну кількість заяв/скарг/пропозицій споживачів (заявників), отриманих учасником роздрібного ринку у звітному році (окремо щодо побутових та непобутових споживачів, малих непобутових, ОСББ, </w:t>
            </w:r>
            <w:proofErr w:type="spellStart"/>
            <w:r w:rsidRPr="0007248D">
              <w:rPr>
                <w:rFonts w:ascii="Times New Roman" w:eastAsia="Times New Roman" w:hAnsi="Times New Roman" w:cs="Times New Roman"/>
                <w:b/>
                <w:bCs/>
                <w:color w:val="0070C0"/>
                <w:sz w:val="20"/>
                <w:szCs w:val="20"/>
                <w:lang w:val="uk-UA" w:eastAsia="ru-RU"/>
              </w:rPr>
              <w:t>управителей</w:t>
            </w:r>
            <w:proofErr w:type="spellEnd"/>
            <w:r w:rsidRPr="0007248D">
              <w:rPr>
                <w:rFonts w:ascii="Times New Roman" w:eastAsia="Times New Roman" w:hAnsi="Times New Roman" w:cs="Times New Roman"/>
                <w:b/>
                <w:bCs/>
                <w:color w:val="0070C0"/>
                <w:sz w:val="20"/>
                <w:szCs w:val="20"/>
                <w:lang w:val="uk-UA" w:eastAsia="ru-RU"/>
              </w:rPr>
              <w:t>), з диференціацією за тематикою відповідно до загальної класифікації;</w:t>
            </w:r>
          </w:p>
          <w:p w14:paraId="59B27CF5" w14:textId="77777777" w:rsidR="008E7635" w:rsidRPr="0007248D" w:rsidRDefault="008E7635" w:rsidP="005F4FA3">
            <w:pPr>
              <w:ind w:firstLine="235"/>
              <w:jc w:val="both"/>
              <w:rPr>
                <w:rFonts w:ascii="Times New Roman" w:eastAsia="Times New Roman" w:hAnsi="Times New Roman" w:cs="Times New Roman"/>
                <w:b/>
                <w:bCs/>
                <w:strike/>
                <w:color w:val="0070C0"/>
                <w:sz w:val="20"/>
                <w:szCs w:val="20"/>
                <w:lang w:val="uk-UA" w:eastAsia="ru-RU"/>
              </w:rPr>
            </w:pPr>
            <w:r w:rsidRPr="0007248D">
              <w:rPr>
                <w:rFonts w:ascii="Times New Roman" w:eastAsia="Times New Roman" w:hAnsi="Times New Roman" w:cs="Times New Roman"/>
                <w:b/>
                <w:bCs/>
                <w:color w:val="0070C0"/>
                <w:sz w:val="20"/>
                <w:szCs w:val="20"/>
                <w:lang w:val="uk-UA" w:eastAsia="ru-RU"/>
              </w:rPr>
              <w:t>2) кількість звернень, на які було надіслано попередню відповідь або повідомлення про початок розгляду звернення;</w:t>
            </w:r>
          </w:p>
          <w:p w14:paraId="2F70B9B1" w14:textId="77777777" w:rsidR="008E7635" w:rsidRPr="0007248D" w:rsidRDefault="008E7635" w:rsidP="005F4FA3">
            <w:pPr>
              <w:ind w:firstLine="235"/>
              <w:jc w:val="both"/>
              <w:rPr>
                <w:rFonts w:ascii="Times New Roman" w:eastAsia="Times New Roman" w:hAnsi="Times New Roman" w:cs="Times New Roman"/>
                <w:b/>
                <w:bCs/>
                <w:color w:val="0070C0"/>
                <w:sz w:val="20"/>
                <w:szCs w:val="20"/>
                <w:lang w:val="uk-UA" w:eastAsia="ru-RU"/>
              </w:rPr>
            </w:pPr>
            <w:r w:rsidRPr="0007248D">
              <w:rPr>
                <w:rFonts w:ascii="Times New Roman" w:eastAsia="Times New Roman" w:hAnsi="Times New Roman" w:cs="Times New Roman"/>
                <w:b/>
                <w:bCs/>
                <w:color w:val="0070C0"/>
                <w:sz w:val="20"/>
                <w:szCs w:val="20"/>
                <w:lang w:val="uk-UA" w:eastAsia="ru-RU"/>
              </w:rPr>
              <w:t xml:space="preserve">3) середній час розгляду звернення за </w:t>
            </w:r>
            <w:proofErr w:type="spellStart"/>
            <w:r w:rsidRPr="0007248D">
              <w:rPr>
                <w:rFonts w:ascii="Times New Roman" w:eastAsia="Times New Roman" w:hAnsi="Times New Roman" w:cs="Times New Roman"/>
                <w:b/>
                <w:bCs/>
                <w:color w:val="0070C0"/>
                <w:sz w:val="20"/>
                <w:szCs w:val="20"/>
                <w:lang w:val="uk-UA" w:eastAsia="ru-RU"/>
              </w:rPr>
              <w:t>тематиками</w:t>
            </w:r>
            <w:proofErr w:type="spellEnd"/>
            <w:r w:rsidRPr="0007248D">
              <w:rPr>
                <w:rFonts w:ascii="Times New Roman" w:eastAsia="Times New Roman" w:hAnsi="Times New Roman" w:cs="Times New Roman"/>
                <w:b/>
                <w:bCs/>
                <w:color w:val="0070C0"/>
                <w:sz w:val="20"/>
                <w:szCs w:val="20"/>
                <w:lang w:val="uk-UA" w:eastAsia="ru-RU"/>
              </w:rPr>
              <w:t xml:space="preserve"> відповідно до загальної класифікації;</w:t>
            </w:r>
          </w:p>
          <w:p w14:paraId="12908A5A" w14:textId="77777777" w:rsidR="008E7635" w:rsidRPr="0007248D" w:rsidRDefault="008E7635" w:rsidP="005F4FA3">
            <w:pPr>
              <w:pStyle w:val="rvps7"/>
              <w:shd w:val="clear" w:color="auto" w:fill="FFFFFF"/>
              <w:spacing w:before="0" w:beforeAutospacing="0" w:after="0" w:afterAutospacing="0"/>
              <w:ind w:firstLine="235"/>
              <w:jc w:val="both"/>
              <w:rPr>
                <w:sz w:val="20"/>
                <w:szCs w:val="20"/>
                <w:lang w:val="uk-UA" w:eastAsia="ru-RU"/>
              </w:rPr>
            </w:pPr>
            <w:r w:rsidRPr="0007248D">
              <w:rPr>
                <w:b/>
                <w:bCs/>
                <w:color w:val="0070C0"/>
                <w:sz w:val="20"/>
                <w:szCs w:val="20"/>
                <w:lang w:val="uk-UA" w:eastAsia="ru-RU"/>
              </w:rPr>
              <w:t>4) короткий опис процедури розгляду звернення заявників</w:t>
            </w:r>
            <w:r w:rsidRPr="0007248D">
              <w:rPr>
                <w:sz w:val="20"/>
                <w:szCs w:val="20"/>
                <w:lang w:val="uk-UA" w:eastAsia="ru-RU"/>
              </w:rPr>
              <w:t>.</w:t>
            </w:r>
          </w:p>
          <w:p w14:paraId="02C40777" w14:textId="16EA11DC" w:rsidR="00770238" w:rsidRPr="00952986" w:rsidRDefault="00770238" w:rsidP="00770238">
            <w:pPr>
              <w:pStyle w:val="rvps7"/>
              <w:shd w:val="clear" w:color="auto" w:fill="FFFFFF"/>
              <w:spacing w:before="0" w:beforeAutospacing="0" w:after="0" w:afterAutospacing="0"/>
              <w:ind w:firstLine="223"/>
              <w:jc w:val="both"/>
              <w:rPr>
                <w:b/>
                <w:bCs/>
                <w:color w:val="333333"/>
                <w:sz w:val="20"/>
                <w:szCs w:val="20"/>
                <w:lang w:val="uk-UA"/>
              </w:rPr>
            </w:pPr>
          </w:p>
        </w:tc>
        <w:tc>
          <w:tcPr>
            <w:tcW w:w="3942" w:type="dxa"/>
            <w:gridSpan w:val="3"/>
          </w:tcPr>
          <w:p w14:paraId="355F191A" w14:textId="77777777"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3A963753" w14:textId="77777777" w:rsidR="00770238" w:rsidRPr="00952986" w:rsidRDefault="00770238" w:rsidP="00BF404A">
            <w:pPr>
              <w:jc w:val="both"/>
              <w:rPr>
                <w:rFonts w:ascii="Times New Roman" w:eastAsia="Times New Roman" w:hAnsi="Times New Roman" w:cs="Times New Roman"/>
                <w:b/>
                <w:sz w:val="20"/>
                <w:szCs w:val="20"/>
                <w:lang w:val="uk-UA" w:eastAsia="ru-RU"/>
              </w:rPr>
            </w:pPr>
          </w:p>
          <w:p w14:paraId="6C78036A" w14:textId="77777777" w:rsidR="00770238" w:rsidRDefault="00770238" w:rsidP="00770238">
            <w:pPr>
              <w:jc w:val="both"/>
              <w:rPr>
                <w:rFonts w:ascii="Times New Roman" w:eastAsia="Times New Roman" w:hAnsi="Times New Roman" w:cs="Times New Roman"/>
                <w:b/>
                <w:sz w:val="20"/>
                <w:szCs w:val="20"/>
                <w:lang w:val="uk-UA" w:eastAsia="ru-RU"/>
              </w:rPr>
            </w:pPr>
          </w:p>
          <w:p w14:paraId="3C0F1213" w14:textId="77777777" w:rsidR="00031FFF" w:rsidRDefault="00031FFF" w:rsidP="00031FFF">
            <w:pPr>
              <w:pStyle w:val="rvps2"/>
              <w:shd w:val="clear" w:color="auto" w:fill="FFFFFF"/>
              <w:spacing w:before="0" w:beforeAutospacing="0" w:after="0" w:afterAutospacing="0"/>
              <w:contextualSpacing/>
              <w:jc w:val="both"/>
              <w:rPr>
                <w:b/>
                <w:bCs/>
                <w:sz w:val="20"/>
                <w:szCs w:val="20"/>
                <w:lang w:val="uk-UA"/>
              </w:rPr>
            </w:pPr>
          </w:p>
          <w:p w14:paraId="279D6801" w14:textId="77777777" w:rsidR="00CB36BB" w:rsidRDefault="00CB36BB" w:rsidP="00031FFF">
            <w:pPr>
              <w:pStyle w:val="rvps2"/>
              <w:shd w:val="clear" w:color="auto" w:fill="FFFFFF"/>
              <w:spacing w:before="0" w:beforeAutospacing="0" w:after="0" w:afterAutospacing="0"/>
              <w:contextualSpacing/>
              <w:jc w:val="both"/>
              <w:rPr>
                <w:b/>
                <w:bCs/>
                <w:sz w:val="20"/>
                <w:szCs w:val="20"/>
                <w:lang w:val="uk-UA"/>
              </w:rPr>
            </w:pPr>
          </w:p>
          <w:p w14:paraId="43F2F2A9" w14:textId="77777777" w:rsidR="00CB36BB" w:rsidRDefault="00CB36BB" w:rsidP="00031FFF">
            <w:pPr>
              <w:pStyle w:val="rvps2"/>
              <w:shd w:val="clear" w:color="auto" w:fill="FFFFFF"/>
              <w:spacing w:before="0" w:beforeAutospacing="0" w:after="0" w:afterAutospacing="0"/>
              <w:contextualSpacing/>
              <w:jc w:val="both"/>
              <w:rPr>
                <w:b/>
                <w:bCs/>
                <w:sz w:val="20"/>
                <w:szCs w:val="20"/>
                <w:lang w:val="uk-UA"/>
              </w:rPr>
            </w:pPr>
          </w:p>
          <w:p w14:paraId="11C9866D" w14:textId="217FB9FE" w:rsidR="00031FFF" w:rsidRDefault="00031FFF" w:rsidP="00031FF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C52CF1E" w14:textId="41367F97" w:rsidR="00770238" w:rsidRPr="00952986" w:rsidRDefault="00770238" w:rsidP="00B16BA0">
            <w:pPr>
              <w:ind w:firstLine="172"/>
              <w:jc w:val="both"/>
              <w:rPr>
                <w:rFonts w:ascii="Times New Roman" w:eastAsia="Times New Roman" w:hAnsi="Times New Roman" w:cs="Times New Roman"/>
                <w:b/>
                <w:color w:val="0070C0"/>
                <w:sz w:val="20"/>
                <w:szCs w:val="20"/>
                <w:lang w:val="uk-UA" w:eastAsia="ru-RU"/>
              </w:rPr>
            </w:pPr>
          </w:p>
        </w:tc>
      </w:tr>
      <w:tr w:rsidR="00770238" w:rsidRPr="00952986" w14:paraId="0DC93DBA" w14:textId="77777777" w:rsidTr="00770238">
        <w:trPr>
          <w:trHeight w:val="20"/>
        </w:trPr>
        <w:tc>
          <w:tcPr>
            <w:tcW w:w="4345" w:type="dxa"/>
            <w:gridSpan w:val="2"/>
            <w:vMerge/>
            <w:tcBorders>
              <w:bottom w:val="nil"/>
            </w:tcBorders>
          </w:tcPr>
          <w:p w14:paraId="6BED0004" w14:textId="77777777" w:rsidR="00770238" w:rsidRPr="00952986" w:rsidRDefault="00770238"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4749614" w14:textId="77777777" w:rsidR="00770238" w:rsidRPr="00952986" w:rsidRDefault="0077023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773F730F" w14:textId="77777777" w:rsidR="00770238" w:rsidRPr="00952986" w:rsidRDefault="00770238"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CCEFA27" w14:textId="77777777" w:rsidR="00770238" w:rsidRPr="00952986" w:rsidRDefault="00770238" w:rsidP="008E7635">
            <w:pPr>
              <w:ind w:firstLine="235"/>
              <w:jc w:val="both"/>
              <w:rPr>
                <w:rFonts w:ascii="Times New Roman" w:hAnsi="Times New Roman" w:cs="Times New Roman"/>
                <w:b/>
                <w:bCs/>
                <w:color w:val="0070C0"/>
                <w:sz w:val="20"/>
                <w:szCs w:val="20"/>
                <w:lang w:val="uk-UA" w:eastAsia="ru-RU"/>
              </w:rPr>
            </w:pPr>
            <w:r w:rsidRPr="00952986">
              <w:rPr>
                <w:rFonts w:ascii="Times New Roman" w:hAnsi="Times New Roman" w:cs="Times New Roman"/>
                <w:b/>
                <w:bCs/>
                <w:color w:val="0070C0"/>
                <w:sz w:val="20"/>
                <w:szCs w:val="20"/>
                <w:lang w:val="uk-UA" w:eastAsia="ru-RU"/>
              </w:rPr>
              <w:t xml:space="preserve">8.1.8. Учасники роздрібного ринку мають оприлюднювати на своєму офіційному </w:t>
            </w:r>
            <w:proofErr w:type="spellStart"/>
            <w:r w:rsidRPr="00952986">
              <w:rPr>
                <w:rFonts w:ascii="Times New Roman" w:hAnsi="Times New Roman" w:cs="Times New Roman"/>
                <w:b/>
                <w:bCs/>
                <w:color w:val="0070C0"/>
                <w:sz w:val="20"/>
                <w:szCs w:val="20"/>
                <w:lang w:val="uk-UA" w:eastAsia="ru-RU"/>
              </w:rPr>
              <w:t>вебсайті</w:t>
            </w:r>
            <w:proofErr w:type="spellEnd"/>
            <w:r w:rsidRPr="00952986">
              <w:rPr>
                <w:rFonts w:ascii="Times New Roman" w:hAnsi="Times New Roman" w:cs="Times New Roman"/>
                <w:b/>
                <w:bCs/>
                <w:color w:val="0070C0"/>
                <w:sz w:val="20"/>
                <w:szCs w:val="20"/>
                <w:lang w:val="uk-UA" w:eastAsia="ru-RU"/>
              </w:rPr>
              <w:t xml:space="preserve"> щорічний звіт щодо</w:t>
            </w:r>
            <w:r w:rsidRPr="00952986">
              <w:rPr>
                <w:rFonts w:ascii="Times New Roman" w:hAnsi="Times New Roman" w:cs="Times New Roman"/>
                <w:sz w:val="20"/>
                <w:szCs w:val="20"/>
                <w:lang w:val="uk-UA" w:eastAsia="ru-RU"/>
              </w:rPr>
              <w:t xml:space="preserve"> </w:t>
            </w:r>
            <w:r w:rsidRPr="00952986">
              <w:rPr>
                <w:rFonts w:ascii="Times New Roman" w:hAnsi="Times New Roman" w:cs="Times New Roman"/>
                <w:b/>
                <w:bCs/>
                <w:color w:val="7030A0"/>
                <w:sz w:val="20"/>
                <w:szCs w:val="20"/>
                <w:lang w:val="uk-UA" w:eastAsia="ru-RU"/>
              </w:rPr>
              <w:t>розгляду звернень, заяв, скарг, претензій.</w:t>
            </w:r>
            <w:r w:rsidRPr="00952986">
              <w:rPr>
                <w:rFonts w:ascii="Times New Roman" w:hAnsi="Times New Roman" w:cs="Times New Roman"/>
                <w:color w:val="7030A0"/>
                <w:sz w:val="20"/>
                <w:szCs w:val="20"/>
                <w:lang w:val="uk-UA" w:eastAsia="ru-RU"/>
              </w:rPr>
              <w:t xml:space="preserve"> </w:t>
            </w:r>
            <w:r w:rsidRPr="00952986">
              <w:rPr>
                <w:rFonts w:ascii="Times New Roman" w:hAnsi="Times New Roman" w:cs="Times New Roman"/>
                <w:b/>
                <w:bCs/>
                <w:color w:val="0070C0"/>
                <w:sz w:val="20"/>
                <w:szCs w:val="20"/>
                <w:lang w:val="uk-UA" w:eastAsia="ru-RU"/>
              </w:rPr>
              <w:t>Цей звіт має містити таку інформацію:</w:t>
            </w:r>
          </w:p>
          <w:p w14:paraId="68BE91F9" w14:textId="3783B2FD" w:rsidR="00770238" w:rsidRPr="00952986" w:rsidRDefault="00770238" w:rsidP="008E7635">
            <w:pPr>
              <w:pStyle w:val="rvps7"/>
              <w:shd w:val="clear" w:color="auto" w:fill="FFFFFF"/>
              <w:spacing w:before="0" w:beforeAutospacing="0" w:after="0" w:afterAutospacing="0"/>
              <w:ind w:firstLine="235"/>
              <w:jc w:val="both"/>
              <w:rPr>
                <w:b/>
                <w:bCs/>
                <w:sz w:val="20"/>
                <w:szCs w:val="20"/>
                <w:lang w:val="uk-UA" w:eastAsia="ru-RU"/>
              </w:rPr>
            </w:pPr>
            <w:r w:rsidRPr="00952986">
              <w:rPr>
                <w:b/>
                <w:bCs/>
                <w:color w:val="0070C0"/>
                <w:sz w:val="20"/>
                <w:szCs w:val="20"/>
                <w:lang w:val="uk-UA" w:eastAsia="ru-RU"/>
              </w:rPr>
              <w:t>1) загальну кількість</w:t>
            </w:r>
            <w:r w:rsidRPr="00952986">
              <w:rPr>
                <w:color w:val="0070C0"/>
                <w:sz w:val="20"/>
                <w:szCs w:val="20"/>
                <w:lang w:val="uk-UA" w:eastAsia="ru-RU"/>
              </w:rPr>
              <w:t xml:space="preserve"> </w:t>
            </w:r>
            <w:r w:rsidRPr="00952986">
              <w:rPr>
                <w:b/>
                <w:bCs/>
                <w:color w:val="7030A0"/>
                <w:sz w:val="20"/>
                <w:szCs w:val="20"/>
                <w:lang w:val="uk-UA" w:eastAsia="ru-RU"/>
              </w:rPr>
              <w:t>звернень, заяв, скарг, претензій</w:t>
            </w:r>
            <w:r w:rsidRPr="00952986">
              <w:rPr>
                <w:color w:val="7030A0"/>
                <w:sz w:val="20"/>
                <w:szCs w:val="20"/>
                <w:lang w:val="uk-UA" w:eastAsia="ru-RU"/>
              </w:rPr>
              <w:t xml:space="preserve">, </w:t>
            </w:r>
            <w:r w:rsidRPr="00952986">
              <w:rPr>
                <w:b/>
                <w:bCs/>
                <w:color w:val="0070C0"/>
                <w:sz w:val="20"/>
                <w:szCs w:val="20"/>
                <w:lang w:val="uk-UA" w:eastAsia="ru-RU"/>
              </w:rPr>
              <w:t xml:space="preserve">отриманих учасником роздрібного ринку у звітному році (окремо щодо побутових та непобутових споживачів, малих непобутових, з диференціацією за тематикою відповідно до загальної класифікації </w:t>
            </w:r>
            <w:r w:rsidRPr="00952986">
              <w:rPr>
                <w:b/>
                <w:bCs/>
                <w:color w:val="7030A0"/>
                <w:sz w:val="20"/>
                <w:szCs w:val="20"/>
                <w:lang w:val="uk-UA" w:eastAsia="ru-RU"/>
              </w:rPr>
              <w:t>визначеної Регулятором</w:t>
            </w:r>
            <w:r w:rsidRPr="00952986">
              <w:rPr>
                <w:b/>
                <w:bCs/>
                <w:sz w:val="20"/>
                <w:szCs w:val="20"/>
                <w:lang w:val="uk-UA" w:eastAsia="ru-RU"/>
              </w:rPr>
              <w:t>;</w:t>
            </w:r>
          </w:p>
          <w:p w14:paraId="73D54BE7" w14:textId="77777777" w:rsidR="00770238" w:rsidRPr="00952986" w:rsidRDefault="00770238" w:rsidP="008E7635">
            <w:pPr>
              <w:ind w:firstLine="235"/>
              <w:jc w:val="both"/>
              <w:rPr>
                <w:rFonts w:ascii="Times New Roman" w:hAnsi="Times New Roman" w:cs="Times New Roman"/>
                <w:b/>
                <w:color w:val="7030A0"/>
                <w:sz w:val="20"/>
                <w:szCs w:val="20"/>
                <w:lang w:val="uk-UA" w:eastAsia="ru-RU"/>
              </w:rPr>
            </w:pPr>
            <w:r w:rsidRPr="00952986">
              <w:rPr>
                <w:rFonts w:ascii="Times New Roman" w:hAnsi="Times New Roman" w:cs="Times New Roman"/>
                <w:b/>
                <w:bCs/>
                <w:color w:val="7030A0"/>
                <w:sz w:val="20"/>
                <w:szCs w:val="20"/>
                <w:lang w:val="uk-UA"/>
              </w:rPr>
              <w:t xml:space="preserve">2) </w:t>
            </w:r>
            <w:r w:rsidRPr="00952986">
              <w:rPr>
                <w:rFonts w:ascii="Times New Roman" w:hAnsi="Times New Roman" w:cs="Times New Roman"/>
                <w:b/>
                <w:color w:val="7030A0"/>
                <w:sz w:val="20"/>
                <w:szCs w:val="20"/>
                <w:lang w:val="uk-UA" w:eastAsia="ru-RU"/>
              </w:rPr>
              <w:t xml:space="preserve">Виключити. </w:t>
            </w:r>
          </w:p>
          <w:p w14:paraId="58AE70A8" w14:textId="77777777" w:rsidR="00770238" w:rsidRPr="00952986" w:rsidRDefault="00770238" w:rsidP="008E7635">
            <w:pPr>
              <w:ind w:firstLine="235"/>
              <w:jc w:val="both"/>
              <w:rPr>
                <w:rFonts w:ascii="Times New Roman" w:hAnsi="Times New Roman" w:cs="Times New Roman"/>
                <w:b/>
                <w:color w:val="7030A0"/>
                <w:sz w:val="20"/>
                <w:szCs w:val="20"/>
                <w:lang w:val="uk-UA" w:eastAsia="ru-RU"/>
              </w:rPr>
            </w:pPr>
            <w:r w:rsidRPr="00952986">
              <w:rPr>
                <w:rFonts w:ascii="Times New Roman" w:hAnsi="Times New Roman" w:cs="Times New Roman"/>
                <w:b/>
                <w:bCs/>
                <w:color w:val="7030A0"/>
                <w:sz w:val="20"/>
                <w:szCs w:val="20"/>
                <w:lang w:val="uk-UA"/>
              </w:rPr>
              <w:t xml:space="preserve">3) </w:t>
            </w:r>
            <w:r w:rsidRPr="00952986">
              <w:rPr>
                <w:rFonts w:ascii="Times New Roman" w:hAnsi="Times New Roman" w:cs="Times New Roman"/>
                <w:b/>
                <w:color w:val="7030A0"/>
                <w:sz w:val="20"/>
                <w:szCs w:val="20"/>
                <w:lang w:val="uk-UA" w:eastAsia="ru-RU"/>
              </w:rPr>
              <w:t xml:space="preserve">Виключити. </w:t>
            </w:r>
          </w:p>
          <w:p w14:paraId="4234C021" w14:textId="1B1E26B7" w:rsidR="00770238" w:rsidRPr="00952986" w:rsidRDefault="00770238" w:rsidP="008E7635">
            <w:pPr>
              <w:ind w:firstLine="235"/>
              <w:jc w:val="both"/>
              <w:rPr>
                <w:rFonts w:ascii="Times New Roman" w:hAnsi="Times New Roman" w:cs="Times New Roman"/>
                <w:b/>
                <w:color w:val="7030A0"/>
                <w:sz w:val="20"/>
                <w:szCs w:val="20"/>
                <w:lang w:val="uk-UA" w:eastAsia="ru-RU"/>
              </w:rPr>
            </w:pPr>
            <w:r w:rsidRPr="00952986">
              <w:rPr>
                <w:rFonts w:ascii="Times New Roman" w:hAnsi="Times New Roman" w:cs="Times New Roman"/>
                <w:b/>
                <w:color w:val="7030A0"/>
                <w:sz w:val="20"/>
                <w:szCs w:val="20"/>
                <w:lang w:val="uk-UA" w:eastAsia="ru-RU"/>
              </w:rPr>
              <w:t>4)</w:t>
            </w:r>
            <w:r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color w:val="7030A0"/>
                <w:sz w:val="20"/>
                <w:szCs w:val="20"/>
                <w:lang w:val="uk-UA" w:eastAsia="ru-RU"/>
              </w:rPr>
              <w:t>Виключити</w:t>
            </w:r>
          </w:p>
          <w:p w14:paraId="12058D8D" w14:textId="3724C5A2"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p w14:paraId="719A3873" w14:textId="77777777"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p w14:paraId="7E2688A5" w14:textId="77777777"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127D5AC" w14:textId="77777777" w:rsidR="00770238" w:rsidRPr="00952986" w:rsidRDefault="00770238" w:rsidP="00B055CE">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AC5743C" w14:textId="77777777" w:rsidR="00770238" w:rsidRPr="00952986" w:rsidRDefault="00770238" w:rsidP="00B055CE">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BEF5FFE" w14:textId="77777777" w:rsidR="00770238" w:rsidRPr="00952986" w:rsidRDefault="00770238" w:rsidP="00FE2702">
            <w:pPr>
              <w:ind w:firstLine="352"/>
              <w:jc w:val="both"/>
              <w:rPr>
                <w:rFonts w:ascii="Times New Roman" w:hAnsi="Times New Roman" w:cs="Times New Roman"/>
                <w:sz w:val="20"/>
                <w:szCs w:val="20"/>
                <w:highlight w:val="yellow"/>
                <w:lang w:val="uk-UA"/>
              </w:rPr>
            </w:pPr>
            <w:r w:rsidRPr="00952986">
              <w:rPr>
                <w:rFonts w:ascii="Times New Roman" w:hAnsi="Times New Roman" w:cs="Times New Roman"/>
                <w:bCs/>
                <w:sz w:val="20"/>
                <w:szCs w:val="20"/>
                <w:lang w:val="uk-UA" w:eastAsia="ru-RU"/>
              </w:rPr>
              <w:t xml:space="preserve">Виключити ОСББ, </w:t>
            </w:r>
            <w:proofErr w:type="spellStart"/>
            <w:r w:rsidRPr="00952986">
              <w:rPr>
                <w:rFonts w:ascii="Times New Roman" w:hAnsi="Times New Roman" w:cs="Times New Roman"/>
                <w:bCs/>
                <w:sz w:val="20"/>
                <w:szCs w:val="20"/>
                <w:lang w:val="uk-UA" w:eastAsia="ru-RU"/>
              </w:rPr>
              <w:t>управителей</w:t>
            </w:r>
            <w:proofErr w:type="spellEnd"/>
            <w:r w:rsidRPr="00952986">
              <w:rPr>
                <w:rFonts w:ascii="Times New Roman" w:hAnsi="Times New Roman" w:cs="Times New Roman"/>
                <w:bCs/>
                <w:sz w:val="20"/>
                <w:szCs w:val="20"/>
                <w:lang w:val="uk-UA" w:eastAsia="ru-RU"/>
              </w:rPr>
              <w:t xml:space="preserve">, оскільки незрозуміла необхідність виокремлення таких категорій споживачів. </w:t>
            </w:r>
          </w:p>
          <w:p w14:paraId="4D30FB6C" w14:textId="77777777" w:rsidR="00770238" w:rsidRPr="00952986" w:rsidRDefault="00770238" w:rsidP="00FE2702">
            <w:pPr>
              <w:pStyle w:val="rvps7"/>
              <w:shd w:val="clear" w:color="auto" w:fill="FFFFFF"/>
              <w:spacing w:before="0" w:beforeAutospacing="0" w:after="0" w:afterAutospacing="0"/>
              <w:ind w:firstLine="352"/>
              <w:jc w:val="both"/>
              <w:rPr>
                <w:sz w:val="20"/>
                <w:szCs w:val="20"/>
                <w:lang w:val="uk-UA"/>
              </w:rPr>
            </w:pPr>
            <w:r w:rsidRPr="00952986">
              <w:rPr>
                <w:sz w:val="20"/>
                <w:szCs w:val="20"/>
                <w:lang w:val="uk-UA"/>
              </w:rPr>
              <w:t>Пропонується, щоб Регулятор визначив єдиний класифікатор для звернень.</w:t>
            </w:r>
          </w:p>
          <w:p w14:paraId="03BFF91A" w14:textId="77777777" w:rsidR="00770238" w:rsidRPr="00952986" w:rsidRDefault="00770238" w:rsidP="00FE2702">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Вимоги щодо часу розгляду, кількість наданих попередніх відповідей, короткий опис процедури  розгляду звернень не несуть навантаження по суті. </w:t>
            </w:r>
          </w:p>
          <w:p w14:paraId="036C441D" w14:textId="77777777" w:rsidR="00770238" w:rsidRPr="00952986" w:rsidRDefault="00770238" w:rsidP="00FE2702">
            <w:pPr>
              <w:pStyle w:val="rvps7"/>
              <w:shd w:val="clear" w:color="auto" w:fill="FFFFFF"/>
              <w:spacing w:before="0" w:beforeAutospacing="0" w:after="0" w:afterAutospacing="0"/>
              <w:ind w:firstLine="352"/>
              <w:jc w:val="both"/>
              <w:rPr>
                <w:sz w:val="20"/>
                <w:szCs w:val="20"/>
                <w:lang w:val="uk-UA" w:eastAsia="en-US" w:bidi="ar-SA"/>
              </w:rPr>
            </w:pPr>
            <w:r w:rsidRPr="00952986">
              <w:rPr>
                <w:sz w:val="20"/>
                <w:szCs w:val="20"/>
                <w:lang w:val="uk-UA" w:eastAsia="en-US" w:bidi="ar-SA"/>
              </w:rPr>
              <w:t>ОСР не зобов’язане вести таку звітність, оскільки вона не несе в собі будь-яких статистичних даних, які можуть бути використані з конкретної метою (наприклад, для  прийняття  рішень).</w:t>
            </w:r>
          </w:p>
          <w:p w14:paraId="0FF2D3E3" w14:textId="77777777" w:rsidR="00770238" w:rsidRPr="00952986" w:rsidRDefault="00770238" w:rsidP="00FE2702">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Середній час розгляду за тематикою залежить від складності питання у рамках тематики, а також від завантаження як певного спеціаліста, так й структурного підрозділу в цілому у певний проміжок часу.</w:t>
            </w:r>
          </w:p>
          <w:p w14:paraId="53EB315D" w14:textId="71B7617C" w:rsidR="00770238" w:rsidRPr="00952986" w:rsidRDefault="00770238" w:rsidP="00FE2702">
            <w:pPr>
              <w:pStyle w:val="rvps7"/>
              <w:shd w:val="clear" w:color="auto" w:fill="FFFFFF"/>
              <w:spacing w:before="0" w:beforeAutospacing="0" w:after="0" w:afterAutospacing="0"/>
              <w:ind w:firstLine="352"/>
              <w:jc w:val="both"/>
              <w:rPr>
                <w:sz w:val="20"/>
                <w:szCs w:val="20"/>
                <w:lang w:val="uk-UA" w:eastAsia="en-US" w:bidi="ar-SA"/>
              </w:rPr>
            </w:pPr>
            <w:r w:rsidRPr="00952986">
              <w:rPr>
                <w:sz w:val="20"/>
                <w:szCs w:val="20"/>
                <w:lang w:val="uk-UA"/>
              </w:rPr>
              <w:t>Тому дані можуть бути непоказові та не зрозуміло для чого буде використовуватися ця інформація.</w:t>
            </w:r>
          </w:p>
          <w:p w14:paraId="02D45214" w14:textId="2CBA2BCE" w:rsidR="00770238" w:rsidRPr="00952986" w:rsidRDefault="00770238" w:rsidP="00FE2702">
            <w:pPr>
              <w:pStyle w:val="rvps7"/>
              <w:shd w:val="clear" w:color="auto" w:fill="FFFFFF"/>
              <w:spacing w:before="0" w:beforeAutospacing="0" w:after="0" w:afterAutospacing="0"/>
              <w:ind w:firstLine="352"/>
              <w:jc w:val="both"/>
              <w:rPr>
                <w:sz w:val="20"/>
                <w:szCs w:val="20"/>
                <w:lang w:val="uk-UA" w:eastAsia="en-US" w:bidi="ar-SA"/>
              </w:rPr>
            </w:pPr>
            <w:r w:rsidRPr="00952986">
              <w:rPr>
                <w:sz w:val="20"/>
                <w:szCs w:val="20"/>
                <w:lang w:val="uk-UA"/>
              </w:rPr>
              <w:t>«Опис процедури» не має жодного змістового навантаження, оскільки розгляд повинен відбуватись згідно із встановленого порядку розгляду, а про</w:t>
            </w:r>
            <w:r w:rsidRPr="00952986">
              <w:rPr>
                <w:bCs/>
                <w:sz w:val="20"/>
                <w:szCs w:val="20"/>
                <w:lang w:val="uk-UA" w:eastAsia="ru-RU"/>
              </w:rPr>
              <w:t>цедура має бути розміщена на офіційному сайті ОСР, тому не зрозуміло яку саме інформацію та з якою метою потрібно включати до звіту.</w:t>
            </w:r>
          </w:p>
          <w:p w14:paraId="27551110" w14:textId="76C41D6E" w:rsidR="00770238" w:rsidRPr="00952986" w:rsidRDefault="00770238" w:rsidP="0032407D">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64D18235" w14:textId="77777777" w:rsidR="00770238" w:rsidRPr="00952986" w:rsidRDefault="00770238" w:rsidP="001000EF">
            <w:pPr>
              <w:jc w:val="both"/>
              <w:rPr>
                <w:rFonts w:ascii="Times New Roman" w:eastAsia="Times New Roman" w:hAnsi="Times New Roman" w:cs="Times New Roman"/>
                <w:b/>
                <w:sz w:val="20"/>
                <w:szCs w:val="20"/>
                <w:lang w:val="uk-UA" w:eastAsia="ru-RU"/>
              </w:rPr>
            </w:pPr>
          </w:p>
          <w:p w14:paraId="5FE7E576" w14:textId="77777777" w:rsidR="00770238" w:rsidRPr="00952986" w:rsidRDefault="00770238" w:rsidP="001000EF">
            <w:pPr>
              <w:jc w:val="both"/>
              <w:rPr>
                <w:rFonts w:ascii="Times New Roman" w:eastAsia="Times New Roman" w:hAnsi="Times New Roman" w:cs="Times New Roman"/>
                <w:b/>
                <w:sz w:val="20"/>
                <w:szCs w:val="20"/>
                <w:lang w:val="uk-UA" w:eastAsia="ru-RU"/>
              </w:rPr>
            </w:pPr>
          </w:p>
          <w:p w14:paraId="26F8BFCC" w14:textId="77777777" w:rsidR="00770238" w:rsidRPr="00952986" w:rsidRDefault="00770238" w:rsidP="001000EF">
            <w:pPr>
              <w:jc w:val="both"/>
              <w:rPr>
                <w:rFonts w:ascii="Times New Roman" w:eastAsia="Times New Roman" w:hAnsi="Times New Roman" w:cs="Times New Roman"/>
                <w:b/>
                <w:sz w:val="20"/>
                <w:szCs w:val="20"/>
                <w:lang w:val="uk-UA" w:eastAsia="ru-RU"/>
              </w:rPr>
            </w:pPr>
          </w:p>
          <w:p w14:paraId="737FB4B1" w14:textId="03C953F7" w:rsidR="00770238" w:rsidRPr="00952986" w:rsidRDefault="00770238" w:rsidP="001000EF">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Потребує </w:t>
            </w:r>
            <w:r w:rsidRPr="00952986">
              <w:rPr>
                <w:rFonts w:ascii="Times New Roman" w:eastAsia="Times New Roman" w:hAnsi="Times New Roman" w:cs="Times New Roman"/>
                <w:b/>
                <w:sz w:val="20"/>
                <w:szCs w:val="20"/>
                <w:lang w:val="uk-UA" w:eastAsia="ru-RU"/>
              </w:rPr>
              <w:t>обговорення</w:t>
            </w:r>
          </w:p>
          <w:p w14:paraId="1A264193" w14:textId="77777777" w:rsidR="00770238" w:rsidRPr="00952986" w:rsidRDefault="00770238" w:rsidP="0032407D">
            <w:pPr>
              <w:ind w:firstLine="480"/>
              <w:jc w:val="both"/>
              <w:rPr>
                <w:rFonts w:ascii="Times New Roman" w:eastAsia="Times New Roman" w:hAnsi="Times New Roman" w:cs="Times New Roman"/>
                <w:b/>
                <w:sz w:val="20"/>
                <w:szCs w:val="20"/>
                <w:lang w:val="uk-UA" w:eastAsia="ru-RU"/>
              </w:rPr>
            </w:pPr>
          </w:p>
          <w:p w14:paraId="65FAA70D" w14:textId="77777777" w:rsidR="00770238" w:rsidRPr="00952986" w:rsidRDefault="00770238" w:rsidP="0032407D">
            <w:pPr>
              <w:ind w:firstLine="480"/>
              <w:jc w:val="both"/>
              <w:rPr>
                <w:rFonts w:ascii="Times New Roman" w:eastAsia="Times New Roman" w:hAnsi="Times New Roman" w:cs="Times New Roman"/>
                <w:b/>
                <w:sz w:val="20"/>
                <w:szCs w:val="20"/>
                <w:lang w:val="uk-UA" w:eastAsia="ru-RU"/>
              </w:rPr>
            </w:pPr>
          </w:p>
          <w:p w14:paraId="057C54AE" w14:textId="7DD1EFE0" w:rsidR="00770238" w:rsidRPr="00952986" w:rsidRDefault="00770238" w:rsidP="0032407D">
            <w:pPr>
              <w:ind w:firstLine="480"/>
              <w:jc w:val="both"/>
              <w:rPr>
                <w:rFonts w:ascii="Times New Roman" w:eastAsia="Times New Roman" w:hAnsi="Times New Roman" w:cs="Times New Roman"/>
                <w:b/>
                <w:sz w:val="20"/>
                <w:szCs w:val="20"/>
                <w:lang w:val="uk-UA" w:eastAsia="ru-RU"/>
              </w:rPr>
            </w:pPr>
          </w:p>
        </w:tc>
      </w:tr>
      <w:tr w:rsidR="001E7FAE" w:rsidRPr="00952986" w14:paraId="464BFE3F" w14:textId="77777777" w:rsidTr="00FE2702">
        <w:trPr>
          <w:trHeight w:val="20"/>
        </w:trPr>
        <w:tc>
          <w:tcPr>
            <w:tcW w:w="4345" w:type="dxa"/>
            <w:gridSpan w:val="2"/>
            <w:tcBorders>
              <w:top w:val="nil"/>
              <w:bottom w:val="nil"/>
            </w:tcBorders>
          </w:tcPr>
          <w:p w14:paraId="5486AD67" w14:textId="77777777" w:rsidR="001E7FAE" w:rsidRPr="00952986" w:rsidRDefault="001E7FAE" w:rsidP="0032407D">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279A5CC9" w14:textId="77777777" w:rsidR="001E7FAE"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5CF2BB74" w14:textId="77777777" w:rsidR="00E83110" w:rsidRPr="00952986" w:rsidRDefault="00E83110"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2632EE6" w14:textId="77777777" w:rsidR="001E7FAE" w:rsidRPr="00952986" w:rsidRDefault="001E7FAE" w:rsidP="008E7635">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8.1.8. Учасники роздрібного ринку мають оприлюднювати на своєму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 xml:space="preserve"> щорічний звіт щодо розгляду заяв/скарг/претензій. Цей звіт має містити таку інформацію:</w:t>
            </w:r>
          </w:p>
          <w:p w14:paraId="4F99F7A9" w14:textId="77777777" w:rsidR="001E7FAE" w:rsidRPr="00952986" w:rsidRDefault="001E7FAE" w:rsidP="008E7635">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загальну кількість заяв/скарг/претензій споживачів (заявників), отриманих учасником </w:t>
            </w:r>
            <w:r w:rsidRPr="00952986">
              <w:rPr>
                <w:rFonts w:ascii="Times New Roman" w:eastAsia="Times New Roman" w:hAnsi="Times New Roman" w:cs="Times New Roman"/>
                <w:b/>
                <w:color w:val="0070C0"/>
                <w:sz w:val="20"/>
                <w:szCs w:val="20"/>
                <w:lang w:val="uk-UA" w:eastAsia="ru-RU"/>
              </w:rPr>
              <w:lastRenderedPageBreak/>
              <w:t xml:space="preserve">роздрібного ринку у звітному році (окремо щодо побутових та непобутових споживачів, малих непобутових, ОСББ, </w:t>
            </w:r>
            <w:proofErr w:type="spellStart"/>
            <w:r w:rsidRPr="00952986">
              <w:rPr>
                <w:rFonts w:ascii="Times New Roman" w:eastAsia="Times New Roman" w:hAnsi="Times New Roman" w:cs="Times New Roman"/>
                <w:b/>
                <w:color w:val="0070C0"/>
                <w:sz w:val="20"/>
                <w:szCs w:val="20"/>
                <w:lang w:val="uk-UA" w:eastAsia="ru-RU"/>
              </w:rPr>
              <w:t>управителей</w:t>
            </w:r>
            <w:proofErr w:type="spellEnd"/>
            <w:r w:rsidRPr="00952986">
              <w:rPr>
                <w:rFonts w:ascii="Times New Roman" w:eastAsia="Times New Roman" w:hAnsi="Times New Roman" w:cs="Times New Roman"/>
                <w:b/>
                <w:color w:val="0070C0"/>
                <w:sz w:val="20"/>
                <w:szCs w:val="20"/>
                <w:lang w:val="uk-UA" w:eastAsia="ru-RU"/>
              </w:rPr>
              <w:t>), з диференціацією за тематикою відповідно до загальної класифікації;</w:t>
            </w:r>
          </w:p>
          <w:p w14:paraId="60BEE89B" w14:textId="77777777" w:rsidR="001E7FAE" w:rsidRPr="00952986" w:rsidRDefault="001E7FAE" w:rsidP="008E7635">
            <w:pPr>
              <w:ind w:firstLine="377"/>
              <w:jc w:val="both"/>
              <w:rPr>
                <w:rFonts w:ascii="Times New Roman" w:eastAsia="Times New Roman" w:hAnsi="Times New Roman" w:cs="Times New Roman"/>
                <w:b/>
                <w:strike/>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кількість звернень, на які було надіслано попередню відповідь або повідомлення про початок розгляду звернення;</w:t>
            </w:r>
          </w:p>
          <w:p w14:paraId="16EE76D3" w14:textId="77777777" w:rsidR="001E7FAE" w:rsidRPr="00952986" w:rsidRDefault="001E7FAE" w:rsidP="008E7635">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3) середній час розгляду звернення за </w:t>
            </w:r>
            <w:proofErr w:type="spellStart"/>
            <w:r w:rsidRPr="00952986">
              <w:rPr>
                <w:rFonts w:ascii="Times New Roman" w:eastAsia="Times New Roman" w:hAnsi="Times New Roman" w:cs="Times New Roman"/>
                <w:b/>
                <w:color w:val="0070C0"/>
                <w:sz w:val="20"/>
                <w:szCs w:val="20"/>
                <w:lang w:val="uk-UA" w:eastAsia="ru-RU"/>
              </w:rPr>
              <w:t>тематиками</w:t>
            </w:r>
            <w:proofErr w:type="spellEnd"/>
            <w:r w:rsidRPr="00952986">
              <w:rPr>
                <w:rFonts w:ascii="Times New Roman" w:eastAsia="Times New Roman" w:hAnsi="Times New Roman" w:cs="Times New Roman"/>
                <w:b/>
                <w:color w:val="0070C0"/>
                <w:sz w:val="20"/>
                <w:szCs w:val="20"/>
                <w:lang w:val="uk-UA" w:eastAsia="ru-RU"/>
              </w:rPr>
              <w:t xml:space="preserve"> відповідно до загальної класифікації;</w:t>
            </w:r>
          </w:p>
          <w:p w14:paraId="0CF88908" w14:textId="5551416F" w:rsidR="001E7FAE" w:rsidRPr="00952986" w:rsidRDefault="001E7FAE" w:rsidP="008E7635">
            <w:pPr>
              <w:widowControl w:val="0"/>
              <w:autoSpaceDE w:val="0"/>
              <w:autoSpaceDN w:val="0"/>
              <w:ind w:firstLine="377"/>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strike/>
                <w:color w:val="7030A0"/>
                <w:sz w:val="20"/>
                <w:szCs w:val="20"/>
                <w:lang w:val="uk-UA" w:eastAsia="ru-RU"/>
              </w:rPr>
              <w:t>4) короткий опис процедури розгляду звернення заявників.</w:t>
            </w:r>
          </w:p>
          <w:p w14:paraId="4DB736B6" w14:textId="77777777" w:rsidR="001E7FAE" w:rsidRPr="00952986" w:rsidRDefault="001E7FAE" w:rsidP="0032407D">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1F45BD38" w14:textId="77777777" w:rsidR="00E83110" w:rsidRPr="00952986" w:rsidRDefault="00E83110" w:rsidP="00E83110">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5178E2E9" w14:textId="77777777" w:rsidR="00E83110" w:rsidRPr="00952986" w:rsidRDefault="00E83110" w:rsidP="00E83110">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BE336D2" w14:textId="77777777" w:rsidR="001E7FAE" w:rsidRPr="00952986" w:rsidRDefault="001E7FAE" w:rsidP="0032407D">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Це річний звіт, тому не зрозуміло, як можна в ньому описати процедуру розгляду за </w:t>
            </w:r>
            <w:proofErr w:type="spellStart"/>
            <w:r w:rsidRPr="00952986">
              <w:rPr>
                <w:rFonts w:ascii="Times New Roman" w:eastAsia="Times New Roman" w:hAnsi="Times New Roman" w:cs="Times New Roman"/>
                <w:bCs/>
                <w:sz w:val="20"/>
                <w:szCs w:val="20"/>
                <w:lang w:val="uk-UA" w:eastAsia="ru-RU"/>
              </w:rPr>
              <w:t>тематиками</w:t>
            </w:r>
            <w:proofErr w:type="spellEnd"/>
            <w:r w:rsidRPr="00952986">
              <w:rPr>
                <w:rFonts w:ascii="Times New Roman" w:eastAsia="Times New Roman" w:hAnsi="Times New Roman" w:cs="Times New Roman"/>
                <w:bCs/>
                <w:sz w:val="20"/>
                <w:szCs w:val="20"/>
                <w:lang w:val="uk-UA" w:eastAsia="ru-RU"/>
              </w:rPr>
              <w:t>, з урахуванням того, що такі процедури могли впродовж року змінюватися, оптимізуватися тощо.</w:t>
            </w:r>
          </w:p>
          <w:p w14:paraId="08BACC59" w14:textId="76BADF0B" w:rsidR="001E7FAE" w:rsidRPr="00952986" w:rsidRDefault="001E7FAE" w:rsidP="0032407D">
            <w:pPr>
              <w:ind w:firstLine="14"/>
              <w:jc w:val="both"/>
              <w:rPr>
                <w:bCs/>
                <w:sz w:val="20"/>
                <w:szCs w:val="20"/>
                <w:lang w:val="uk-UA" w:eastAsia="ru-RU"/>
              </w:rPr>
            </w:pPr>
            <w:r w:rsidRPr="00952986">
              <w:rPr>
                <w:rFonts w:ascii="Times New Roman" w:eastAsia="Times New Roman" w:hAnsi="Times New Roman" w:cs="Times New Roman"/>
                <w:bCs/>
                <w:sz w:val="20"/>
                <w:szCs w:val="20"/>
                <w:lang w:val="uk-UA" w:eastAsia="ru-RU"/>
              </w:rPr>
              <w:t>Пропонуємо видалити або конкретизувати, на прикладі, як це може бути описано.</w:t>
            </w:r>
          </w:p>
        </w:tc>
        <w:tc>
          <w:tcPr>
            <w:tcW w:w="3179" w:type="dxa"/>
            <w:gridSpan w:val="2"/>
          </w:tcPr>
          <w:p w14:paraId="646F2D56"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4D1F7A12"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0E1B8EE1"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3FB08599"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52D4D6E9"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672D2668"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628FDF19"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663D51EB"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18366CF7"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2215864F"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3836E90E"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2ACBFADC"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7BEAEB69"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47390487"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60DD0103"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5F0E5B71"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02A6462D" w14:textId="77777777" w:rsidR="00DB64F7" w:rsidRPr="00952986" w:rsidRDefault="00DB64F7" w:rsidP="00BF404A">
            <w:pPr>
              <w:jc w:val="both"/>
              <w:rPr>
                <w:rFonts w:ascii="Times New Roman" w:eastAsia="Times New Roman" w:hAnsi="Times New Roman" w:cs="Times New Roman"/>
                <w:b/>
                <w:sz w:val="20"/>
                <w:szCs w:val="20"/>
                <w:lang w:val="uk-UA" w:eastAsia="ru-RU"/>
              </w:rPr>
            </w:pPr>
          </w:p>
          <w:p w14:paraId="61E78E39" w14:textId="77777777" w:rsidR="00DB64F7" w:rsidRDefault="00DB64F7" w:rsidP="00BF404A">
            <w:pPr>
              <w:jc w:val="both"/>
              <w:rPr>
                <w:rFonts w:ascii="Times New Roman" w:eastAsia="Times New Roman" w:hAnsi="Times New Roman" w:cs="Times New Roman"/>
                <w:b/>
                <w:sz w:val="20"/>
                <w:szCs w:val="20"/>
                <w:lang w:val="uk-UA" w:eastAsia="ru-RU"/>
              </w:rPr>
            </w:pPr>
          </w:p>
          <w:p w14:paraId="65410808" w14:textId="77777777" w:rsidR="00770238" w:rsidRDefault="00770238" w:rsidP="00BF404A">
            <w:pPr>
              <w:jc w:val="both"/>
              <w:rPr>
                <w:rFonts w:ascii="Times New Roman" w:eastAsia="Times New Roman" w:hAnsi="Times New Roman" w:cs="Times New Roman"/>
                <w:b/>
                <w:sz w:val="20"/>
                <w:szCs w:val="20"/>
                <w:lang w:val="uk-UA" w:eastAsia="ru-RU"/>
              </w:rPr>
            </w:pPr>
          </w:p>
          <w:p w14:paraId="015645CD" w14:textId="77777777" w:rsidR="00770238" w:rsidRDefault="00770238" w:rsidP="00BF404A">
            <w:pPr>
              <w:jc w:val="both"/>
              <w:rPr>
                <w:rFonts w:ascii="Times New Roman" w:eastAsia="Times New Roman" w:hAnsi="Times New Roman" w:cs="Times New Roman"/>
                <w:b/>
                <w:sz w:val="20"/>
                <w:szCs w:val="20"/>
                <w:lang w:val="uk-UA" w:eastAsia="ru-RU"/>
              </w:rPr>
            </w:pPr>
          </w:p>
          <w:p w14:paraId="26523343" w14:textId="77777777" w:rsidR="00770238" w:rsidRPr="00952986" w:rsidRDefault="00770238" w:rsidP="00BF404A">
            <w:pPr>
              <w:jc w:val="both"/>
              <w:rPr>
                <w:rFonts w:ascii="Times New Roman" w:eastAsia="Times New Roman" w:hAnsi="Times New Roman" w:cs="Times New Roman"/>
                <w:b/>
                <w:sz w:val="20"/>
                <w:szCs w:val="20"/>
                <w:lang w:val="uk-UA" w:eastAsia="ru-RU"/>
              </w:rPr>
            </w:pPr>
          </w:p>
          <w:p w14:paraId="68BEC0D7" w14:textId="77777777" w:rsidR="00DB64F7" w:rsidRDefault="00DB64F7" w:rsidP="00BF404A">
            <w:pPr>
              <w:jc w:val="both"/>
              <w:rPr>
                <w:rFonts w:ascii="Times New Roman" w:eastAsia="Times New Roman" w:hAnsi="Times New Roman" w:cs="Times New Roman"/>
                <w:b/>
                <w:sz w:val="20"/>
                <w:szCs w:val="20"/>
                <w:lang w:val="uk-UA" w:eastAsia="ru-RU"/>
              </w:rPr>
            </w:pPr>
          </w:p>
          <w:p w14:paraId="2AD09690" w14:textId="77777777" w:rsidR="008E7635" w:rsidRDefault="008E7635" w:rsidP="00BF404A">
            <w:pPr>
              <w:jc w:val="both"/>
              <w:rPr>
                <w:rFonts w:ascii="Times New Roman" w:eastAsia="Times New Roman" w:hAnsi="Times New Roman" w:cs="Times New Roman"/>
                <w:b/>
                <w:sz w:val="20"/>
                <w:szCs w:val="20"/>
                <w:lang w:val="uk-UA" w:eastAsia="ru-RU"/>
              </w:rPr>
            </w:pPr>
          </w:p>
          <w:p w14:paraId="1578FB02" w14:textId="77777777" w:rsidR="00FE2702" w:rsidRPr="00952986" w:rsidRDefault="00FE2702" w:rsidP="00BF404A">
            <w:pPr>
              <w:jc w:val="both"/>
              <w:rPr>
                <w:rFonts w:ascii="Times New Roman" w:eastAsia="Times New Roman" w:hAnsi="Times New Roman" w:cs="Times New Roman"/>
                <w:b/>
                <w:sz w:val="20"/>
                <w:szCs w:val="20"/>
                <w:lang w:val="uk-UA" w:eastAsia="ru-RU"/>
              </w:rPr>
            </w:pPr>
          </w:p>
          <w:p w14:paraId="6808F0FE" w14:textId="77777777" w:rsidR="00770238" w:rsidRPr="00952986" w:rsidRDefault="00770238" w:rsidP="00770238">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Потребує </w:t>
            </w:r>
            <w:r w:rsidRPr="00952986">
              <w:rPr>
                <w:rFonts w:ascii="Times New Roman" w:eastAsia="Times New Roman" w:hAnsi="Times New Roman" w:cs="Times New Roman"/>
                <w:b/>
                <w:sz w:val="20"/>
                <w:szCs w:val="20"/>
                <w:lang w:val="uk-UA" w:eastAsia="ru-RU"/>
              </w:rPr>
              <w:t>обговорення</w:t>
            </w:r>
          </w:p>
          <w:p w14:paraId="013E18D9" w14:textId="379E3AE4" w:rsidR="00E21999" w:rsidRPr="00952986" w:rsidRDefault="00E21999" w:rsidP="00F86CE9">
            <w:pPr>
              <w:jc w:val="both"/>
              <w:rPr>
                <w:rFonts w:ascii="Times New Roman" w:eastAsia="Times New Roman" w:hAnsi="Times New Roman" w:cs="Times New Roman"/>
                <w:b/>
                <w:color w:val="FF0000"/>
                <w:sz w:val="20"/>
                <w:szCs w:val="20"/>
                <w:lang w:val="uk-UA" w:eastAsia="ru-RU"/>
              </w:rPr>
            </w:pPr>
          </w:p>
        </w:tc>
      </w:tr>
      <w:tr w:rsidR="00EF2965" w:rsidRPr="00952986" w14:paraId="2CE7D18B" w14:textId="77777777" w:rsidTr="00FE2702">
        <w:trPr>
          <w:trHeight w:val="20"/>
        </w:trPr>
        <w:tc>
          <w:tcPr>
            <w:tcW w:w="4345" w:type="dxa"/>
            <w:gridSpan w:val="2"/>
            <w:tcBorders>
              <w:top w:val="nil"/>
              <w:bottom w:val="nil"/>
            </w:tcBorders>
          </w:tcPr>
          <w:p w14:paraId="79B5E5DE"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91397C6" w14:textId="2D24E8C4"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7A8005E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7D11996" w14:textId="3A3C0252"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color w:val="7030A0"/>
                <w:sz w:val="20"/>
                <w:szCs w:val="20"/>
                <w:lang w:val="uk-UA" w:eastAsia="ru-RU"/>
              </w:rPr>
              <w:t>Пропонується п. 8.1.8. виключити</w:t>
            </w:r>
            <w:r w:rsidRPr="00952986">
              <w:rPr>
                <w:rFonts w:ascii="Times New Roman" w:eastAsia="Times New Roman" w:hAnsi="Times New Roman" w:cs="Times New Roman"/>
                <w:color w:val="000000"/>
                <w:sz w:val="20"/>
                <w:szCs w:val="20"/>
                <w:lang w:val="uk-UA" w:eastAsia="ru-RU"/>
              </w:rPr>
              <w:t>.</w:t>
            </w:r>
          </w:p>
          <w:p w14:paraId="52406D3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3A9617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240C320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CAB6CBE" w14:textId="02E7E155"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Пропозиції ПАТ «</w:t>
            </w:r>
            <w:proofErr w:type="spellStart"/>
            <w:r w:rsidRPr="00952986">
              <w:rPr>
                <w:rFonts w:ascii="Times New Roman" w:eastAsia="Times New Roman" w:hAnsi="Times New Roman" w:cs="Times New Roman"/>
                <w:bCs/>
                <w:sz w:val="20"/>
                <w:szCs w:val="20"/>
                <w:lang w:val="uk-UA" w:eastAsia="ru-RU"/>
              </w:rPr>
              <w:t>Запоріжжяобленерго</w:t>
            </w:r>
            <w:proofErr w:type="spellEnd"/>
            <w:r w:rsidRPr="00952986">
              <w:rPr>
                <w:rFonts w:ascii="Times New Roman" w:eastAsia="Times New Roman" w:hAnsi="Times New Roman" w:cs="Times New Roman"/>
                <w:bCs/>
                <w:sz w:val="20"/>
                <w:szCs w:val="20"/>
                <w:lang w:val="uk-UA" w:eastAsia="ru-RU"/>
              </w:rPr>
              <w:t>» обумовлюються тим, що ОСР щорічно надається форма звітності №8-НКРЕКП-моніторинг-розподіл (річна) «Звіт про звернення та скарги користувачів (споживачів)» оператора системи розподілу», яка містить загальну інформацію щодо звернень та скарг споживачів. Надання інформації у запропонованій Регулятором редакції є проблематичним у зв’язку з тим, що в умовах воєнного стану у товариства відсутні достатні трудові ресурси.</w:t>
            </w:r>
          </w:p>
        </w:tc>
        <w:tc>
          <w:tcPr>
            <w:tcW w:w="3179" w:type="dxa"/>
            <w:gridSpan w:val="2"/>
          </w:tcPr>
          <w:p w14:paraId="727C7C25" w14:textId="77777777" w:rsidR="00770238" w:rsidRDefault="00770238" w:rsidP="00770238">
            <w:pPr>
              <w:jc w:val="both"/>
              <w:rPr>
                <w:rFonts w:ascii="Times New Roman" w:eastAsia="Times New Roman" w:hAnsi="Times New Roman" w:cs="Times New Roman"/>
                <w:b/>
                <w:sz w:val="20"/>
                <w:szCs w:val="20"/>
                <w:lang w:val="uk-UA" w:eastAsia="ru-RU"/>
              </w:rPr>
            </w:pPr>
          </w:p>
          <w:p w14:paraId="7C77D89B" w14:textId="77777777" w:rsidR="00770238" w:rsidRDefault="00770238" w:rsidP="00770238">
            <w:pPr>
              <w:jc w:val="both"/>
              <w:rPr>
                <w:rFonts w:ascii="Times New Roman" w:eastAsia="Times New Roman" w:hAnsi="Times New Roman" w:cs="Times New Roman"/>
                <w:b/>
                <w:sz w:val="20"/>
                <w:szCs w:val="20"/>
                <w:lang w:val="uk-UA" w:eastAsia="ru-RU"/>
              </w:rPr>
            </w:pPr>
          </w:p>
          <w:p w14:paraId="113BFA66" w14:textId="2CB37AB9" w:rsidR="00770238" w:rsidRPr="00952986" w:rsidRDefault="00770238" w:rsidP="00770238">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Потребує </w:t>
            </w:r>
            <w:r w:rsidRPr="00952986">
              <w:rPr>
                <w:rFonts w:ascii="Times New Roman" w:eastAsia="Times New Roman" w:hAnsi="Times New Roman" w:cs="Times New Roman"/>
                <w:b/>
                <w:sz w:val="20"/>
                <w:szCs w:val="20"/>
                <w:lang w:val="uk-UA" w:eastAsia="ru-RU"/>
              </w:rPr>
              <w:t>обговорення</w:t>
            </w:r>
          </w:p>
          <w:p w14:paraId="2777759D" w14:textId="26407101" w:rsidR="00EF2965" w:rsidRPr="00952986" w:rsidRDefault="00EF2965" w:rsidP="00EF2965">
            <w:pPr>
              <w:jc w:val="both"/>
              <w:rPr>
                <w:rFonts w:ascii="Times New Roman" w:eastAsia="Times New Roman" w:hAnsi="Times New Roman" w:cs="Times New Roman"/>
                <w:b/>
                <w:color w:val="0070C0"/>
                <w:sz w:val="20"/>
                <w:szCs w:val="20"/>
                <w:lang w:val="uk-UA" w:eastAsia="ru-RU"/>
              </w:rPr>
            </w:pPr>
          </w:p>
        </w:tc>
      </w:tr>
      <w:tr w:rsidR="00EF2965" w:rsidRPr="00045C6C" w14:paraId="4802312B" w14:textId="77777777" w:rsidTr="00FE2702">
        <w:trPr>
          <w:trHeight w:val="20"/>
        </w:trPr>
        <w:tc>
          <w:tcPr>
            <w:tcW w:w="4345" w:type="dxa"/>
            <w:gridSpan w:val="2"/>
            <w:tcBorders>
              <w:top w:val="nil"/>
              <w:bottom w:val="nil"/>
            </w:tcBorders>
          </w:tcPr>
          <w:p w14:paraId="05FE4D5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21DA746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НЕК «Укренерго»</w:t>
            </w:r>
          </w:p>
          <w:p w14:paraId="3C46767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C84CBE4" w14:textId="77777777" w:rsidR="00EF2965" w:rsidRPr="00952986" w:rsidRDefault="00EF2965"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8.1.8. Учасники роздрібного ринку</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(крім споживачів)</w:t>
            </w:r>
            <w:r w:rsidRPr="00952986">
              <w:rPr>
                <w:color w:val="7030A0"/>
                <w:sz w:val="20"/>
                <w:szCs w:val="20"/>
                <w:lang w:val="uk-UA"/>
              </w:rPr>
              <w:t xml:space="preserve"> </w:t>
            </w:r>
            <w:r w:rsidRPr="00952986">
              <w:rPr>
                <w:rFonts w:ascii="Times New Roman" w:hAnsi="Times New Roman" w:cs="Times New Roman"/>
                <w:b/>
                <w:bCs/>
                <w:color w:val="0070C0"/>
                <w:sz w:val="20"/>
                <w:szCs w:val="20"/>
                <w:lang w:val="uk-UA"/>
              </w:rPr>
              <w:t xml:space="preserve">мають оприлюднювати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щорічний звіт щодо розгляду заяв/скарг/претензій. Цей звіт має містити таку інформацію:</w:t>
            </w:r>
          </w:p>
          <w:p w14:paraId="20B7EDCB" w14:textId="153F01C0" w:rsidR="00EF2965" w:rsidRDefault="00EF2965"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 загальну кількість заяв/скарг/претензій споживачів (заявників), отриманих учасником роздрібного ринку у звітному році (окремо щодо побутових та непобутових споживачів, малих непобутових, </w:t>
            </w:r>
            <w:r w:rsidRPr="005F4FA3">
              <w:rPr>
                <w:rFonts w:ascii="Times New Roman" w:hAnsi="Times New Roman" w:cs="Times New Roman"/>
                <w:b/>
                <w:bCs/>
                <w:color w:val="7030A0"/>
                <w:sz w:val="20"/>
                <w:szCs w:val="20"/>
                <w:lang w:val="uk-UA"/>
              </w:rPr>
              <w:t xml:space="preserve">об’єднань </w:t>
            </w:r>
            <w:proofErr w:type="spellStart"/>
            <w:r w:rsidRPr="005F4FA3">
              <w:rPr>
                <w:rFonts w:ascii="Times New Roman" w:hAnsi="Times New Roman" w:cs="Times New Roman"/>
                <w:b/>
                <w:bCs/>
                <w:color w:val="7030A0"/>
                <w:sz w:val="20"/>
                <w:szCs w:val="20"/>
                <w:lang w:val="uk-UA"/>
              </w:rPr>
              <w:t>співласників</w:t>
            </w:r>
            <w:proofErr w:type="spellEnd"/>
            <w:r w:rsidRPr="005F4FA3">
              <w:rPr>
                <w:rFonts w:ascii="Times New Roman" w:hAnsi="Times New Roman" w:cs="Times New Roman"/>
                <w:b/>
                <w:bCs/>
                <w:color w:val="7030A0"/>
                <w:sz w:val="20"/>
                <w:szCs w:val="20"/>
                <w:lang w:val="uk-UA"/>
              </w:rPr>
              <w:t xml:space="preserve"> багатоквартирних будинків</w:t>
            </w:r>
            <w:r w:rsidRPr="00952986">
              <w:rPr>
                <w:rFonts w:ascii="Times New Roman" w:hAnsi="Times New Roman" w:cs="Times New Roman"/>
                <w:b/>
                <w:bCs/>
                <w:color w:val="0070C0"/>
                <w:sz w:val="20"/>
                <w:szCs w:val="20"/>
                <w:lang w:val="uk-UA"/>
              </w:rPr>
              <w:t xml:space="preserve">, </w:t>
            </w:r>
            <w:proofErr w:type="spellStart"/>
            <w:r w:rsidRPr="00952986">
              <w:rPr>
                <w:rFonts w:ascii="Times New Roman" w:hAnsi="Times New Roman" w:cs="Times New Roman"/>
                <w:b/>
                <w:bCs/>
                <w:color w:val="0070C0"/>
                <w:sz w:val="20"/>
                <w:szCs w:val="20"/>
                <w:lang w:val="uk-UA"/>
              </w:rPr>
              <w:t>управителей</w:t>
            </w:r>
            <w:proofErr w:type="spellEnd"/>
            <w:r w:rsidRPr="00952986">
              <w:rPr>
                <w:rFonts w:ascii="Times New Roman" w:hAnsi="Times New Roman" w:cs="Times New Roman"/>
                <w:b/>
                <w:bCs/>
                <w:color w:val="0070C0"/>
                <w:sz w:val="20"/>
                <w:szCs w:val="20"/>
                <w:lang w:val="uk-UA"/>
              </w:rPr>
              <w:t xml:space="preserve"> багатоквартирних будинків), </w:t>
            </w:r>
            <w:r w:rsidRPr="00952986">
              <w:rPr>
                <w:rFonts w:ascii="Times New Roman" w:hAnsi="Times New Roman" w:cs="Times New Roman"/>
                <w:b/>
                <w:bCs/>
                <w:color w:val="0070C0"/>
                <w:sz w:val="20"/>
                <w:szCs w:val="20"/>
                <w:lang w:val="uk-UA"/>
              </w:rPr>
              <w:lastRenderedPageBreak/>
              <w:t>з диференціацією згідно зі змістом (предметом) заяви/скарги/претензії;</w:t>
            </w:r>
          </w:p>
          <w:p w14:paraId="654E9E83" w14:textId="2D85B52A" w:rsidR="00CB36BB" w:rsidRPr="00952986" w:rsidRDefault="00CB36BB"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Pr>
                <w:rFonts w:ascii="Times New Roman" w:hAnsi="Times New Roman" w:cs="Times New Roman"/>
                <w:b/>
                <w:bCs/>
                <w:color w:val="0070C0"/>
                <w:sz w:val="20"/>
                <w:szCs w:val="20"/>
                <w:lang w:val="uk-UA"/>
              </w:rPr>
              <w:t>…</w:t>
            </w:r>
          </w:p>
          <w:p w14:paraId="07EAAE1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64BD9F74"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НЕК «Укренерго»</w:t>
            </w:r>
          </w:p>
          <w:p w14:paraId="599B22B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30BBED5"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У ПРРЕЕ та </w:t>
            </w:r>
            <w:proofErr w:type="spellStart"/>
            <w:r w:rsidRPr="00952986">
              <w:rPr>
                <w:rFonts w:ascii="Times New Roman" w:eastAsia="Times New Roman" w:hAnsi="Times New Roman" w:cs="Times New Roman"/>
                <w:bCs/>
                <w:sz w:val="20"/>
                <w:szCs w:val="20"/>
                <w:lang w:val="uk-UA" w:eastAsia="ru-RU"/>
              </w:rPr>
              <w:t>проєкті</w:t>
            </w:r>
            <w:proofErr w:type="spellEnd"/>
            <w:r w:rsidRPr="00952986">
              <w:rPr>
                <w:rFonts w:ascii="Times New Roman" w:eastAsia="Times New Roman" w:hAnsi="Times New Roman" w:cs="Times New Roman"/>
                <w:bCs/>
                <w:sz w:val="20"/>
                <w:szCs w:val="20"/>
                <w:lang w:val="uk-UA" w:eastAsia="ru-RU"/>
              </w:rPr>
              <w:t xml:space="preserve"> відсутнє визначення </w:t>
            </w:r>
            <w:proofErr w:type="spellStart"/>
            <w:r w:rsidRPr="00952986">
              <w:rPr>
                <w:rFonts w:ascii="Times New Roman" w:eastAsia="Times New Roman" w:hAnsi="Times New Roman" w:cs="Times New Roman"/>
                <w:bCs/>
                <w:sz w:val="20"/>
                <w:szCs w:val="20"/>
                <w:lang w:val="uk-UA" w:eastAsia="ru-RU"/>
              </w:rPr>
              <w:t>скорочнення</w:t>
            </w:r>
            <w:proofErr w:type="spellEnd"/>
            <w:r w:rsidRPr="00952986">
              <w:rPr>
                <w:rFonts w:ascii="Times New Roman" w:eastAsia="Times New Roman" w:hAnsi="Times New Roman" w:cs="Times New Roman"/>
                <w:bCs/>
                <w:sz w:val="20"/>
                <w:szCs w:val="20"/>
                <w:lang w:val="uk-UA" w:eastAsia="ru-RU"/>
              </w:rPr>
              <w:t xml:space="preserve"> «ОСББ». Також не визначено тематику відповідно до загальної класифікації.</w:t>
            </w:r>
          </w:p>
          <w:p w14:paraId="5125A93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70FD29C6" w14:textId="76E38140" w:rsidR="00EF2965" w:rsidRDefault="00EF2965" w:rsidP="00EF2965">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Попередньо вра</w:t>
            </w:r>
            <w:r w:rsidR="00770238">
              <w:rPr>
                <w:rFonts w:ascii="Times New Roman" w:eastAsia="Times New Roman" w:hAnsi="Times New Roman" w:cs="Times New Roman"/>
                <w:b/>
                <w:sz w:val="20"/>
                <w:szCs w:val="20"/>
                <w:lang w:val="uk-UA" w:eastAsia="ru-RU"/>
              </w:rPr>
              <w:t>ховано в редакції:</w:t>
            </w:r>
          </w:p>
          <w:p w14:paraId="0A54BA7F" w14:textId="77777777" w:rsidR="005F4FA3" w:rsidRPr="00952986" w:rsidRDefault="005F4FA3"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8.1.8. Учасники роздрібного ринку</w:t>
            </w:r>
            <w:r w:rsidRPr="00952986">
              <w:rPr>
                <w:rFonts w:ascii="Times New Roman" w:hAnsi="Times New Roman" w:cs="Times New Roman"/>
                <w:color w:val="0070C0"/>
                <w:sz w:val="20"/>
                <w:szCs w:val="20"/>
                <w:lang w:val="uk-UA"/>
              </w:rPr>
              <w:t xml:space="preserve"> </w:t>
            </w:r>
            <w:r w:rsidRPr="005F4FA3">
              <w:rPr>
                <w:rFonts w:ascii="Times New Roman" w:hAnsi="Times New Roman" w:cs="Times New Roman"/>
                <w:b/>
                <w:color w:val="00B050"/>
                <w:sz w:val="20"/>
                <w:szCs w:val="20"/>
                <w:lang w:val="uk-UA"/>
              </w:rPr>
              <w:t>(крім споживачів)</w:t>
            </w:r>
            <w:r w:rsidRPr="005F4FA3">
              <w:rPr>
                <w:color w:val="00B050"/>
                <w:sz w:val="20"/>
                <w:szCs w:val="20"/>
                <w:lang w:val="uk-UA"/>
              </w:rPr>
              <w:t xml:space="preserve"> </w:t>
            </w:r>
            <w:r w:rsidRPr="00952986">
              <w:rPr>
                <w:rFonts w:ascii="Times New Roman" w:hAnsi="Times New Roman" w:cs="Times New Roman"/>
                <w:b/>
                <w:bCs/>
                <w:color w:val="0070C0"/>
                <w:sz w:val="20"/>
                <w:szCs w:val="20"/>
                <w:lang w:val="uk-UA"/>
              </w:rPr>
              <w:t xml:space="preserve">мають оприлюднювати на своєму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щорічний звіт щодо розгляду заяв/скарг/претензій. Цей звіт має містити таку інформацію:</w:t>
            </w:r>
          </w:p>
          <w:p w14:paraId="6F836091" w14:textId="1925F026" w:rsidR="005F4FA3" w:rsidRDefault="005F4FA3"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 загальну кількість заяв/скарг/претензій споживачів (заявників), отриманих учасником роздрібного ринку у звітному році (окремо щодо побутових та </w:t>
            </w:r>
            <w:r w:rsidRPr="00952986">
              <w:rPr>
                <w:rFonts w:ascii="Times New Roman" w:hAnsi="Times New Roman" w:cs="Times New Roman"/>
                <w:b/>
                <w:bCs/>
                <w:color w:val="0070C0"/>
                <w:sz w:val="20"/>
                <w:szCs w:val="20"/>
                <w:lang w:val="uk-UA"/>
              </w:rPr>
              <w:lastRenderedPageBreak/>
              <w:t xml:space="preserve">непобутових споживачів, малих непобутових, </w:t>
            </w:r>
            <w:r w:rsidRPr="005F4FA3">
              <w:rPr>
                <w:rFonts w:ascii="Times New Roman" w:hAnsi="Times New Roman" w:cs="Times New Roman"/>
                <w:b/>
                <w:bCs/>
                <w:color w:val="00B050"/>
                <w:sz w:val="20"/>
                <w:szCs w:val="20"/>
                <w:lang w:val="uk-UA"/>
              </w:rPr>
              <w:t xml:space="preserve">об’єднань співвласників багатоквартирних будинків, </w:t>
            </w:r>
            <w:proofErr w:type="spellStart"/>
            <w:r w:rsidRPr="00952986">
              <w:rPr>
                <w:rFonts w:ascii="Times New Roman" w:hAnsi="Times New Roman" w:cs="Times New Roman"/>
                <w:b/>
                <w:bCs/>
                <w:color w:val="0070C0"/>
                <w:sz w:val="20"/>
                <w:szCs w:val="20"/>
                <w:lang w:val="uk-UA"/>
              </w:rPr>
              <w:t>управителей</w:t>
            </w:r>
            <w:proofErr w:type="spellEnd"/>
            <w:r w:rsidRPr="00952986">
              <w:rPr>
                <w:rFonts w:ascii="Times New Roman" w:hAnsi="Times New Roman" w:cs="Times New Roman"/>
                <w:b/>
                <w:bCs/>
                <w:color w:val="0070C0"/>
                <w:sz w:val="20"/>
                <w:szCs w:val="20"/>
                <w:lang w:val="uk-UA"/>
              </w:rPr>
              <w:t xml:space="preserve"> багатоквартирних будинків), з диференціацією згідно зі змістом (предметом) заяви/скарги/претензії;</w:t>
            </w:r>
          </w:p>
          <w:p w14:paraId="482A9E3D" w14:textId="244EFDF7" w:rsidR="00CB36BB" w:rsidRPr="00952986" w:rsidRDefault="00CB36BB" w:rsidP="005F4FA3">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Pr>
                <w:rFonts w:ascii="Times New Roman" w:hAnsi="Times New Roman" w:cs="Times New Roman"/>
                <w:b/>
                <w:bCs/>
                <w:color w:val="0070C0"/>
                <w:sz w:val="20"/>
                <w:szCs w:val="20"/>
                <w:lang w:val="uk-UA"/>
              </w:rPr>
              <w:t>….</w:t>
            </w:r>
          </w:p>
          <w:p w14:paraId="2CDA2675" w14:textId="79EC5477" w:rsidR="00EF2965" w:rsidRPr="00952986" w:rsidRDefault="00EF2965" w:rsidP="00EF2965">
            <w:pPr>
              <w:jc w:val="both"/>
              <w:rPr>
                <w:rFonts w:ascii="Times New Roman" w:eastAsia="Times New Roman" w:hAnsi="Times New Roman" w:cs="Times New Roman"/>
                <w:b/>
                <w:color w:val="0070C0"/>
                <w:sz w:val="20"/>
                <w:szCs w:val="20"/>
                <w:lang w:val="uk-UA" w:eastAsia="ru-RU"/>
              </w:rPr>
            </w:pPr>
          </w:p>
        </w:tc>
      </w:tr>
      <w:tr w:rsidR="00EF2965" w:rsidRPr="0051289A" w14:paraId="609913B6" w14:textId="77777777" w:rsidTr="00FE2702">
        <w:trPr>
          <w:trHeight w:val="20"/>
        </w:trPr>
        <w:tc>
          <w:tcPr>
            <w:tcW w:w="4345" w:type="dxa"/>
            <w:gridSpan w:val="2"/>
            <w:tcBorders>
              <w:top w:val="nil"/>
              <w:bottom w:val="nil"/>
            </w:tcBorders>
          </w:tcPr>
          <w:p w14:paraId="52E2CFC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6B96066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Громадська спілка «Асоціація сонячної енергетики України»</w:t>
            </w:r>
          </w:p>
          <w:p w14:paraId="26E15A7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66674E9" w14:textId="72187B0C" w:rsidR="00EF2965" w:rsidRPr="00952986" w:rsidRDefault="00EF2965" w:rsidP="00FE2702">
            <w:pPr>
              <w:ind w:firstLine="377"/>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color w:val="0070C0"/>
                <w:sz w:val="20"/>
                <w:szCs w:val="20"/>
                <w:lang w:val="uk-UA" w:eastAsia="ru-RU"/>
              </w:rPr>
              <w:t xml:space="preserve">8.1.8. Учасники роздрібного ринку, </w:t>
            </w:r>
            <w:r w:rsidRPr="00952986">
              <w:rPr>
                <w:rFonts w:ascii="Times New Roman" w:hAnsi="Times New Roman" w:cs="Times New Roman"/>
                <w:b/>
                <w:color w:val="7030A0"/>
                <w:sz w:val="20"/>
                <w:szCs w:val="20"/>
                <w:lang w:val="uk-UA"/>
              </w:rPr>
              <w:t>крім</w:t>
            </w:r>
            <w:r w:rsidRPr="00952986">
              <w:rPr>
                <w:rFonts w:ascii="Times New Roman" w:hAnsi="Times New Roman" w:cs="Times New Roman"/>
                <w:b/>
                <w:color w:val="7030A0"/>
                <w:spacing w:val="1"/>
                <w:sz w:val="20"/>
                <w:szCs w:val="20"/>
                <w:lang w:val="uk-UA"/>
              </w:rPr>
              <w:t xml:space="preserve"> </w:t>
            </w:r>
            <w:r w:rsidRPr="00952986">
              <w:rPr>
                <w:rFonts w:ascii="Times New Roman" w:hAnsi="Times New Roman" w:cs="Times New Roman"/>
                <w:b/>
                <w:color w:val="7030A0"/>
                <w:sz w:val="20"/>
                <w:szCs w:val="20"/>
                <w:lang w:val="uk-UA"/>
              </w:rPr>
              <w:t>споживачів</w:t>
            </w:r>
            <w:r w:rsidRPr="00952986">
              <w:rPr>
                <w:rFonts w:ascii="Times New Roman" w:hAnsi="Times New Roman" w:cs="Times New Roman"/>
                <w:b/>
                <w:color w:val="7030A0"/>
                <w:spacing w:val="1"/>
                <w:sz w:val="20"/>
                <w:szCs w:val="20"/>
                <w:lang w:val="uk-UA"/>
              </w:rPr>
              <w:t xml:space="preserve"> </w:t>
            </w:r>
            <w:r w:rsidRPr="00952986">
              <w:rPr>
                <w:rFonts w:ascii="Times New Roman" w:hAnsi="Times New Roman" w:cs="Times New Roman"/>
                <w:b/>
                <w:color w:val="7030A0"/>
                <w:sz w:val="20"/>
                <w:szCs w:val="20"/>
                <w:lang w:val="uk-UA"/>
              </w:rPr>
              <w:t>електричної енергії,</w:t>
            </w:r>
            <w:r w:rsidRPr="00952986">
              <w:rPr>
                <w:rFonts w:ascii="Times New Roman" w:eastAsia="Times New Roman" w:hAnsi="Times New Roman" w:cs="Times New Roman"/>
                <w:b/>
                <w:color w:val="0070C0"/>
                <w:sz w:val="20"/>
                <w:szCs w:val="20"/>
                <w:lang w:val="uk-UA" w:eastAsia="ru-RU"/>
              </w:rPr>
              <w:t xml:space="preserve"> мають оприлюднювати на своєму офіційному </w:t>
            </w:r>
            <w:proofErr w:type="spellStart"/>
            <w:r w:rsidRPr="00952986">
              <w:rPr>
                <w:rFonts w:ascii="Times New Roman" w:eastAsia="Times New Roman" w:hAnsi="Times New Roman" w:cs="Times New Roman"/>
                <w:b/>
                <w:color w:val="0070C0"/>
                <w:sz w:val="20"/>
                <w:szCs w:val="20"/>
                <w:lang w:val="uk-UA" w:eastAsia="ru-RU"/>
              </w:rPr>
              <w:t>вебсайті</w:t>
            </w:r>
            <w:proofErr w:type="spellEnd"/>
            <w:r w:rsidRPr="00952986">
              <w:rPr>
                <w:rFonts w:ascii="Times New Roman" w:eastAsia="Times New Roman" w:hAnsi="Times New Roman" w:cs="Times New Roman"/>
                <w:b/>
                <w:color w:val="0070C0"/>
                <w:sz w:val="20"/>
                <w:szCs w:val="20"/>
                <w:lang w:val="uk-UA" w:eastAsia="ru-RU"/>
              </w:rPr>
              <w:t xml:space="preserve"> щорічний звіт щодо розгляду заяв/скарг/претензій. Цей звіт має містити таку інформацію:</w:t>
            </w:r>
          </w:p>
          <w:p w14:paraId="624ABE7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687ACB8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70F41EFE" w14:textId="77777777" w:rsidR="005F4FA3" w:rsidRDefault="005F4FA3" w:rsidP="00EF2965">
            <w:pPr>
              <w:jc w:val="both"/>
              <w:rPr>
                <w:rFonts w:ascii="Times New Roman" w:eastAsia="Times New Roman" w:hAnsi="Times New Roman" w:cs="Times New Roman"/>
                <w:b/>
                <w:sz w:val="20"/>
                <w:szCs w:val="20"/>
                <w:lang w:val="uk-UA" w:eastAsia="ru-RU"/>
              </w:rPr>
            </w:pPr>
          </w:p>
          <w:p w14:paraId="5B08ED12" w14:textId="77777777" w:rsidR="005F4FA3" w:rsidRDefault="005F4FA3" w:rsidP="00EF2965">
            <w:pPr>
              <w:jc w:val="both"/>
              <w:rPr>
                <w:rFonts w:ascii="Times New Roman" w:eastAsia="Times New Roman" w:hAnsi="Times New Roman" w:cs="Times New Roman"/>
                <w:b/>
                <w:sz w:val="20"/>
                <w:szCs w:val="20"/>
                <w:lang w:val="uk-UA" w:eastAsia="ru-RU"/>
              </w:rPr>
            </w:pPr>
          </w:p>
          <w:p w14:paraId="25614AEF" w14:textId="77777777" w:rsidR="005F4FA3" w:rsidRDefault="005F4FA3" w:rsidP="00EF2965">
            <w:pPr>
              <w:jc w:val="both"/>
              <w:rPr>
                <w:rFonts w:ascii="Times New Roman" w:eastAsia="Times New Roman" w:hAnsi="Times New Roman" w:cs="Times New Roman"/>
                <w:b/>
                <w:sz w:val="20"/>
                <w:szCs w:val="20"/>
                <w:lang w:val="uk-UA" w:eastAsia="ru-RU"/>
              </w:rPr>
            </w:pPr>
          </w:p>
          <w:p w14:paraId="49DDE4A3" w14:textId="007BB87D" w:rsidR="00EF2965" w:rsidRPr="00952986" w:rsidRDefault="00EF2965" w:rsidP="00EF2965">
            <w:pPr>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sidR="005F4FA3">
              <w:rPr>
                <w:rFonts w:ascii="Times New Roman" w:eastAsia="Times New Roman" w:hAnsi="Times New Roman" w:cs="Times New Roman"/>
                <w:b/>
                <w:sz w:val="20"/>
                <w:szCs w:val="20"/>
                <w:lang w:val="uk-UA" w:eastAsia="ru-RU"/>
              </w:rPr>
              <w:t>овано</w:t>
            </w:r>
            <w:r w:rsidRPr="00952986">
              <w:rPr>
                <w:rFonts w:ascii="Times New Roman" w:eastAsia="Times New Roman" w:hAnsi="Times New Roman" w:cs="Times New Roman"/>
                <w:b/>
                <w:sz w:val="20"/>
                <w:szCs w:val="20"/>
                <w:lang w:val="uk-UA" w:eastAsia="ru-RU"/>
              </w:rPr>
              <w:t xml:space="preserve"> в редакції вище  </w:t>
            </w:r>
          </w:p>
        </w:tc>
      </w:tr>
      <w:tr w:rsidR="00EF2965" w:rsidRPr="00952986" w14:paraId="2EF47FDD" w14:textId="77777777" w:rsidTr="00FE2702">
        <w:trPr>
          <w:trHeight w:val="20"/>
        </w:trPr>
        <w:tc>
          <w:tcPr>
            <w:tcW w:w="4345" w:type="dxa"/>
            <w:gridSpan w:val="2"/>
            <w:tcBorders>
              <w:top w:val="nil"/>
            </w:tcBorders>
          </w:tcPr>
          <w:p w14:paraId="56CDDF07"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4EE562F"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150BC152"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7E039CC8" w14:textId="77777777" w:rsidR="00EF2965" w:rsidRPr="00952986" w:rsidRDefault="00EF2965" w:rsidP="00FE2702">
            <w:pPr>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8.1.8. Учасники роздрібного ринку мають оприлюднювати на своєму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щорічний звіт щодо</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розгляду звернень, заяв, скарг, претензій.</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Цей звіт має містити таку інформацію:</w:t>
            </w:r>
          </w:p>
          <w:p w14:paraId="69EE5EBB" w14:textId="77777777" w:rsidR="00EF2965" w:rsidRPr="00952986" w:rsidRDefault="00EF2965" w:rsidP="00FE2702">
            <w:pPr>
              <w:widowControl w:val="0"/>
              <w:autoSpaceDE w:val="0"/>
              <w:autoSpaceDN w:val="0"/>
              <w:ind w:firstLine="377"/>
              <w:contextualSpacing/>
              <w:jc w:val="center"/>
              <w:rPr>
                <w:rFonts w:ascii="Times New Roman" w:eastAsia="Times New Roman" w:hAnsi="Times New Roman" w:cs="Times New Roman"/>
                <w:b/>
                <w:bCs/>
                <w:sz w:val="20"/>
                <w:szCs w:val="20"/>
                <w:lang w:val="uk-UA"/>
              </w:rPr>
            </w:pPr>
          </w:p>
          <w:p w14:paraId="2875CBE8" w14:textId="77777777" w:rsidR="00EF2965" w:rsidRPr="00952986" w:rsidRDefault="00EF2965" w:rsidP="00FE2702">
            <w:pPr>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1) загальну кількість</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звернень, заяв, скарг, претензій</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отриманих учасником роздрібного ринку у звітному році (окремо щодо побутових та непобутових споживачів, малих непобутових, з диференціацією за тематикою відповідно до загальної класифікації </w:t>
            </w:r>
            <w:r w:rsidRPr="00952986">
              <w:rPr>
                <w:rFonts w:ascii="Times New Roman" w:eastAsia="Times New Roman" w:hAnsi="Times New Roman" w:cs="Times New Roman"/>
                <w:b/>
                <w:bCs/>
                <w:color w:val="7030A0"/>
                <w:sz w:val="20"/>
                <w:szCs w:val="20"/>
                <w:lang w:val="uk-UA" w:eastAsia="ru-RU"/>
              </w:rPr>
              <w:t>визначеної Регулятором;</w:t>
            </w:r>
          </w:p>
          <w:p w14:paraId="36508770" w14:textId="4E04364D" w:rsidR="00EF2965" w:rsidRPr="00952986" w:rsidRDefault="00EF2965" w:rsidP="00FE2702">
            <w:pPr>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 xml:space="preserve">2) Виключити. </w:t>
            </w:r>
          </w:p>
          <w:p w14:paraId="5821BA70" w14:textId="01E137B9" w:rsidR="00EF2965" w:rsidRPr="00952986" w:rsidRDefault="00EF2965" w:rsidP="00FE2702">
            <w:pPr>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 xml:space="preserve">3) Виключити. </w:t>
            </w:r>
          </w:p>
          <w:p w14:paraId="3EE36BEA" w14:textId="20847D28" w:rsidR="00EF2965" w:rsidRPr="00952986" w:rsidRDefault="00EF2965" w:rsidP="00FE2702">
            <w:pPr>
              <w:ind w:firstLine="377"/>
              <w:jc w:val="both"/>
              <w:rPr>
                <w:rFonts w:ascii="Times New Roman" w:eastAsia="Times New Roman" w:hAnsi="Times New Roman" w:cs="Times New Roman"/>
                <w:bCs/>
                <w:strike/>
                <w:sz w:val="20"/>
                <w:szCs w:val="20"/>
                <w:lang w:val="uk-UA" w:eastAsia="ru-RU"/>
              </w:rPr>
            </w:pPr>
            <w:r w:rsidRPr="00952986">
              <w:rPr>
                <w:rFonts w:ascii="Times New Roman" w:eastAsia="Times New Roman" w:hAnsi="Times New Roman" w:cs="Times New Roman"/>
                <w:b/>
                <w:color w:val="7030A0"/>
                <w:sz w:val="20"/>
                <w:szCs w:val="20"/>
                <w:lang w:val="uk-UA" w:eastAsia="ru-RU"/>
              </w:rPr>
              <w:t xml:space="preserve">4) Виключити. </w:t>
            </w:r>
          </w:p>
          <w:p w14:paraId="32F2030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1B161F97"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3AC6A56B"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7F444E6F" w14:textId="77777777" w:rsidR="00EF2965" w:rsidRPr="00952986" w:rsidRDefault="00EF2965" w:rsidP="00EF2965">
            <w:pPr>
              <w:jc w:val="both"/>
              <w:rPr>
                <w:rFonts w:ascii="Times New Roman" w:hAnsi="Times New Roman" w:cs="Times New Roman"/>
                <w:sz w:val="20"/>
                <w:szCs w:val="20"/>
                <w:highlight w:val="yellow"/>
                <w:lang w:val="uk-UA"/>
              </w:rPr>
            </w:pPr>
            <w:r w:rsidRPr="00952986">
              <w:rPr>
                <w:rFonts w:ascii="Times New Roman" w:eastAsia="Times New Roman" w:hAnsi="Times New Roman" w:cs="Times New Roman"/>
                <w:bCs/>
                <w:sz w:val="20"/>
                <w:szCs w:val="20"/>
                <w:lang w:val="uk-UA" w:eastAsia="ru-RU"/>
              </w:rPr>
              <w:t xml:space="preserve">Виключити ОСББ, </w:t>
            </w:r>
            <w:proofErr w:type="spellStart"/>
            <w:r w:rsidRPr="00952986">
              <w:rPr>
                <w:rFonts w:ascii="Times New Roman" w:eastAsia="Times New Roman" w:hAnsi="Times New Roman" w:cs="Times New Roman"/>
                <w:bCs/>
                <w:sz w:val="20"/>
                <w:szCs w:val="20"/>
                <w:lang w:val="uk-UA" w:eastAsia="ru-RU"/>
              </w:rPr>
              <w:t>управителей</w:t>
            </w:r>
            <w:proofErr w:type="spellEnd"/>
            <w:r w:rsidRPr="00952986">
              <w:rPr>
                <w:rFonts w:ascii="Times New Roman" w:eastAsia="Times New Roman" w:hAnsi="Times New Roman" w:cs="Times New Roman"/>
                <w:bCs/>
                <w:sz w:val="20"/>
                <w:szCs w:val="20"/>
                <w:lang w:val="uk-UA" w:eastAsia="ru-RU"/>
              </w:rPr>
              <w:t xml:space="preserve">, оскільки незрозуміла необхідність виокремлення таких категорій споживачів. </w:t>
            </w:r>
          </w:p>
          <w:p w14:paraId="7A8204F6"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Пропонується, щоб Регулятор визначив єдиний класифікатор для звернень.</w:t>
            </w:r>
          </w:p>
          <w:p w14:paraId="1D4C68B7"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Вимоги щодо часу розгляду, кількість наданих попередніх відповідей, короткий опис процедури  розгляду звернень не несуть навантаження по суті. </w:t>
            </w:r>
          </w:p>
          <w:p w14:paraId="1759EEB4"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ОСР не зобов’язане вести таку звітність, оскільки вона не несе в собі будь-яких статистичних даних, які можуть бути використані з конкретної метою (наприклад, для  прийняття  рішень).</w:t>
            </w:r>
          </w:p>
          <w:p w14:paraId="35216518"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Середній час розгляду за тематикою залежить від складності питання у рамках тематики, а також від завантаження як певного спеціаліста, так й структурного підрозділу в цілому у певний проміжок часу.</w:t>
            </w:r>
          </w:p>
          <w:p w14:paraId="5D3027FA"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Тому дані можуть бути непоказові та не зрозуміло для чого буде використовуватися ця інформація.</w:t>
            </w:r>
          </w:p>
          <w:p w14:paraId="4A1CC6A7"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lastRenderedPageBreak/>
              <w:t>«Опис процедури» не має жодного змістового навантаження, оскільки розгляд повинен відбуватись  згідно із встановленого порядку розгляду, а про</w:t>
            </w:r>
            <w:r w:rsidRPr="00952986">
              <w:rPr>
                <w:rFonts w:ascii="Times New Roman" w:eastAsia="Times New Roman" w:hAnsi="Times New Roman" w:cs="Times New Roman"/>
                <w:bCs/>
                <w:sz w:val="20"/>
                <w:szCs w:val="20"/>
                <w:lang w:val="uk-UA" w:eastAsia="ru-RU"/>
              </w:rPr>
              <w:t>цедура має бути розміщена на офіційному сайті ОСР, тому не зрозуміло яку саме інформацію та з якою метою потрібно включати до звіту.</w:t>
            </w:r>
          </w:p>
          <w:p w14:paraId="096A3A0C"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607E60F4"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020AA0CF"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481B4A2E"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4B419B6D" w14:textId="685688B1" w:rsidR="00EF2965" w:rsidRPr="00952986" w:rsidRDefault="005F4FA3" w:rsidP="00EF2965">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w:t>
            </w:r>
            <w:r w:rsidR="00EF2965" w:rsidRPr="00952986">
              <w:rPr>
                <w:rFonts w:ascii="Times New Roman" w:eastAsia="Times New Roman" w:hAnsi="Times New Roman" w:cs="Times New Roman"/>
                <w:b/>
                <w:sz w:val="20"/>
                <w:szCs w:val="20"/>
                <w:lang w:val="uk-UA" w:eastAsia="ru-RU"/>
              </w:rPr>
              <w:t xml:space="preserve"> обговорення</w:t>
            </w:r>
          </w:p>
        </w:tc>
      </w:tr>
      <w:tr w:rsidR="00EF2965" w:rsidRPr="0051289A" w14:paraId="4437C02D" w14:textId="77777777" w:rsidTr="00FE2702">
        <w:trPr>
          <w:trHeight w:val="20"/>
        </w:trPr>
        <w:tc>
          <w:tcPr>
            <w:tcW w:w="4345" w:type="dxa"/>
            <w:gridSpan w:val="2"/>
            <w:tcBorders>
              <w:bottom w:val="single" w:sz="4" w:space="0" w:color="auto"/>
            </w:tcBorders>
          </w:tcPr>
          <w:p w14:paraId="54B57BCA"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223C02A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5A4D5D9B" w14:textId="515AC4C8"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8.1.9. Учасники роздрібного ринку мають здійснювати особистий прийом споживачів (заявників), реєстрацію та збереження звернень та додатків до них відповідно до затвердженого ними порядку, розробленого з урахуванням вимог чинного законодавства.</w:t>
            </w:r>
          </w:p>
          <w:p w14:paraId="35BC45BB" w14:textId="77777777" w:rsidR="00EF2965" w:rsidRPr="00952986" w:rsidRDefault="00EF2965" w:rsidP="00EF2965">
            <w:pPr>
              <w:ind w:firstLine="480"/>
              <w:jc w:val="both"/>
              <w:rPr>
                <w:rFonts w:ascii="Times New Roman" w:hAnsi="Times New Roman" w:cs="Times New Roman"/>
                <w:b/>
                <w:bCs/>
                <w:sz w:val="20"/>
                <w:szCs w:val="20"/>
                <w:lang w:val="uk-UA"/>
              </w:rPr>
            </w:pPr>
          </w:p>
          <w:p w14:paraId="585C84FE" w14:textId="77777777" w:rsidR="00EF2965" w:rsidRPr="00952986" w:rsidRDefault="00EF2965" w:rsidP="00EF2965">
            <w:pPr>
              <w:ind w:firstLine="480"/>
              <w:jc w:val="both"/>
              <w:rPr>
                <w:rFonts w:ascii="Times New Roman" w:hAnsi="Times New Roman" w:cs="Times New Roman"/>
                <w:b/>
                <w:bCs/>
                <w:sz w:val="20"/>
                <w:szCs w:val="20"/>
                <w:lang w:val="uk-UA"/>
              </w:rPr>
            </w:pPr>
          </w:p>
        </w:tc>
        <w:tc>
          <w:tcPr>
            <w:tcW w:w="4128" w:type="dxa"/>
            <w:gridSpan w:val="3"/>
          </w:tcPr>
          <w:p w14:paraId="590E345E"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269BE30F"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121A79E5" w14:textId="77777777" w:rsidR="00EF2965" w:rsidRPr="00952986" w:rsidRDefault="00EF2965" w:rsidP="00FE2702">
            <w:pPr>
              <w:shd w:val="clear" w:color="auto" w:fill="FFFFFF"/>
              <w:tabs>
                <w:tab w:val="left" w:pos="4707"/>
              </w:tabs>
              <w:ind w:firstLine="377"/>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8.1.9. Учасники роздрібного ринку мають здійснювати особистий прийом споживачів (заявників), реєстрацію та збереження звернень</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(заяв/скарг/претензій)</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та додатків до них відповідно до затвердженого ними порядку, розробленого з урахуванням вимог чинного законодавства.</w:t>
            </w:r>
          </w:p>
          <w:p w14:paraId="7066F21E"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5430D84"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НЕК «Укренерго»</w:t>
            </w:r>
          </w:p>
          <w:p w14:paraId="786A4463"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37E6D1BB" w14:textId="59799344" w:rsidR="00EF2965" w:rsidRPr="00952986" w:rsidRDefault="00EF2965" w:rsidP="00EF2965">
            <w:pPr>
              <w:pStyle w:val="rvps7"/>
              <w:shd w:val="clear" w:color="auto" w:fill="FFFFFF"/>
              <w:spacing w:before="0" w:beforeAutospacing="0" w:after="0" w:afterAutospacing="0"/>
              <w:ind w:firstLine="32"/>
              <w:jc w:val="both"/>
              <w:rPr>
                <w:color w:val="333333"/>
                <w:sz w:val="20"/>
                <w:szCs w:val="20"/>
                <w:lang w:val="uk-UA"/>
              </w:rPr>
            </w:pPr>
            <w:r w:rsidRPr="00952986">
              <w:rPr>
                <w:color w:val="333333"/>
                <w:sz w:val="20"/>
                <w:szCs w:val="20"/>
                <w:lang w:val="uk-UA"/>
              </w:rPr>
              <w:t>Пропозиція уточнити</w:t>
            </w:r>
          </w:p>
          <w:p w14:paraId="38634DAE"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7095E0C6" w14:textId="77777777" w:rsidR="00904042" w:rsidRDefault="00904042" w:rsidP="00FE2702">
            <w:pPr>
              <w:pStyle w:val="rvps2"/>
              <w:shd w:val="clear" w:color="auto" w:fill="FFFFFF"/>
              <w:spacing w:before="0" w:beforeAutospacing="0" w:after="0" w:afterAutospacing="0"/>
              <w:contextualSpacing/>
              <w:jc w:val="both"/>
              <w:rPr>
                <w:b/>
                <w:bCs/>
                <w:sz w:val="20"/>
                <w:szCs w:val="20"/>
                <w:lang w:val="uk-UA"/>
              </w:rPr>
            </w:pPr>
          </w:p>
          <w:p w14:paraId="7B668340" w14:textId="77777777" w:rsidR="00904042" w:rsidRDefault="00904042" w:rsidP="00FE2702">
            <w:pPr>
              <w:pStyle w:val="rvps2"/>
              <w:shd w:val="clear" w:color="auto" w:fill="FFFFFF"/>
              <w:spacing w:before="0" w:beforeAutospacing="0" w:after="0" w:afterAutospacing="0"/>
              <w:contextualSpacing/>
              <w:jc w:val="both"/>
              <w:rPr>
                <w:b/>
                <w:bCs/>
                <w:sz w:val="20"/>
                <w:szCs w:val="20"/>
                <w:lang w:val="uk-UA"/>
              </w:rPr>
            </w:pPr>
          </w:p>
          <w:p w14:paraId="6CF6D7D3" w14:textId="40DD0DC8" w:rsidR="00FE2702" w:rsidRPr="00952986" w:rsidRDefault="00FE2702" w:rsidP="00FE2702">
            <w:pPr>
              <w:pStyle w:val="rvps2"/>
              <w:shd w:val="clear" w:color="auto" w:fill="FFFFFF"/>
              <w:spacing w:before="0" w:beforeAutospacing="0" w:after="0" w:afterAutospacing="0"/>
              <w:contextualSpacing/>
              <w:jc w:val="both"/>
              <w:rPr>
                <w:b/>
                <w:bCs/>
                <w:sz w:val="20"/>
                <w:szCs w:val="20"/>
                <w:lang w:val="uk-UA"/>
              </w:rPr>
            </w:pPr>
            <w:r w:rsidRPr="00952986">
              <w:rPr>
                <w:b/>
                <w:bCs/>
                <w:sz w:val="20"/>
                <w:szCs w:val="20"/>
                <w:lang w:val="uk-UA"/>
              </w:rPr>
              <w:t xml:space="preserve">Попередньо </w:t>
            </w:r>
            <w:r>
              <w:rPr>
                <w:b/>
                <w:bCs/>
                <w:sz w:val="20"/>
                <w:szCs w:val="20"/>
                <w:lang w:val="uk-UA"/>
              </w:rPr>
              <w:t>враховано</w:t>
            </w:r>
            <w:r w:rsidRPr="00952986">
              <w:rPr>
                <w:b/>
                <w:bCs/>
                <w:sz w:val="20"/>
                <w:szCs w:val="20"/>
                <w:lang w:val="uk-UA"/>
              </w:rPr>
              <w:t xml:space="preserve"> в редакції:</w:t>
            </w:r>
          </w:p>
          <w:p w14:paraId="54A7CB86" w14:textId="39A0DD79" w:rsidR="00EF2965" w:rsidRPr="00952986" w:rsidRDefault="00904042" w:rsidP="00904042">
            <w:pPr>
              <w:jc w:val="both"/>
              <w:rPr>
                <w:rFonts w:ascii="Times New Roman" w:eastAsia="Times New Roman" w:hAnsi="Times New Roman" w:cs="Times New Roman"/>
                <w:b/>
                <w:color w:val="0070C0"/>
                <w:sz w:val="20"/>
                <w:szCs w:val="20"/>
                <w:lang w:val="uk-UA" w:eastAsia="ru-RU"/>
              </w:rPr>
            </w:pPr>
            <w:r>
              <w:rPr>
                <w:rFonts w:ascii="Times New Roman" w:hAnsi="Times New Roman" w:cs="Times New Roman"/>
                <w:b/>
                <w:bCs/>
                <w:color w:val="0070C0"/>
                <w:sz w:val="20"/>
                <w:szCs w:val="20"/>
                <w:lang w:val="uk-UA"/>
              </w:rPr>
              <w:t xml:space="preserve">… </w:t>
            </w:r>
            <w:r w:rsidR="00EF2965" w:rsidRPr="00952986">
              <w:rPr>
                <w:rFonts w:ascii="Times New Roman" w:hAnsi="Times New Roman" w:cs="Times New Roman"/>
                <w:b/>
                <w:bCs/>
                <w:color w:val="0070C0"/>
                <w:sz w:val="20"/>
                <w:szCs w:val="20"/>
                <w:lang w:val="uk-UA"/>
              </w:rPr>
              <w:t>реєстрацію та збереження звернень</w:t>
            </w:r>
            <w:r w:rsidR="00EF2965" w:rsidRPr="00952986">
              <w:rPr>
                <w:rFonts w:ascii="Times New Roman" w:hAnsi="Times New Roman" w:cs="Times New Roman"/>
                <w:color w:val="0070C0"/>
                <w:sz w:val="20"/>
                <w:szCs w:val="20"/>
                <w:lang w:val="uk-UA"/>
              </w:rPr>
              <w:t xml:space="preserve"> </w:t>
            </w:r>
            <w:r w:rsidR="00EF2965" w:rsidRPr="00952986">
              <w:rPr>
                <w:rFonts w:ascii="Times New Roman" w:hAnsi="Times New Roman" w:cs="Times New Roman"/>
                <w:b/>
                <w:color w:val="00B050"/>
                <w:sz w:val="20"/>
                <w:szCs w:val="20"/>
                <w:lang w:val="uk-UA"/>
              </w:rPr>
              <w:t xml:space="preserve">(заяв/скарг), претензій </w:t>
            </w:r>
            <w:r w:rsidR="00EF2965" w:rsidRPr="00952986">
              <w:rPr>
                <w:rFonts w:ascii="Times New Roman" w:hAnsi="Times New Roman" w:cs="Times New Roman"/>
                <w:b/>
                <w:bCs/>
                <w:color w:val="0070C0"/>
                <w:sz w:val="20"/>
                <w:szCs w:val="20"/>
                <w:lang w:val="uk-UA"/>
              </w:rPr>
              <w:t>та додатків до них</w:t>
            </w:r>
            <w:r>
              <w:rPr>
                <w:rFonts w:ascii="Times New Roman" w:hAnsi="Times New Roman" w:cs="Times New Roman"/>
                <w:b/>
                <w:bCs/>
                <w:color w:val="0070C0"/>
                <w:sz w:val="20"/>
                <w:szCs w:val="20"/>
                <w:lang w:val="uk-UA"/>
              </w:rPr>
              <w:t>…</w:t>
            </w:r>
          </w:p>
        </w:tc>
      </w:tr>
      <w:tr w:rsidR="00FE2702" w:rsidRPr="0051289A" w14:paraId="2298C8DE" w14:textId="77777777" w:rsidTr="00FE2702">
        <w:trPr>
          <w:trHeight w:val="20"/>
        </w:trPr>
        <w:tc>
          <w:tcPr>
            <w:tcW w:w="4345" w:type="dxa"/>
            <w:gridSpan w:val="2"/>
            <w:vMerge w:val="restart"/>
            <w:tcBorders>
              <w:bottom w:val="nil"/>
            </w:tcBorders>
          </w:tcPr>
          <w:p w14:paraId="0CD63F42" w14:textId="77777777" w:rsidR="00FE2702" w:rsidRDefault="00FE2702" w:rsidP="00EF2965">
            <w:pPr>
              <w:jc w:val="both"/>
              <w:rPr>
                <w:rFonts w:ascii="Times New Roman" w:eastAsia="Times New Roman" w:hAnsi="Times New Roman" w:cs="Times New Roman"/>
                <w:b/>
                <w:color w:val="0070C0"/>
                <w:sz w:val="20"/>
                <w:szCs w:val="20"/>
                <w:lang w:val="uk-UA" w:eastAsia="ru-RU"/>
              </w:rPr>
            </w:pPr>
          </w:p>
          <w:p w14:paraId="6BF75112" w14:textId="77777777" w:rsidR="00FE2702" w:rsidRPr="00952986" w:rsidRDefault="00FE2702" w:rsidP="00EF2965">
            <w:pPr>
              <w:jc w:val="both"/>
              <w:rPr>
                <w:rFonts w:ascii="Times New Roman" w:eastAsia="Times New Roman" w:hAnsi="Times New Roman" w:cs="Times New Roman"/>
                <w:b/>
                <w:color w:val="0070C0"/>
                <w:sz w:val="20"/>
                <w:szCs w:val="20"/>
                <w:lang w:val="uk-UA" w:eastAsia="ru-RU"/>
              </w:rPr>
            </w:pPr>
          </w:p>
          <w:p w14:paraId="0F0012FE" w14:textId="77777777" w:rsidR="00FE2702" w:rsidRDefault="00FE2702" w:rsidP="00FE2702">
            <w:pPr>
              <w:ind w:firstLine="461"/>
              <w:jc w:val="both"/>
              <w:rPr>
                <w:rFonts w:ascii="Times New Roman" w:eastAsia="Times New Roman" w:hAnsi="Times New Roman" w:cs="Times New Roman"/>
                <w:b/>
                <w:color w:val="0070C0"/>
                <w:sz w:val="20"/>
                <w:szCs w:val="20"/>
                <w:lang w:val="uk-UA" w:eastAsia="ru-RU"/>
              </w:rPr>
            </w:pPr>
          </w:p>
          <w:p w14:paraId="0D305FE3" w14:textId="30357CC3"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8.1.10. Учасники роздрібного ринку та суб’єкти, що належать до особливої групи споживачів, здійснюють реєстрацію отриманих від споживачів (заявників) звернень</w:t>
            </w:r>
            <w:r w:rsidRPr="00952986">
              <w:rPr>
                <w:rFonts w:ascii="Times New Roman" w:eastAsia="Times New Roman" w:hAnsi="Times New Roman" w:cs="Times New Roman"/>
                <w:b/>
                <w:color w:val="FF000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реєстрі, що має містити:</w:t>
            </w:r>
          </w:p>
          <w:p w14:paraId="13DB4309"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дату отримання;</w:t>
            </w:r>
          </w:p>
          <w:p w14:paraId="5DA77341"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реєстраційний номер;</w:t>
            </w:r>
          </w:p>
          <w:p w14:paraId="7BFD6D49"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 спосіб, у який подано;</w:t>
            </w:r>
          </w:p>
          <w:p w14:paraId="44568035"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прізвище, ім'я, по батькові, контактні дані споживача (заявника), що подав звернення (або від імені якого було подано таке звернення);</w:t>
            </w:r>
          </w:p>
          <w:p w14:paraId="4581404E"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5) зміст звернення;</w:t>
            </w:r>
          </w:p>
          <w:p w14:paraId="0A8CBC04"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6) короткий опис змісту;</w:t>
            </w:r>
          </w:p>
          <w:p w14:paraId="5415AA76"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7) первинне/повторне;</w:t>
            </w:r>
          </w:p>
          <w:p w14:paraId="5E3955DE"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 механізм розгляду;</w:t>
            </w:r>
          </w:p>
          <w:p w14:paraId="58A02028"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9) результат розгляду первинного звернення (у разі якщо звернення є повторним);</w:t>
            </w:r>
          </w:p>
          <w:p w14:paraId="349E9094" w14:textId="3B460C93" w:rsidR="00FE2702" w:rsidRPr="00952986" w:rsidRDefault="00FE2702" w:rsidP="00FE2702">
            <w:pPr>
              <w:ind w:firstLine="461"/>
              <w:jc w:val="both"/>
              <w:rPr>
                <w:rFonts w:ascii="Times New Roman" w:hAnsi="Times New Roman" w:cs="Times New Roman"/>
                <w:b/>
                <w:bCs/>
                <w:sz w:val="20"/>
                <w:szCs w:val="20"/>
                <w:lang w:val="uk-UA"/>
              </w:rPr>
            </w:pPr>
            <w:r w:rsidRPr="00952986">
              <w:rPr>
                <w:rFonts w:ascii="Times New Roman" w:eastAsia="Times New Roman" w:hAnsi="Times New Roman" w:cs="Times New Roman"/>
                <w:b/>
                <w:color w:val="0070C0"/>
                <w:sz w:val="20"/>
                <w:szCs w:val="20"/>
                <w:lang w:val="uk-UA" w:eastAsia="ru-RU"/>
              </w:rPr>
              <w:t>10) засоби подальшої комунікації, наданої заявником.</w:t>
            </w:r>
          </w:p>
          <w:p w14:paraId="093258D7" w14:textId="77777777" w:rsidR="00FE2702" w:rsidRPr="00952986" w:rsidRDefault="00FE2702" w:rsidP="00EF2965">
            <w:pPr>
              <w:ind w:firstLine="480"/>
              <w:jc w:val="both"/>
              <w:rPr>
                <w:rFonts w:ascii="Times New Roman" w:hAnsi="Times New Roman" w:cs="Times New Roman"/>
                <w:b/>
                <w:bCs/>
                <w:sz w:val="20"/>
                <w:szCs w:val="20"/>
                <w:lang w:val="uk-UA"/>
              </w:rPr>
            </w:pPr>
          </w:p>
        </w:tc>
        <w:tc>
          <w:tcPr>
            <w:tcW w:w="4128" w:type="dxa"/>
            <w:gridSpan w:val="3"/>
          </w:tcPr>
          <w:p w14:paraId="55756462"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11B080B3"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8DF7E83"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8.1.10. Учасники роздрібного ринку та суб’єкти, що належать до особливої групи споживачів, здійснюють реєстрацію отриманих від споживачів (заявників) звернень реєстрі, що має містити:</w:t>
            </w:r>
          </w:p>
          <w:p w14:paraId="31054FE4"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1) дату отримання;</w:t>
            </w:r>
          </w:p>
          <w:p w14:paraId="33D6B1AD"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2) реєстраційний номер;</w:t>
            </w:r>
          </w:p>
          <w:p w14:paraId="4E6AF723"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3) спосіб, у який подано;</w:t>
            </w:r>
          </w:p>
          <w:p w14:paraId="7897E9E1"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4) прізвище, ім'я, по батькові, контактні дані споживача (заявника), що подав звернення (або від імені якого було подано таке звернення);</w:t>
            </w:r>
          </w:p>
          <w:p w14:paraId="76F459B7" w14:textId="4FC81C8D" w:rsidR="00FE2702" w:rsidRPr="00952986" w:rsidRDefault="00FE2702" w:rsidP="00FE2702">
            <w:pPr>
              <w:widowControl w:val="0"/>
              <w:autoSpaceDE w:val="0"/>
              <w:autoSpaceDN w:val="0"/>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7030A0"/>
                <w:sz w:val="20"/>
                <w:szCs w:val="20"/>
                <w:lang w:val="uk-UA" w:eastAsia="ru-RU"/>
              </w:rPr>
              <w:t>5) Виключити.</w:t>
            </w:r>
          </w:p>
          <w:p w14:paraId="1722C0C9"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6) короткий опис змісту </w:t>
            </w:r>
            <w:r w:rsidRPr="00952986">
              <w:rPr>
                <w:rFonts w:ascii="Times New Roman" w:eastAsia="Times New Roman" w:hAnsi="Times New Roman" w:cs="Times New Roman"/>
                <w:b/>
                <w:bCs/>
                <w:color w:val="7030A0"/>
                <w:sz w:val="20"/>
                <w:szCs w:val="20"/>
                <w:lang w:val="uk-UA" w:eastAsia="ru-RU"/>
              </w:rPr>
              <w:t>звернення</w:t>
            </w:r>
            <w:r w:rsidRPr="00952986">
              <w:rPr>
                <w:rFonts w:ascii="Times New Roman" w:eastAsia="Times New Roman" w:hAnsi="Times New Roman" w:cs="Times New Roman"/>
                <w:color w:val="7030A0"/>
                <w:sz w:val="20"/>
                <w:szCs w:val="20"/>
                <w:lang w:val="uk-UA" w:eastAsia="ru-RU"/>
              </w:rPr>
              <w:t>;</w:t>
            </w:r>
          </w:p>
          <w:p w14:paraId="2B4AA9E0" w14:textId="77777777" w:rsidR="00FE2702" w:rsidRPr="00952986" w:rsidRDefault="00FE2702" w:rsidP="00FE2702">
            <w:pPr>
              <w:widowControl w:val="0"/>
              <w:autoSpaceDE w:val="0"/>
              <w:autoSpaceDN w:val="0"/>
              <w:ind w:firstLine="377"/>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7) первинне/повторне;</w:t>
            </w:r>
          </w:p>
          <w:p w14:paraId="6A63BB75" w14:textId="52EA7C28" w:rsidR="00FE2702" w:rsidRPr="00952986" w:rsidRDefault="00FE2702" w:rsidP="00FE2702">
            <w:pPr>
              <w:widowControl w:val="0"/>
              <w:autoSpaceDE w:val="0"/>
              <w:autoSpaceDN w:val="0"/>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7030A0"/>
                <w:sz w:val="20"/>
                <w:szCs w:val="20"/>
                <w:lang w:val="uk-UA" w:eastAsia="ru-RU"/>
              </w:rPr>
              <w:t>8) Виключити.</w:t>
            </w:r>
          </w:p>
          <w:p w14:paraId="28C40F58" w14:textId="7F43793F" w:rsidR="00FE2702" w:rsidRPr="00952986" w:rsidRDefault="00FE2702" w:rsidP="00FE2702">
            <w:pPr>
              <w:widowControl w:val="0"/>
              <w:autoSpaceDE w:val="0"/>
              <w:autoSpaceDN w:val="0"/>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7030A0"/>
                <w:sz w:val="20"/>
                <w:szCs w:val="20"/>
                <w:lang w:val="uk-UA" w:eastAsia="ru-RU"/>
              </w:rPr>
              <w:t>9) Виключити.</w:t>
            </w:r>
          </w:p>
          <w:p w14:paraId="048D7C83" w14:textId="7C9AEB90" w:rsidR="00FE2702" w:rsidRPr="00952986" w:rsidRDefault="00FE2702" w:rsidP="00FE2702">
            <w:pPr>
              <w:widowControl w:val="0"/>
              <w:autoSpaceDE w:val="0"/>
              <w:autoSpaceDN w:val="0"/>
              <w:ind w:firstLine="377"/>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7030A0"/>
                <w:sz w:val="20"/>
                <w:szCs w:val="20"/>
                <w:lang w:val="uk-UA" w:eastAsia="ru-RU"/>
              </w:rPr>
              <w:t>10) Виключити.</w:t>
            </w:r>
          </w:p>
          <w:p w14:paraId="6B86F0B1" w14:textId="77777777" w:rsidR="00FE2702" w:rsidRPr="00952986" w:rsidRDefault="00FE2702"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2CCBC0BB"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05DA8FD0" w14:textId="77777777" w:rsidR="00FE2702" w:rsidRPr="00952986" w:rsidRDefault="00FE2702"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2204BB9D" w14:textId="61F16C74" w:rsidR="00FE2702" w:rsidRPr="00952986" w:rsidRDefault="00FE2702" w:rsidP="00FE2702">
            <w:pPr>
              <w:widowControl w:val="0"/>
              <w:autoSpaceDE w:val="0"/>
              <w:autoSpaceDN w:val="0"/>
              <w:ind w:firstLine="352"/>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Пункти 5) зміст звернення та 6) короткий опис змісту за своєю суттю ідентичні та дублюючі. Пропонується об’єднати в один - короткий опис змісту звернення</w:t>
            </w:r>
          </w:p>
          <w:p w14:paraId="2A9E4636" w14:textId="77777777" w:rsidR="00FE2702" w:rsidRPr="00952986" w:rsidRDefault="00FE2702" w:rsidP="00FE2702">
            <w:pPr>
              <w:widowControl w:val="0"/>
              <w:autoSpaceDE w:val="0"/>
              <w:autoSpaceDN w:val="0"/>
              <w:ind w:firstLine="352"/>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Пункти 8-10 пропонуємо виключити з реєстру, оскільки вони є неважливими в частині ведення реєстру, метою ведення якого є зареєструвати звернення так, щоб його можна було ідентифікувати, визначити тематику, відслідкувати відповідь.</w:t>
            </w:r>
          </w:p>
          <w:p w14:paraId="14F846BC" w14:textId="77777777" w:rsidR="00FE2702" w:rsidRPr="00952986" w:rsidRDefault="00FE2702" w:rsidP="00FE2702">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eastAsia="ru-RU"/>
              </w:rPr>
              <w:t xml:space="preserve">Наприклад, не зрозуміло, навіщо у реєстрі механізм розгляду та як визначити </w:t>
            </w:r>
            <w:r w:rsidRPr="00952986">
              <w:rPr>
                <w:rFonts w:ascii="Times New Roman" w:eastAsia="Times New Roman" w:hAnsi="Times New Roman" w:cs="Times New Roman"/>
                <w:sz w:val="20"/>
                <w:szCs w:val="20"/>
                <w:lang w:val="uk-UA"/>
              </w:rPr>
              <w:t>механізм розгляду при реєстрації.</w:t>
            </w:r>
          </w:p>
          <w:p w14:paraId="32CCA62B" w14:textId="13BE47DB" w:rsidR="00FE2702" w:rsidRPr="00952986" w:rsidRDefault="00FE2702" w:rsidP="00FE2702">
            <w:pPr>
              <w:pStyle w:val="rvps7"/>
              <w:shd w:val="clear" w:color="auto" w:fill="FFFFFF"/>
              <w:spacing w:before="0" w:beforeAutospacing="0" w:after="0" w:afterAutospacing="0"/>
              <w:ind w:firstLine="352"/>
              <w:jc w:val="both"/>
              <w:rPr>
                <w:b/>
                <w:bCs/>
                <w:color w:val="333333"/>
                <w:sz w:val="20"/>
                <w:szCs w:val="20"/>
                <w:lang w:val="uk-UA"/>
              </w:rPr>
            </w:pPr>
            <w:r w:rsidRPr="00952986">
              <w:rPr>
                <w:sz w:val="20"/>
                <w:szCs w:val="20"/>
                <w:lang w:val="uk-UA" w:eastAsia="en-US" w:bidi="ar-SA"/>
              </w:rPr>
              <w:t>Ці</w:t>
            </w:r>
            <w:r w:rsidRPr="00952986">
              <w:rPr>
                <w:sz w:val="20"/>
                <w:szCs w:val="20"/>
                <w:lang w:val="uk-UA" w:eastAsia="ru-RU" w:bidi="ar-SA"/>
              </w:rPr>
              <w:t xml:space="preserve"> складові є подальшим внутрішнім процесом організації діяльності ОСР.</w:t>
            </w:r>
          </w:p>
        </w:tc>
        <w:tc>
          <w:tcPr>
            <w:tcW w:w="3179" w:type="dxa"/>
            <w:gridSpan w:val="2"/>
          </w:tcPr>
          <w:p w14:paraId="4A7C928C" w14:textId="77777777" w:rsidR="00FE2702" w:rsidRDefault="00FE2702" w:rsidP="00EF2965">
            <w:pPr>
              <w:ind w:firstLine="480"/>
              <w:jc w:val="both"/>
              <w:rPr>
                <w:rFonts w:ascii="Times New Roman" w:eastAsia="Times New Roman" w:hAnsi="Times New Roman" w:cs="Times New Roman"/>
                <w:b/>
                <w:sz w:val="20"/>
                <w:szCs w:val="20"/>
                <w:lang w:val="uk-UA" w:eastAsia="ru-RU"/>
              </w:rPr>
            </w:pPr>
          </w:p>
          <w:p w14:paraId="4459E59F" w14:textId="7CE65D23" w:rsidR="00FE2702" w:rsidRPr="00952986" w:rsidRDefault="00FE2702" w:rsidP="00FE2702">
            <w:pPr>
              <w:jc w:val="both"/>
              <w:rPr>
                <w:rFonts w:ascii="Times New Roman" w:eastAsia="Times New Roman" w:hAnsi="Times New Roman" w:cs="Times New Roman"/>
                <w:b/>
                <w:sz w:val="20"/>
                <w:szCs w:val="20"/>
                <w:lang w:val="uk-UA" w:eastAsia="ru-RU"/>
              </w:rPr>
            </w:pPr>
            <w:r w:rsidRPr="0051289A">
              <w:rPr>
                <w:rFonts w:ascii="Times New Roman" w:eastAsia="Times New Roman" w:hAnsi="Times New Roman" w:cs="Times New Roman"/>
                <w:b/>
                <w:sz w:val="20"/>
                <w:szCs w:val="20"/>
                <w:lang w:val="uk-UA" w:eastAsia="ru-RU"/>
              </w:rPr>
              <w:t>Попередньо частково враховано в редакції</w:t>
            </w:r>
            <w:r w:rsidR="00272A5D" w:rsidRPr="0051289A">
              <w:rPr>
                <w:rFonts w:ascii="Times New Roman" w:eastAsia="Times New Roman" w:hAnsi="Times New Roman" w:cs="Times New Roman"/>
                <w:b/>
                <w:sz w:val="20"/>
                <w:szCs w:val="20"/>
                <w:lang w:val="uk-UA" w:eastAsia="ru-RU"/>
              </w:rPr>
              <w:t>:</w:t>
            </w:r>
            <w:r w:rsidRPr="00952986">
              <w:rPr>
                <w:rFonts w:ascii="Times New Roman" w:eastAsia="Times New Roman" w:hAnsi="Times New Roman" w:cs="Times New Roman"/>
                <w:b/>
                <w:sz w:val="20"/>
                <w:szCs w:val="20"/>
                <w:lang w:val="uk-UA" w:eastAsia="ru-RU"/>
              </w:rPr>
              <w:t xml:space="preserve"> </w:t>
            </w:r>
          </w:p>
          <w:p w14:paraId="79D9D6FA" w14:textId="77777777" w:rsidR="00FE2702" w:rsidRDefault="00FE2702" w:rsidP="00FE2702">
            <w:pPr>
              <w:widowControl w:val="0"/>
              <w:autoSpaceDE w:val="0"/>
              <w:autoSpaceDN w:val="0"/>
              <w:ind w:firstLine="370"/>
              <w:jc w:val="both"/>
              <w:rPr>
                <w:rFonts w:ascii="Times New Roman" w:eastAsia="Times New Roman" w:hAnsi="Times New Roman" w:cs="Times New Roman"/>
                <w:b/>
                <w:bCs/>
                <w:color w:val="0070C0"/>
                <w:sz w:val="20"/>
                <w:szCs w:val="20"/>
                <w:lang w:val="uk-UA" w:eastAsia="ru-RU"/>
              </w:rPr>
            </w:pPr>
            <w:r w:rsidRPr="00FE2702">
              <w:rPr>
                <w:rFonts w:ascii="Times New Roman" w:eastAsia="Times New Roman" w:hAnsi="Times New Roman" w:cs="Times New Roman"/>
                <w:b/>
                <w:bCs/>
                <w:color w:val="0070C0"/>
                <w:sz w:val="20"/>
                <w:szCs w:val="20"/>
                <w:lang w:val="uk-UA" w:eastAsia="ru-RU"/>
              </w:rPr>
              <w:t>8.1.10. Учасники роздрібного ринку та суб’єкти, що належать до особливої групи споживачів, здійснюють реєстрацію отриманих від споживачів (заявників) звернень реєстрі, що має містити:</w:t>
            </w:r>
          </w:p>
          <w:p w14:paraId="37EA2477" w14:textId="27337EA3" w:rsidR="00FE2702" w:rsidRPr="00FE2702" w:rsidRDefault="00FE2702" w:rsidP="00FE2702">
            <w:pPr>
              <w:widowControl w:val="0"/>
              <w:autoSpaceDE w:val="0"/>
              <w:autoSpaceDN w:val="0"/>
              <w:ind w:firstLine="370"/>
              <w:jc w:val="both"/>
              <w:rPr>
                <w:rFonts w:ascii="Times New Roman" w:eastAsia="Times New Roman" w:hAnsi="Times New Roman" w:cs="Times New Roman"/>
                <w:b/>
                <w:bCs/>
                <w:color w:val="0070C0"/>
                <w:sz w:val="20"/>
                <w:szCs w:val="20"/>
                <w:lang w:val="uk-UA" w:eastAsia="ru-RU"/>
              </w:rPr>
            </w:pPr>
            <w:r>
              <w:rPr>
                <w:rFonts w:ascii="Times New Roman" w:eastAsia="Times New Roman" w:hAnsi="Times New Roman" w:cs="Times New Roman"/>
                <w:b/>
                <w:bCs/>
                <w:color w:val="0070C0"/>
                <w:sz w:val="20"/>
                <w:szCs w:val="20"/>
                <w:lang w:val="uk-UA" w:eastAsia="ru-RU"/>
              </w:rPr>
              <w:t xml:space="preserve">…. </w:t>
            </w:r>
          </w:p>
          <w:p w14:paraId="5C0342B6" w14:textId="77777777" w:rsidR="00FE2702" w:rsidRPr="00952986" w:rsidRDefault="00FE2702" w:rsidP="00FE2702">
            <w:pPr>
              <w:ind w:firstLine="370"/>
              <w:jc w:val="both"/>
              <w:rPr>
                <w:rFonts w:ascii="Times New Roman" w:eastAsia="Times New Roman" w:hAnsi="Times New Roman" w:cs="Times New Roman"/>
                <w:b/>
                <w:strike/>
                <w:color w:val="00B050"/>
                <w:sz w:val="20"/>
                <w:szCs w:val="20"/>
                <w:lang w:val="uk-UA" w:eastAsia="ru-RU"/>
              </w:rPr>
            </w:pPr>
            <w:r w:rsidRPr="00952986">
              <w:rPr>
                <w:rFonts w:ascii="Times New Roman" w:eastAsia="Times New Roman" w:hAnsi="Times New Roman" w:cs="Times New Roman"/>
                <w:b/>
                <w:strike/>
                <w:color w:val="00B050"/>
                <w:sz w:val="20"/>
                <w:szCs w:val="20"/>
                <w:lang w:val="uk-UA" w:eastAsia="ru-RU"/>
              </w:rPr>
              <w:t>5) зміст звернення;</w:t>
            </w:r>
          </w:p>
          <w:p w14:paraId="04233289" w14:textId="76CBCB4B" w:rsidR="00FE2702" w:rsidRPr="00952986" w:rsidRDefault="00FE2702" w:rsidP="00FE2702">
            <w:pPr>
              <w:ind w:firstLine="37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6) короткий опис змісту</w:t>
            </w:r>
            <w:r w:rsidRPr="00952986">
              <w:rPr>
                <w:rFonts w:ascii="Times New Roman" w:eastAsia="Times New Roman" w:hAnsi="Times New Roman" w:cs="Times New Roman"/>
                <w:b/>
                <w:bCs/>
                <w:color w:val="7030A0"/>
                <w:sz w:val="20"/>
                <w:szCs w:val="20"/>
                <w:lang w:val="uk-UA" w:eastAsia="ru-RU"/>
              </w:rPr>
              <w:t xml:space="preserve"> </w:t>
            </w:r>
            <w:r w:rsidRPr="00952986">
              <w:rPr>
                <w:rFonts w:ascii="Times New Roman" w:eastAsia="Times New Roman" w:hAnsi="Times New Roman" w:cs="Times New Roman"/>
                <w:b/>
                <w:bCs/>
                <w:color w:val="00B050"/>
                <w:sz w:val="20"/>
                <w:szCs w:val="20"/>
                <w:lang w:val="uk-UA" w:eastAsia="ru-RU"/>
              </w:rPr>
              <w:t>звернення</w:t>
            </w:r>
            <w:r w:rsidRPr="00952986">
              <w:rPr>
                <w:rFonts w:ascii="Times New Roman" w:eastAsia="Times New Roman" w:hAnsi="Times New Roman" w:cs="Times New Roman"/>
                <w:b/>
                <w:color w:val="0070C0"/>
                <w:sz w:val="20"/>
                <w:szCs w:val="20"/>
                <w:lang w:val="uk-UA" w:eastAsia="ru-RU"/>
              </w:rPr>
              <w:t>;</w:t>
            </w:r>
          </w:p>
          <w:p w14:paraId="55567342" w14:textId="77777777" w:rsidR="00FE2702" w:rsidRPr="00952986" w:rsidRDefault="00FE2702" w:rsidP="00FE2702">
            <w:pPr>
              <w:ind w:firstLine="37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7) первинне/повторне;</w:t>
            </w:r>
          </w:p>
          <w:p w14:paraId="70907B5F" w14:textId="77777777" w:rsidR="00FE2702" w:rsidRPr="00952986" w:rsidRDefault="00FE2702" w:rsidP="00FE2702">
            <w:pPr>
              <w:ind w:firstLine="37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 </w:t>
            </w:r>
            <w:r w:rsidRPr="00952986">
              <w:rPr>
                <w:rFonts w:ascii="Times New Roman" w:eastAsia="Times New Roman" w:hAnsi="Times New Roman" w:cs="Times New Roman"/>
                <w:b/>
                <w:strike/>
                <w:color w:val="00B050"/>
                <w:sz w:val="20"/>
                <w:szCs w:val="20"/>
                <w:lang w:val="uk-UA" w:eastAsia="ru-RU"/>
              </w:rPr>
              <w:t>механізм розгляд</w:t>
            </w:r>
            <w:r w:rsidRPr="00952986">
              <w:rPr>
                <w:rFonts w:ascii="Times New Roman" w:eastAsia="Times New Roman" w:hAnsi="Times New Roman" w:cs="Times New Roman"/>
                <w:b/>
                <w:color w:val="0070C0"/>
                <w:sz w:val="20"/>
                <w:szCs w:val="20"/>
                <w:lang w:val="uk-UA" w:eastAsia="ru-RU"/>
              </w:rPr>
              <w:t>у;</w:t>
            </w:r>
          </w:p>
          <w:p w14:paraId="71D9E7E4" w14:textId="77777777" w:rsidR="00FE2702" w:rsidRPr="00952986" w:rsidRDefault="00FE2702" w:rsidP="00FE2702">
            <w:pPr>
              <w:ind w:firstLine="37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9) результат розгляду первинного звернення (у разі якщо звернення є повторним);</w:t>
            </w:r>
          </w:p>
          <w:p w14:paraId="4FA203BF" w14:textId="77777777" w:rsidR="00FE2702" w:rsidRPr="00952986" w:rsidRDefault="00FE2702" w:rsidP="00FE2702">
            <w:pPr>
              <w:ind w:firstLine="370"/>
              <w:jc w:val="both"/>
              <w:rPr>
                <w:rFonts w:ascii="Times New Roman" w:hAnsi="Times New Roman" w:cs="Times New Roman"/>
                <w:b/>
                <w:bCs/>
                <w:sz w:val="20"/>
                <w:szCs w:val="20"/>
                <w:lang w:val="uk-UA"/>
              </w:rPr>
            </w:pPr>
            <w:r w:rsidRPr="00952986">
              <w:rPr>
                <w:rFonts w:ascii="Times New Roman" w:eastAsia="Times New Roman" w:hAnsi="Times New Roman" w:cs="Times New Roman"/>
                <w:b/>
                <w:color w:val="0070C0"/>
                <w:sz w:val="20"/>
                <w:szCs w:val="20"/>
                <w:lang w:val="uk-UA" w:eastAsia="ru-RU"/>
              </w:rPr>
              <w:t xml:space="preserve">10) </w:t>
            </w:r>
            <w:r w:rsidRPr="00952986">
              <w:rPr>
                <w:rFonts w:ascii="Times New Roman" w:eastAsia="Times New Roman" w:hAnsi="Times New Roman" w:cs="Times New Roman"/>
                <w:b/>
                <w:strike/>
                <w:color w:val="00B050"/>
                <w:sz w:val="20"/>
                <w:szCs w:val="20"/>
                <w:lang w:val="uk-UA" w:eastAsia="ru-RU"/>
              </w:rPr>
              <w:t>засоби подальшої комунікації, наданої заявником</w:t>
            </w:r>
            <w:r w:rsidRPr="00952986">
              <w:rPr>
                <w:rFonts w:ascii="Times New Roman" w:eastAsia="Times New Roman" w:hAnsi="Times New Roman" w:cs="Times New Roman"/>
                <w:b/>
                <w:color w:val="0070C0"/>
                <w:sz w:val="20"/>
                <w:szCs w:val="20"/>
                <w:lang w:val="uk-UA" w:eastAsia="ru-RU"/>
              </w:rPr>
              <w:t>.</w:t>
            </w:r>
          </w:p>
          <w:p w14:paraId="700FA0CD" w14:textId="034302F9" w:rsidR="00FE2702" w:rsidRPr="00952986" w:rsidRDefault="00FE2702" w:rsidP="00EF2965">
            <w:pPr>
              <w:ind w:firstLine="480"/>
              <w:jc w:val="both"/>
              <w:rPr>
                <w:rFonts w:ascii="Times New Roman" w:eastAsia="Times New Roman" w:hAnsi="Times New Roman" w:cs="Times New Roman"/>
                <w:b/>
                <w:color w:val="0070C0"/>
                <w:sz w:val="20"/>
                <w:szCs w:val="20"/>
                <w:lang w:val="uk-UA" w:eastAsia="ru-RU"/>
              </w:rPr>
            </w:pPr>
          </w:p>
        </w:tc>
      </w:tr>
      <w:tr w:rsidR="00FE2702" w:rsidRPr="0051289A" w14:paraId="58DE3BC1" w14:textId="77777777" w:rsidTr="00FE2702">
        <w:trPr>
          <w:trHeight w:val="20"/>
        </w:trPr>
        <w:tc>
          <w:tcPr>
            <w:tcW w:w="4345" w:type="dxa"/>
            <w:gridSpan w:val="2"/>
            <w:vMerge/>
            <w:tcBorders>
              <w:bottom w:val="nil"/>
            </w:tcBorders>
          </w:tcPr>
          <w:p w14:paraId="3DD4A89D" w14:textId="77777777" w:rsidR="00FE2702" w:rsidRPr="00952986" w:rsidRDefault="00FE2702"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68581F58"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0DE93928"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A9A5BCE"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lastRenderedPageBreak/>
              <w:t xml:space="preserve">8.1.10. Учасники роздрібного ринку та суб’єкти, що належать до особливої групи споживачів, здійснюють реєстрацію отриманих від споживачів (заявників) звернень </w:t>
            </w:r>
            <w:r w:rsidRPr="00952986">
              <w:rPr>
                <w:rFonts w:ascii="Times New Roman" w:eastAsia="Times New Roman" w:hAnsi="Times New Roman" w:cs="Times New Roman"/>
                <w:b/>
                <w:color w:val="7030A0"/>
                <w:sz w:val="20"/>
                <w:szCs w:val="20"/>
                <w:lang w:val="uk-UA" w:eastAsia="ru-RU"/>
              </w:rPr>
              <w:t>у реєстрі,</w:t>
            </w:r>
            <w:r w:rsidRPr="00952986">
              <w:rPr>
                <w:rFonts w:ascii="Times New Roman" w:eastAsia="Times New Roman" w:hAnsi="Times New Roman" w:cs="Times New Roman"/>
                <w:bCs/>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що має містити:</w:t>
            </w:r>
          </w:p>
          <w:p w14:paraId="7EC0A488"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дату отримання;</w:t>
            </w:r>
          </w:p>
          <w:p w14:paraId="3F74E62C"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реєстраційний номер;</w:t>
            </w:r>
          </w:p>
          <w:p w14:paraId="02AF0E10"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 спосіб, у який подано;</w:t>
            </w:r>
          </w:p>
          <w:p w14:paraId="10BB3AC1"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4) прізвище, ім'я, по батькові, контактні дані споживача (заявника), що подав звернення (або від імені якого було подано таке звернення);</w:t>
            </w:r>
          </w:p>
          <w:p w14:paraId="79C9C7C4"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5) зміст звернення;</w:t>
            </w:r>
          </w:p>
          <w:p w14:paraId="4D01B040" w14:textId="77777777" w:rsidR="00FE2702" w:rsidRPr="00952986" w:rsidRDefault="00FE2702" w:rsidP="00FE2702">
            <w:pPr>
              <w:ind w:firstLine="377"/>
              <w:jc w:val="both"/>
              <w:rPr>
                <w:rFonts w:ascii="Times New Roman" w:eastAsia="Times New Roman" w:hAnsi="Times New Roman" w:cs="Times New Roman"/>
                <w:b/>
                <w:strike/>
                <w:color w:val="7030A0"/>
                <w:sz w:val="20"/>
                <w:szCs w:val="20"/>
                <w:lang w:val="uk-UA" w:eastAsia="ru-RU"/>
              </w:rPr>
            </w:pPr>
            <w:r w:rsidRPr="00952986">
              <w:rPr>
                <w:rFonts w:ascii="Times New Roman" w:eastAsia="Times New Roman" w:hAnsi="Times New Roman" w:cs="Times New Roman"/>
                <w:b/>
                <w:strike/>
                <w:color w:val="7030A0"/>
                <w:sz w:val="20"/>
                <w:szCs w:val="20"/>
                <w:lang w:val="uk-UA" w:eastAsia="ru-RU"/>
              </w:rPr>
              <w:t>6) короткий опис змісту;</w:t>
            </w:r>
          </w:p>
          <w:p w14:paraId="54D35F71"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7) первинне/повторне;</w:t>
            </w:r>
          </w:p>
          <w:p w14:paraId="4C0143DF" w14:textId="77777777" w:rsidR="00FE2702" w:rsidRPr="00952986" w:rsidRDefault="00FE2702" w:rsidP="00FE2702">
            <w:pPr>
              <w:ind w:firstLine="377"/>
              <w:jc w:val="both"/>
              <w:rPr>
                <w:rFonts w:ascii="Times New Roman" w:eastAsia="Times New Roman" w:hAnsi="Times New Roman" w:cs="Times New Roman"/>
                <w:b/>
                <w:strike/>
                <w:color w:val="7030A0"/>
                <w:sz w:val="20"/>
                <w:szCs w:val="20"/>
                <w:lang w:val="uk-UA" w:eastAsia="ru-RU"/>
              </w:rPr>
            </w:pPr>
            <w:r w:rsidRPr="00952986">
              <w:rPr>
                <w:rFonts w:ascii="Times New Roman" w:eastAsia="Times New Roman" w:hAnsi="Times New Roman" w:cs="Times New Roman"/>
                <w:b/>
                <w:strike/>
                <w:color w:val="7030A0"/>
                <w:sz w:val="20"/>
                <w:szCs w:val="20"/>
                <w:lang w:val="uk-UA" w:eastAsia="ru-RU"/>
              </w:rPr>
              <w:t>8) механізм розгляду;</w:t>
            </w:r>
          </w:p>
          <w:p w14:paraId="6795A956" w14:textId="77777777" w:rsidR="00FE2702" w:rsidRPr="00952986" w:rsidRDefault="00FE2702" w:rsidP="00FE2702">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9) результат розгляду первинного звернення (у разі якщо звернення є повторним);</w:t>
            </w:r>
          </w:p>
          <w:p w14:paraId="090EED2C" w14:textId="738E3496" w:rsidR="00FE2702" w:rsidRPr="00952986" w:rsidRDefault="00FE2702" w:rsidP="00FE2702">
            <w:pPr>
              <w:widowControl w:val="0"/>
              <w:autoSpaceDE w:val="0"/>
              <w:autoSpaceDN w:val="0"/>
              <w:ind w:firstLine="377"/>
              <w:contextualSpacing/>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eastAsia="ru-RU"/>
              </w:rPr>
              <w:t>10) засоби</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strike/>
                <w:color w:val="7030A0"/>
                <w:sz w:val="20"/>
                <w:szCs w:val="20"/>
                <w:lang w:val="uk-UA" w:eastAsia="ru-RU"/>
              </w:rPr>
              <w:t>подальшої</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комунікації,</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вказані</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заявником.</w:t>
            </w:r>
          </w:p>
          <w:p w14:paraId="2255529F"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46899841"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27A2BF1F"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C68C188"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5015D338"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02901D45"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4B67E6C9"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233AFFDE" w14:textId="7C291BA0" w:rsidR="00FE2702" w:rsidRPr="00952986" w:rsidRDefault="00FE2702"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Технічна правка</w:t>
            </w:r>
          </w:p>
          <w:p w14:paraId="65B305A9"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63E1BE72"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42F0D6DD"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5659E7E6"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68DF94ED"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03534152"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3B6470C2"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46B1F71C" w14:textId="77777777" w:rsidR="00FE2702" w:rsidRPr="00952986" w:rsidRDefault="00FE2702" w:rsidP="00EF2965">
            <w:pPr>
              <w:jc w:val="both"/>
              <w:rPr>
                <w:rFonts w:ascii="Times New Roman" w:eastAsia="Times New Roman" w:hAnsi="Times New Roman" w:cs="Times New Roman"/>
                <w:bCs/>
                <w:sz w:val="20"/>
                <w:szCs w:val="20"/>
                <w:lang w:val="uk-UA" w:eastAsia="ru-RU"/>
              </w:rPr>
            </w:pPr>
          </w:p>
          <w:p w14:paraId="1B6B84E3" w14:textId="3461BAF3" w:rsidR="00FE2702" w:rsidRPr="00952986" w:rsidRDefault="00FE2702" w:rsidP="00FE2702">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Пропонується виключити пп.6, оскільки за змістом він близький до пп.5. Дублювання недоцільно.</w:t>
            </w:r>
          </w:p>
          <w:p w14:paraId="06D5AB92" w14:textId="77777777" w:rsidR="00FE2702" w:rsidRPr="00952986" w:rsidRDefault="00FE2702" w:rsidP="00FE2702">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Визначити механізм розгляду звернення під час реєстрації не є можливим. Таке рішення зазвичай приймається безпосереднім виконавцем.</w:t>
            </w:r>
          </w:p>
          <w:p w14:paraId="42F7119D" w14:textId="4E23AEDE" w:rsidR="00FE2702" w:rsidRPr="00952986" w:rsidRDefault="00FE2702" w:rsidP="00FE2702">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Редакційна правка.</w:t>
            </w:r>
          </w:p>
          <w:p w14:paraId="3E4F7175"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4E2A39EE"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4357FBF4"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6A0CA28B"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711E5E51"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0CB0CE6D"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74A8CFC5" w14:textId="77777777" w:rsidR="00FE2702" w:rsidRPr="00952986" w:rsidRDefault="00FE2702" w:rsidP="00EF2965">
            <w:pPr>
              <w:jc w:val="both"/>
              <w:rPr>
                <w:rFonts w:ascii="Times New Roman" w:eastAsia="Times New Roman" w:hAnsi="Times New Roman" w:cs="Times New Roman"/>
                <w:b/>
                <w:sz w:val="20"/>
                <w:szCs w:val="20"/>
                <w:lang w:val="uk-UA" w:eastAsia="ru-RU"/>
              </w:rPr>
            </w:pPr>
          </w:p>
          <w:p w14:paraId="08C06B3A" w14:textId="29CC2369" w:rsidR="00FE2702" w:rsidRPr="00952986" w:rsidRDefault="00FE2702" w:rsidP="00EF2965">
            <w:pPr>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Pr>
                <w:rFonts w:ascii="Times New Roman" w:eastAsia="Times New Roman" w:hAnsi="Times New Roman" w:cs="Times New Roman"/>
                <w:b/>
                <w:sz w:val="20"/>
                <w:szCs w:val="20"/>
                <w:lang w:val="uk-UA" w:eastAsia="ru-RU"/>
              </w:rPr>
              <w:t>овано</w:t>
            </w:r>
            <w:r w:rsidRPr="00952986">
              <w:rPr>
                <w:rFonts w:ascii="Times New Roman" w:eastAsia="Times New Roman" w:hAnsi="Times New Roman" w:cs="Times New Roman"/>
                <w:b/>
                <w:sz w:val="20"/>
                <w:szCs w:val="20"/>
                <w:lang w:val="uk-UA" w:eastAsia="ru-RU"/>
              </w:rPr>
              <w:t xml:space="preserve"> в редакції вище</w:t>
            </w:r>
          </w:p>
        </w:tc>
      </w:tr>
      <w:tr w:rsidR="00EF2965" w:rsidRPr="0051289A" w14:paraId="6AFA9070" w14:textId="77777777" w:rsidTr="009806E7">
        <w:trPr>
          <w:trHeight w:val="20"/>
        </w:trPr>
        <w:tc>
          <w:tcPr>
            <w:tcW w:w="4345" w:type="dxa"/>
            <w:gridSpan w:val="2"/>
            <w:tcBorders>
              <w:top w:val="nil"/>
              <w:bottom w:val="single" w:sz="4" w:space="0" w:color="auto"/>
            </w:tcBorders>
          </w:tcPr>
          <w:p w14:paraId="629902B0"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0F4A32E8"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613FF1F5"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28CA1AE8"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8.1.10. Учасники роздрібного ринку та суб’єкти, що належать до особливої групи споживачів, здійснюють реєстрацію отриманих від споживачів (заявників) звернень реєстрі, що має містити:</w:t>
            </w:r>
          </w:p>
          <w:p w14:paraId="6C771031"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дату отримання;</w:t>
            </w:r>
          </w:p>
          <w:p w14:paraId="2EB526CE"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 реєстраційний номер;</w:t>
            </w:r>
          </w:p>
          <w:p w14:paraId="769E822D"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 спосіб, у який подано;</w:t>
            </w:r>
          </w:p>
          <w:p w14:paraId="39F4F448"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4) прізвище, ім'я, по батькові, контактні дані споживача (заявника), що подав звернення (або від імені якого було подано таке звернення);</w:t>
            </w:r>
          </w:p>
          <w:p w14:paraId="054C326B" w14:textId="40C4C41B" w:rsidR="00EF2965" w:rsidRPr="00952986" w:rsidRDefault="00FE2702" w:rsidP="00FE2702">
            <w:pPr>
              <w:ind w:firstLine="377"/>
              <w:jc w:val="both"/>
              <w:rPr>
                <w:rFonts w:ascii="Times New Roman" w:eastAsia="Times New Roman" w:hAnsi="Times New Roman" w:cs="Times New Roman"/>
                <w:b/>
                <w:bCs/>
                <w:color w:val="7030A0"/>
                <w:sz w:val="20"/>
                <w:szCs w:val="20"/>
                <w:lang w:val="uk-UA" w:eastAsia="ru-RU"/>
              </w:rPr>
            </w:pPr>
            <w:r>
              <w:rPr>
                <w:rFonts w:ascii="Times New Roman" w:eastAsia="Times New Roman" w:hAnsi="Times New Roman" w:cs="Times New Roman"/>
                <w:b/>
                <w:bCs/>
                <w:color w:val="7030A0"/>
                <w:sz w:val="20"/>
                <w:szCs w:val="20"/>
                <w:lang w:val="uk-UA" w:eastAsia="ru-RU"/>
              </w:rPr>
              <w:t xml:space="preserve">5) </w:t>
            </w:r>
            <w:r w:rsidR="00EF2965" w:rsidRPr="00952986">
              <w:rPr>
                <w:rFonts w:ascii="Times New Roman" w:eastAsia="Times New Roman" w:hAnsi="Times New Roman" w:cs="Times New Roman"/>
                <w:b/>
                <w:bCs/>
                <w:color w:val="7030A0"/>
                <w:sz w:val="20"/>
                <w:szCs w:val="20"/>
                <w:lang w:val="uk-UA" w:eastAsia="ru-RU"/>
              </w:rPr>
              <w:t>Виключити.</w:t>
            </w:r>
          </w:p>
          <w:p w14:paraId="5736F88E" w14:textId="77777777" w:rsidR="00EF2965" w:rsidRPr="00952986" w:rsidRDefault="00EF2965" w:rsidP="00FE2702">
            <w:pPr>
              <w:ind w:firstLine="377"/>
              <w:jc w:val="both"/>
              <w:rPr>
                <w:rFonts w:ascii="Times New Roman" w:eastAsia="Times New Roman" w:hAnsi="Times New Roman" w:cs="Times New Roman"/>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6) короткий опис змісту</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звернення</w:t>
            </w:r>
            <w:r w:rsidRPr="00952986">
              <w:rPr>
                <w:rFonts w:ascii="Times New Roman" w:eastAsia="Times New Roman" w:hAnsi="Times New Roman" w:cs="Times New Roman"/>
                <w:color w:val="7030A0"/>
                <w:sz w:val="20"/>
                <w:szCs w:val="20"/>
                <w:lang w:val="uk-UA" w:eastAsia="ru-RU"/>
              </w:rPr>
              <w:t>;</w:t>
            </w:r>
          </w:p>
          <w:p w14:paraId="72EA3693" w14:textId="77777777" w:rsidR="00EF2965" w:rsidRPr="00952986" w:rsidRDefault="00EF2965" w:rsidP="00FE2702">
            <w:pPr>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7) первинне/повторне;</w:t>
            </w:r>
          </w:p>
          <w:p w14:paraId="362017D4" w14:textId="5FF925F1" w:rsidR="00FE2702" w:rsidRPr="00952986" w:rsidRDefault="00FE2702" w:rsidP="00FE2702">
            <w:pPr>
              <w:ind w:firstLine="377"/>
              <w:jc w:val="both"/>
              <w:rPr>
                <w:rFonts w:ascii="Times New Roman" w:eastAsia="Times New Roman" w:hAnsi="Times New Roman" w:cs="Times New Roman"/>
                <w:b/>
                <w:bCs/>
                <w:color w:val="7030A0"/>
                <w:sz w:val="20"/>
                <w:szCs w:val="20"/>
                <w:lang w:val="uk-UA" w:eastAsia="ru-RU"/>
              </w:rPr>
            </w:pPr>
            <w:r>
              <w:rPr>
                <w:rFonts w:ascii="Times New Roman" w:eastAsia="Times New Roman" w:hAnsi="Times New Roman" w:cs="Times New Roman"/>
                <w:b/>
                <w:bCs/>
                <w:color w:val="7030A0"/>
                <w:sz w:val="20"/>
                <w:szCs w:val="20"/>
                <w:lang w:val="uk-UA" w:eastAsia="ru-RU"/>
              </w:rPr>
              <w:t xml:space="preserve">8) </w:t>
            </w:r>
            <w:r w:rsidRPr="00952986">
              <w:rPr>
                <w:rFonts w:ascii="Times New Roman" w:eastAsia="Times New Roman" w:hAnsi="Times New Roman" w:cs="Times New Roman"/>
                <w:b/>
                <w:bCs/>
                <w:color w:val="7030A0"/>
                <w:sz w:val="20"/>
                <w:szCs w:val="20"/>
                <w:lang w:val="uk-UA" w:eastAsia="ru-RU"/>
              </w:rPr>
              <w:t>Ви</w:t>
            </w:r>
            <w:r>
              <w:rPr>
                <w:rFonts w:ascii="Times New Roman" w:eastAsia="Times New Roman" w:hAnsi="Times New Roman" w:cs="Times New Roman"/>
                <w:b/>
                <w:bCs/>
                <w:color w:val="7030A0"/>
                <w:sz w:val="20"/>
                <w:szCs w:val="20"/>
                <w:lang w:val="uk-UA" w:eastAsia="ru-RU"/>
              </w:rPr>
              <w:t>к</w:t>
            </w:r>
            <w:r w:rsidRPr="00952986">
              <w:rPr>
                <w:rFonts w:ascii="Times New Roman" w:eastAsia="Times New Roman" w:hAnsi="Times New Roman" w:cs="Times New Roman"/>
                <w:b/>
                <w:bCs/>
                <w:color w:val="7030A0"/>
                <w:sz w:val="20"/>
                <w:szCs w:val="20"/>
                <w:lang w:val="uk-UA" w:eastAsia="ru-RU"/>
              </w:rPr>
              <w:t>лючити.</w:t>
            </w:r>
          </w:p>
          <w:p w14:paraId="1E3CA130" w14:textId="1A825AB9" w:rsidR="00EF2965" w:rsidRPr="00952986" w:rsidRDefault="00FE2702" w:rsidP="00FE2702">
            <w:pPr>
              <w:ind w:firstLine="377"/>
              <w:jc w:val="both"/>
              <w:rPr>
                <w:rFonts w:ascii="Times New Roman" w:eastAsia="Times New Roman" w:hAnsi="Times New Roman" w:cs="Times New Roman"/>
                <w:b/>
                <w:bCs/>
                <w:color w:val="7030A0"/>
                <w:sz w:val="20"/>
                <w:szCs w:val="20"/>
                <w:lang w:val="uk-UA" w:eastAsia="ru-RU"/>
              </w:rPr>
            </w:pPr>
            <w:r>
              <w:rPr>
                <w:rFonts w:ascii="Times New Roman" w:eastAsia="Times New Roman" w:hAnsi="Times New Roman" w:cs="Times New Roman"/>
                <w:b/>
                <w:bCs/>
                <w:color w:val="7030A0"/>
                <w:sz w:val="20"/>
                <w:szCs w:val="20"/>
                <w:lang w:val="uk-UA" w:eastAsia="ru-RU"/>
              </w:rPr>
              <w:t xml:space="preserve">9) </w:t>
            </w:r>
            <w:r w:rsidR="00EF2965" w:rsidRPr="00952986">
              <w:rPr>
                <w:rFonts w:ascii="Times New Roman" w:eastAsia="Times New Roman" w:hAnsi="Times New Roman" w:cs="Times New Roman"/>
                <w:b/>
                <w:bCs/>
                <w:color w:val="7030A0"/>
                <w:sz w:val="20"/>
                <w:szCs w:val="20"/>
                <w:lang w:val="uk-UA" w:eastAsia="ru-RU"/>
              </w:rPr>
              <w:t>Виключити.</w:t>
            </w:r>
          </w:p>
          <w:p w14:paraId="1700649D" w14:textId="46CD44C4" w:rsidR="00EF2965" w:rsidRPr="00952986" w:rsidRDefault="00FE2702" w:rsidP="00FE2702">
            <w:pPr>
              <w:ind w:firstLine="377"/>
              <w:jc w:val="both"/>
              <w:rPr>
                <w:rFonts w:ascii="Times New Roman" w:eastAsia="Times New Roman" w:hAnsi="Times New Roman" w:cs="Times New Roman"/>
                <w:b/>
                <w:bCs/>
                <w:color w:val="7030A0"/>
                <w:sz w:val="20"/>
                <w:szCs w:val="20"/>
                <w:lang w:val="uk-UA" w:eastAsia="ru-RU"/>
              </w:rPr>
            </w:pPr>
            <w:r>
              <w:rPr>
                <w:rFonts w:ascii="Times New Roman" w:eastAsia="Times New Roman" w:hAnsi="Times New Roman" w:cs="Times New Roman"/>
                <w:b/>
                <w:bCs/>
                <w:color w:val="7030A0"/>
                <w:sz w:val="20"/>
                <w:szCs w:val="20"/>
                <w:lang w:val="uk-UA" w:eastAsia="ru-RU"/>
              </w:rPr>
              <w:t xml:space="preserve">10) </w:t>
            </w:r>
            <w:r w:rsidR="00EF2965" w:rsidRPr="00952986">
              <w:rPr>
                <w:rFonts w:ascii="Times New Roman" w:eastAsia="Times New Roman" w:hAnsi="Times New Roman" w:cs="Times New Roman"/>
                <w:b/>
                <w:bCs/>
                <w:color w:val="7030A0"/>
                <w:sz w:val="20"/>
                <w:szCs w:val="20"/>
                <w:lang w:val="uk-UA" w:eastAsia="ru-RU"/>
              </w:rPr>
              <w:t>Виключити.</w:t>
            </w:r>
          </w:p>
          <w:p w14:paraId="05209B07" w14:textId="77777777" w:rsidR="00EF2965" w:rsidRPr="00952986" w:rsidRDefault="00EF2965" w:rsidP="00EF2965">
            <w:pPr>
              <w:jc w:val="both"/>
              <w:rPr>
                <w:rFonts w:ascii="Times New Roman" w:hAnsi="Times New Roman" w:cs="Times New Roman"/>
                <w:color w:val="7030A0"/>
                <w:sz w:val="20"/>
                <w:szCs w:val="20"/>
                <w:lang w:val="uk-UA"/>
              </w:rPr>
            </w:pPr>
          </w:p>
          <w:p w14:paraId="2308FD5F" w14:textId="77777777" w:rsidR="00EF2965" w:rsidRPr="00952986" w:rsidRDefault="00EF2965" w:rsidP="00FE2702">
            <w:pPr>
              <w:jc w:val="both"/>
              <w:rPr>
                <w:rFonts w:ascii="Times New Roman" w:eastAsia="Times New Roman" w:hAnsi="Times New Roman" w:cs="Times New Roman"/>
                <w:b/>
                <w:bCs/>
                <w:sz w:val="20"/>
                <w:szCs w:val="20"/>
                <w:lang w:val="uk-UA"/>
              </w:rPr>
            </w:pPr>
          </w:p>
        </w:tc>
        <w:tc>
          <w:tcPr>
            <w:tcW w:w="3942" w:type="dxa"/>
            <w:gridSpan w:val="3"/>
          </w:tcPr>
          <w:p w14:paraId="2EC1DA11"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5DD78FD9"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1BABBA00" w14:textId="77777777" w:rsidR="00EF2965" w:rsidRPr="00952986" w:rsidRDefault="00EF2965" w:rsidP="00FE2702">
            <w:pPr>
              <w:ind w:firstLine="352"/>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Пункти 5) зміст звернення та 6) короткий опис змісту за своєю суттю ідентичні та дублюючі. Пропонується об’єднати в один - короткий опис змісту звернення</w:t>
            </w:r>
          </w:p>
          <w:p w14:paraId="260B41BB" w14:textId="77777777" w:rsidR="00EF2965" w:rsidRPr="00952986" w:rsidRDefault="00EF2965" w:rsidP="00FE2702">
            <w:pPr>
              <w:ind w:firstLine="352"/>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Пункти 8-10 пропонуємо виключити з реєстру, оскільки вони є неважливими в частині ведення реєстру, метою ведення якого є зареєструвати звернення так, щоб його можна було ідентифікувати, визначити тематику, відслідкувати відповідь.</w:t>
            </w:r>
          </w:p>
          <w:p w14:paraId="18E57176" w14:textId="77777777" w:rsidR="00EF2965" w:rsidRPr="00952986" w:rsidRDefault="00EF2965" w:rsidP="00FE2702">
            <w:pPr>
              <w:ind w:firstLine="352"/>
              <w:jc w:val="both"/>
              <w:rPr>
                <w:rFonts w:ascii="Times New Roman" w:hAnsi="Times New Roman" w:cs="Times New Roman"/>
                <w:sz w:val="20"/>
                <w:szCs w:val="20"/>
                <w:lang w:val="uk-UA"/>
              </w:rPr>
            </w:pPr>
            <w:r w:rsidRPr="00952986">
              <w:rPr>
                <w:rFonts w:ascii="Times New Roman" w:eastAsia="Times New Roman" w:hAnsi="Times New Roman" w:cs="Times New Roman"/>
                <w:sz w:val="20"/>
                <w:szCs w:val="20"/>
                <w:lang w:val="uk-UA" w:eastAsia="ru-RU"/>
              </w:rPr>
              <w:t xml:space="preserve">Наприклад, не зрозуміло, навіщо у реєстрі механізм розгляду та як визначити </w:t>
            </w:r>
            <w:r w:rsidRPr="00952986">
              <w:rPr>
                <w:rFonts w:ascii="Times New Roman" w:hAnsi="Times New Roman" w:cs="Times New Roman"/>
                <w:sz w:val="20"/>
                <w:szCs w:val="20"/>
                <w:lang w:val="uk-UA"/>
              </w:rPr>
              <w:t>механізм розгляду при реєстрації.</w:t>
            </w:r>
          </w:p>
          <w:p w14:paraId="353E7D21" w14:textId="77777777" w:rsidR="00EF2965" w:rsidRPr="00952986" w:rsidRDefault="00EF2965" w:rsidP="00FE2702">
            <w:pPr>
              <w:ind w:firstLine="352"/>
              <w:jc w:val="both"/>
              <w:rPr>
                <w:rFonts w:ascii="Times New Roman" w:eastAsia="Times New Roman" w:hAnsi="Times New Roman" w:cs="Times New Roman"/>
                <w:sz w:val="20"/>
                <w:szCs w:val="20"/>
                <w:lang w:val="uk-UA" w:eastAsia="ru-RU"/>
              </w:rPr>
            </w:pPr>
            <w:r w:rsidRPr="00952986">
              <w:rPr>
                <w:rFonts w:ascii="Times New Roman" w:hAnsi="Times New Roman" w:cs="Times New Roman"/>
                <w:sz w:val="20"/>
                <w:szCs w:val="20"/>
                <w:lang w:val="uk-UA"/>
              </w:rPr>
              <w:t>Ці</w:t>
            </w:r>
            <w:r w:rsidRPr="00952986">
              <w:rPr>
                <w:rFonts w:ascii="Times New Roman" w:eastAsia="Times New Roman" w:hAnsi="Times New Roman" w:cs="Times New Roman"/>
                <w:sz w:val="20"/>
                <w:szCs w:val="20"/>
                <w:lang w:val="uk-UA" w:eastAsia="ru-RU"/>
              </w:rPr>
              <w:t xml:space="preserve"> складові є подальшим внутрішнім процесом організації діяльності ОСР.</w:t>
            </w:r>
          </w:p>
          <w:p w14:paraId="2AECDA6A"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076C297A"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5258D55E"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1EE56403"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1C295697"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0378B49A"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6A0797A1"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78BB81AF"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41F13214"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6D64B63B"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38949E35"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0CBD726C"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2CA176B1"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187868C8"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5B83D120" w14:textId="31F30D05" w:rsidR="00EF2965" w:rsidRPr="00952986" w:rsidRDefault="00FE2702" w:rsidP="00EF2965">
            <w:pPr>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Pr>
                <w:rFonts w:ascii="Times New Roman" w:eastAsia="Times New Roman" w:hAnsi="Times New Roman" w:cs="Times New Roman"/>
                <w:b/>
                <w:sz w:val="20"/>
                <w:szCs w:val="20"/>
                <w:lang w:val="uk-UA" w:eastAsia="ru-RU"/>
              </w:rPr>
              <w:t>овано</w:t>
            </w:r>
            <w:r w:rsidRPr="00952986">
              <w:rPr>
                <w:rFonts w:ascii="Times New Roman" w:eastAsia="Times New Roman" w:hAnsi="Times New Roman" w:cs="Times New Roman"/>
                <w:b/>
                <w:sz w:val="20"/>
                <w:szCs w:val="20"/>
                <w:lang w:val="uk-UA" w:eastAsia="ru-RU"/>
              </w:rPr>
              <w:t xml:space="preserve"> в редакції вище</w:t>
            </w:r>
          </w:p>
        </w:tc>
      </w:tr>
      <w:tr w:rsidR="00FE2702" w:rsidRPr="00F14630" w14:paraId="63D293BE" w14:textId="77777777" w:rsidTr="009806E7">
        <w:trPr>
          <w:trHeight w:val="20"/>
        </w:trPr>
        <w:tc>
          <w:tcPr>
            <w:tcW w:w="4345" w:type="dxa"/>
            <w:gridSpan w:val="2"/>
            <w:vMerge w:val="restart"/>
            <w:tcBorders>
              <w:bottom w:val="nil"/>
            </w:tcBorders>
          </w:tcPr>
          <w:p w14:paraId="705E10C2" w14:textId="77777777" w:rsidR="00FE2702" w:rsidRDefault="00FE2702" w:rsidP="00EF2965">
            <w:pPr>
              <w:ind w:firstLine="480"/>
              <w:jc w:val="both"/>
              <w:rPr>
                <w:rFonts w:ascii="Times New Roman" w:eastAsia="Times New Roman" w:hAnsi="Times New Roman" w:cs="Times New Roman"/>
                <w:b/>
                <w:color w:val="0070C0"/>
                <w:sz w:val="20"/>
                <w:szCs w:val="20"/>
                <w:lang w:val="uk-UA" w:eastAsia="ru-RU"/>
              </w:rPr>
            </w:pPr>
          </w:p>
          <w:p w14:paraId="52E2E919" w14:textId="77777777" w:rsidR="00FE2702" w:rsidRDefault="00FE2702" w:rsidP="00EF2965">
            <w:pPr>
              <w:ind w:firstLine="480"/>
              <w:jc w:val="both"/>
              <w:rPr>
                <w:rFonts w:ascii="Times New Roman" w:eastAsia="Times New Roman" w:hAnsi="Times New Roman" w:cs="Times New Roman"/>
                <w:b/>
                <w:color w:val="0070C0"/>
                <w:sz w:val="20"/>
                <w:szCs w:val="20"/>
                <w:lang w:val="uk-UA" w:eastAsia="ru-RU"/>
              </w:rPr>
            </w:pPr>
          </w:p>
          <w:p w14:paraId="6522FD21" w14:textId="63B5DCC2"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8.1.11. Усі звернення реєструються у день їх отримання якщо відповідне звернення подано:</w:t>
            </w:r>
          </w:p>
          <w:p w14:paraId="0A55BC66"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1) фізичною особою в усній формі (на особистому прийомі керівника учасника роздрібного ринку, у центрі обслуговування споживачів або </w:t>
            </w:r>
            <w:proofErr w:type="spellStart"/>
            <w:r w:rsidRPr="00952986">
              <w:rPr>
                <w:rFonts w:ascii="Times New Roman" w:eastAsia="Times New Roman" w:hAnsi="Times New Roman" w:cs="Times New Roman"/>
                <w:b/>
                <w:color w:val="0070C0"/>
                <w:sz w:val="20"/>
                <w:szCs w:val="20"/>
                <w:lang w:val="uk-UA" w:eastAsia="ru-RU"/>
              </w:rPr>
              <w:t>кол</w:t>
            </w:r>
            <w:proofErr w:type="spellEnd"/>
            <w:r w:rsidRPr="00952986">
              <w:rPr>
                <w:rFonts w:ascii="Times New Roman" w:eastAsia="Times New Roman" w:hAnsi="Times New Roman" w:cs="Times New Roman"/>
                <w:b/>
                <w:color w:val="0070C0"/>
                <w:sz w:val="20"/>
                <w:szCs w:val="20"/>
                <w:lang w:val="uk-UA" w:eastAsia="ru-RU"/>
              </w:rPr>
              <w:t>-центрі);</w:t>
            </w:r>
          </w:p>
          <w:p w14:paraId="16294DA1" w14:textId="77777777" w:rsidR="00FE2702" w:rsidRPr="00952986" w:rsidRDefault="00FE2702" w:rsidP="00FE2702">
            <w:pPr>
              <w:ind w:firstLine="461"/>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споживачем (заявником) у письмовій формі (у тому числі з використанням мережі Інтернет, засобів електронного зв’язку (електронне звернення)) та отримано учасником роздрібного ринку, суб’єктом, що належить до особливої групи споживачів, не пізніше ніж за 1 годину до завершення робочого дня.</w:t>
            </w:r>
          </w:p>
          <w:p w14:paraId="2A4B53C7" w14:textId="77777777" w:rsidR="00FE2702" w:rsidRPr="00952986" w:rsidRDefault="00FE2702" w:rsidP="00EF2965">
            <w:pPr>
              <w:ind w:firstLine="480"/>
              <w:jc w:val="both"/>
              <w:rPr>
                <w:rFonts w:ascii="Times New Roman" w:hAnsi="Times New Roman" w:cs="Times New Roman"/>
                <w:b/>
                <w:bCs/>
                <w:sz w:val="20"/>
                <w:szCs w:val="20"/>
                <w:lang w:val="uk-UA"/>
              </w:rPr>
            </w:pPr>
          </w:p>
        </w:tc>
        <w:tc>
          <w:tcPr>
            <w:tcW w:w="4128" w:type="dxa"/>
            <w:gridSpan w:val="3"/>
          </w:tcPr>
          <w:p w14:paraId="5821015B"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w:t>
            </w:r>
            <w:r w:rsidRPr="00952986">
              <w:rPr>
                <w:rFonts w:ascii="Times New Roman" w:eastAsia="Times New Roman" w:hAnsi="Times New Roman" w:cs="Times New Roman"/>
                <w:b/>
                <w:bCs/>
                <w:sz w:val="20"/>
                <w:szCs w:val="20"/>
                <w:lang w:val="uk-UA"/>
              </w:rPr>
              <w:lastRenderedPageBreak/>
              <w:t xml:space="preserve">ЕЛЕКТРОМЕРЕЖІ» </w:t>
            </w:r>
          </w:p>
          <w:p w14:paraId="5DF2F749"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6D9CA71" w14:textId="342D1814" w:rsidR="00FE2702" w:rsidRPr="00952986" w:rsidRDefault="00FE2702"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b/>
                <w:bCs/>
                <w:color w:val="7030A0"/>
                <w:sz w:val="20"/>
                <w:szCs w:val="20"/>
                <w:lang w:val="uk-UA"/>
              </w:rPr>
              <w:t>Виключити.</w:t>
            </w:r>
          </w:p>
        </w:tc>
        <w:tc>
          <w:tcPr>
            <w:tcW w:w="3942" w:type="dxa"/>
            <w:gridSpan w:val="3"/>
          </w:tcPr>
          <w:p w14:paraId="784CEA8E"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w:t>
            </w:r>
            <w:r w:rsidRPr="00952986">
              <w:rPr>
                <w:rFonts w:ascii="Times New Roman" w:eastAsia="Times New Roman" w:hAnsi="Times New Roman" w:cs="Times New Roman"/>
                <w:b/>
                <w:bCs/>
                <w:sz w:val="20"/>
                <w:szCs w:val="20"/>
                <w:lang w:val="uk-UA"/>
              </w:rPr>
              <w:lastRenderedPageBreak/>
              <w:t xml:space="preserve">ЕЛЕКТРОМЕРЕЖІ» </w:t>
            </w:r>
          </w:p>
          <w:p w14:paraId="235827CA" w14:textId="77777777" w:rsidR="00FE2702" w:rsidRPr="00952986" w:rsidRDefault="00FE2702" w:rsidP="00EF2965">
            <w:pPr>
              <w:widowControl w:val="0"/>
              <w:autoSpaceDE w:val="0"/>
              <w:autoSpaceDN w:val="0"/>
              <w:ind w:firstLine="14"/>
              <w:jc w:val="both"/>
              <w:rPr>
                <w:rFonts w:ascii="Times New Roman" w:eastAsia="Times New Roman" w:hAnsi="Times New Roman" w:cs="Times New Roman"/>
                <w:sz w:val="20"/>
                <w:szCs w:val="20"/>
                <w:lang w:val="uk-UA"/>
              </w:rPr>
            </w:pPr>
          </w:p>
          <w:p w14:paraId="3841B4B5" w14:textId="469D8084" w:rsidR="00FE2702" w:rsidRPr="00952986" w:rsidRDefault="00FE2702" w:rsidP="00FE2702">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Це уже третій пункт про реєстрацію звернень, необхідність реєстрацію передбачена пунктами 8.1.5 та 8.1.9.</w:t>
            </w:r>
          </w:p>
          <w:p w14:paraId="4BBE6071" w14:textId="77777777" w:rsidR="00FE2702" w:rsidRPr="00952986" w:rsidRDefault="00FE2702" w:rsidP="00FE2702">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Очевидно, що звернення має реєструватись якнайшвидше і одразу передаватись відповідальному фахівцю для опрацювання, оскільки є термін його розгляду. ОСР має забезпечити своєчасне  реагування на звернення.  Але включення формулювання  «</w:t>
            </w:r>
            <w:r w:rsidRPr="00952986">
              <w:rPr>
                <w:rFonts w:ascii="Times New Roman" w:eastAsia="Times New Roman" w:hAnsi="Times New Roman" w:cs="Times New Roman"/>
                <w:sz w:val="20"/>
                <w:szCs w:val="20"/>
                <w:lang w:val="uk-UA" w:eastAsia="ru-RU"/>
              </w:rPr>
              <w:t>не пізніше ніж за 1 годину до завершення робочого дня»,</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sz w:val="20"/>
                <w:szCs w:val="20"/>
                <w:lang w:val="uk-UA" w:eastAsia="ru-RU"/>
              </w:rPr>
              <w:t>- є</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sz w:val="20"/>
                <w:szCs w:val="20"/>
                <w:lang w:val="uk-UA"/>
              </w:rPr>
              <w:t xml:space="preserve">втручанням у внутрішні організаційні процес організації діяльності ОСР. </w:t>
            </w:r>
          </w:p>
          <w:p w14:paraId="0C382007" w14:textId="77777777" w:rsidR="00FE2702" w:rsidRPr="00952986" w:rsidRDefault="00FE2702"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78E6C890" w14:textId="77777777" w:rsidR="00FE2702" w:rsidRPr="00952986" w:rsidRDefault="00FE2702" w:rsidP="00EF2965">
            <w:pPr>
              <w:ind w:firstLine="480"/>
              <w:jc w:val="both"/>
              <w:rPr>
                <w:rFonts w:ascii="Times New Roman" w:eastAsia="Times New Roman" w:hAnsi="Times New Roman" w:cs="Times New Roman"/>
                <w:b/>
                <w:sz w:val="20"/>
                <w:szCs w:val="20"/>
                <w:lang w:val="uk-UA" w:eastAsia="ru-RU"/>
              </w:rPr>
            </w:pPr>
          </w:p>
          <w:p w14:paraId="1CE5A3E9" w14:textId="77777777" w:rsidR="00FE2702" w:rsidRPr="00952986" w:rsidRDefault="00FE2702" w:rsidP="00EF2965">
            <w:pPr>
              <w:ind w:firstLine="480"/>
              <w:jc w:val="both"/>
              <w:rPr>
                <w:rFonts w:ascii="Times New Roman" w:eastAsia="Times New Roman" w:hAnsi="Times New Roman" w:cs="Times New Roman"/>
                <w:b/>
                <w:sz w:val="20"/>
                <w:szCs w:val="20"/>
                <w:lang w:val="uk-UA" w:eastAsia="ru-RU"/>
              </w:rPr>
            </w:pPr>
          </w:p>
          <w:p w14:paraId="02306B33" w14:textId="77777777" w:rsidR="00FE2702" w:rsidRDefault="00FE2702" w:rsidP="00EF2965">
            <w:pPr>
              <w:ind w:firstLine="480"/>
              <w:jc w:val="both"/>
              <w:rPr>
                <w:rFonts w:ascii="Times New Roman" w:eastAsia="Times New Roman" w:hAnsi="Times New Roman" w:cs="Times New Roman"/>
                <w:b/>
                <w:sz w:val="20"/>
                <w:szCs w:val="20"/>
                <w:lang w:val="uk-UA" w:eastAsia="ru-RU"/>
              </w:rPr>
            </w:pPr>
          </w:p>
          <w:p w14:paraId="60317140" w14:textId="1A81D761" w:rsidR="00FE2702" w:rsidRPr="00952986" w:rsidRDefault="00FE2702" w:rsidP="009806E7">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tc>
      </w:tr>
      <w:tr w:rsidR="00FE2702" w:rsidRPr="00F416A9" w14:paraId="4CA24F62" w14:textId="77777777" w:rsidTr="009806E7">
        <w:trPr>
          <w:trHeight w:val="20"/>
        </w:trPr>
        <w:tc>
          <w:tcPr>
            <w:tcW w:w="4345" w:type="dxa"/>
            <w:gridSpan w:val="2"/>
            <w:vMerge/>
            <w:tcBorders>
              <w:bottom w:val="nil"/>
            </w:tcBorders>
          </w:tcPr>
          <w:p w14:paraId="12DF941D" w14:textId="77777777" w:rsidR="00FE2702" w:rsidRPr="00952986" w:rsidRDefault="00FE2702"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A162D75" w14:textId="77777777" w:rsidR="00FE2702" w:rsidRPr="00952986" w:rsidRDefault="00FE2702" w:rsidP="00EF2965">
            <w:pPr>
              <w:shd w:val="clear" w:color="auto" w:fill="FFFFFF"/>
              <w:tabs>
                <w:tab w:val="left" w:pos="4707"/>
              </w:tabs>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НЕК «Укренерго»</w:t>
            </w:r>
          </w:p>
          <w:p w14:paraId="17CDB7F0" w14:textId="77777777" w:rsidR="00FE2702" w:rsidRPr="00952986" w:rsidRDefault="00FE2702" w:rsidP="00EF2965">
            <w:pPr>
              <w:shd w:val="clear" w:color="auto" w:fill="FFFFFF"/>
              <w:tabs>
                <w:tab w:val="left" w:pos="4707"/>
              </w:tabs>
              <w:contextualSpacing/>
              <w:jc w:val="both"/>
              <w:rPr>
                <w:rFonts w:ascii="Times New Roman" w:hAnsi="Times New Roman" w:cs="Times New Roman"/>
                <w:b/>
                <w:bCs/>
                <w:color w:val="0070C0"/>
                <w:sz w:val="20"/>
                <w:szCs w:val="20"/>
                <w:lang w:val="uk-UA"/>
              </w:rPr>
            </w:pPr>
          </w:p>
          <w:p w14:paraId="2BF40D3A" w14:textId="214CBBCF" w:rsidR="00FE2702" w:rsidRPr="00952986" w:rsidRDefault="00FE2702" w:rsidP="00EF2965">
            <w:pPr>
              <w:shd w:val="clear" w:color="auto" w:fill="FFFFFF"/>
              <w:tabs>
                <w:tab w:val="left" w:pos="4707"/>
              </w:tabs>
              <w:contextualSpacing/>
              <w:jc w:val="both"/>
              <w:rPr>
                <w:rFonts w:ascii="Times New Roman" w:hAnsi="Times New Roman" w:cs="Times New Roman"/>
                <w:color w:val="333333"/>
                <w:sz w:val="20"/>
                <w:szCs w:val="20"/>
                <w:lang w:val="uk-UA"/>
              </w:rPr>
            </w:pPr>
            <w:r w:rsidRPr="00952986">
              <w:rPr>
                <w:rFonts w:ascii="Times New Roman" w:hAnsi="Times New Roman" w:cs="Times New Roman"/>
                <w:b/>
                <w:bCs/>
                <w:color w:val="0070C0"/>
                <w:sz w:val="20"/>
                <w:szCs w:val="20"/>
                <w:lang w:val="uk-UA"/>
              </w:rPr>
              <w:t>8.1.11. Усі звернення реєструються у день їх отримання якщо відповідне звернення</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(заяви/скарги/претензії)</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подано:</w:t>
            </w:r>
          </w:p>
          <w:p w14:paraId="2641C885"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EDDA701" w14:textId="77777777" w:rsidR="00FE2702" w:rsidRPr="00952986" w:rsidRDefault="00FE2702" w:rsidP="00EF2965">
            <w:pPr>
              <w:shd w:val="clear" w:color="auto" w:fill="FFFFFF"/>
              <w:tabs>
                <w:tab w:val="left" w:pos="4707"/>
              </w:tabs>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НЕК «Укренерго»</w:t>
            </w:r>
          </w:p>
          <w:p w14:paraId="685C9D6A" w14:textId="77777777" w:rsidR="00FE2702" w:rsidRPr="00952986" w:rsidRDefault="00FE2702" w:rsidP="00EF2965">
            <w:pPr>
              <w:shd w:val="clear" w:color="auto" w:fill="FFFFFF"/>
              <w:tabs>
                <w:tab w:val="left" w:pos="4707"/>
              </w:tabs>
              <w:contextualSpacing/>
              <w:jc w:val="both"/>
              <w:rPr>
                <w:rFonts w:ascii="Times New Roman" w:hAnsi="Times New Roman" w:cs="Times New Roman"/>
                <w:b/>
                <w:bCs/>
                <w:color w:val="0070C0"/>
                <w:sz w:val="20"/>
                <w:szCs w:val="20"/>
                <w:lang w:val="uk-UA"/>
              </w:rPr>
            </w:pPr>
          </w:p>
          <w:p w14:paraId="015B8B26" w14:textId="77777777" w:rsidR="00FE2702" w:rsidRPr="00952986" w:rsidRDefault="00FE2702" w:rsidP="00EF2965">
            <w:pPr>
              <w:shd w:val="clear" w:color="auto" w:fill="FFFFFF"/>
              <w:ind w:right="-108"/>
              <w:contextualSpacing/>
              <w:jc w:val="both"/>
              <w:rPr>
                <w:rFonts w:ascii="Times New Roman" w:hAnsi="Times New Roman" w:cs="Times New Roman"/>
                <w:color w:val="333333"/>
                <w:sz w:val="20"/>
                <w:szCs w:val="20"/>
                <w:lang w:val="uk-UA"/>
              </w:rPr>
            </w:pPr>
            <w:r w:rsidRPr="00952986">
              <w:rPr>
                <w:rFonts w:ascii="Times New Roman" w:hAnsi="Times New Roman" w:cs="Times New Roman"/>
                <w:color w:val="333333"/>
                <w:sz w:val="20"/>
                <w:szCs w:val="20"/>
                <w:lang w:val="uk-UA"/>
              </w:rPr>
              <w:t>Пропозиція уточнити. Далі по тексту уточнити з додаванням даного уточнення.</w:t>
            </w:r>
          </w:p>
          <w:p w14:paraId="44B661B2" w14:textId="77777777" w:rsidR="00FE2702" w:rsidRPr="00952986" w:rsidRDefault="00FE2702"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6F9273AD" w14:textId="08D697D2" w:rsidR="00FE2702" w:rsidRPr="00952986" w:rsidRDefault="00FE2702" w:rsidP="00EF2965">
            <w:pPr>
              <w:ind w:firstLine="480"/>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Pr>
                <w:rFonts w:ascii="Times New Roman" w:eastAsia="Times New Roman" w:hAnsi="Times New Roman" w:cs="Times New Roman"/>
                <w:b/>
                <w:sz w:val="20"/>
                <w:szCs w:val="20"/>
                <w:lang w:val="uk-UA" w:eastAsia="ru-RU"/>
              </w:rPr>
              <w:t xml:space="preserve">овано </w:t>
            </w:r>
            <w:r w:rsidRPr="00952986">
              <w:rPr>
                <w:rFonts w:ascii="Times New Roman" w:eastAsia="Times New Roman" w:hAnsi="Times New Roman" w:cs="Times New Roman"/>
                <w:b/>
                <w:sz w:val="20"/>
                <w:szCs w:val="20"/>
                <w:lang w:val="uk-UA" w:eastAsia="ru-RU"/>
              </w:rPr>
              <w:t>в редакції</w:t>
            </w:r>
            <w:r w:rsidRPr="00FE2702">
              <w:rPr>
                <w:rFonts w:ascii="Times New Roman" w:eastAsia="Times New Roman" w:hAnsi="Times New Roman" w:cs="Times New Roman"/>
                <w:b/>
                <w:sz w:val="20"/>
                <w:szCs w:val="20"/>
                <w:lang w:val="uk-UA" w:eastAsia="ru-RU"/>
              </w:rPr>
              <w:t>:</w:t>
            </w:r>
            <w:r>
              <w:rPr>
                <w:rFonts w:ascii="Times New Roman" w:eastAsia="Times New Roman" w:hAnsi="Times New Roman" w:cs="Times New Roman"/>
                <w:b/>
                <w:sz w:val="20"/>
                <w:szCs w:val="20"/>
                <w:lang w:val="uk-UA" w:eastAsia="ru-RU"/>
              </w:rPr>
              <w:t xml:space="preserve"> </w:t>
            </w:r>
          </w:p>
          <w:p w14:paraId="684C636A" w14:textId="743B9083" w:rsidR="00FE2702" w:rsidRPr="000F5AEF" w:rsidRDefault="00FE2702" w:rsidP="00EF2965">
            <w:pPr>
              <w:ind w:firstLine="480"/>
              <w:jc w:val="both"/>
              <w:rPr>
                <w:rFonts w:ascii="Times New Roman" w:eastAsia="Times New Roman" w:hAnsi="Times New Roman" w:cs="Times New Roman"/>
                <w:b/>
                <w:color w:val="0070C0"/>
                <w:sz w:val="20"/>
                <w:szCs w:val="20"/>
                <w:lang w:val="uk-UA" w:eastAsia="ru-RU"/>
              </w:rPr>
            </w:pPr>
            <w:r w:rsidRPr="000F5AEF">
              <w:rPr>
                <w:rFonts w:ascii="Times New Roman" w:eastAsia="Times New Roman" w:hAnsi="Times New Roman" w:cs="Times New Roman"/>
                <w:b/>
                <w:bCs/>
                <w:color w:val="0070C0"/>
                <w:sz w:val="20"/>
                <w:szCs w:val="20"/>
                <w:lang w:val="uk-UA" w:eastAsia="ru-RU"/>
              </w:rPr>
              <w:t>8.1.11. Усі звернення реєструються у день їх отримання якщо відповідне звернення</w:t>
            </w:r>
            <w:r w:rsidRPr="000F5AEF">
              <w:rPr>
                <w:rFonts w:ascii="Times New Roman" w:eastAsia="Times New Roman" w:hAnsi="Times New Roman" w:cs="Times New Roman"/>
                <w:b/>
                <w:color w:val="0070C0"/>
                <w:sz w:val="20"/>
                <w:szCs w:val="20"/>
                <w:lang w:val="uk-UA" w:eastAsia="ru-RU"/>
              </w:rPr>
              <w:t xml:space="preserve"> </w:t>
            </w:r>
            <w:r w:rsidRPr="000F5AEF">
              <w:rPr>
                <w:rFonts w:ascii="Times New Roman" w:eastAsia="Times New Roman" w:hAnsi="Times New Roman" w:cs="Times New Roman"/>
                <w:b/>
                <w:color w:val="00B050"/>
                <w:sz w:val="20"/>
                <w:szCs w:val="20"/>
                <w:lang w:val="uk-UA" w:eastAsia="ru-RU"/>
              </w:rPr>
              <w:t xml:space="preserve">(заяви/скарги), претензії </w:t>
            </w:r>
            <w:r w:rsidRPr="000F5AEF">
              <w:rPr>
                <w:rFonts w:ascii="Times New Roman" w:eastAsia="Times New Roman" w:hAnsi="Times New Roman" w:cs="Times New Roman"/>
                <w:b/>
                <w:bCs/>
                <w:color w:val="0070C0"/>
                <w:sz w:val="20"/>
                <w:szCs w:val="20"/>
                <w:lang w:val="uk-UA" w:eastAsia="ru-RU"/>
              </w:rPr>
              <w:t>подано:</w:t>
            </w:r>
          </w:p>
          <w:p w14:paraId="2A7238B1" w14:textId="1F55FAE2" w:rsidR="00FE2702" w:rsidRDefault="0050130F" w:rsidP="00EF2965">
            <w:pPr>
              <w:ind w:firstLine="480"/>
              <w:jc w:val="both"/>
              <w:rPr>
                <w:rFonts w:ascii="Times New Roman" w:eastAsia="Times New Roman" w:hAnsi="Times New Roman" w:cs="Times New Roman"/>
                <w:b/>
                <w:color w:val="0070C0"/>
                <w:sz w:val="20"/>
                <w:szCs w:val="20"/>
                <w:lang w:val="uk-UA" w:eastAsia="ru-RU"/>
              </w:rPr>
            </w:pPr>
            <w:r w:rsidRPr="000F5AEF">
              <w:rPr>
                <w:rFonts w:ascii="Times New Roman" w:eastAsia="Times New Roman" w:hAnsi="Times New Roman" w:cs="Times New Roman"/>
                <w:b/>
                <w:color w:val="0070C0"/>
                <w:sz w:val="20"/>
                <w:szCs w:val="20"/>
                <w:lang w:val="uk-UA" w:eastAsia="ru-RU"/>
              </w:rPr>
              <w:t>…</w:t>
            </w:r>
          </w:p>
          <w:p w14:paraId="23CEB92A" w14:textId="40866440" w:rsidR="0050130F" w:rsidRPr="00952986" w:rsidRDefault="0050130F" w:rsidP="00EF2965">
            <w:pPr>
              <w:ind w:firstLine="480"/>
              <w:jc w:val="both"/>
              <w:rPr>
                <w:rFonts w:ascii="Times New Roman" w:eastAsia="Times New Roman" w:hAnsi="Times New Roman" w:cs="Times New Roman"/>
                <w:b/>
                <w:color w:val="0070C0"/>
                <w:sz w:val="20"/>
                <w:szCs w:val="20"/>
                <w:lang w:val="uk-UA" w:eastAsia="ru-RU"/>
              </w:rPr>
            </w:pPr>
          </w:p>
        </w:tc>
      </w:tr>
      <w:tr w:rsidR="00EF2965" w:rsidRPr="00F14630" w14:paraId="6CE02BAD" w14:textId="77777777" w:rsidTr="009806E7">
        <w:trPr>
          <w:trHeight w:val="20"/>
        </w:trPr>
        <w:tc>
          <w:tcPr>
            <w:tcW w:w="4345" w:type="dxa"/>
            <w:gridSpan w:val="2"/>
            <w:tcBorders>
              <w:top w:val="nil"/>
              <w:bottom w:val="single" w:sz="4" w:space="0" w:color="auto"/>
            </w:tcBorders>
          </w:tcPr>
          <w:p w14:paraId="7D76C2CA"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22F4107"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4F3E74CA"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p>
          <w:p w14:paraId="028B363D" w14:textId="77777777" w:rsidR="00EF2965" w:rsidRPr="00952986" w:rsidRDefault="00EF2965" w:rsidP="00EF2965">
            <w:pPr>
              <w:shd w:val="clear" w:color="auto" w:fill="FFFFFF"/>
              <w:tabs>
                <w:tab w:val="left" w:pos="4707"/>
              </w:tabs>
              <w:contextualSpacing/>
              <w:jc w:val="center"/>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Виключити.</w:t>
            </w:r>
          </w:p>
          <w:p w14:paraId="501BB0E6" w14:textId="5A8C9165" w:rsidR="00EF2965" w:rsidRPr="00952986" w:rsidRDefault="00EF2965" w:rsidP="00EF2965">
            <w:pPr>
              <w:shd w:val="clear" w:color="auto" w:fill="FFFFFF"/>
              <w:tabs>
                <w:tab w:val="left" w:pos="4707"/>
              </w:tabs>
              <w:contextualSpacing/>
              <w:jc w:val="center"/>
              <w:rPr>
                <w:rFonts w:ascii="Times New Roman" w:hAnsi="Times New Roman" w:cs="Times New Roman"/>
                <w:b/>
                <w:bCs/>
                <w:sz w:val="20"/>
                <w:szCs w:val="20"/>
                <w:lang w:val="uk-UA"/>
              </w:rPr>
            </w:pPr>
          </w:p>
        </w:tc>
        <w:tc>
          <w:tcPr>
            <w:tcW w:w="3942" w:type="dxa"/>
            <w:gridSpan w:val="3"/>
          </w:tcPr>
          <w:p w14:paraId="247AC15C"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1458A48A" w14:textId="77777777" w:rsidR="00EF2965" w:rsidRPr="00952986" w:rsidRDefault="00EF2965" w:rsidP="009806E7">
            <w:pPr>
              <w:pStyle w:val="rvps7"/>
              <w:shd w:val="clear" w:color="auto" w:fill="FFFFFF"/>
              <w:spacing w:before="0" w:beforeAutospacing="0" w:after="0" w:afterAutospacing="0"/>
              <w:ind w:firstLine="352"/>
              <w:jc w:val="center"/>
              <w:rPr>
                <w:b/>
                <w:bCs/>
                <w:color w:val="333333"/>
                <w:sz w:val="20"/>
                <w:szCs w:val="20"/>
                <w:lang w:val="uk-UA"/>
              </w:rPr>
            </w:pPr>
          </w:p>
          <w:p w14:paraId="2B5618DB" w14:textId="77777777" w:rsidR="00EF2965" w:rsidRPr="00952986" w:rsidRDefault="00EF2965" w:rsidP="009806E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Це уже третій пункт про реєстрацію звернень, необхідність реєстрацію передбачена пунктами 8.1.5 та 8.1.9.</w:t>
            </w:r>
          </w:p>
          <w:p w14:paraId="21045B62" w14:textId="77777777" w:rsidR="00EF2965" w:rsidRPr="00952986" w:rsidRDefault="00EF2965" w:rsidP="009806E7">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Очевидно, що звернення має реєструватись якнайшвидше і одразу передаватись відповідальному фахівцю для опрацювання, оскільки є термін його розгляду. ОСР має забезпечити своєчасне  реагування на звернення.  Але включення формулювання  «</w:t>
            </w:r>
            <w:r w:rsidRPr="00952986">
              <w:rPr>
                <w:rFonts w:ascii="Times New Roman" w:eastAsia="Times New Roman" w:hAnsi="Times New Roman" w:cs="Times New Roman"/>
                <w:sz w:val="20"/>
                <w:szCs w:val="20"/>
                <w:lang w:val="uk-UA" w:eastAsia="ru-RU"/>
              </w:rPr>
              <w:t>не пізніше ніж за 1 годину до завершення робочого дня»,</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sz w:val="20"/>
                <w:szCs w:val="20"/>
                <w:lang w:val="uk-UA" w:eastAsia="ru-RU"/>
              </w:rPr>
              <w:t>- є</w:t>
            </w:r>
            <w:r w:rsidRPr="00952986">
              <w:rPr>
                <w:rFonts w:ascii="Times New Roman" w:eastAsia="Times New Roman" w:hAnsi="Times New Roman" w:cs="Times New Roman"/>
                <w:b/>
                <w:bCs/>
                <w:sz w:val="20"/>
                <w:szCs w:val="20"/>
                <w:lang w:val="uk-UA" w:eastAsia="ru-RU"/>
              </w:rPr>
              <w:t xml:space="preserve"> </w:t>
            </w:r>
            <w:r w:rsidRPr="00952986">
              <w:rPr>
                <w:rFonts w:ascii="Times New Roman" w:hAnsi="Times New Roman" w:cs="Times New Roman"/>
                <w:sz w:val="20"/>
                <w:szCs w:val="20"/>
                <w:lang w:val="uk-UA"/>
              </w:rPr>
              <w:t xml:space="preserve">втручанням у внутрішні організаційні процес організації діяльності ОСР. </w:t>
            </w:r>
          </w:p>
          <w:p w14:paraId="515E4896" w14:textId="77777777" w:rsidR="00EF2965" w:rsidRPr="00952986" w:rsidRDefault="00EF2965" w:rsidP="00EF2965">
            <w:pPr>
              <w:shd w:val="clear" w:color="auto" w:fill="FFFFFF"/>
              <w:ind w:right="-108"/>
              <w:contextualSpacing/>
              <w:jc w:val="both"/>
              <w:rPr>
                <w:rFonts w:ascii="Times New Roman" w:hAnsi="Times New Roman" w:cs="Times New Roman"/>
                <w:color w:val="333333"/>
                <w:sz w:val="20"/>
                <w:szCs w:val="20"/>
                <w:lang w:val="uk-UA"/>
              </w:rPr>
            </w:pPr>
          </w:p>
        </w:tc>
        <w:tc>
          <w:tcPr>
            <w:tcW w:w="3179" w:type="dxa"/>
            <w:gridSpan w:val="2"/>
          </w:tcPr>
          <w:p w14:paraId="5753BED6" w14:textId="77777777" w:rsidR="00EF2965" w:rsidRPr="00952986" w:rsidRDefault="00EF2965" w:rsidP="00307664">
            <w:pPr>
              <w:ind w:firstLine="480"/>
              <w:jc w:val="both"/>
              <w:rPr>
                <w:rFonts w:ascii="Times New Roman" w:eastAsia="Times New Roman" w:hAnsi="Times New Roman" w:cs="Times New Roman"/>
                <w:b/>
                <w:sz w:val="20"/>
                <w:szCs w:val="20"/>
                <w:lang w:val="uk-UA" w:eastAsia="ru-RU"/>
              </w:rPr>
            </w:pPr>
          </w:p>
          <w:p w14:paraId="44AE73FC" w14:textId="77777777" w:rsidR="009806E7" w:rsidRDefault="009806E7" w:rsidP="00307664">
            <w:pPr>
              <w:ind w:firstLine="480"/>
              <w:jc w:val="both"/>
              <w:rPr>
                <w:rFonts w:ascii="Times New Roman" w:eastAsia="Times New Roman" w:hAnsi="Times New Roman" w:cs="Times New Roman"/>
                <w:b/>
                <w:sz w:val="20"/>
                <w:szCs w:val="20"/>
                <w:lang w:val="uk-UA" w:eastAsia="ru-RU"/>
              </w:rPr>
            </w:pPr>
          </w:p>
          <w:p w14:paraId="041F21FA" w14:textId="77777777" w:rsidR="009806E7" w:rsidRDefault="009806E7" w:rsidP="009806E7">
            <w:pPr>
              <w:jc w:val="both"/>
              <w:rPr>
                <w:rFonts w:ascii="Times New Roman" w:eastAsia="Times New Roman" w:hAnsi="Times New Roman" w:cs="Times New Roman"/>
                <w:b/>
                <w:sz w:val="20"/>
                <w:szCs w:val="20"/>
                <w:lang w:val="uk-UA" w:eastAsia="ru-RU"/>
              </w:rPr>
            </w:pPr>
          </w:p>
          <w:p w14:paraId="291384F3" w14:textId="73A460B6" w:rsidR="00307664" w:rsidRPr="00952986" w:rsidRDefault="009806E7" w:rsidP="009806E7">
            <w:pPr>
              <w:jc w:val="both"/>
              <w:rPr>
                <w:rFonts w:ascii="Times New Roman" w:eastAsia="Times New Roman" w:hAnsi="Times New Roman" w:cs="Times New Roman"/>
                <w:b/>
                <w:color w:val="0070C0"/>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tc>
      </w:tr>
      <w:tr w:rsidR="00EF2965" w:rsidRPr="0051289A" w14:paraId="7D22634C" w14:textId="77777777" w:rsidTr="009806E7">
        <w:trPr>
          <w:trHeight w:val="20"/>
        </w:trPr>
        <w:tc>
          <w:tcPr>
            <w:tcW w:w="4345" w:type="dxa"/>
            <w:gridSpan w:val="2"/>
            <w:tcBorders>
              <w:bottom w:val="nil"/>
            </w:tcBorders>
          </w:tcPr>
          <w:p w14:paraId="314E63CC"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34ACECEF"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4F8CF3DE"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27574847" w14:textId="27AD0BDD"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lastRenderedPageBreak/>
              <w:t>8.1.12. У разі повторного звернення споживача (заявника) з питання, яке не було вирішено по суті та яке зафіксовано як вирішене, учасник роздрібного ринку, суб’єкт, що належать до особливої групи споживачів, має:</w:t>
            </w:r>
          </w:p>
          <w:p w14:paraId="5A7C83F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75E06396" w14:textId="11D932C0"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протягом одного робочого дня з дня отримання повторної заяви/скарги/претензії повідомити споживача (заявника) про початок повторного розгляду або про відмову в її розгляді у встановлені строки.</w:t>
            </w:r>
          </w:p>
          <w:p w14:paraId="745F4175" w14:textId="77777777" w:rsidR="00EF2965" w:rsidRPr="00952986" w:rsidRDefault="00EF2965" w:rsidP="00EF2965">
            <w:pPr>
              <w:ind w:firstLine="480"/>
              <w:jc w:val="both"/>
              <w:rPr>
                <w:rFonts w:ascii="Times New Roman" w:hAnsi="Times New Roman" w:cs="Times New Roman"/>
                <w:b/>
                <w:bCs/>
                <w:sz w:val="20"/>
                <w:szCs w:val="20"/>
                <w:lang w:val="uk-UA"/>
              </w:rPr>
            </w:pPr>
          </w:p>
          <w:p w14:paraId="21E71C43" w14:textId="77777777" w:rsidR="00EF2965" w:rsidRPr="00952986" w:rsidRDefault="00EF2965" w:rsidP="00EF2965">
            <w:pPr>
              <w:ind w:firstLine="480"/>
              <w:jc w:val="both"/>
              <w:rPr>
                <w:rFonts w:ascii="Times New Roman" w:hAnsi="Times New Roman" w:cs="Times New Roman"/>
                <w:b/>
                <w:bCs/>
                <w:sz w:val="20"/>
                <w:szCs w:val="20"/>
                <w:lang w:val="uk-UA"/>
              </w:rPr>
            </w:pPr>
          </w:p>
        </w:tc>
        <w:tc>
          <w:tcPr>
            <w:tcW w:w="4128" w:type="dxa"/>
            <w:gridSpan w:val="3"/>
          </w:tcPr>
          <w:p w14:paraId="6C0A1BD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ЕЛЕКТРОМЕРЕЖІ» </w:t>
            </w:r>
          </w:p>
          <w:p w14:paraId="2054285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135B67D" w14:textId="77777777" w:rsidR="00EF2965" w:rsidRPr="00952986" w:rsidRDefault="00EF2965" w:rsidP="009806E7">
            <w:pPr>
              <w:widowControl w:val="0"/>
              <w:autoSpaceDE w:val="0"/>
              <w:autoSpaceDN w:val="0"/>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8.1.12. У разі повторного звернення </w:t>
            </w:r>
            <w:r w:rsidRPr="00952986">
              <w:rPr>
                <w:rFonts w:ascii="Times New Roman" w:eastAsia="Times New Roman" w:hAnsi="Times New Roman" w:cs="Times New Roman"/>
                <w:b/>
                <w:bCs/>
                <w:color w:val="0070C0"/>
                <w:sz w:val="20"/>
                <w:szCs w:val="20"/>
                <w:lang w:val="uk-UA" w:eastAsia="ru-RU"/>
              </w:rPr>
              <w:lastRenderedPageBreak/>
              <w:t xml:space="preserve">споживача </w:t>
            </w:r>
            <w:r w:rsidRPr="00952986">
              <w:rPr>
                <w:rFonts w:ascii="Times New Roman" w:eastAsia="Times New Roman" w:hAnsi="Times New Roman" w:cs="Times New Roman"/>
                <w:b/>
                <w:bCs/>
                <w:color w:val="7030A0"/>
                <w:sz w:val="20"/>
                <w:szCs w:val="20"/>
                <w:lang w:val="uk-UA" w:eastAsia="ru-RU"/>
              </w:rPr>
              <w:t xml:space="preserve">(заявника), учасник </w:t>
            </w:r>
            <w:r w:rsidRPr="00952986">
              <w:rPr>
                <w:rFonts w:ascii="Times New Roman" w:eastAsia="Times New Roman" w:hAnsi="Times New Roman" w:cs="Times New Roman"/>
                <w:b/>
                <w:bCs/>
                <w:color w:val="0070C0"/>
                <w:sz w:val="20"/>
                <w:szCs w:val="20"/>
                <w:lang w:val="uk-UA" w:eastAsia="ru-RU"/>
              </w:rPr>
              <w:t>роздрібного ринку, суб’єкт, що належать до особливої групи споживачів, має:</w:t>
            </w:r>
          </w:p>
          <w:p w14:paraId="0A6325FD" w14:textId="77777777" w:rsidR="00EF2965" w:rsidRPr="00952986" w:rsidRDefault="00EF2965" w:rsidP="009806E7">
            <w:pPr>
              <w:widowControl w:val="0"/>
              <w:autoSpaceDE w:val="0"/>
              <w:autoSpaceDN w:val="0"/>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18B50DFF" w14:textId="77777777" w:rsidR="00EF2965" w:rsidRPr="00952986" w:rsidRDefault="00EF2965" w:rsidP="009806E7">
            <w:pPr>
              <w:widowControl w:val="0"/>
              <w:autoSpaceDE w:val="0"/>
              <w:autoSpaceDN w:val="0"/>
              <w:ind w:firstLine="377"/>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за бажанням споживача протягом трьох робочих днів</w:t>
            </w:r>
            <w:r w:rsidRPr="00952986">
              <w:rPr>
                <w:rFonts w:ascii="Times New Roman" w:eastAsia="Times New Roman" w:hAnsi="Times New Roman" w:cs="Times New Roman"/>
                <w:b/>
                <w:bCs/>
                <w:color w:val="7030A0"/>
                <w:sz w:val="20"/>
                <w:szCs w:val="20"/>
                <w:lang w:val="uk-UA"/>
              </w:rPr>
              <w:t xml:space="preserve"> наступного після</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eastAsia="ru-RU"/>
              </w:rPr>
              <w:t>дня отримання повторної заяви/скарги/претензії повідомити споживача (заявника) про початок повторного розгляду.</w:t>
            </w:r>
          </w:p>
          <w:p w14:paraId="74E6A650" w14:textId="77777777" w:rsidR="00EF2965" w:rsidRPr="00952986" w:rsidRDefault="00EF2965" w:rsidP="00EF2965">
            <w:pPr>
              <w:widowControl w:val="0"/>
              <w:autoSpaceDE w:val="0"/>
              <w:autoSpaceDN w:val="0"/>
              <w:jc w:val="both"/>
              <w:rPr>
                <w:rFonts w:ascii="Times New Roman" w:eastAsia="Times New Roman" w:hAnsi="Times New Roman" w:cs="Times New Roman"/>
                <w:bCs/>
                <w:sz w:val="20"/>
                <w:szCs w:val="20"/>
                <w:lang w:val="uk-UA" w:eastAsia="ru-RU"/>
              </w:rPr>
            </w:pPr>
          </w:p>
          <w:p w14:paraId="3A33F521"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A1CE06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ЕЛЕКТРОМЕРЕЖІ» </w:t>
            </w:r>
          </w:p>
          <w:p w14:paraId="154E6A50"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p w14:paraId="53AF2647" w14:textId="5DEAD731" w:rsidR="00EF2965" w:rsidRPr="00952986" w:rsidRDefault="00EF2965" w:rsidP="00BB10D9">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
                <w:bCs/>
                <w:sz w:val="20"/>
                <w:szCs w:val="20"/>
                <w:lang w:val="uk-UA"/>
              </w:rPr>
              <w:t>«</w:t>
            </w:r>
            <w:r w:rsidRPr="00952986">
              <w:rPr>
                <w:rFonts w:ascii="Times New Roman" w:eastAsia="Times New Roman" w:hAnsi="Times New Roman" w:cs="Times New Roman"/>
                <w:sz w:val="20"/>
                <w:szCs w:val="20"/>
                <w:lang w:val="uk-UA"/>
              </w:rPr>
              <w:t xml:space="preserve">Питання, яке не було вирішено по суті </w:t>
            </w:r>
            <w:r w:rsidRPr="00952986">
              <w:rPr>
                <w:rFonts w:ascii="Times New Roman" w:eastAsia="Times New Roman" w:hAnsi="Times New Roman" w:cs="Times New Roman"/>
                <w:sz w:val="20"/>
                <w:szCs w:val="20"/>
                <w:lang w:val="uk-UA"/>
              </w:rPr>
              <w:lastRenderedPageBreak/>
              <w:t>та яке зафіксовано як вирішене» - це суб’єктивна теза, учасник ринку та споживач можуть мати різні позиції з питання чи вирішено питання по суті.</w:t>
            </w:r>
          </w:p>
          <w:p w14:paraId="015C4A70" w14:textId="77777777" w:rsidR="00EF2965" w:rsidRPr="00952986" w:rsidRDefault="00EF2965" w:rsidP="00BB10D9">
            <w:pPr>
              <w:widowControl w:val="0"/>
              <w:autoSpaceDE w:val="0"/>
              <w:autoSpaceDN w:val="0"/>
              <w:ind w:firstLine="352"/>
              <w:jc w:val="both"/>
              <w:rPr>
                <w:rFonts w:ascii="Times New Roman" w:eastAsia="Times New Roman" w:hAnsi="Times New Roman" w:cs="Times New Roman"/>
                <w:sz w:val="20"/>
                <w:szCs w:val="20"/>
                <w:lang w:val="uk-UA"/>
              </w:rPr>
            </w:pPr>
          </w:p>
          <w:p w14:paraId="4CA05998" w14:textId="77777777" w:rsidR="00EF2965" w:rsidRPr="00952986" w:rsidRDefault="00EF2965" w:rsidP="00BB10D9">
            <w:pPr>
              <w:widowControl w:val="0"/>
              <w:autoSpaceDE w:val="0"/>
              <w:autoSpaceDN w:val="0"/>
              <w:ind w:firstLine="352"/>
              <w:jc w:val="both"/>
              <w:rPr>
                <w:rFonts w:ascii="Times New Roman" w:eastAsia="Times New Roman" w:hAnsi="Times New Roman" w:cs="Times New Roman"/>
                <w:sz w:val="20"/>
                <w:szCs w:val="20"/>
                <w:lang w:val="uk-UA"/>
              </w:rPr>
            </w:pPr>
          </w:p>
          <w:p w14:paraId="3E99EAD2" w14:textId="77777777" w:rsidR="00EF2965" w:rsidRPr="00952986" w:rsidRDefault="00EF2965" w:rsidP="00BB10D9">
            <w:pPr>
              <w:widowControl w:val="0"/>
              <w:autoSpaceDE w:val="0"/>
              <w:autoSpaceDN w:val="0"/>
              <w:ind w:firstLine="352"/>
              <w:jc w:val="both"/>
              <w:rPr>
                <w:rFonts w:ascii="Times New Roman" w:eastAsia="Times New Roman" w:hAnsi="Times New Roman" w:cs="Times New Roman"/>
                <w:sz w:val="20"/>
                <w:szCs w:val="20"/>
                <w:lang w:val="uk-UA"/>
              </w:rPr>
            </w:pPr>
          </w:p>
          <w:p w14:paraId="7A022840" w14:textId="77777777" w:rsidR="00EF2965" w:rsidRPr="00952986" w:rsidRDefault="00EF2965" w:rsidP="00BB10D9">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Не зрозуміло, на якій підставі учасник ринку може відмовити споживачу у розгляді – за формальними ознаками чи за суттю, вважаючи своє попереднє рішення правомірним. Якщо у другому випадку, то мабуть все одно потрібно розглянути повторне звернення, оскільки протягом одного дня може бути лише формальне рішення.</w:t>
            </w:r>
          </w:p>
          <w:p w14:paraId="764FD511"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0B3D56DF"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1BE65776" w14:textId="2C8FF6AF" w:rsidR="00EF2965" w:rsidRPr="00952986" w:rsidRDefault="00EF2965" w:rsidP="00EF2965">
            <w:pPr>
              <w:jc w:val="both"/>
              <w:rPr>
                <w:rFonts w:ascii="Times New Roman" w:eastAsia="Times New Roman" w:hAnsi="Times New Roman" w:cs="Times New Roman"/>
                <w:b/>
                <w:sz w:val="20"/>
                <w:szCs w:val="20"/>
                <w:lang w:val="uk-UA" w:eastAsia="ru-RU"/>
              </w:rPr>
            </w:pPr>
            <w:r w:rsidRPr="0051289A">
              <w:rPr>
                <w:rFonts w:ascii="Times New Roman" w:eastAsia="Times New Roman" w:hAnsi="Times New Roman" w:cs="Times New Roman"/>
                <w:b/>
                <w:sz w:val="20"/>
                <w:szCs w:val="20"/>
                <w:lang w:val="uk-UA" w:eastAsia="ru-RU"/>
              </w:rPr>
              <w:t>Попередньо частково врах</w:t>
            </w:r>
            <w:r w:rsidR="009806E7" w:rsidRPr="0051289A">
              <w:rPr>
                <w:rFonts w:ascii="Times New Roman" w:eastAsia="Times New Roman" w:hAnsi="Times New Roman" w:cs="Times New Roman"/>
                <w:b/>
                <w:sz w:val="20"/>
                <w:szCs w:val="20"/>
                <w:lang w:val="uk-UA" w:eastAsia="ru-RU"/>
              </w:rPr>
              <w:t>овано</w:t>
            </w:r>
            <w:r w:rsidRPr="0051289A">
              <w:rPr>
                <w:rFonts w:ascii="Times New Roman" w:eastAsia="Times New Roman" w:hAnsi="Times New Roman" w:cs="Times New Roman"/>
                <w:b/>
                <w:sz w:val="20"/>
                <w:szCs w:val="20"/>
                <w:lang w:val="uk-UA" w:eastAsia="ru-RU"/>
              </w:rPr>
              <w:t xml:space="preserve"> в редакції</w:t>
            </w:r>
            <w:r w:rsidR="00272A5D" w:rsidRPr="0051289A">
              <w:rPr>
                <w:rFonts w:ascii="Times New Roman" w:eastAsia="Times New Roman" w:hAnsi="Times New Roman" w:cs="Times New Roman"/>
                <w:b/>
                <w:sz w:val="20"/>
                <w:szCs w:val="20"/>
                <w:lang w:val="uk-UA" w:eastAsia="ru-RU"/>
              </w:rPr>
              <w:t>:</w:t>
            </w:r>
          </w:p>
          <w:p w14:paraId="03B745FE" w14:textId="4B3A6FF8" w:rsidR="00EF2965" w:rsidRPr="00952986" w:rsidRDefault="00EF2965" w:rsidP="009806E7">
            <w:pPr>
              <w:ind w:firstLine="37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lastRenderedPageBreak/>
              <w:t xml:space="preserve">8.1.12. У разі повторного звернення споживача (заявника) </w:t>
            </w:r>
            <w:r w:rsidRPr="00952986">
              <w:rPr>
                <w:rFonts w:ascii="Times New Roman" w:eastAsia="Times New Roman" w:hAnsi="Times New Roman" w:cs="Times New Roman"/>
                <w:b/>
                <w:strike/>
                <w:color w:val="00B050"/>
                <w:sz w:val="20"/>
                <w:szCs w:val="20"/>
                <w:lang w:val="uk-UA" w:eastAsia="ru-RU"/>
              </w:rPr>
              <w:t>з питання, яке не було вирішено по суті та яке зафіксовано як вирішене</w:t>
            </w:r>
            <w:r w:rsidRPr="00952986">
              <w:rPr>
                <w:rFonts w:ascii="Times New Roman" w:eastAsia="Times New Roman" w:hAnsi="Times New Roman" w:cs="Times New Roman"/>
                <w:b/>
                <w:color w:val="0070C0"/>
                <w:sz w:val="20"/>
                <w:szCs w:val="20"/>
                <w:lang w:val="uk-UA" w:eastAsia="ru-RU"/>
              </w:rPr>
              <w:t>, учасник роздрібного ринку, (</w:t>
            </w:r>
            <w:r w:rsidRPr="00952986">
              <w:rPr>
                <w:rFonts w:ascii="Times New Roman" w:eastAsia="Times New Roman" w:hAnsi="Times New Roman" w:cs="Times New Roman"/>
                <w:b/>
                <w:color w:val="00B050"/>
                <w:sz w:val="20"/>
                <w:szCs w:val="20"/>
                <w:lang w:val="uk-UA" w:eastAsia="ru-RU"/>
              </w:rPr>
              <w:t xml:space="preserve">крім споживачів) або </w:t>
            </w:r>
            <w:r w:rsidRPr="00952986">
              <w:rPr>
                <w:rFonts w:ascii="Times New Roman" w:eastAsia="Times New Roman" w:hAnsi="Times New Roman" w:cs="Times New Roman"/>
                <w:b/>
                <w:color w:val="0070C0"/>
                <w:sz w:val="20"/>
                <w:szCs w:val="20"/>
                <w:lang w:val="uk-UA" w:eastAsia="ru-RU"/>
              </w:rPr>
              <w:t>суб’єкт, що належать до особливої групи споживачів, має:</w:t>
            </w:r>
          </w:p>
          <w:p w14:paraId="4AD4798C" w14:textId="77777777" w:rsidR="00EF2965" w:rsidRPr="00952986" w:rsidRDefault="00EF2965" w:rsidP="009806E7">
            <w:pPr>
              <w:widowControl w:val="0"/>
              <w:autoSpaceDE w:val="0"/>
              <w:autoSpaceDN w:val="0"/>
              <w:ind w:firstLine="370"/>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763CB0E7" w14:textId="77777777" w:rsidR="00EF2965" w:rsidRPr="00952986" w:rsidRDefault="00EF2965" w:rsidP="009806E7">
            <w:pPr>
              <w:widowControl w:val="0"/>
              <w:autoSpaceDE w:val="0"/>
              <w:autoSpaceDN w:val="0"/>
              <w:ind w:firstLine="370"/>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 протягом одного робочого дня з дня отримання повторної заяви/скарги/претензії повідомити споживача (заявника) про початок повторного розгляду  або про відмову в її розгляді у встановлені строки.</w:t>
            </w:r>
          </w:p>
          <w:p w14:paraId="6FADE476"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r>
      <w:tr w:rsidR="00EF2965" w:rsidRPr="009806E7" w14:paraId="2AB032DD" w14:textId="77777777" w:rsidTr="00BB10D9">
        <w:trPr>
          <w:trHeight w:val="20"/>
        </w:trPr>
        <w:tc>
          <w:tcPr>
            <w:tcW w:w="4345" w:type="dxa"/>
            <w:gridSpan w:val="2"/>
            <w:tcBorders>
              <w:top w:val="nil"/>
              <w:bottom w:val="nil"/>
            </w:tcBorders>
          </w:tcPr>
          <w:p w14:paraId="28815D29"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048E02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4EF9F79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3CE238B" w14:textId="77777777" w:rsidR="00EF2965" w:rsidRPr="00952986" w:rsidRDefault="00EF2965" w:rsidP="009806E7">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8.1.12. У разі повторного звернення споживача (заявника) з питання, яке не було вирішено по суті, </w:t>
            </w:r>
            <w:r w:rsidRPr="00952986">
              <w:rPr>
                <w:rFonts w:ascii="Times New Roman" w:eastAsia="Times New Roman" w:hAnsi="Times New Roman" w:cs="Times New Roman"/>
                <w:b/>
                <w:color w:val="7030A0"/>
                <w:sz w:val="20"/>
                <w:szCs w:val="20"/>
                <w:lang w:val="uk-UA" w:eastAsia="ru-RU"/>
              </w:rPr>
              <w:t>про що зазначив заявник,</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учасник роздрібного ринку, суб’єкт, що належать до особливої групи споживачів, має:</w:t>
            </w:r>
          </w:p>
          <w:p w14:paraId="663645CA" w14:textId="77777777" w:rsidR="00EF2965" w:rsidRPr="00952986" w:rsidRDefault="00EF2965" w:rsidP="009806E7">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2EB8776E" w14:textId="77777777" w:rsidR="00EF2965" w:rsidRPr="00952986" w:rsidRDefault="00EF2965" w:rsidP="009806E7">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2) протягом</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трьох робочих днів</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з дня отримання повторної заяви/скарги/претензії повідомити споживача (заявника) про початок повторного розгляду;</w:t>
            </w:r>
          </w:p>
          <w:p w14:paraId="74C0758F" w14:textId="77777777" w:rsidR="00EF2965" w:rsidRPr="00952986" w:rsidRDefault="00EF2965" w:rsidP="009806E7">
            <w:pPr>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 xml:space="preserve">3) протягом 5 робочих днів перевірити та з’ясувати, чи дійсно звернення є повторним та чи наявна відмітка, що попереднє звернення вирішене; </w:t>
            </w:r>
          </w:p>
          <w:p w14:paraId="166AE62A" w14:textId="77777777" w:rsidR="00EF2965" w:rsidRPr="00952986" w:rsidRDefault="00EF2965" w:rsidP="009806E7">
            <w:pPr>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lastRenderedPageBreak/>
              <w:t>4) в разі не підтвердження інформації, що звернення повторне, учасник може змінити пріоритет щодо негайного вирішення і розглянути його у загальному порядку;</w:t>
            </w:r>
          </w:p>
          <w:p w14:paraId="33B0C47D" w14:textId="1E0C8C70" w:rsidR="00EF2965" w:rsidRPr="00952986" w:rsidRDefault="00EF2965" w:rsidP="009806E7">
            <w:pPr>
              <w:widowControl w:val="0"/>
              <w:autoSpaceDE w:val="0"/>
              <w:autoSpaceDN w:val="0"/>
              <w:ind w:firstLine="377"/>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color w:val="7030A0"/>
                <w:sz w:val="20"/>
                <w:szCs w:val="20"/>
                <w:lang w:val="uk-UA" w:eastAsia="ru-RU"/>
              </w:rPr>
              <w:t xml:space="preserve">5) в разі підтвердження інформації про повторність звернення та в разі, якщо попереднє(-і) звернення вже було(-и) розглянуте(-і), учасник має вжити всіх заходів вирішення питання в найкоротші строки або повідомити </w:t>
            </w:r>
            <w:r w:rsidRPr="00952986">
              <w:rPr>
                <w:rFonts w:ascii="Times New Roman" w:eastAsia="Times New Roman" w:hAnsi="Times New Roman" w:cs="Times New Roman"/>
                <w:b/>
                <w:color w:val="0070C0"/>
                <w:sz w:val="20"/>
                <w:szCs w:val="20"/>
                <w:lang w:val="uk-UA" w:eastAsia="ru-RU"/>
              </w:rPr>
              <w:t>про відмову в розгляді у встановлені строки.</w:t>
            </w:r>
          </w:p>
          <w:p w14:paraId="05DFAA5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D4CE63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6A289D2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A4EB96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8A1D5F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BF0CD7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192F697" w14:textId="292A58EA" w:rsidR="00EF2965" w:rsidRPr="00952986" w:rsidRDefault="00EF2965" w:rsidP="009806E7">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Уточнення.</w:t>
            </w:r>
          </w:p>
          <w:p w14:paraId="7E0AB9D2"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7C87AB9E"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7BCFBB37"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6B4E1FB2"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2F22CD1A"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65232567"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78999656"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105EBAC9"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Пропонуємо збільшити строк до 3 робочих днів, враховуючи  велику кількість звернень в пікові періоди.</w:t>
            </w:r>
          </w:p>
          <w:p w14:paraId="1D3066BF"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4938C7FC"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63FAF0BA" w14:textId="77777777" w:rsidR="00EF2965" w:rsidRPr="00952986" w:rsidRDefault="00EF2965" w:rsidP="009806E7">
            <w:pPr>
              <w:ind w:firstLine="352"/>
              <w:jc w:val="both"/>
              <w:rPr>
                <w:rFonts w:ascii="Times New Roman" w:eastAsia="Times New Roman" w:hAnsi="Times New Roman" w:cs="Times New Roman"/>
                <w:bCs/>
                <w:sz w:val="20"/>
                <w:szCs w:val="20"/>
                <w:lang w:val="uk-UA" w:eastAsia="ru-RU"/>
              </w:rPr>
            </w:pPr>
          </w:p>
          <w:p w14:paraId="70977BA9" w14:textId="64E269ED" w:rsidR="00EF2965" w:rsidRPr="00952986" w:rsidRDefault="00EF2965" w:rsidP="009806E7">
            <w:pPr>
              <w:widowControl w:val="0"/>
              <w:autoSpaceDE w:val="0"/>
              <w:autoSpaceDN w:val="0"/>
              <w:ind w:firstLine="352"/>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Cs/>
                <w:sz w:val="20"/>
                <w:szCs w:val="20"/>
                <w:lang w:val="uk-UA" w:eastAsia="ru-RU"/>
              </w:rPr>
              <w:t xml:space="preserve">Враховуючи, що споживач суб’єктивно може вважати, що звертається з того самого </w:t>
            </w:r>
            <w:r w:rsidRPr="00952986">
              <w:rPr>
                <w:rFonts w:ascii="Times New Roman" w:eastAsia="Times New Roman" w:hAnsi="Times New Roman" w:cs="Times New Roman"/>
                <w:bCs/>
                <w:sz w:val="20"/>
                <w:szCs w:val="20"/>
                <w:lang w:val="uk-UA" w:eastAsia="ru-RU"/>
              </w:rPr>
              <w:lastRenderedPageBreak/>
              <w:t>питання або може зловживати ознакою повторності для пришвидшення розгляду, та враховуючи, що в момент реєстрації об’єктивно перевірити всю базу звернень неможливо, як неможливо й порівняти чи реально звернення стосується того самого питання, пропонуємо деталізувати вимоги цього пункту в окремих підпунктах, щоб забезпечити більш справедливий розгляд звернень всіх споживачів, з урахуванням обмеженості ресурсів учасника ринку.</w:t>
            </w:r>
          </w:p>
        </w:tc>
        <w:tc>
          <w:tcPr>
            <w:tcW w:w="3179" w:type="dxa"/>
            <w:gridSpan w:val="2"/>
          </w:tcPr>
          <w:p w14:paraId="17E932FB"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31F37B35"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6CC01F62" w14:textId="77777777" w:rsidR="001E3B58" w:rsidRDefault="001E3B58" w:rsidP="00EF2965">
            <w:pPr>
              <w:jc w:val="both"/>
              <w:rPr>
                <w:rFonts w:ascii="Times New Roman" w:eastAsia="Times New Roman" w:hAnsi="Times New Roman" w:cs="Times New Roman"/>
                <w:b/>
                <w:sz w:val="20"/>
                <w:szCs w:val="20"/>
                <w:lang w:val="uk-UA" w:eastAsia="ru-RU"/>
              </w:rPr>
            </w:pPr>
          </w:p>
          <w:p w14:paraId="3E8F2812" w14:textId="0CE5F3A1" w:rsidR="00EF2965" w:rsidRPr="00952986" w:rsidRDefault="009806E7" w:rsidP="00EF2965">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p w14:paraId="663B161D"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4F56B748"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506AD471"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11FAB723"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5C0C305E"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082C81F3"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7E700657" w14:textId="26FA8679" w:rsidR="00EF2965" w:rsidRPr="00952986" w:rsidRDefault="00EF2965" w:rsidP="00EF2965">
            <w:pPr>
              <w:jc w:val="both"/>
              <w:rPr>
                <w:rFonts w:ascii="Times New Roman" w:eastAsia="Times New Roman" w:hAnsi="Times New Roman" w:cs="Times New Roman"/>
                <w:b/>
                <w:color w:val="0070C0"/>
                <w:sz w:val="20"/>
                <w:szCs w:val="20"/>
                <w:lang w:val="uk-UA" w:eastAsia="ru-RU"/>
              </w:rPr>
            </w:pPr>
          </w:p>
        </w:tc>
      </w:tr>
      <w:tr w:rsidR="00EF2965" w:rsidRPr="00952986" w14:paraId="31113EFA" w14:textId="77777777" w:rsidTr="00BB10D9">
        <w:trPr>
          <w:trHeight w:val="20"/>
        </w:trPr>
        <w:tc>
          <w:tcPr>
            <w:tcW w:w="4345" w:type="dxa"/>
            <w:gridSpan w:val="2"/>
            <w:tcBorders>
              <w:top w:val="nil"/>
              <w:bottom w:val="nil"/>
            </w:tcBorders>
          </w:tcPr>
          <w:p w14:paraId="1E1FCAD6"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61E9444" w14:textId="4554D18D"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3568BF22" w14:textId="77777777" w:rsidR="00EF2965" w:rsidRPr="00952986" w:rsidRDefault="00EF2965" w:rsidP="00EF2965">
            <w:pPr>
              <w:widowControl w:val="0"/>
              <w:autoSpaceDE w:val="0"/>
              <w:autoSpaceDN w:val="0"/>
              <w:ind w:firstLine="170"/>
              <w:contextualSpacing/>
              <w:rPr>
                <w:rFonts w:ascii="Times New Roman" w:eastAsia="Times New Roman" w:hAnsi="Times New Roman" w:cs="Times New Roman"/>
                <w:b/>
                <w:bCs/>
                <w:sz w:val="20"/>
                <w:szCs w:val="20"/>
                <w:lang w:val="uk-UA"/>
              </w:rPr>
            </w:pPr>
          </w:p>
          <w:p w14:paraId="1E658817" w14:textId="2180DFC6" w:rsidR="00EF2965" w:rsidRPr="00952986" w:rsidRDefault="00EF2965" w:rsidP="009806E7">
            <w:pPr>
              <w:widowControl w:val="0"/>
              <w:tabs>
                <w:tab w:val="left" w:pos="1163"/>
              </w:tabs>
              <w:suppressAutoHyphens/>
              <w:snapToGrid w:val="0"/>
              <w:ind w:firstLine="377"/>
              <w:contextualSpacing/>
              <w:jc w:val="both"/>
              <w:rPr>
                <w:rFonts w:ascii="Times New Roman" w:eastAsia="Times New Roman" w:hAnsi="Times New Roman" w:cs="Times New Roman"/>
                <w:color w:val="7030A0"/>
                <w:sz w:val="20"/>
                <w:szCs w:val="20"/>
                <w:lang w:val="uk-UA" w:eastAsia="zh-CN"/>
              </w:rPr>
            </w:pPr>
            <w:r w:rsidRPr="00952986">
              <w:rPr>
                <w:rFonts w:ascii="Times New Roman" w:eastAsia="Times New Roman" w:hAnsi="Times New Roman" w:cs="Times New Roman"/>
                <w:b/>
                <w:bCs/>
                <w:iCs/>
                <w:color w:val="7030A0"/>
                <w:sz w:val="20"/>
                <w:szCs w:val="20"/>
                <w:lang w:val="uk-UA" w:eastAsia="zh-CN"/>
              </w:rPr>
              <w:t>8.1.12.</w:t>
            </w:r>
            <w:r w:rsidRPr="00952986">
              <w:rPr>
                <w:rFonts w:ascii="Times New Roman" w:eastAsia="Times New Roman" w:hAnsi="Times New Roman" w:cs="Times New Roman"/>
                <w:iCs/>
                <w:color w:val="7030A0"/>
                <w:sz w:val="20"/>
                <w:szCs w:val="20"/>
                <w:lang w:val="uk-UA" w:eastAsia="zh-CN"/>
              </w:rPr>
              <w:t xml:space="preserve"> </w:t>
            </w:r>
            <w:r w:rsidRPr="00952986">
              <w:rPr>
                <w:rFonts w:ascii="Times New Roman" w:eastAsia="Times New Roman" w:hAnsi="Times New Roman" w:cs="Times New Roman"/>
                <w:b/>
                <w:bCs/>
                <w:iCs/>
                <w:color w:val="7030A0"/>
                <w:sz w:val="20"/>
                <w:szCs w:val="20"/>
                <w:lang w:val="uk-UA" w:eastAsia="zh-CN"/>
              </w:rPr>
              <w:t>У разі повторного звернення споживача (заявника) з питання, яке не було вирішено по суті та яке зафіксовано як вирішене, учасник роздрібного ринку, суб’єкт, що належать до особливої групи споживачів, має зареєструвати звернення у реєстрі як окрему заяву/скаргу/претензію, позначивши її як таку, що є повторною та потребує розгляду в Центрі захисту споживачів електричної енергії.</w:t>
            </w:r>
          </w:p>
          <w:p w14:paraId="118BC30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4B54484"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2C6577D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4BB289C2" w14:textId="77777777" w:rsidR="00EF2965" w:rsidRPr="00952986" w:rsidRDefault="00EF2965" w:rsidP="00EF2965">
            <w:pPr>
              <w:widowControl w:val="0"/>
              <w:autoSpaceDE w:val="0"/>
              <w:autoSpaceDN w:val="0"/>
              <w:ind w:firstLine="170"/>
              <w:contextualSpacing/>
              <w:rPr>
                <w:rFonts w:ascii="Times New Roman" w:eastAsia="Times New Roman" w:hAnsi="Times New Roman" w:cs="Times New Roman"/>
                <w:b/>
                <w:bCs/>
                <w:sz w:val="20"/>
                <w:szCs w:val="20"/>
                <w:lang w:val="uk-UA"/>
              </w:rPr>
            </w:pPr>
          </w:p>
          <w:p w14:paraId="79124E72" w14:textId="01B4A927" w:rsidR="00EF2965" w:rsidRPr="00952986" w:rsidRDefault="00EF2965" w:rsidP="006C7C60">
            <w:pPr>
              <w:ind w:firstLine="210"/>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iCs/>
                <w:sz w:val="20"/>
                <w:szCs w:val="20"/>
                <w:lang w:val="uk-UA" w:eastAsia="zh-CN"/>
              </w:rPr>
              <w:t>Пропозиції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обумовлюються тим, що для розгляду звернення необхідний розумний час для збору, опрацювання інформації та надання відповіді споживачу. Термін «негайно» є абстрактним та може бути суб'єктивним терміном одного суб'єкта, а отже є потреба у конкретизації строку надання відповіді споживачу. Також, вважаємо недоцільним надання попередньої відповіді на повторне звернення.</w:t>
            </w:r>
          </w:p>
        </w:tc>
        <w:tc>
          <w:tcPr>
            <w:tcW w:w="3179" w:type="dxa"/>
            <w:gridSpan w:val="2"/>
          </w:tcPr>
          <w:p w14:paraId="31DB0304"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7D062148"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546D32FF" w14:textId="77777777" w:rsidR="009806E7" w:rsidRPr="00952986" w:rsidRDefault="009806E7" w:rsidP="009806E7">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Потребує обговорення</w:t>
            </w:r>
          </w:p>
          <w:p w14:paraId="4E586B17" w14:textId="148BDB6A" w:rsidR="00EF2965" w:rsidRPr="00952986" w:rsidRDefault="00EF2965" w:rsidP="00EF2965">
            <w:pPr>
              <w:jc w:val="both"/>
              <w:rPr>
                <w:rFonts w:ascii="Times New Roman" w:eastAsia="Times New Roman" w:hAnsi="Times New Roman" w:cs="Times New Roman"/>
                <w:b/>
                <w:color w:val="0070C0"/>
                <w:sz w:val="20"/>
                <w:szCs w:val="20"/>
                <w:lang w:val="uk-UA" w:eastAsia="ru-RU"/>
              </w:rPr>
            </w:pPr>
          </w:p>
        </w:tc>
      </w:tr>
      <w:tr w:rsidR="00EF2965" w:rsidRPr="0051289A" w14:paraId="62D1E16F" w14:textId="77777777" w:rsidTr="001E3B58">
        <w:trPr>
          <w:trHeight w:val="20"/>
        </w:trPr>
        <w:tc>
          <w:tcPr>
            <w:tcW w:w="4345" w:type="dxa"/>
            <w:gridSpan w:val="2"/>
            <w:tcBorders>
              <w:top w:val="nil"/>
              <w:bottom w:val="single" w:sz="4" w:space="0" w:color="auto"/>
            </w:tcBorders>
          </w:tcPr>
          <w:p w14:paraId="6D18929F"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78C09D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3922B9E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DD002CE" w14:textId="77777777" w:rsidR="00EF2965" w:rsidRPr="00952986" w:rsidRDefault="00EF2965" w:rsidP="00EF2965">
            <w:pPr>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8.1.12. У разі повторного звернення споживача </w:t>
            </w:r>
            <w:r w:rsidRPr="009671E5">
              <w:rPr>
                <w:rFonts w:ascii="Times New Roman" w:eastAsia="Times New Roman" w:hAnsi="Times New Roman" w:cs="Times New Roman"/>
                <w:b/>
                <w:bCs/>
                <w:color w:val="7030A0"/>
                <w:sz w:val="20"/>
                <w:szCs w:val="20"/>
                <w:lang w:val="uk-UA" w:eastAsia="ru-RU"/>
              </w:rPr>
              <w:t xml:space="preserve">(заявника), учасник </w:t>
            </w:r>
            <w:r w:rsidRPr="00952986">
              <w:rPr>
                <w:rFonts w:ascii="Times New Roman" w:eastAsia="Times New Roman" w:hAnsi="Times New Roman" w:cs="Times New Roman"/>
                <w:b/>
                <w:bCs/>
                <w:color w:val="0070C0"/>
                <w:sz w:val="20"/>
                <w:szCs w:val="20"/>
                <w:lang w:val="uk-UA" w:eastAsia="ru-RU"/>
              </w:rPr>
              <w:t>роздрібного ринку, суб’єкт, що належать до особливої групи споживачів, має:</w:t>
            </w:r>
          </w:p>
          <w:p w14:paraId="000858C1" w14:textId="77777777" w:rsidR="00EF2965" w:rsidRPr="00952986" w:rsidRDefault="00EF2965" w:rsidP="00EF2965">
            <w:pPr>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зареєструвати звернення у реєстрі як окрему заяву/скаргу/претензію, позначивши її як таку, що є повторною та потребує негайного вирішення;</w:t>
            </w:r>
          </w:p>
          <w:p w14:paraId="5B419544" w14:textId="77777777" w:rsidR="00EF2965" w:rsidRPr="00952986" w:rsidRDefault="00EF2965" w:rsidP="00EF2965">
            <w:pPr>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за бажанням споживача протягом трьох робочих днів</w:t>
            </w:r>
            <w:r w:rsidRPr="00952986">
              <w:rPr>
                <w:rFonts w:ascii="Times New Roman" w:hAnsi="Times New Roman" w:cs="Times New Roman"/>
                <w:b/>
                <w:bCs/>
                <w:color w:val="7030A0"/>
                <w:sz w:val="20"/>
                <w:szCs w:val="20"/>
                <w:lang w:val="uk-UA"/>
              </w:rPr>
              <w:t xml:space="preserve"> наступного після</w:t>
            </w:r>
            <w:r w:rsidRPr="00952986">
              <w:rPr>
                <w:rFonts w:ascii="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eastAsia="ru-RU"/>
              </w:rPr>
              <w:t>дня отримання повторної заяви/скарги/претензії повідомити споживача (заявника) про початок повторного розгляду.</w:t>
            </w:r>
          </w:p>
          <w:p w14:paraId="62BDCB8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2FA8D14D"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7A72486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9B29758"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b/>
                <w:bCs/>
                <w:sz w:val="20"/>
                <w:szCs w:val="20"/>
                <w:lang w:val="uk-UA"/>
              </w:rPr>
              <w:t>«</w:t>
            </w:r>
            <w:r w:rsidRPr="00952986">
              <w:rPr>
                <w:rFonts w:ascii="Times New Roman" w:hAnsi="Times New Roman" w:cs="Times New Roman"/>
                <w:sz w:val="20"/>
                <w:szCs w:val="20"/>
                <w:lang w:val="uk-UA"/>
              </w:rPr>
              <w:t>Питання, яке не було вирішено по суті та яке зафіксовано як вирішене» - це суб’єктивна теза, учасник ринку та споживач можуть мати різні позиції з питання чи вирішено питання по суті.</w:t>
            </w:r>
          </w:p>
          <w:p w14:paraId="0364EEA1" w14:textId="77777777" w:rsidR="00EF2965" w:rsidRPr="00952986" w:rsidRDefault="00EF2965" w:rsidP="00EF2965">
            <w:pPr>
              <w:rPr>
                <w:rFonts w:ascii="Times New Roman" w:hAnsi="Times New Roman" w:cs="Times New Roman"/>
                <w:sz w:val="20"/>
                <w:szCs w:val="20"/>
                <w:lang w:val="uk-UA"/>
              </w:rPr>
            </w:pPr>
          </w:p>
          <w:p w14:paraId="05ABAA41"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Не зрозуміло, на якій підставі учасник ринку може відмовити споживачу у розгляді – за формальними ознаками чи за суттю, вважаючи своє попереднє рішення правомірним. Якщо у другому випадку, то мабуть все одно потрібно розглянути повторне звернення, оскільки протягом одного дня може бути лише формальне рішення.</w:t>
            </w:r>
          </w:p>
          <w:p w14:paraId="2635FE4B" w14:textId="77777777" w:rsidR="00EF2965" w:rsidRPr="00952986" w:rsidRDefault="00EF2965" w:rsidP="00EF2965">
            <w:pPr>
              <w:jc w:val="both"/>
              <w:rPr>
                <w:rFonts w:ascii="Times New Roman" w:eastAsia="Times New Roman" w:hAnsi="Times New Roman" w:cs="Times New Roman"/>
                <w:bCs/>
                <w:iCs/>
                <w:sz w:val="20"/>
                <w:szCs w:val="20"/>
                <w:lang w:val="uk-UA" w:eastAsia="zh-CN"/>
              </w:rPr>
            </w:pPr>
          </w:p>
        </w:tc>
        <w:tc>
          <w:tcPr>
            <w:tcW w:w="3179" w:type="dxa"/>
            <w:gridSpan w:val="2"/>
          </w:tcPr>
          <w:p w14:paraId="50032A81" w14:textId="77777777" w:rsidR="006A3E64" w:rsidRDefault="006A3E64" w:rsidP="006C7C60">
            <w:pPr>
              <w:jc w:val="both"/>
              <w:rPr>
                <w:rFonts w:ascii="Times New Roman" w:eastAsia="Times New Roman" w:hAnsi="Times New Roman" w:cs="Times New Roman"/>
                <w:b/>
                <w:sz w:val="20"/>
                <w:szCs w:val="20"/>
                <w:highlight w:val="yellow"/>
                <w:lang w:val="uk-UA" w:eastAsia="ru-RU"/>
              </w:rPr>
            </w:pPr>
          </w:p>
          <w:p w14:paraId="3ADCDE8E" w14:textId="77777777" w:rsidR="006A3E64" w:rsidRDefault="006A3E64" w:rsidP="006C7C60">
            <w:pPr>
              <w:jc w:val="both"/>
              <w:rPr>
                <w:rFonts w:ascii="Times New Roman" w:eastAsia="Times New Roman" w:hAnsi="Times New Roman" w:cs="Times New Roman"/>
                <w:b/>
                <w:sz w:val="20"/>
                <w:szCs w:val="20"/>
                <w:highlight w:val="yellow"/>
                <w:lang w:val="uk-UA" w:eastAsia="ru-RU"/>
              </w:rPr>
            </w:pPr>
          </w:p>
          <w:p w14:paraId="701599A3" w14:textId="77777777" w:rsidR="006A3E64" w:rsidRDefault="006A3E64" w:rsidP="006C7C60">
            <w:pPr>
              <w:jc w:val="both"/>
              <w:rPr>
                <w:rFonts w:ascii="Times New Roman" w:eastAsia="Times New Roman" w:hAnsi="Times New Roman" w:cs="Times New Roman"/>
                <w:b/>
                <w:sz w:val="20"/>
                <w:szCs w:val="20"/>
                <w:highlight w:val="yellow"/>
                <w:lang w:val="uk-UA" w:eastAsia="ru-RU"/>
              </w:rPr>
            </w:pPr>
          </w:p>
          <w:p w14:paraId="3F501E62" w14:textId="4652C327" w:rsidR="006C7C60" w:rsidRPr="00952986" w:rsidRDefault="006C7C60" w:rsidP="006C7C60">
            <w:pPr>
              <w:jc w:val="both"/>
              <w:rPr>
                <w:rFonts w:ascii="Times New Roman" w:eastAsia="Times New Roman" w:hAnsi="Times New Roman" w:cs="Times New Roman"/>
                <w:b/>
                <w:sz w:val="20"/>
                <w:szCs w:val="20"/>
                <w:lang w:val="uk-UA" w:eastAsia="ru-RU"/>
              </w:rPr>
            </w:pPr>
            <w:r w:rsidRPr="0051289A">
              <w:rPr>
                <w:rFonts w:ascii="Times New Roman" w:eastAsia="Times New Roman" w:hAnsi="Times New Roman" w:cs="Times New Roman"/>
                <w:b/>
                <w:sz w:val="20"/>
                <w:szCs w:val="20"/>
                <w:lang w:val="uk-UA" w:eastAsia="ru-RU"/>
              </w:rPr>
              <w:t>Попередньо частково враховано в редакції</w:t>
            </w:r>
            <w:r w:rsidR="006A3E64" w:rsidRPr="0051289A">
              <w:rPr>
                <w:rFonts w:ascii="Times New Roman" w:eastAsia="Times New Roman" w:hAnsi="Times New Roman" w:cs="Times New Roman"/>
                <w:b/>
                <w:sz w:val="20"/>
                <w:szCs w:val="20"/>
                <w:lang w:val="uk-UA" w:eastAsia="ru-RU"/>
              </w:rPr>
              <w:t xml:space="preserve"> вище</w:t>
            </w:r>
          </w:p>
          <w:p w14:paraId="00694D94" w14:textId="292BFE4E" w:rsidR="00EF2965" w:rsidRPr="00952986" w:rsidRDefault="00EF2965" w:rsidP="006A3E64">
            <w:pPr>
              <w:widowControl w:val="0"/>
              <w:autoSpaceDE w:val="0"/>
              <w:autoSpaceDN w:val="0"/>
              <w:ind w:firstLine="370"/>
              <w:jc w:val="both"/>
              <w:rPr>
                <w:rFonts w:ascii="Times New Roman" w:eastAsia="Times New Roman" w:hAnsi="Times New Roman" w:cs="Times New Roman"/>
                <w:b/>
                <w:color w:val="0070C0"/>
                <w:sz w:val="20"/>
                <w:szCs w:val="20"/>
                <w:lang w:val="uk-UA" w:eastAsia="ru-RU"/>
              </w:rPr>
            </w:pPr>
          </w:p>
        </w:tc>
      </w:tr>
      <w:tr w:rsidR="001E3B58" w:rsidRPr="0051289A" w14:paraId="3672ED9D" w14:textId="77777777" w:rsidTr="001E3B58">
        <w:trPr>
          <w:trHeight w:val="20"/>
        </w:trPr>
        <w:tc>
          <w:tcPr>
            <w:tcW w:w="4345" w:type="dxa"/>
            <w:gridSpan w:val="2"/>
            <w:vMerge w:val="restart"/>
            <w:tcBorders>
              <w:bottom w:val="nil"/>
            </w:tcBorders>
          </w:tcPr>
          <w:p w14:paraId="0E5A931E"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p>
          <w:p w14:paraId="4F733DA6"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p>
          <w:p w14:paraId="0A820D22"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p>
          <w:p w14:paraId="574701DA" w14:textId="1310E731"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8.1.13. Учасник роздрібного ринку, суб’єкт, що належить до особливої групи споживачів, розглядають звернення в найкоротший строк, але не більше 30 календарних днів з дати отримання, якщо менший строк не встановлено чинним законодавством, цими Правилами, Кодексом системи передачі та Кодексом системи розподілу.</w:t>
            </w:r>
          </w:p>
          <w:p w14:paraId="5A1EFF54"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Якщо під час розгляду звернення необхідно здійснити технічну перевірку або провести експертизу засобу комерційного обліку, отримати інформацію від іншого учасника роздрібного ринку, строк розгляду звернення призупиняється на час проведення контрольного огляду, технічної перевірки або експертизи засобу обліку, про що повідомляється споживач (заявник).</w:t>
            </w:r>
          </w:p>
          <w:p w14:paraId="7236325F"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Відлік перебігу строку розгляду у цьому разі поновлюється з дати отримання результатів технічної перевірки або експертизи, про що повідомляється споживач (заявник). При цьому, загальний строк розгляду такого звернення не може перевищувати 45 днів.</w:t>
            </w:r>
          </w:p>
          <w:p w14:paraId="2E925E5D" w14:textId="77777777" w:rsidR="001E3B58" w:rsidRPr="00952986" w:rsidRDefault="001E3B58" w:rsidP="00EF2965">
            <w:pPr>
              <w:ind w:firstLine="480"/>
              <w:jc w:val="both"/>
              <w:rPr>
                <w:rFonts w:ascii="Times New Roman" w:hAnsi="Times New Roman" w:cs="Times New Roman"/>
                <w:b/>
                <w:bCs/>
                <w:sz w:val="20"/>
                <w:szCs w:val="20"/>
                <w:lang w:val="uk-UA"/>
              </w:rPr>
            </w:pPr>
          </w:p>
          <w:p w14:paraId="575ADBE9" w14:textId="77777777" w:rsidR="001E3B58" w:rsidRPr="00952986" w:rsidRDefault="001E3B58" w:rsidP="00EF2965">
            <w:pPr>
              <w:ind w:firstLine="480"/>
              <w:jc w:val="both"/>
              <w:rPr>
                <w:rFonts w:ascii="Times New Roman" w:hAnsi="Times New Roman" w:cs="Times New Roman"/>
                <w:b/>
                <w:bCs/>
                <w:sz w:val="20"/>
                <w:szCs w:val="20"/>
                <w:lang w:val="uk-UA"/>
              </w:rPr>
            </w:pPr>
          </w:p>
        </w:tc>
        <w:tc>
          <w:tcPr>
            <w:tcW w:w="4128" w:type="dxa"/>
            <w:gridSpan w:val="3"/>
          </w:tcPr>
          <w:p w14:paraId="701F30EC" w14:textId="77777777"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TOB «ДНІПРОВСЬКІ </w:t>
            </w:r>
          </w:p>
          <w:p w14:paraId="21E7E8B6" w14:textId="2F97DDA8"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ЕНЕРГЕТИЧНІ ПОСЛУГИ»</w:t>
            </w:r>
          </w:p>
          <w:p w14:paraId="7BA13C94" w14:textId="77777777" w:rsidR="001E3B58" w:rsidRPr="00952986" w:rsidRDefault="001E3B58" w:rsidP="00EF2965">
            <w:pPr>
              <w:pStyle w:val="rvps7"/>
              <w:shd w:val="clear" w:color="auto" w:fill="FFFFFF"/>
              <w:spacing w:before="0" w:beforeAutospacing="0" w:after="0" w:afterAutospacing="0"/>
              <w:ind w:firstLine="480"/>
              <w:jc w:val="center"/>
              <w:rPr>
                <w:b/>
                <w:bCs/>
                <w:color w:val="333333"/>
                <w:sz w:val="20"/>
                <w:szCs w:val="20"/>
                <w:lang w:val="uk-UA"/>
              </w:rPr>
            </w:pPr>
          </w:p>
          <w:p w14:paraId="6429FEC9" w14:textId="77777777" w:rsidR="001E3B58" w:rsidRPr="00952986" w:rsidRDefault="001E3B58" w:rsidP="00BB10D9">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8.1.13. Учасник роздрібного ринку, суб’єкт, що належить до особливої групи споживачів, розглядають звернення в найкоротший строк, але не більше 30 календарних днів з дати отримання, якщо менший строк не встановлено чинним законодавством, цими Правилами, Кодексом системи передачі та Кодексом системи розподілу.</w:t>
            </w:r>
          </w:p>
          <w:p w14:paraId="3A204155" w14:textId="77777777" w:rsidR="001E3B58" w:rsidRPr="00952986" w:rsidRDefault="001E3B58" w:rsidP="00BB10D9">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Якщо під час розгляду звернення необхідно здійснити технічну перевірку або провести експертизу засобу комерційного обліку, отримати інформацію від іншого учасника роздрібного ринку, строк розгляду звернення призупиняється на час проведення контрольного огляду, технічної перевірки або експертизи засобу обліку,</w:t>
            </w:r>
            <w:r w:rsidRPr="00952986">
              <w:rPr>
                <w:rFonts w:ascii="Times New Roman" w:eastAsia="Times New Roman" w:hAnsi="Times New Roman" w:cs="Times New Roman"/>
                <w:b/>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отримання інформації від іншого учасника ринку</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про що повідомляється споживач (заявник).</w:t>
            </w:r>
          </w:p>
          <w:p w14:paraId="57C7B779" w14:textId="77777777" w:rsidR="001E3B58" w:rsidRPr="00952986" w:rsidRDefault="001E3B58" w:rsidP="00BB10D9">
            <w:pPr>
              <w:pStyle w:val="rvps7"/>
              <w:shd w:val="clear" w:color="auto" w:fill="FFFFFF"/>
              <w:spacing w:before="0" w:beforeAutospacing="0" w:after="0" w:afterAutospacing="0"/>
              <w:ind w:firstLine="377"/>
              <w:jc w:val="both"/>
              <w:rPr>
                <w:b/>
                <w:color w:val="0070C0"/>
                <w:sz w:val="20"/>
                <w:szCs w:val="20"/>
                <w:lang w:val="uk-UA" w:eastAsia="ru-RU" w:bidi="ar-SA"/>
              </w:rPr>
            </w:pPr>
            <w:r w:rsidRPr="00952986">
              <w:rPr>
                <w:b/>
                <w:color w:val="0070C0"/>
                <w:sz w:val="20"/>
                <w:szCs w:val="20"/>
                <w:lang w:val="uk-UA" w:eastAsia="ru-RU" w:bidi="ar-SA"/>
              </w:rPr>
              <w:t>Відлік перебігу строку розгляду у цьому разі поновлюється з дати отримання результатів технічної перевірки, експертизи</w:t>
            </w:r>
            <w:r w:rsidRPr="00952986">
              <w:rPr>
                <w:bCs/>
                <w:color w:val="7030A0"/>
                <w:sz w:val="20"/>
                <w:szCs w:val="20"/>
                <w:lang w:val="uk-UA" w:eastAsia="ru-RU" w:bidi="ar-SA"/>
              </w:rPr>
              <w:t xml:space="preserve"> </w:t>
            </w:r>
            <w:r w:rsidRPr="00952986">
              <w:rPr>
                <w:b/>
                <w:color w:val="7030A0"/>
                <w:sz w:val="20"/>
                <w:szCs w:val="20"/>
                <w:lang w:val="uk-UA" w:eastAsia="ru-RU" w:bidi="ar-SA"/>
              </w:rPr>
              <w:t>або отримання інформації від іншого учасника ринку,</w:t>
            </w:r>
            <w:r w:rsidRPr="00952986">
              <w:rPr>
                <w:bCs/>
                <w:color w:val="7030A0"/>
                <w:sz w:val="20"/>
                <w:szCs w:val="20"/>
                <w:lang w:val="uk-UA" w:eastAsia="ru-RU" w:bidi="ar-SA"/>
              </w:rPr>
              <w:t xml:space="preserve"> </w:t>
            </w:r>
            <w:r w:rsidRPr="00952986">
              <w:rPr>
                <w:b/>
                <w:color w:val="0070C0"/>
                <w:sz w:val="20"/>
                <w:szCs w:val="20"/>
                <w:lang w:val="uk-UA" w:eastAsia="ru-RU" w:bidi="ar-SA"/>
              </w:rPr>
              <w:t>про що повідомляється споживач (заявник). При цьому, загальний строк розгляду такого звернення не може перевищувати 45 днів.</w:t>
            </w:r>
          </w:p>
          <w:p w14:paraId="53B34DCA" w14:textId="02772B54" w:rsidR="001E3B58" w:rsidRPr="00952986" w:rsidRDefault="001E3B58"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18828CBF" w14:textId="77777777"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TOB «ДНІПРОВСЬКІ </w:t>
            </w:r>
          </w:p>
          <w:p w14:paraId="635E318F" w14:textId="77777777"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ЕНЕРГЕТИЧНІ ПОСЛУГИ»</w:t>
            </w:r>
          </w:p>
          <w:p w14:paraId="2FA0214D" w14:textId="77777777" w:rsidR="001E3B58" w:rsidRPr="00952986" w:rsidRDefault="001E3B58" w:rsidP="00EF2965">
            <w:pPr>
              <w:pStyle w:val="rvps7"/>
              <w:shd w:val="clear" w:color="auto" w:fill="FFFFFF"/>
              <w:spacing w:before="0" w:beforeAutospacing="0" w:after="0" w:afterAutospacing="0"/>
              <w:ind w:firstLine="480"/>
              <w:jc w:val="center"/>
              <w:rPr>
                <w:b/>
                <w:bCs/>
                <w:color w:val="333333"/>
                <w:sz w:val="20"/>
                <w:szCs w:val="20"/>
                <w:lang w:val="uk-UA"/>
              </w:rPr>
            </w:pPr>
          </w:p>
          <w:p w14:paraId="7C38D8C7"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7B13B167"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67AB965E"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72CC5EFB"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25F05B68"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4AD7399A"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7D681451"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1BD94FAF"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01101955"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1A52B740"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07C2D14E"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6C8452AA" w14:textId="77777777"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p>
          <w:p w14:paraId="20BC178D" w14:textId="57E44DAA" w:rsidR="001E3B58" w:rsidRPr="00952986" w:rsidRDefault="001E3B58"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bCs/>
                <w:sz w:val="20"/>
                <w:szCs w:val="20"/>
                <w:lang w:val="uk-UA" w:eastAsia="ru-RU" w:bidi="ar-SA"/>
              </w:rPr>
              <w:t>Оскільки об’єктивно для розгляду звернення може виникнути потреба в отриманні інформації від іншого учасника ринку, то відповідно має зупинятись перебіг строку, оскільки ПРРЕЕ окремо не регулюють питання, впродовж якого строку відповідна інформація має бути надана.</w:t>
            </w:r>
          </w:p>
        </w:tc>
        <w:tc>
          <w:tcPr>
            <w:tcW w:w="3179" w:type="dxa"/>
            <w:gridSpan w:val="2"/>
          </w:tcPr>
          <w:p w14:paraId="375D2453"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4A2D3F1F"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2DD9A1EE"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79C7BBBF"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3C3EE550"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3A88B94C"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7869FD23"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32618700"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1E74477B"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4F672C97"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15A0F9F0"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51A9F303"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4D6014E8"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2902858E" w14:textId="77777777" w:rsidR="001E3B58" w:rsidRPr="00952986" w:rsidRDefault="001E3B58" w:rsidP="00EF2965">
            <w:pPr>
              <w:jc w:val="both"/>
              <w:rPr>
                <w:rFonts w:ascii="Times New Roman" w:eastAsia="Times New Roman" w:hAnsi="Times New Roman" w:cs="Times New Roman"/>
                <w:b/>
                <w:sz w:val="20"/>
                <w:szCs w:val="20"/>
                <w:lang w:val="uk-UA" w:eastAsia="ru-RU"/>
              </w:rPr>
            </w:pPr>
          </w:p>
          <w:p w14:paraId="4503AFE0" w14:textId="75777244" w:rsidR="001E3B58" w:rsidRPr="00952986" w:rsidRDefault="001E3B58" w:rsidP="00EF2965">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Pr>
                <w:rFonts w:ascii="Times New Roman" w:eastAsia="Times New Roman" w:hAnsi="Times New Roman" w:cs="Times New Roman"/>
                <w:b/>
                <w:sz w:val="20"/>
                <w:szCs w:val="20"/>
                <w:lang w:val="uk-UA" w:eastAsia="ru-RU"/>
              </w:rPr>
              <w:t>овано в редакції:</w:t>
            </w:r>
          </w:p>
          <w:p w14:paraId="62D33160" w14:textId="14DEB605" w:rsidR="001E3B58" w:rsidRPr="00952986" w:rsidRDefault="001E3B58" w:rsidP="00EF2965">
            <w:pPr>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sz w:val="20"/>
                <w:szCs w:val="20"/>
                <w:lang w:val="uk-UA" w:eastAsia="ru-RU"/>
              </w:rPr>
              <w:t>…..</w:t>
            </w:r>
            <w:r w:rsidRPr="00952986">
              <w:rPr>
                <w:rFonts w:ascii="Times New Roman" w:eastAsia="Times New Roman" w:hAnsi="Times New Roman" w:cs="Times New Roman"/>
                <w:b/>
                <w:color w:val="0070C0"/>
                <w:sz w:val="20"/>
                <w:szCs w:val="20"/>
                <w:lang w:val="uk-UA" w:eastAsia="ru-RU"/>
              </w:rPr>
              <w:t xml:space="preserve"> технічної перевірки або експертизи засобу обліку,</w:t>
            </w:r>
            <w:r w:rsidRPr="00952986">
              <w:rPr>
                <w:rFonts w:ascii="Times New Roman" w:eastAsia="Times New Roman" w:hAnsi="Times New Roman" w:cs="Times New Roman"/>
                <w:b/>
                <w:sz w:val="20"/>
                <w:szCs w:val="20"/>
                <w:lang w:val="uk-UA" w:eastAsia="ru-RU"/>
              </w:rPr>
              <w:t xml:space="preserve"> </w:t>
            </w:r>
            <w:r w:rsidRPr="00952986">
              <w:rPr>
                <w:rFonts w:ascii="Times New Roman" w:eastAsia="Times New Roman" w:hAnsi="Times New Roman" w:cs="Times New Roman"/>
                <w:b/>
                <w:color w:val="00B050"/>
                <w:sz w:val="20"/>
                <w:szCs w:val="20"/>
                <w:lang w:val="uk-UA" w:eastAsia="ru-RU"/>
              </w:rPr>
              <w:t>отримання інформації від іншого учасника ринку</w:t>
            </w:r>
            <w:r w:rsidRPr="00952986">
              <w:rPr>
                <w:rFonts w:ascii="Times New Roman" w:eastAsia="Times New Roman" w:hAnsi="Times New Roman" w:cs="Times New Roman"/>
                <w:bCs/>
                <w:color w:val="00B05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про що повідомляється споживач (заявник).</w:t>
            </w:r>
          </w:p>
          <w:p w14:paraId="6AE0358A" w14:textId="32736AF9" w:rsidR="001E3B58" w:rsidRPr="00952986" w:rsidRDefault="001E3B58" w:rsidP="00EF2965">
            <w:pPr>
              <w:jc w:val="both"/>
              <w:rPr>
                <w:rFonts w:ascii="Times New Roman" w:eastAsia="Times New Roman" w:hAnsi="Times New Roman" w:cs="Times New Roman"/>
                <w:b/>
                <w:color w:val="0070C0"/>
                <w:sz w:val="20"/>
                <w:szCs w:val="20"/>
                <w:lang w:val="uk-UA" w:eastAsia="ru-RU"/>
              </w:rPr>
            </w:pPr>
            <w:r w:rsidRPr="00952986">
              <w:rPr>
                <w:rFonts w:ascii="Times New Roman" w:hAnsi="Times New Roman" w:cs="Times New Roman"/>
                <w:b/>
                <w:color w:val="0070C0"/>
                <w:sz w:val="20"/>
                <w:szCs w:val="20"/>
                <w:lang w:val="uk-UA" w:eastAsia="ru-RU"/>
              </w:rPr>
              <w:t>Відлік перебігу строку розгляду у цьому разі поновлюється з дати отримання результатів технічної перевірки, експертизи</w:t>
            </w:r>
            <w:r w:rsidRPr="00952986">
              <w:rPr>
                <w:rFonts w:ascii="Times New Roman" w:hAnsi="Times New Roman" w:cs="Times New Roman"/>
                <w:bCs/>
                <w:color w:val="7030A0"/>
                <w:sz w:val="20"/>
                <w:szCs w:val="20"/>
                <w:lang w:val="uk-UA" w:eastAsia="ru-RU"/>
              </w:rPr>
              <w:t xml:space="preserve"> </w:t>
            </w:r>
            <w:r w:rsidRPr="00952986">
              <w:rPr>
                <w:rFonts w:ascii="Times New Roman" w:hAnsi="Times New Roman" w:cs="Times New Roman"/>
                <w:b/>
                <w:color w:val="00B050"/>
                <w:sz w:val="20"/>
                <w:szCs w:val="20"/>
                <w:lang w:val="uk-UA" w:eastAsia="ru-RU"/>
              </w:rPr>
              <w:t>або отримання інформації від іншого учасника ринку,……</w:t>
            </w:r>
          </w:p>
        </w:tc>
      </w:tr>
      <w:tr w:rsidR="001E3B58" w:rsidRPr="00F416A9" w14:paraId="5FB72374" w14:textId="77777777" w:rsidTr="001E3B58">
        <w:trPr>
          <w:trHeight w:val="20"/>
        </w:trPr>
        <w:tc>
          <w:tcPr>
            <w:tcW w:w="4345" w:type="dxa"/>
            <w:gridSpan w:val="2"/>
            <w:vMerge/>
            <w:tcBorders>
              <w:bottom w:val="nil"/>
            </w:tcBorders>
          </w:tcPr>
          <w:p w14:paraId="6A7D0A8B"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6B39DCB0" w14:textId="77777777"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Громадська спілка «Асоціація сонячної енергетики України»</w:t>
            </w:r>
          </w:p>
          <w:p w14:paraId="749E2D08" w14:textId="77777777" w:rsidR="001E3B58" w:rsidRPr="00952986" w:rsidRDefault="001E3B58" w:rsidP="00EF2965">
            <w:pPr>
              <w:pStyle w:val="rvps7"/>
              <w:shd w:val="clear" w:color="auto" w:fill="FFFFFF"/>
              <w:spacing w:before="0" w:beforeAutospacing="0" w:after="0" w:afterAutospacing="0"/>
              <w:ind w:firstLine="480"/>
              <w:jc w:val="both"/>
              <w:rPr>
                <w:b/>
                <w:bCs/>
                <w:color w:val="333333"/>
                <w:sz w:val="20"/>
                <w:szCs w:val="20"/>
                <w:lang w:val="uk-UA"/>
              </w:rPr>
            </w:pPr>
          </w:p>
          <w:p w14:paraId="460DCA63"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8.1.13. Учасник роздрібного ринку, суб’єкт, що належить до особливої групи споживачів, розглядають звернення в найкоротший строк, але не більше 30 календарних днів з дати отримання, якщо менший строк не встановлено чинним законодавством, цими Правилами, Кодексом системи передачі та Кодексом системи розподілу.</w:t>
            </w:r>
          </w:p>
          <w:p w14:paraId="1A1A1B8C"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Якщо під час розгляду звернення необхідно здійснити технічну перевірку або </w:t>
            </w:r>
            <w:r w:rsidRPr="00952986">
              <w:rPr>
                <w:rFonts w:ascii="Times New Roman" w:eastAsia="Times New Roman" w:hAnsi="Times New Roman" w:cs="Times New Roman"/>
                <w:b/>
                <w:color w:val="0070C0"/>
                <w:sz w:val="20"/>
                <w:szCs w:val="20"/>
                <w:lang w:val="uk-UA" w:eastAsia="ru-RU"/>
              </w:rPr>
              <w:lastRenderedPageBreak/>
              <w:t>провести експертизу засобу комерційного обліку, отримати інформацію від іншого учасника роздрібного ринку, строк розгляду звернення призупиняється на час проведення контрольного огляду, технічної перевірки або експертизи засобу обліку, про що повідомляється споживач (заявник).</w:t>
            </w:r>
          </w:p>
          <w:p w14:paraId="769F8CB1" w14:textId="77777777" w:rsidR="001E3B58" w:rsidRPr="00952986" w:rsidRDefault="001E3B58"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Відлік перебігу строку розгляду у цьому разі поновлюється з дати отримання результатів технічної перевірки або експертизи, про що повідомляється споживач (заявник). При цьому, загальний строк розгляду такого звернення не може перевищувати 45 днів.</w:t>
            </w:r>
          </w:p>
          <w:p w14:paraId="61E56367" w14:textId="3F4AF5FD" w:rsidR="001E3B58" w:rsidRPr="00952986" w:rsidRDefault="001E3B58" w:rsidP="00EF2965">
            <w:pPr>
              <w:ind w:firstLine="480"/>
              <w:jc w:val="both"/>
              <w:rPr>
                <w:rFonts w:ascii="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У</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разі</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якщо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учаснику</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роздрібного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ринку,</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або</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суб’єкту,</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що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належать</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до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pacing w:val="-1"/>
                <w:sz w:val="20"/>
                <w:szCs w:val="20"/>
                <w:lang w:val="uk-UA"/>
              </w:rPr>
              <w:t xml:space="preserve">особливої </w:t>
            </w:r>
            <w:r w:rsidRPr="00952986">
              <w:rPr>
                <w:rFonts w:ascii="Times New Roman" w:eastAsia="Times New Roman" w:hAnsi="Times New Roman" w:cs="Times New Roman"/>
                <w:b/>
                <w:bCs/>
                <w:color w:val="7030A0"/>
                <w:sz w:val="20"/>
                <w:szCs w:val="20"/>
                <w:lang w:val="uk-UA"/>
              </w:rPr>
              <w:t>групи споживачів</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переадресовано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звернення</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споживача,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до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компетенції</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якого</w:t>
            </w:r>
            <w:r w:rsidRPr="00952986">
              <w:rPr>
                <w:rFonts w:ascii="Times New Roman" w:eastAsia="Times New Roman" w:hAnsi="Times New Roman" w:cs="Times New Roman"/>
                <w:b/>
                <w:bCs/>
                <w:color w:val="7030A0"/>
                <w:spacing w:val="18"/>
                <w:sz w:val="20"/>
                <w:szCs w:val="20"/>
                <w:lang w:val="uk-UA"/>
              </w:rPr>
              <w:t xml:space="preserve"> </w:t>
            </w:r>
            <w:r w:rsidRPr="00952986">
              <w:rPr>
                <w:rFonts w:ascii="Times New Roman" w:eastAsia="Times New Roman" w:hAnsi="Times New Roman" w:cs="Times New Roman"/>
                <w:b/>
                <w:bCs/>
                <w:color w:val="7030A0"/>
                <w:sz w:val="20"/>
                <w:szCs w:val="20"/>
                <w:lang w:val="uk-UA"/>
              </w:rPr>
              <w:t>не</w:t>
            </w:r>
            <w:r w:rsidRPr="00952986">
              <w:rPr>
                <w:rFonts w:ascii="Times New Roman" w:eastAsia="Times New Roman" w:hAnsi="Times New Roman" w:cs="Times New Roman"/>
                <w:b/>
                <w:bCs/>
                <w:color w:val="7030A0"/>
                <w:spacing w:val="3"/>
                <w:sz w:val="20"/>
                <w:szCs w:val="20"/>
                <w:lang w:val="uk-UA"/>
              </w:rPr>
              <w:t xml:space="preserve"> </w:t>
            </w:r>
            <w:r w:rsidRPr="00952986">
              <w:rPr>
                <w:rFonts w:ascii="Times New Roman" w:eastAsia="Times New Roman" w:hAnsi="Times New Roman" w:cs="Times New Roman"/>
                <w:b/>
                <w:bCs/>
                <w:color w:val="7030A0"/>
                <w:sz w:val="20"/>
                <w:szCs w:val="20"/>
                <w:lang w:val="uk-UA"/>
              </w:rPr>
              <w:t>відноситься вирішення питання</w:t>
            </w:r>
            <w:r w:rsidRPr="00952986">
              <w:rPr>
                <w:rFonts w:ascii="Times New Roman" w:eastAsia="Times New Roman" w:hAnsi="Times New Roman" w:cs="Times New Roman"/>
                <w:b/>
                <w:bCs/>
                <w:color w:val="7030A0"/>
                <w:spacing w:val="-58"/>
                <w:sz w:val="20"/>
                <w:szCs w:val="20"/>
                <w:lang w:val="uk-UA"/>
              </w:rPr>
              <w:t xml:space="preserve"> </w:t>
            </w:r>
            <w:r w:rsidRPr="00952986">
              <w:rPr>
                <w:rFonts w:ascii="Times New Roman" w:eastAsia="Times New Roman" w:hAnsi="Times New Roman" w:cs="Times New Roman"/>
                <w:b/>
                <w:bCs/>
                <w:color w:val="7030A0"/>
                <w:sz w:val="20"/>
                <w:szCs w:val="20"/>
                <w:lang w:val="uk-UA"/>
              </w:rPr>
              <w:t>зазначеного у зверненні, він</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повідомляє</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споживача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та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Регулятора, </w:t>
            </w:r>
            <w:r w:rsidRPr="00952986">
              <w:rPr>
                <w:rFonts w:ascii="Times New Roman" w:eastAsia="Times New Roman" w:hAnsi="Times New Roman" w:cs="Times New Roman"/>
                <w:b/>
                <w:bCs/>
                <w:color w:val="7030A0"/>
                <w:spacing w:val="-3"/>
                <w:sz w:val="20"/>
                <w:szCs w:val="20"/>
                <w:lang w:val="uk-UA"/>
              </w:rPr>
              <w:t>щодо</w:t>
            </w:r>
            <w:r w:rsidRPr="00952986">
              <w:rPr>
                <w:rFonts w:ascii="Times New Roman" w:eastAsia="Times New Roman" w:hAnsi="Times New Roman" w:cs="Times New Roman"/>
                <w:b/>
                <w:bCs/>
                <w:color w:val="7030A0"/>
                <w:spacing w:val="-58"/>
                <w:sz w:val="20"/>
                <w:szCs w:val="20"/>
                <w:lang w:val="uk-UA"/>
              </w:rPr>
              <w:t xml:space="preserve"> </w:t>
            </w:r>
            <w:r w:rsidRPr="00952986">
              <w:rPr>
                <w:rFonts w:ascii="Times New Roman" w:eastAsia="Times New Roman" w:hAnsi="Times New Roman" w:cs="Times New Roman"/>
                <w:b/>
                <w:bCs/>
                <w:color w:val="7030A0"/>
                <w:sz w:val="20"/>
                <w:szCs w:val="20"/>
                <w:lang w:val="uk-UA"/>
              </w:rPr>
              <w:t>недобросовісних дій</w:t>
            </w:r>
            <w:r w:rsidRPr="00952986">
              <w:rPr>
                <w:rFonts w:ascii="Times New Roman" w:eastAsia="Times New Roman" w:hAnsi="Times New Roman" w:cs="Times New Roman"/>
                <w:b/>
                <w:bCs/>
                <w:color w:val="7030A0"/>
                <w:spacing w:val="-58"/>
                <w:sz w:val="20"/>
                <w:szCs w:val="20"/>
                <w:lang w:val="uk-UA"/>
              </w:rPr>
              <w:t xml:space="preserve"> </w:t>
            </w:r>
            <w:r w:rsidRPr="00952986">
              <w:rPr>
                <w:rFonts w:ascii="Times New Roman" w:eastAsia="Times New Roman" w:hAnsi="Times New Roman" w:cs="Times New Roman"/>
                <w:b/>
                <w:bCs/>
                <w:color w:val="7030A0"/>
                <w:sz w:val="20"/>
                <w:szCs w:val="20"/>
                <w:lang w:val="uk-UA"/>
              </w:rPr>
              <w:t>суб'єкта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господарювання</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якому</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було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первинно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надіслано звернення</w:t>
            </w:r>
            <w:r w:rsidRPr="00952986">
              <w:rPr>
                <w:rFonts w:ascii="Times New Roman" w:eastAsia="Times New Roman" w:hAnsi="Times New Roman" w:cs="Times New Roman"/>
                <w:b/>
                <w:bCs/>
                <w:color w:val="7030A0"/>
                <w:spacing w:val="-58"/>
                <w:sz w:val="20"/>
                <w:szCs w:val="20"/>
                <w:lang w:val="uk-UA"/>
              </w:rPr>
              <w:t xml:space="preserve"> </w:t>
            </w:r>
            <w:r w:rsidRPr="00952986">
              <w:rPr>
                <w:rFonts w:ascii="Times New Roman" w:eastAsia="Times New Roman" w:hAnsi="Times New Roman" w:cs="Times New Roman"/>
                <w:b/>
                <w:bCs/>
                <w:color w:val="7030A0"/>
                <w:sz w:val="20"/>
                <w:szCs w:val="20"/>
                <w:lang w:val="uk-UA"/>
              </w:rPr>
              <w:t>споживача,</w:t>
            </w:r>
            <w:r w:rsidRPr="00952986">
              <w:rPr>
                <w:rFonts w:ascii="Times New Roman" w:eastAsia="Times New Roman" w:hAnsi="Times New Roman" w:cs="Times New Roman"/>
                <w:b/>
                <w:bCs/>
                <w:color w:val="7030A0"/>
                <w:spacing w:val="-13"/>
                <w:sz w:val="20"/>
                <w:szCs w:val="20"/>
                <w:lang w:val="uk-UA"/>
              </w:rPr>
              <w:t xml:space="preserve"> </w:t>
            </w:r>
            <w:r w:rsidRPr="00952986">
              <w:rPr>
                <w:rFonts w:ascii="Times New Roman" w:eastAsia="Times New Roman" w:hAnsi="Times New Roman" w:cs="Times New Roman"/>
                <w:b/>
                <w:bCs/>
                <w:color w:val="7030A0"/>
                <w:sz w:val="20"/>
                <w:szCs w:val="20"/>
                <w:lang w:val="uk-UA"/>
              </w:rPr>
              <w:t>щодо</w:t>
            </w:r>
            <w:r w:rsidRPr="00952986">
              <w:rPr>
                <w:rFonts w:ascii="Times New Roman" w:eastAsia="Times New Roman" w:hAnsi="Times New Roman" w:cs="Times New Roman"/>
                <w:b/>
                <w:bCs/>
                <w:color w:val="7030A0"/>
                <w:spacing w:val="-12"/>
                <w:sz w:val="20"/>
                <w:szCs w:val="20"/>
                <w:lang w:val="uk-UA"/>
              </w:rPr>
              <w:t xml:space="preserve"> </w:t>
            </w:r>
            <w:r w:rsidRPr="00952986">
              <w:rPr>
                <w:rFonts w:ascii="Times New Roman" w:eastAsia="Times New Roman" w:hAnsi="Times New Roman" w:cs="Times New Roman"/>
                <w:b/>
                <w:bCs/>
                <w:color w:val="7030A0"/>
                <w:sz w:val="20"/>
                <w:szCs w:val="20"/>
                <w:lang w:val="uk-UA"/>
              </w:rPr>
              <w:t>вирішення</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того</w:t>
            </w:r>
            <w:r w:rsidRPr="00952986">
              <w:rPr>
                <w:rFonts w:ascii="Times New Roman" w:eastAsia="Times New Roman" w:hAnsi="Times New Roman" w:cs="Times New Roman"/>
                <w:b/>
                <w:bCs/>
                <w:color w:val="7030A0"/>
                <w:spacing w:val="-2"/>
                <w:sz w:val="20"/>
                <w:szCs w:val="20"/>
                <w:lang w:val="uk-UA"/>
              </w:rPr>
              <w:t xml:space="preserve"> </w:t>
            </w:r>
            <w:r w:rsidRPr="00952986">
              <w:rPr>
                <w:rFonts w:ascii="Times New Roman" w:eastAsia="Times New Roman" w:hAnsi="Times New Roman" w:cs="Times New Roman"/>
                <w:b/>
                <w:bCs/>
                <w:color w:val="7030A0"/>
                <w:sz w:val="20"/>
                <w:szCs w:val="20"/>
                <w:lang w:val="uk-UA"/>
              </w:rPr>
              <w:t>чи</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іншого</w:t>
            </w:r>
            <w:r w:rsidRPr="00952986">
              <w:rPr>
                <w:rFonts w:ascii="Times New Roman" w:eastAsia="Times New Roman" w:hAnsi="Times New Roman" w:cs="Times New Roman"/>
                <w:b/>
                <w:bCs/>
                <w:color w:val="7030A0"/>
                <w:spacing w:val="-2"/>
                <w:sz w:val="20"/>
                <w:szCs w:val="20"/>
                <w:lang w:val="uk-UA"/>
              </w:rPr>
              <w:t xml:space="preserve"> </w:t>
            </w:r>
            <w:r w:rsidRPr="00952986">
              <w:rPr>
                <w:rFonts w:ascii="Times New Roman" w:eastAsia="Times New Roman" w:hAnsi="Times New Roman" w:cs="Times New Roman"/>
                <w:b/>
                <w:bCs/>
                <w:color w:val="7030A0"/>
                <w:sz w:val="20"/>
                <w:szCs w:val="20"/>
                <w:lang w:val="uk-UA"/>
              </w:rPr>
              <w:t>питання.</w:t>
            </w:r>
          </w:p>
          <w:p w14:paraId="5A0A702E" w14:textId="77777777" w:rsidR="001E3B58" w:rsidRPr="00952986" w:rsidRDefault="001E3B58"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0319CBD9" w14:textId="77777777" w:rsidR="001E3B58" w:rsidRPr="00952986" w:rsidRDefault="001E3B58"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lastRenderedPageBreak/>
              <w:t>Громадська спілка «Асоціація сонячної енергетики України»</w:t>
            </w:r>
          </w:p>
          <w:p w14:paraId="0FADE840" w14:textId="77777777" w:rsidR="001E3B58" w:rsidRPr="00952986" w:rsidRDefault="001E3B58" w:rsidP="00EF2965">
            <w:pPr>
              <w:pStyle w:val="rvps7"/>
              <w:shd w:val="clear" w:color="auto" w:fill="FFFFFF"/>
              <w:spacing w:before="0" w:beforeAutospacing="0" w:after="0" w:afterAutospacing="0"/>
              <w:ind w:firstLine="480"/>
              <w:jc w:val="both"/>
              <w:rPr>
                <w:b/>
                <w:bCs/>
                <w:color w:val="333333"/>
                <w:sz w:val="20"/>
                <w:szCs w:val="20"/>
                <w:lang w:val="uk-UA"/>
              </w:rPr>
            </w:pPr>
          </w:p>
          <w:p w14:paraId="5D7E6DF3" w14:textId="0EA8FFE2" w:rsidR="001E3B58" w:rsidRPr="00952986" w:rsidRDefault="001E3B58" w:rsidP="00EF2965">
            <w:pPr>
              <w:pStyle w:val="rvps7"/>
              <w:shd w:val="clear" w:color="auto" w:fill="FFFFFF"/>
              <w:spacing w:before="0" w:beforeAutospacing="0" w:after="0" w:afterAutospacing="0"/>
              <w:ind w:firstLine="480"/>
              <w:jc w:val="both"/>
              <w:rPr>
                <w:bCs/>
                <w:sz w:val="20"/>
                <w:szCs w:val="20"/>
                <w:lang w:val="uk-UA" w:eastAsia="ru-RU" w:bidi="ar-SA"/>
              </w:rPr>
            </w:pPr>
            <w:r w:rsidRPr="00952986">
              <w:rPr>
                <w:color w:val="333333"/>
                <w:sz w:val="20"/>
                <w:szCs w:val="20"/>
                <w:lang w:val="uk-UA"/>
              </w:rPr>
              <w:t>Пропонуємо додати даний абзац,</w:t>
            </w:r>
            <w:r w:rsidRPr="00952986">
              <w:rPr>
                <w:color w:val="333333"/>
                <w:spacing w:val="1"/>
                <w:sz w:val="20"/>
                <w:szCs w:val="20"/>
                <w:lang w:val="uk-UA"/>
              </w:rPr>
              <w:t xml:space="preserve"> </w:t>
            </w:r>
            <w:r w:rsidRPr="00952986">
              <w:rPr>
                <w:color w:val="333333"/>
                <w:sz w:val="20"/>
                <w:szCs w:val="20"/>
                <w:lang w:val="uk-UA"/>
              </w:rPr>
              <w:t>оскільки недопустима</w:t>
            </w:r>
            <w:r w:rsidRPr="00952986">
              <w:rPr>
                <w:color w:val="333333"/>
                <w:spacing w:val="-58"/>
                <w:sz w:val="20"/>
                <w:szCs w:val="20"/>
                <w:lang w:val="uk-UA"/>
              </w:rPr>
              <w:t xml:space="preserve"> </w:t>
            </w:r>
            <w:proofErr w:type="spellStart"/>
            <w:r w:rsidRPr="00952986">
              <w:rPr>
                <w:color w:val="333333"/>
                <w:sz w:val="20"/>
                <w:szCs w:val="20"/>
                <w:lang w:val="uk-UA"/>
              </w:rPr>
              <w:t>необгрунтована</w:t>
            </w:r>
            <w:proofErr w:type="spellEnd"/>
            <w:r w:rsidRPr="00952986">
              <w:rPr>
                <w:color w:val="333333"/>
                <w:spacing w:val="1"/>
                <w:sz w:val="20"/>
                <w:szCs w:val="20"/>
                <w:lang w:val="uk-UA"/>
              </w:rPr>
              <w:t xml:space="preserve"> </w:t>
            </w:r>
            <w:r w:rsidRPr="00952986">
              <w:rPr>
                <w:color w:val="333333"/>
                <w:sz w:val="20"/>
                <w:szCs w:val="20"/>
                <w:lang w:val="uk-UA"/>
              </w:rPr>
              <w:t>“переадресація”</w:t>
            </w:r>
            <w:r w:rsidRPr="00952986">
              <w:rPr>
                <w:color w:val="333333"/>
                <w:spacing w:val="-57"/>
                <w:sz w:val="20"/>
                <w:szCs w:val="20"/>
                <w:lang w:val="uk-UA"/>
              </w:rPr>
              <w:t xml:space="preserve"> </w:t>
            </w:r>
            <w:r w:rsidRPr="00952986">
              <w:rPr>
                <w:color w:val="333333"/>
                <w:sz w:val="20"/>
                <w:szCs w:val="20"/>
                <w:lang w:val="uk-UA"/>
              </w:rPr>
              <w:t>звернень</w:t>
            </w:r>
            <w:r w:rsidRPr="00952986">
              <w:rPr>
                <w:color w:val="333333"/>
                <w:spacing w:val="1"/>
                <w:sz w:val="20"/>
                <w:szCs w:val="20"/>
                <w:lang w:val="uk-UA"/>
              </w:rPr>
              <w:t xml:space="preserve"> </w:t>
            </w:r>
            <w:r w:rsidRPr="00952986">
              <w:rPr>
                <w:color w:val="333333"/>
                <w:sz w:val="20"/>
                <w:szCs w:val="20"/>
                <w:lang w:val="uk-UA"/>
              </w:rPr>
              <w:t>споживачів</w:t>
            </w:r>
            <w:r w:rsidRPr="00952986">
              <w:rPr>
                <w:color w:val="333333"/>
                <w:spacing w:val="1"/>
                <w:sz w:val="20"/>
                <w:szCs w:val="20"/>
                <w:lang w:val="uk-UA"/>
              </w:rPr>
              <w:t xml:space="preserve"> </w:t>
            </w:r>
            <w:r w:rsidRPr="00952986">
              <w:rPr>
                <w:color w:val="333333"/>
                <w:sz w:val="20"/>
                <w:szCs w:val="20"/>
                <w:lang w:val="uk-UA"/>
              </w:rPr>
              <w:t>між</w:t>
            </w:r>
            <w:r w:rsidRPr="00952986">
              <w:rPr>
                <w:color w:val="333333"/>
                <w:spacing w:val="1"/>
                <w:sz w:val="20"/>
                <w:szCs w:val="20"/>
                <w:lang w:val="uk-UA"/>
              </w:rPr>
              <w:t xml:space="preserve"> </w:t>
            </w:r>
            <w:r w:rsidRPr="00952986">
              <w:rPr>
                <w:color w:val="333333"/>
                <w:sz w:val="20"/>
                <w:szCs w:val="20"/>
                <w:lang w:val="uk-UA"/>
              </w:rPr>
              <w:t>учасниками</w:t>
            </w:r>
            <w:r w:rsidRPr="00952986">
              <w:rPr>
                <w:color w:val="333333"/>
                <w:spacing w:val="1"/>
                <w:sz w:val="20"/>
                <w:szCs w:val="20"/>
                <w:lang w:val="uk-UA"/>
              </w:rPr>
              <w:t xml:space="preserve"> </w:t>
            </w:r>
            <w:r w:rsidRPr="00952986">
              <w:rPr>
                <w:color w:val="333333"/>
                <w:sz w:val="20"/>
                <w:szCs w:val="20"/>
                <w:lang w:val="uk-UA"/>
              </w:rPr>
              <w:t>роздрібного</w:t>
            </w:r>
            <w:r w:rsidRPr="00952986">
              <w:rPr>
                <w:color w:val="333333"/>
                <w:spacing w:val="1"/>
                <w:sz w:val="20"/>
                <w:szCs w:val="20"/>
                <w:lang w:val="uk-UA"/>
              </w:rPr>
              <w:t xml:space="preserve"> </w:t>
            </w:r>
            <w:r w:rsidRPr="00952986">
              <w:rPr>
                <w:color w:val="333333"/>
                <w:sz w:val="20"/>
                <w:szCs w:val="20"/>
                <w:lang w:val="uk-UA"/>
              </w:rPr>
              <w:t>ринку,</w:t>
            </w:r>
            <w:r w:rsidRPr="00952986">
              <w:rPr>
                <w:color w:val="333333"/>
                <w:spacing w:val="-57"/>
                <w:sz w:val="20"/>
                <w:szCs w:val="20"/>
                <w:lang w:val="uk-UA"/>
              </w:rPr>
              <w:t xml:space="preserve"> </w:t>
            </w:r>
            <w:r w:rsidRPr="00952986">
              <w:rPr>
                <w:sz w:val="20"/>
                <w:szCs w:val="20"/>
                <w:lang w:val="uk-UA"/>
              </w:rPr>
              <w:t>або</w:t>
            </w:r>
            <w:r w:rsidRPr="00952986">
              <w:rPr>
                <w:spacing w:val="1"/>
                <w:sz w:val="20"/>
                <w:szCs w:val="20"/>
                <w:lang w:val="uk-UA"/>
              </w:rPr>
              <w:t xml:space="preserve"> </w:t>
            </w:r>
            <w:r w:rsidRPr="00952986">
              <w:rPr>
                <w:sz w:val="20"/>
                <w:szCs w:val="20"/>
                <w:lang w:val="uk-UA"/>
              </w:rPr>
              <w:t>суб’єктів,</w:t>
            </w:r>
            <w:r w:rsidRPr="00952986">
              <w:rPr>
                <w:spacing w:val="1"/>
                <w:sz w:val="20"/>
                <w:szCs w:val="20"/>
                <w:lang w:val="uk-UA"/>
              </w:rPr>
              <w:t xml:space="preserve"> </w:t>
            </w:r>
            <w:r w:rsidRPr="00952986">
              <w:rPr>
                <w:sz w:val="20"/>
                <w:szCs w:val="20"/>
                <w:lang w:val="uk-UA"/>
              </w:rPr>
              <w:t>що</w:t>
            </w:r>
            <w:r w:rsidRPr="00952986">
              <w:rPr>
                <w:spacing w:val="1"/>
                <w:sz w:val="20"/>
                <w:szCs w:val="20"/>
                <w:lang w:val="uk-UA"/>
              </w:rPr>
              <w:t xml:space="preserve"> </w:t>
            </w:r>
            <w:r w:rsidRPr="00952986">
              <w:rPr>
                <w:sz w:val="20"/>
                <w:szCs w:val="20"/>
                <w:lang w:val="uk-UA"/>
              </w:rPr>
              <w:t>належать</w:t>
            </w:r>
            <w:r w:rsidRPr="00952986">
              <w:rPr>
                <w:spacing w:val="1"/>
                <w:sz w:val="20"/>
                <w:szCs w:val="20"/>
                <w:lang w:val="uk-UA"/>
              </w:rPr>
              <w:t xml:space="preserve"> </w:t>
            </w:r>
            <w:r w:rsidRPr="00952986">
              <w:rPr>
                <w:sz w:val="20"/>
                <w:szCs w:val="20"/>
                <w:lang w:val="uk-UA"/>
              </w:rPr>
              <w:t>до</w:t>
            </w:r>
            <w:r w:rsidRPr="00952986">
              <w:rPr>
                <w:spacing w:val="1"/>
                <w:sz w:val="20"/>
                <w:szCs w:val="20"/>
                <w:lang w:val="uk-UA"/>
              </w:rPr>
              <w:t xml:space="preserve"> </w:t>
            </w:r>
            <w:r w:rsidRPr="00952986">
              <w:rPr>
                <w:sz w:val="20"/>
                <w:szCs w:val="20"/>
                <w:lang w:val="uk-UA"/>
              </w:rPr>
              <w:t>особливої</w:t>
            </w:r>
            <w:r w:rsidRPr="00952986">
              <w:rPr>
                <w:spacing w:val="1"/>
                <w:sz w:val="20"/>
                <w:szCs w:val="20"/>
                <w:lang w:val="uk-UA"/>
              </w:rPr>
              <w:t xml:space="preserve"> </w:t>
            </w:r>
            <w:r w:rsidRPr="00952986">
              <w:rPr>
                <w:sz w:val="20"/>
                <w:szCs w:val="20"/>
                <w:lang w:val="uk-UA"/>
              </w:rPr>
              <w:t>групи</w:t>
            </w:r>
            <w:r w:rsidRPr="00952986">
              <w:rPr>
                <w:spacing w:val="1"/>
                <w:sz w:val="20"/>
                <w:szCs w:val="20"/>
                <w:lang w:val="uk-UA"/>
              </w:rPr>
              <w:t xml:space="preserve"> </w:t>
            </w:r>
            <w:r w:rsidRPr="00952986">
              <w:rPr>
                <w:sz w:val="20"/>
                <w:szCs w:val="20"/>
                <w:lang w:val="uk-UA"/>
              </w:rPr>
              <w:t>споживачів, що</w:t>
            </w:r>
            <w:r w:rsidRPr="00952986">
              <w:rPr>
                <w:spacing w:val="1"/>
                <w:sz w:val="20"/>
                <w:szCs w:val="20"/>
                <w:lang w:val="uk-UA"/>
              </w:rPr>
              <w:t xml:space="preserve"> </w:t>
            </w:r>
            <w:r w:rsidRPr="00952986">
              <w:rPr>
                <w:sz w:val="20"/>
                <w:szCs w:val="20"/>
                <w:lang w:val="uk-UA"/>
              </w:rPr>
              <w:t>значно гальмує</w:t>
            </w:r>
            <w:r w:rsidRPr="00952986">
              <w:rPr>
                <w:spacing w:val="1"/>
                <w:sz w:val="20"/>
                <w:szCs w:val="20"/>
                <w:lang w:val="uk-UA"/>
              </w:rPr>
              <w:t xml:space="preserve"> </w:t>
            </w:r>
            <w:r w:rsidRPr="00952986">
              <w:rPr>
                <w:sz w:val="20"/>
                <w:szCs w:val="20"/>
                <w:lang w:val="uk-UA"/>
              </w:rPr>
              <w:t>вирішення тих чи</w:t>
            </w:r>
            <w:r w:rsidRPr="00952986">
              <w:rPr>
                <w:spacing w:val="-57"/>
                <w:sz w:val="20"/>
                <w:szCs w:val="20"/>
                <w:lang w:val="uk-UA"/>
              </w:rPr>
              <w:t xml:space="preserve"> </w:t>
            </w:r>
            <w:r w:rsidRPr="00952986">
              <w:rPr>
                <w:sz w:val="20"/>
                <w:szCs w:val="20"/>
                <w:lang w:val="uk-UA"/>
              </w:rPr>
              <w:t>інших</w:t>
            </w:r>
            <w:r w:rsidRPr="00952986">
              <w:rPr>
                <w:spacing w:val="1"/>
                <w:sz w:val="20"/>
                <w:szCs w:val="20"/>
                <w:lang w:val="uk-UA"/>
              </w:rPr>
              <w:t xml:space="preserve"> </w:t>
            </w:r>
            <w:r w:rsidRPr="00952986">
              <w:rPr>
                <w:sz w:val="20"/>
                <w:szCs w:val="20"/>
                <w:lang w:val="uk-UA"/>
              </w:rPr>
              <w:t>проблем</w:t>
            </w:r>
            <w:r w:rsidRPr="00952986">
              <w:rPr>
                <w:spacing w:val="1"/>
                <w:sz w:val="20"/>
                <w:szCs w:val="20"/>
                <w:lang w:val="uk-UA"/>
              </w:rPr>
              <w:t xml:space="preserve"> </w:t>
            </w:r>
            <w:r w:rsidRPr="00952986">
              <w:rPr>
                <w:sz w:val="20"/>
                <w:szCs w:val="20"/>
                <w:lang w:val="uk-UA"/>
              </w:rPr>
              <w:t>зазначених</w:t>
            </w:r>
            <w:r w:rsidRPr="00952986">
              <w:rPr>
                <w:spacing w:val="1"/>
                <w:sz w:val="20"/>
                <w:szCs w:val="20"/>
                <w:lang w:val="uk-UA"/>
              </w:rPr>
              <w:t xml:space="preserve"> </w:t>
            </w:r>
            <w:r w:rsidRPr="00952986">
              <w:rPr>
                <w:sz w:val="20"/>
                <w:szCs w:val="20"/>
                <w:lang w:val="uk-UA"/>
              </w:rPr>
              <w:t>у</w:t>
            </w:r>
            <w:r w:rsidRPr="00952986">
              <w:rPr>
                <w:spacing w:val="-57"/>
                <w:sz w:val="20"/>
                <w:szCs w:val="20"/>
                <w:lang w:val="uk-UA"/>
              </w:rPr>
              <w:t xml:space="preserve"> </w:t>
            </w:r>
            <w:r w:rsidRPr="00952986">
              <w:rPr>
                <w:sz w:val="20"/>
                <w:szCs w:val="20"/>
                <w:lang w:val="uk-UA"/>
              </w:rPr>
              <w:t>зверненні.</w:t>
            </w:r>
            <w:r w:rsidRPr="00952986">
              <w:rPr>
                <w:spacing w:val="7"/>
                <w:sz w:val="20"/>
                <w:szCs w:val="20"/>
                <w:lang w:val="uk-UA"/>
              </w:rPr>
              <w:t xml:space="preserve"> </w:t>
            </w:r>
            <w:r w:rsidRPr="00952986">
              <w:rPr>
                <w:sz w:val="20"/>
                <w:szCs w:val="20"/>
                <w:lang w:val="uk-UA"/>
              </w:rPr>
              <w:t>Таким</w:t>
            </w:r>
            <w:r w:rsidRPr="00952986">
              <w:rPr>
                <w:spacing w:val="7"/>
                <w:sz w:val="20"/>
                <w:szCs w:val="20"/>
                <w:lang w:val="uk-UA"/>
              </w:rPr>
              <w:t xml:space="preserve"> </w:t>
            </w:r>
            <w:r w:rsidRPr="00952986">
              <w:rPr>
                <w:sz w:val="20"/>
                <w:szCs w:val="20"/>
                <w:lang w:val="uk-UA"/>
              </w:rPr>
              <w:t>чином</w:t>
            </w:r>
            <w:r w:rsidRPr="00952986">
              <w:rPr>
                <w:spacing w:val="7"/>
                <w:sz w:val="20"/>
                <w:szCs w:val="20"/>
                <w:lang w:val="uk-UA"/>
              </w:rPr>
              <w:t xml:space="preserve"> </w:t>
            </w:r>
            <w:r w:rsidRPr="00952986">
              <w:rPr>
                <w:sz w:val="20"/>
                <w:szCs w:val="20"/>
                <w:lang w:val="uk-UA"/>
              </w:rPr>
              <w:t>це дисциплінує</w:t>
            </w:r>
            <w:r w:rsidRPr="00952986">
              <w:rPr>
                <w:spacing w:val="1"/>
                <w:sz w:val="20"/>
                <w:szCs w:val="20"/>
                <w:lang w:val="uk-UA"/>
              </w:rPr>
              <w:t xml:space="preserve"> </w:t>
            </w:r>
            <w:r w:rsidRPr="00952986">
              <w:rPr>
                <w:sz w:val="20"/>
                <w:szCs w:val="20"/>
                <w:lang w:val="uk-UA"/>
              </w:rPr>
              <w:t>учасників ринку, та</w:t>
            </w:r>
            <w:r w:rsidRPr="00952986">
              <w:rPr>
                <w:spacing w:val="1"/>
                <w:sz w:val="20"/>
                <w:szCs w:val="20"/>
                <w:lang w:val="uk-UA"/>
              </w:rPr>
              <w:t xml:space="preserve"> </w:t>
            </w:r>
            <w:r w:rsidRPr="00952986">
              <w:rPr>
                <w:sz w:val="20"/>
                <w:szCs w:val="20"/>
                <w:lang w:val="uk-UA"/>
              </w:rPr>
              <w:t>дозволить</w:t>
            </w:r>
            <w:r w:rsidRPr="00952986">
              <w:rPr>
                <w:spacing w:val="1"/>
                <w:sz w:val="20"/>
                <w:szCs w:val="20"/>
                <w:lang w:val="uk-UA"/>
              </w:rPr>
              <w:t xml:space="preserve"> </w:t>
            </w:r>
            <w:r w:rsidRPr="00952986">
              <w:rPr>
                <w:sz w:val="20"/>
                <w:szCs w:val="20"/>
                <w:lang w:val="uk-UA"/>
              </w:rPr>
              <w:t>більш</w:t>
            </w:r>
            <w:r w:rsidRPr="00952986">
              <w:rPr>
                <w:spacing w:val="1"/>
                <w:sz w:val="20"/>
                <w:szCs w:val="20"/>
                <w:lang w:val="uk-UA"/>
              </w:rPr>
              <w:t xml:space="preserve"> </w:t>
            </w:r>
            <w:r w:rsidRPr="00952986">
              <w:rPr>
                <w:sz w:val="20"/>
                <w:szCs w:val="20"/>
                <w:lang w:val="uk-UA"/>
              </w:rPr>
              <w:t>сумлінно</w:t>
            </w:r>
            <w:r w:rsidRPr="00952986">
              <w:rPr>
                <w:spacing w:val="1"/>
                <w:sz w:val="20"/>
                <w:szCs w:val="20"/>
                <w:lang w:val="uk-UA"/>
              </w:rPr>
              <w:t xml:space="preserve"> </w:t>
            </w:r>
            <w:r w:rsidRPr="00952986">
              <w:rPr>
                <w:sz w:val="20"/>
                <w:szCs w:val="20"/>
                <w:lang w:val="uk-UA"/>
              </w:rPr>
              <w:t>виконувати</w:t>
            </w:r>
            <w:r w:rsidRPr="00952986">
              <w:rPr>
                <w:spacing w:val="1"/>
                <w:sz w:val="20"/>
                <w:szCs w:val="20"/>
                <w:lang w:val="uk-UA"/>
              </w:rPr>
              <w:t xml:space="preserve"> </w:t>
            </w:r>
            <w:r w:rsidRPr="00952986">
              <w:rPr>
                <w:sz w:val="20"/>
                <w:szCs w:val="20"/>
                <w:lang w:val="uk-UA"/>
              </w:rPr>
              <w:t>покладені</w:t>
            </w:r>
            <w:r w:rsidRPr="00952986">
              <w:rPr>
                <w:spacing w:val="1"/>
                <w:sz w:val="20"/>
                <w:szCs w:val="20"/>
                <w:lang w:val="uk-UA"/>
              </w:rPr>
              <w:t xml:space="preserve"> </w:t>
            </w:r>
            <w:r w:rsidRPr="00952986">
              <w:rPr>
                <w:sz w:val="20"/>
                <w:szCs w:val="20"/>
                <w:lang w:val="uk-UA"/>
              </w:rPr>
              <w:t>на</w:t>
            </w:r>
            <w:r w:rsidRPr="00952986">
              <w:rPr>
                <w:spacing w:val="1"/>
                <w:sz w:val="20"/>
                <w:szCs w:val="20"/>
                <w:lang w:val="uk-UA"/>
              </w:rPr>
              <w:t xml:space="preserve"> </w:t>
            </w:r>
            <w:r w:rsidRPr="00952986">
              <w:rPr>
                <w:sz w:val="20"/>
                <w:szCs w:val="20"/>
                <w:lang w:val="uk-UA"/>
              </w:rPr>
              <w:t>них</w:t>
            </w:r>
            <w:r w:rsidRPr="00952986">
              <w:rPr>
                <w:spacing w:val="1"/>
                <w:sz w:val="20"/>
                <w:szCs w:val="20"/>
                <w:lang w:val="uk-UA"/>
              </w:rPr>
              <w:t xml:space="preserve"> </w:t>
            </w:r>
            <w:r w:rsidRPr="00952986">
              <w:rPr>
                <w:sz w:val="20"/>
                <w:szCs w:val="20"/>
                <w:lang w:val="uk-UA"/>
              </w:rPr>
              <w:t>обов'язки,</w:t>
            </w:r>
          </w:p>
        </w:tc>
        <w:tc>
          <w:tcPr>
            <w:tcW w:w="3179" w:type="dxa"/>
            <w:gridSpan w:val="2"/>
          </w:tcPr>
          <w:p w14:paraId="3269E2F6"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3C590F48"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4D34AA6"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FE9DD9A"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18A5F23E"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23BE4223"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6224C880"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2AC84DFA"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5FD22569"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2FB4FB34"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558BAB18"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3D99B080"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5CBE654F"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5C80E332"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206BFB72"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5568593D"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34868280"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1630B31"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1964EF1E"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630A640"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27B2278C"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33CAE3D"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1ED8B5AD"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74973F99"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7F8D1913"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45FDB72"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0E663D4"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7FDDC63D"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4F9E7C02" w14:textId="77777777" w:rsidR="001E3B58" w:rsidRPr="000F5AEF" w:rsidRDefault="001E3B58" w:rsidP="00EF2965">
            <w:pPr>
              <w:ind w:firstLine="480"/>
              <w:jc w:val="both"/>
              <w:rPr>
                <w:rFonts w:ascii="Times New Roman" w:eastAsia="Times New Roman" w:hAnsi="Times New Roman" w:cs="Times New Roman"/>
                <w:b/>
                <w:color w:val="0070C0"/>
                <w:sz w:val="20"/>
                <w:szCs w:val="20"/>
                <w:lang w:val="uk-UA" w:eastAsia="ru-RU"/>
              </w:rPr>
            </w:pPr>
          </w:p>
          <w:p w14:paraId="013B3ACF" w14:textId="77777777" w:rsidR="001E3B58" w:rsidRPr="000F5AEF" w:rsidRDefault="001E3B58" w:rsidP="001E3B58">
            <w:pPr>
              <w:jc w:val="both"/>
              <w:rPr>
                <w:rFonts w:ascii="Times New Roman" w:eastAsia="Times New Roman" w:hAnsi="Times New Roman" w:cs="Times New Roman"/>
                <w:b/>
                <w:sz w:val="20"/>
                <w:szCs w:val="20"/>
                <w:lang w:val="uk-UA" w:eastAsia="ru-RU"/>
              </w:rPr>
            </w:pPr>
            <w:r w:rsidRPr="000F5AEF">
              <w:rPr>
                <w:rFonts w:ascii="Times New Roman" w:eastAsia="Times New Roman" w:hAnsi="Times New Roman" w:cs="Times New Roman"/>
                <w:b/>
                <w:sz w:val="20"/>
                <w:szCs w:val="20"/>
                <w:lang w:val="uk-UA" w:eastAsia="ru-RU"/>
              </w:rPr>
              <w:t>Потребує обговорення</w:t>
            </w:r>
          </w:p>
          <w:p w14:paraId="564CE9EE" w14:textId="01814DB5" w:rsidR="001E3B58" w:rsidRPr="000F5AEF" w:rsidRDefault="001E3B58" w:rsidP="00EF2965">
            <w:pPr>
              <w:jc w:val="both"/>
              <w:rPr>
                <w:rFonts w:ascii="Times New Roman" w:eastAsia="Times New Roman" w:hAnsi="Times New Roman" w:cs="Times New Roman"/>
                <w:bCs/>
                <w:color w:val="0070C0"/>
                <w:sz w:val="20"/>
                <w:szCs w:val="20"/>
                <w:lang w:val="uk-UA" w:eastAsia="ru-RU"/>
              </w:rPr>
            </w:pPr>
          </w:p>
        </w:tc>
      </w:tr>
      <w:tr w:rsidR="00EF2965" w:rsidRPr="00F416A9" w14:paraId="2EF4630B" w14:textId="77777777" w:rsidTr="00410345">
        <w:trPr>
          <w:trHeight w:val="20"/>
        </w:trPr>
        <w:tc>
          <w:tcPr>
            <w:tcW w:w="4345" w:type="dxa"/>
            <w:gridSpan w:val="2"/>
            <w:tcBorders>
              <w:top w:val="nil"/>
              <w:bottom w:val="single" w:sz="4" w:space="0" w:color="auto"/>
            </w:tcBorders>
          </w:tcPr>
          <w:p w14:paraId="73F8D7F9"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20D0E20C"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316DFE29"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003ADDEA" w14:textId="087CA90D"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8.1.14. У разі отримання учасником роздрібного ринку або </w:t>
            </w:r>
            <w:bookmarkStart w:id="44" w:name="_Hlk172552246"/>
            <w:r w:rsidRPr="00952986">
              <w:rPr>
                <w:rFonts w:ascii="Times New Roman" w:eastAsia="Times New Roman" w:hAnsi="Times New Roman" w:cs="Times New Roman"/>
                <w:b/>
                <w:color w:val="0070C0"/>
                <w:sz w:val="20"/>
                <w:szCs w:val="20"/>
                <w:lang w:val="uk-UA" w:eastAsia="ru-RU"/>
              </w:rPr>
              <w:t xml:space="preserve">суб’єктом, що належать до особливої групи споживачів, </w:t>
            </w:r>
            <w:bookmarkEnd w:id="44"/>
            <w:r w:rsidRPr="00952986">
              <w:rPr>
                <w:rFonts w:ascii="Times New Roman" w:eastAsia="Times New Roman" w:hAnsi="Times New Roman" w:cs="Times New Roman"/>
                <w:b/>
                <w:color w:val="0070C0"/>
                <w:sz w:val="20"/>
                <w:szCs w:val="20"/>
                <w:lang w:val="uk-UA" w:eastAsia="ru-RU"/>
              </w:rPr>
              <w:t>звернення з питань, що не належать до його компетенції, він протягом 5 робочих днів надсилає таке звернення за належністю відповідному учаснику роздрібного ринку до компетенції якого відноситься вирішення питання зазначеного у зверненні, про що у цей же строк повідомляє споживача (заявника).</w:t>
            </w:r>
          </w:p>
          <w:p w14:paraId="2E7DD084" w14:textId="77777777" w:rsidR="00EF2965" w:rsidRPr="00952986" w:rsidRDefault="00EF2965" w:rsidP="00EF2965">
            <w:pPr>
              <w:ind w:firstLine="480"/>
              <w:jc w:val="both"/>
              <w:rPr>
                <w:rFonts w:ascii="Times New Roman" w:hAnsi="Times New Roman" w:cs="Times New Roman"/>
                <w:b/>
                <w:bCs/>
                <w:sz w:val="20"/>
                <w:szCs w:val="20"/>
                <w:lang w:val="uk-UA"/>
              </w:rPr>
            </w:pPr>
          </w:p>
          <w:p w14:paraId="0B57808F" w14:textId="77777777" w:rsidR="00EF2965" w:rsidRPr="00952986" w:rsidRDefault="00EF2965" w:rsidP="00EF2965">
            <w:pPr>
              <w:ind w:firstLine="480"/>
              <w:jc w:val="both"/>
              <w:rPr>
                <w:rFonts w:ascii="Times New Roman" w:hAnsi="Times New Roman" w:cs="Times New Roman"/>
                <w:b/>
                <w:bCs/>
                <w:sz w:val="20"/>
                <w:szCs w:val="20"/>
                <w:lang w:val="uk-UA"/>
              </w:rPr>
            </w:pPr>
          </w:p>
        </w:tc>
        <w:tc>
          <w:tcPr>
            <w:tcW w:w="4128" w:type="dxa"/>
            <w:gridSpan w:val="3"/>
          </w:tcPr>
          <w:p w14:paraId="05101762"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TOB «ДНІПРОВСЬКІ ЕНЕРГЕТИЧНІ ПОСЛУГИ»</w:t>
            </w:r>
          </w:p>
          <w:p w14:paraId="56200FC3" w14:textId="77777777" w:rsidR="00EF2965" w:rsidRPr="00952986" w:rsidRDefault="00EF2965" w:rsidP="00EF2965">
            <w:pPr>
              <w:pStyle w:val="rvps7"/>
              <w:spacing w:before="0" w:beforeAutospacing="0" w:after="0" w:afterAutospacing="0"/>
              <w:rPr>
                <w:b/>
                <w:bCs/>
                <w:color w:val="333333"/>
                <w:sz w:val="20"/>
                <w:szCs w:val="20"/>
                <w:lang w:val="uk-UA"/>
              </w:rPr>
            </w:pPr>
          </w:p>
          <w:p w14:paraId="2605BEFA" w14:textId="77777777" w:rsidR="00EF2965" w:rsidRPr="00952986" w:rsidRDefault="00EF2965" w:rsidP="00EF2965">
            <w:pPr>
              <w:pStyle w:val="rvps7"/>
              <w:shd w:val="clear" w:color="auto" w:fill="FFFFFF"/>
              <w:spacing w:before="0" w:beforeAutospacing="0" w:after="0" w:afterAutospacing="0"/>
              <w:ind w:firstLine="480"/>
              <w:jc w:val="both"/>
              <w:rPr>
                <w:b/>
                <w:color w:val="7030A0"/>
                <w:sz w:val="20"/>
                <w:szCs w:val="20"/>
                <w:lang w:val="uk-UA" w:eastAsia="ru-RU" w:bidi="ar-SA"/>
              </w:rPr>
            </w:pPr>
            <w:r w:rsidRPr="00952986">
              <w:rPr>
                <w:b/>
                <w:color w:val="0070C0"/>
                <w:sz w:val="20"/>
                <w:szCs w:val="20"/>
                <w:lang w:val="uk-UA" w:eastAsia="ru-RU" w:bidi="ar-SA"/>
              </w:rPr>
              <w:t>8.1.14. У разі отримання учасником роздрібного ринку або суб’єктом, що належать до особливої групи споживачів, звернення з питань, що не належать до його компетенції, він протягом 5 робочих днів надсилає таке звернення за належністю відповідному учаснику роздрібного ринку</w:t>
            </w:r>
            <w:r w:rsidRPr="00952986">
              <w:rPr>
                <w:bCs/>
                <w:color w:val="0070C0"/>
                <w:sz w:val="20"/>
                <w:szCs w:val="20"/>
                <w:lang w:val="uk-UA" w:eastAsia="ru-RU" w:bidi="ar-SA"/>
              </w:rPr>
              <w:t xml:space="preserve"> </w:t>
            </w:r>
            <w:r w:rsidRPr="00952986">
              <w:rPr>
                <w:b/>
                <w:color w:val="7030A0"/>
                <w:sz w:val="20"/>
                <w:szCs w:val="20"/>
                <w:lang w:val="uk-UA" w:eastAsia="ru-RU" w:bidi="ar-SA"/>
              </w:rPr>
              <w:t xml:space="preserve">(якщо йому відомо </w:t>
            </w:r>
            <w:r w:rsidRPr="00952986">
              <w:rPr>
                <w:b/>
                <w:color w:val="0070C0"/>
                <w:sz w:val="20"/>
                <w:szCs w:val="20"/>
                <w:lang w:val="uk-UA" w:eastAsia="ru-RU" w:bidi="ar-SA"/>
              </w:rPr>
              <w:t>до компетенції якого</w:t>
            </w:r>
            <w:r w:rsidRPr="00952986">
              <w:rPr>
                <w:bCs/>
                <w:color w:val="0070C0"/>
                <w:sz w:val="20"/>
                <w:szCs w:val="20"/>
                <w:lang w:val="uk-UA" w:eastAsia="ru-RU" w:bidi="ar-SA"/>
              </w:rPr>
              <w:t xml:space="preserve"> </w:t>
            </w:r>
            <w:r w:rsidRPr="00952986">
              <w:rPr>
                <w:b/>
                <w:color w:val="7030A0"/>
                <w:sz w:val="20"/>
                <w:szCs w:val="20"/>
                <w:lang w:val="uk-UA" w:eastAsia="ru-RU" w:bidi="ar-SA"/>
              </w:rPr>
              <w:t xml:space="preserve">учасника ринку </w:t>
            </w:r>
            <w:r w:rsidRPr="00952986">
              <w:rPr>
                <w:b/>
                <w:color w:val="0070C0"/>
                <w:sz w:val="20"/>
                <w:szCs w:val="20"/>
                <w:lang w:val="uk-UA" w:eastAsia="ru-RU" w:bidi="ar-SA"/>
              </w:rPr>
              <w:t xml:space="preserve">відноситься вирішення питання зазначеного у зверненні), про що у цей же строк повідомляє споживача (заявника), </w:t>
            </w:r>
            <w:r w:rsidRPr="00952986">
              <w:rPr>
                <w:b/>
                <w:color w:val="7030A0"/>
                <w:sz w:val="20"/>
                <w:szCs w:val="20"/>
                <w:lang w:val="uk-UA" w:eastAsia="ru-RU" w:bidi="ar-SA"/>
              </w:rPr>
              <w:t>або надає відповідь з роз’ясненнями щодо компетенції учасника.</w:t>
            </w:r>
          </w:p>
          <w:p w14:paraId="20716D2C" w14:textId="77777777" w:rsidR="00EF2965"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36EBA47F" w14:textId="5AAD6012" w:rsidR="006A3E64" w:rsidRPr="00952986" w:rsidRDefault="006A3E64"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50472D12"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TOB «ДНІПРОВСЬКІ ЕНЕРГЕТИЧНІ ПОСЛУГИ»</w:t>
            </w:r>
          </w:p>
          <w:p w14:paraId="09CAA01F"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2C6A3493"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354E0B75"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25CD41DE"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06926D84"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601520B1" w14:textId="77777777" w:rsidR="00EF2965" w:rsidRPr="00952986" w:rsidRDefault="00EF2965" w:rsidP="00EF2965">
            <w:pPr>
              <w:pStyle w:val="rvps7"/>
              <w:shd w:val="clear" w:color="auto" w:fill="FFFFFF"/>
              <w:spacing w:before="0" w:beforeAutospacing="0" w:after="0" w:afterAutospacing="0"/>
              <w:ind w:firstLine="480"/>
              <w:jc w:val="both"/>
              <w:rPr>
                <w:bCs/>
                <w:sz w:val="20"/>
                <w:szCs w:val="20"/>
                <w:lang w:val="uk-UA" w:eastAsia="ru-RU" w:bidi="ar-SA"/>
              </w:rPr>
            </w:pPr>
          </w:p>
          <w:p w14:paraId="09127EF9" w14:textId="3A801E3F"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bCs/>
                <w:sz w:val="20"/>
                <w:szCs w:val="20"/>
                <w:lang w:val="uk-UA" w:eastAsia="ru-RU" w:bidi="ar-SA"/>
              </w:rPr>
              <w:t xml:space="preserve">На практиці досить часто зустрічаються специфічні звернення, з питаннями, які є поза сферою діяльності учасника ринку, тому даний пункт потребує конкретизації.  </w:t>
            </w:r>
          </w:p>
        </w:tc>
        <w:tc>
          <w:tcPr>
            <w:tcW w:w="3179" w:type="dxa"/>
            <w:gridSpan w:val="2"/>
          </w:tcPr>
          <w:p w14:paraId="51D8E60C"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1A17265C"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4FEFA589"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37252B04"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3DA4B3D1"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15F804E4"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4AEF9BE6"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620A528D" w14:textId="77777777" w:rsidR="00EF2965" w:rsidRPr="000F5AEF" w:rsidRDefault="00EF2965" w:rsidP="00EF2965">
            <w:pPr>
              <w:jc w:val="both"/>
              <w:rPr>
                <w:rFonts w:ascii="Times New Roman" w:eastAsia="Times New Roman" w:hAnsi="Times New Roman" w:cs="Times New Roman"/>
                <w:b/>
                <w:sz w:val="20"/>
                <w:szCs w:val="20"/>
                <w:lang w:val="uk-UA" w:eastAsia="ru-RU"/>
              </w:rPr>
            </w:pPr>
          </w:p>
          <w:p w14:paraId="65FABCA0" w14:textId="77777777" w:rsidR="000F5AEF" w:rsidRDefault="000F5AEF" w:rsidP="00EF2965">
            <w:pPr>
              <w:jc w:val="both"/>
              <w:rPr>
                <w:rFonts w:ascii="Times New Roman" w:eastAsia="Times New Roman" w:hAnsi="Times New Roman" w:cs="Times New Roman"/>
                <w:b/>
                <w:sz w:val="20"/>
                <w:szCs w:val="20"/>
                <w:lang w:val="uk-UA" w:eastAsia="ru-RU"/>
              </w:rPr>
            </w:pPr>
          </w:p>
          <w:p w14:paraId="638801A4" w14:textId="77777777" w:rsidR="000F5AEF" w:rsidRDefault="000F5AEF" w:rsidP="00EF2965">
            <w:pPr>
              <w:jc w:val="both"/>
              <w:rPr>
                <w:rFonts w:ascii="Times New Roman" w:eastAsia="Times New Roman" w:hAnsi="Times New Roman" w:cs="Times New Roman"/>
                <w:b/>
                <w:sz w:val="20"/>
                <w:szCs w:val="20"/>
                <w:lang w:val="uk-UA" w:eastAsia="ru-RU"/>
              </w:rPr>
            </w:pPr>
          </w:p>
          <w:p w14:paraId="4B16A869" w14:textId="5F232D26" w:rsidR="00EF2965" w:rsidRPr="000F5AEF" w:rsidRDefault="001E3B58" w:rsidP="00EF2965">
            <w:pPr>
              <w:jc w:val="both"/>
              <w:rPr>
                <w:rFonts w:ascii="Times New Roman" w:eastAsia="Times New Roman" w:hAnsi="Times New Roman" w:cs="Times New Roman"/>
                <w:b/>
                <w:sz w:val="20"/>
                <w:szCs w:val="20"/>
                <w:lang w:val="uk-UA" w:eastAsia="ru-RU"/>
              </w:rPr>
            </w:pPr>
            <w:r w:rsidRPr="000F5AEF">
              <w:rPr>
                <w:rFonts w:ascii="Times New Roman" w:eastAsia="Times New Roman" w:hAnsi="Times New Roman" w:cs="Times New Roman"/>
                <w:b/>
                <w:sz w:val="20"/>
                <w:szCs w:val="20"/>
                <w:lang w:val="uk-UA" w:eastAsia="ru-RU"/>
              </w:rPr>
              <w:t>Потребує обговорення</w:t>
            </w:r>
          </w:p>
          <w:p w14:paraId="47825EB4" w14:textId="77777777" w:rsidR="00EF2965" w:rsidRDefault="00EF2965" w:rsidP="00EF2965">
            <w:pPr>
              <w:jc w:val="both"/>
              <w:rPr>
                <w:rFonts w:ascii="Times New Roman" w:eastAsia="Times New Roman" w:hAnsi="Times New Roman" w:cs="Times New Roman"/>
                <w:bCs/>
                <w:color w:val="0070C0"/>
                <w:sz w:val="20"/>
                <w:szCs w:val="20"/>
                <w:lang w:val="uk-UA" w:eastAsia="ru-RU"/>
              </w:rPr>
            </w:pPr>
          </w:p>
          <w:p w14:paraId="259DB9FA" w14:textId="588EDBF7" w:rsidR="000F5AEF" w:rsidRPr="000F5AEF" w:rsidRDefault="000F5AEF" w:rsidP="00EF2965">
            <w:pPr>
              <w:jc w:val="both"/>
              <w:rPr>
                <w:rFonts w:ascii="Times New Roman" w:eastAsia="Times New Roman" w:hAnsi="Times New Roman" w:cs="Times New Roman"/>
                <w:bCs/>
                <w:color w:val="0070C0"/>
                <w:sz w:val="20"/>
                <w:szCs w:val="20"/>
                <w:lang w:val="uk-UA" w:eastAsia="ru-RU"/>
              </w:rPr>
            </w:pPr>
          </w:p>
        </w:tc>
      </w:tr>
      <w:tr w:rsidR="00EF2965" w:rsidRPr="0051289A" w14:paraId="35F0CC61" w14:textId="069F0E2C" w:rsidTr="009A66DE">
        <w:trPr>
          <w:trHeight w:val="20"/>
        </w:trPr>
        <w:tc>
          <w:tcPr>
            <w:tcW w:w="4345" w:type="dxa"/>
            <w:gridSpan w:val="2"/>
            <w:tcBorders>
              <w:bottom w:val="nil"/>
            </w:tcBorders>
          </w:tcPr>
          <w:p w14:paraId="7FB30181"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bookmarkStart w:id="45" w:name="n3053"/>
            <w:bookmarkEnd w:id="45"/>
          </w:p>
          <w:p w14:paraId="49B105F1"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083A9622"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491CBF6C" w14:textId="54DA00EF"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 посадових осіб, уповноважених розглядати такі звернення.</w:t>
            </w:r>
          </w:p>
          <w:p w14:paraId="62CB8D18" w14:textId="77777777" w:rsidR="00EF2965" w:rsidRPr="00952986" w:rsidRDefault="00EF2965" w:rsidP="00EF2965">
            <w:pPr>
              <w:shd w:val="clear" w:color="auto" w:fill="FFFFFF"/>
              <w:contextualSpacing/>
              <w:jc w:val="both"/>
              <w:rPr>
                <w:rFonts w:ascii="Times New Roman" w:hAnsi="Times New Roman" w:cs="Times New Roman"/>
                <w:color w:val="333333"/>
                <w:sz w:val="20"/>
                <w:szCs w:val="20"/>
                <w:lang w:val="uk-UA"/>
              </w:rPr>
            </w:pPr>
          </w:p>
        </w:tc>
        <w:tc>
          <w:tcPr>
            <w:tcW w:w="4128" w:type="dxa"/>
            <w:gridSpan w:val="3"/>
          </w:tcPr>
          <w:p w14:paraId="15F2507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5A3F00A4" w14:textId="77777777" w:rsidR="00EF2965" w:rsidRPr="00952986" w:rsidRDefault="00EF2965" w:rsidP="00EF2965">
            <w:pPr>
              <w:ind w:firstLine="480"/>
              <w:jc w:val="both"/>
              <w:rPr>
                <w:rFonts w:ascii="Times New Roman" w:hAnsi="Times New Roman" w:cs="Times New Roman"/>
                <w:b/>
                <w:bCs/>
                <w:color w:val="0070C0"/>
                <w:sz w:val="20"/>
                <w:szCs w:val="20"/>
                <w:lang w:val="uk-UA"/>
              </w:rPr>
            </w:pPr>
          </w:p>
          <w:p w14:paraId="2E112CC3" w14:textId="77777777" w:rsidR="001E3B58" w:rsidRPr="00952986" w:rsidRDefault="00EF2965" w:rsidP="001E3B58">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8.1.15. Разом із відповіддю споживачу (заявнику)</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у випадку їх наявності</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надається інформація щодо альтернативних механізмів та шляхів вирішення відповідних спорів (питань)</w:t>
            </w:r>
            <w:r w:rsidR="001E3B58">
              <w:rPr>
                <w:rFonts w:ascii="Times New Roman" w:eastAsia="Times New Roman" w:hAnsi="Times New Roman" w:cs="Times New Roman"/>
                <w:b/>
                <w:bCs/>
                <w:color w:val="0070C0"/>
                <w:sz w:val="20"/>
                <w:szCs w:val="20"/>
                <w:lang w:val="uk-UA" w:eastAsia="ru-RU"/>
              </w:rPr>
              <w:t xml:space="preserve"> </w:t>
            </w:r>
            <w:r w:rsidR="001E3B58" w:rsidRPr="001E3B58">
              <w:rPr>
                <w:rFonts w:ascii="Times New Roman" w:eastAsia="Times New Roman" w:hAnsi="Times New Roman" w:cs="Times New Roman"/>
                <w:b/>
                <w:strike/>
                <w:color w:val="7030A0"/>
                <w:sz w:val="20"/>
                <w:szCs w:val="20"/>
                <w:lang w:val="uk-UA" w:eastAsia="ru-RU"/>
              </w:rPr>
              <w:t>та контактні дані відповідальних органів державної влади, місцевого самоврядування, посадових осіб, уповноважених розглядати такі звернення</w:t>
            </w:r>
            <w:r w:rsidR="001E3B58" w:rsidRPr="00952986">
              <w:rPr>
                <w:rFonts w:ascii="Times New Roman" w:eastAsia="Times New Roman" w:hAnsi="Times New Roman" w:cs="Times New Roman"/>
                <w:b/>
                <w:color w:val="0070C0"/>
                <w:sz w:val="20"/>
                <w:szCs w:val="20"/>
                <w:lang w:val="uk-UA" w:eastAsia="ru-RU"/>
              </w:rPr>
              <w:t>.</w:t>
            </w:r>
          </w:p>
          <w:p w14:paraId="339C72F6" w14:textId="5F7A713B"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3942" w:type="dxa"/>
            <w:gridSpan w:val="3"/>
          </w:tcPr>
          <w:p w14:paraId="5626949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211FB89B" w14:textId="77777777" w:rsidR="00EF2965" w:rsidRPr="00952986" w:rsidRDefault="00EF2965" w:rsidP="00EF2965">
            <w:pPr>
              <w:ind w:firstLine="480"/>
              <w:jc w:val="both"/>
              <w:rPr>
                <w:rFonts w:ascii="Times New Roman" w:hAnsi="Times New Roman" w:cs="Times New Roman"/>
                <w:b/>
                <w:bCs/>
                <w:color w:val="0070C0"/>
                <w:sz w:val="20"/>
                <w:szCs w:val="20"/>
                <w:lang w:val="uk-UA"/>
              </w:rPr>
            </w:pPr>
          </w:p>
          <w:p w14:paraId="1758B128" w14:textId="7A8A38EB"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sz w:val="20"/>
                <w:szCs w:val="20"/>
                <w:lang w:val="uk-UA"/>
              </w:rPr>
              <w:t>На сайті про контактні дані органів влади наявна відповідно до встановлених вимог.</w:t>
            </w:r>
          </w:p>
        </w:tc>
        <w:tc>
          <w:tcPr>
            <w:tcW w:w="3179" w:type="dxa"/>
            <w:gridSpan w:val="2"/>
          </w:tcPr>
          <w:p w14:paraId="3F02C0E4"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144A86A7" w14:textId="4E46FD77" w:rsidR="0050130F" w:rsidRPr="00952986" w:rsidRDefault="0050130F" w:rsidP="0050130F">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 xml:space="preserve">Попередньо </w:t>
            </w:r>
            <w:r w:rsidR="00904042">
              <w:rPr>
                <w:rFonts w:ascii="Times New Roman" w:eastAsia="Times New Roman" w:hAnsi="Times New Roman" w:cs="Times New Roman"/>
                <w:b/>
                <w:sz w:val="20"/>
                <w:szCs w:val="20"/>
                <w:lang w:val="uk-UA" w:eastAsia="ru-RU"/>
              </w:rPr>
              <w:t xml:space="preserve">частково </w:t>
            </w:r>
            <w:r w:rsidRPr="00952986">
              <w:rPr>
                <w:rFonts w:ascii="Times New Roman" w:eastAsia="Times New Roman" w:hAnsi="Times New Roman" w:cs="Times New Roman"/>
                <w:b/>
                <w:sz w:val="20"/>
                <w:szCs w:val="20"/>
                <w:lang w:val="uk-UA" w:eastAsia="ru-RU"/>
              </w:rPr>
              <w:t>врах</w:t>
            </w:r>
            <w:r>
              <w:rPr>
                <w:rFonts w:ascii="Times New Roman" w:eastAsia="Times New Roman" w:hAnsi="Times New Roman" w:cs="Times New Roman"/>
                <w:b/>
                <w:sz w:val="20"/>
                <w:szCs w:val="20"/>
                <w:lang w:val="uk-UA" w:eastAsia="ru-RU"/>
              </w:rPr>
              <w:t>овано в редакції:</w:t>
            </w:r>
          </w:p>
          <w:p w14:paraId="0A1C6141" w14:textId="77777777" w:rsidR="0050130F" w:rsidRDefault="0050130F" w:rsidP="0050130F">
            <w:pPr>
              <w:ind w:firstLine="370"/>
              <w:jc w:val="both"/>
              <w:rPr>
                <w:rFonts w:ascii="Times New Roman" w:eastAsia="Times New Roman" w:hAnsi="Times New Roman" w:cs="Times New Roman"/>
                <w:b/>
                <w:bCs/>
                <w:color w:val="00B050"/>
                <w:sz w:val="20"/>
                <w:szCs w:val="20"/>
                <w:lang w:val="uk-UA" w:eastAsia="ru-RU"/>
              </w:rPr>
            </w:pPr>
            <w:r w:rsidRPr="00952986">
              <w:rPr>
                <w:rFonts w:ascii="Times New Roman" w:eastAsia="Times New Roman" w:hAnsi="Times New Roman" w:cs="Times New Roman"/>
                <w:b/>
                <w:bCs/>
                <w:color w:val="0070C0"/>
                <w:sz w:val="20"/>
                <w:szCs w:val="20"/>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strike/>
                <w:color w:val="00B050"/>
                <w:sz w:val="20"/>
                <w:szCs w:val="20"/>
                <w:lang w:val="uk-UA" w:eastAsia="ru-RU"/>
              </w:rPr>
              <w:t>та контактні дані відповідальних органів державної влади, місцевого самоврядування, посадових осіб, уповноважених розглядати такі звернення</w:t>
            </w:r>
            <w:r w:rsidRPr="00952986">
              <w:rPr>
                <w:rFonts w:ascii="Times New Roman" w:eastAsia="Times New Roman" w:hAnsi="Times New Roman" w:cs="Times New Roman"/>
                <w:b/>
                <w:bCs/>
                <w:color w:val="00B050"/>
                <w:sz w:val="20"/>
                <w:szCs w:val="20"/>
                <w:lang w:val="uk-UA" w:eastAsia="ru-RU"/>
              </w:rPr>
              <w:t>.</w:t>
            </w:r>
          </w:p>
          <w:p w14:paraId="1EEF6F06" w14:textId="3F389B1B"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r>
      <w:tr w:rsidR="00EF2965" w:rsidRPr="00F416A9" w14:paraId="04D232BF" w14:textId="77777777" w:rsidTr="002D276C">
        <w:trPr>
          <w:trHeight w:val="20"/>
        </w:trPr>
        <w:tc>
          <w:tcPr>
            <w:tcW w:w="4345" w:type="dxa"/>
            <w:gridSpan w:val="2"/>
            <w:tcBorders>
              <w:top w:val="nil"/>
              <w:bottom w:val="nil"/>
            </w:tcBorders>
          </w:tcPr>
          <w:p w14:paraId="2D9C051F"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3F3FB2C4"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6360E42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1DF3465" w14:textId="77777777" w:rsidR="00EF2965" w:rsidRPr="00952986" w:rsidRDefault="00EF2965" w:rsidP="00EF2965">
            <w:pPr>
              <w:widowControl w:val="0"/>
              <w:autoSpaceDE w:val="0"/>
              <w:autoSpaceDN w:val="0"/>
              <w:ind w:firstLine="170"/>
              <w:contextualSpacing/>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 xml:space="preserve">Вилучити пункт </w:t>
            </w:r>
          </w:p>
          <w:p w14:paraId="0F54F077" w14:textId="555B1270" w:rsidR="00EF2965" w:rsidRPr="00952986" w:rsidRDefault="00EF2965" w:rsidP="00EF2965">
            <w:pPr>
              <w:widowControl w:val="0"/>
              <w:autoSpaceDE w:val="0"/>
              <w:autoSpaceDN w:val="0"/>
              <w:ind w:firstLine="170"/>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strike/>
                <w:color w:val="7030A0"/>
                <w:sz w:val="20"/>
                <w:szCs w:val="20"/>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 посадових осіб, уповноважених розглядати такі звернення.</w:t>
            </w:r>
          </w:p>
          <w:p w14:paraId="557D40D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682C6585"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0A3F90D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B5BB17E" w14:textId="77777777" w:rsidR="00EF2965" w:rsidRDefault="00EF2965" w:rsidP="00EF2965">
            <w:pPr>
              <w:ind w:firstLine="480"/>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У учасника може не бути компетенції надати відповідну інформацію. Наприклад, споживач направив звернення помилково/умисно із питаннями щодо водопостачання або щодо локацій розміщення зарядних станцій для електромобілів. </w:t>
            </w:r>
            <w:proofErr w:type="spellStart"/>
            <w:r w:rsidRPr="00952986">
              <w:rPr>
                <w:rFonts w:ascii="Times New Roman" w:eastAsia="Times New Roman" w:hAnsi="Times New Roman" w:cs="Times New Roman"/>
                <w:bCs/>
                <w:sz w:val="20"/>
                <w:szCs w:val="20"/>
                <w:lang w:val="uk-UA" w:eastAsia="ru-RU"/>
              </w:rPr>
              <w:t>Електропостачальник</w:t>
            </w:r>
            <w:proofErr w:type="spellEnd"/>
            <w:r w:rsidRPr="00952986">
              <w:rPr>
                <w:rFonts w:ascii="Times New Roman" w:eastAsia="Times New Roman" w:hAnsi="Times New Roman" w:cs="Times New Roman"/>
                <w:bCs/>
                <w:sz w:val="20"/>
                <w:szCs w:val="20"/>
                <w:lang w:val="uk-UA" w:eastAsia="ru-RU"/>
              </w:rPr>
              <w:t xml:space="preserve"> не може витрачати свій ресурс для здійснення консультацій, які не пов’язані з його діяльністю, як не може мати контактні дані всіх відповідальних органів державної влади.</w:t>
            </w:r>
          </w:p>
          <w:p w14:paraId="412C6180" w14:textId="5F4DD59F" w:rsidR="001E3B58" w:rsidRPr="00952986" w:rsidRDefault="001E3B58" w:rsidP="00EF2965">
            <w:pPr>
              <w:ind w:firstLine="480"/>
              <w:jc w:val="both"/>
              <w:rPr>
                <w:rFonts w:ascii="Times New Roman" w:eastAsia="Times New Roman" w:hAnsi="Times New Roman" w:cs="Times New Roman"/>
                <w:sz w:val="20"/>
                <w:szCs w:val="20"/>
                <w:lang w:val="uk-UA"/>
              </w:rPr>
            </w:pPr>
          </w:p>
        </w:tc>
        <w:tc>
          <w:tcPr>
            <w:tcW w:w="3179" w:type="dxa"/>
            <w:gridSpan w:val="2"/>
          </w:tcPr>
          <w:p w14:paraId="1746E563"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0468A4A1"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03BC4DEA"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771E086B"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293543B6" w14:textId="77777777" w:rsidR="00031FFF" w:rsidRDefault="00031FFF" w:rsidP="00031FF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5EA54197" w14:textId="77777777" w:rsidR="00EF2965" w:rsidRPr="00952986" w:rsidRDefault="00EF2965" w:rsidP="0050130F">
            <w:pPr>
              <w:jc w:val="both"/>
              <w:rPr>
                <w:rFonts w:ascii="Times New Roman" w:eastAsia="Times New Roman" w:hAnsi="Times New Roman" w:cs="Times New Roman"/>
                <w:b/>
                <w:color w:val="0070C0"/>
                <w:sz w:val="20"/>
                <w:szCs w:val="20"/>
                <w:lang w:val="uk-UA" w:eastAsia="ru-RU"/>
              </w:rPr>
            </w:pPr>
          </w:p>
        </w:tc>
      </w:tr>
      <w:tr w:rsidR="00EF2965" w:rsidRPr="0050130F" w14:paraId="5BE05B09" w14:textId="77777777" w:rsidTr="002D276C">
        <w:trPr>
          <w:trHeight w:val="20"/>
        </w:trPr>
        <w:tc>
          <w:tcPr>
            <w:tcW w:w="4345" w:type="dxa"/>
            <w:gridSpan w:val="2"/>
            <w:tcBorders>
              <w:top w:val="nil"/>
              <w:bottom w:val="nil"/>
            </w:tcBorders>
          </w:tcPr>
          <w:p w14:paraId="190BBBC0"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78229503" w14:textId="081EF853"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3FB7C5E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533D1A5" w14:textId="3DD3DE0B" w:rsidR="001E3B58" w:rsidRPr="00952986" w:rsidRDefault="00EF2965" w:rsidP="001E3B58">
            <w:pPr>
              <w:ind w:firstLine="480"/>
              <w:jc w:val="both"/>
              <w:rPr>
                <w:rFonts w:ascii="Times New Roman" w:eastAsia="Times New Roman" w:hAnsi="Times New Roman" w:cs="Times New Roman"/>
                <w:b/>
                <w:color w:val="0070C0"/>
                <w:sz w:val="20"/>
                <w:szCs w:val="20"/>
                <w:lang w:val="uk-UA" w:eastAsia="ru-RU"/>
              </w:rPr>
            </w:pPr>
            <w:r w:rsidRPr="001E3B58">
              <w:rPr>
                <w:rFonts w:ascii="Times New Roman" w:eastAsia="Times New Roman" w:hAnsi="Times New Roman" w:cs="Times New Roman"/>
                <w:b/>
                <w:bCs/>
                <w:color w:val="0070C0"/>
                <w:sz w:val="20"/>
                <w:szCs w:val="20"/>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 та контактні дані відповідальних органів державної влади, місцевого самоврядування</w:t>
            </w:r>
            <w:r w:rsidR="001E3B58">
              <w:rPr>
                <w:rFonts w:ascii="Times New Roman" w:eastAsia="Times New Roman" w:hAnsi="Times New Roman" w:cs="Times New Roman"/>
                <w:b/>
                <w:bCs/>
                <w:color w:val="0070C0"/>
                <w:sz w:val="20"/>
                <w:szCs w:val="20"/>
                <w:lang w:val="uk-UA" w:eastAsia="ru-RU"/>
              </w:rPr>
              <w:t xml:space="preserve">, </w:t>
            </w:r>
            <w:r w:rsidR="001E3B58" w:rsidRPr="001E3B58">
              <w:rPr>
                <w:rFonts w:ascii="Times New Roman" w:eastAsia="Times New Roman" w:hAnsi="Times New Roman" w:cs="Times New Roman"/>
                <w:b/>
                <w:strike/>
                <w:color w:val="7030A0"/>
                <w:sz w:val="20"/>
                <w:szCs w:val="20"/>
                <w:lang w:val="uk-UA" w:eastAsia="ru-RU"/>
              </w:rPr>
              <w:t>посадових осіб, уповноважених розглядати такі звернення.</w:t>
            </w:r>
          </w:p>
          <w:p w14:paraId="39F351E0" w14:textId="03FA1B0D" w:rsidR="00EF2965" w:rsidRPr="00952986" w:rsidRDefault="00EF2965" w:rsidP="00EF2965">
            <w:pPr>
              <w:widowControl w:val="0"/>
              <w:autoSpaceDE w:val="0"/>
              <w:autoSpaceDN w:val="0"/>
              <w:ind w:firstLine="170"/>
              <w:contextualSpacing/>
              <w:jc w:val="both"/>
              <w:rPr>
                <w:rFonts w:ascii="Times New Roman" w:eastAsia="Times New Roman" w:hAnsi="Times New Roman" w:cs="Times New Roman"/>
                <w:b/>
                <w:bCs/>
                <w:color w:val="7030A0"/>
                <w:sz w:val="20"/>
                <w:szCs w:val="20"/>
                <w:lang w:val="uk-UA"/>
              </w:rPr>
            </w:pPr>
          </w:p>
          <w:p w14:paraId="6D97EB1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color w:val="7030A0"/>
                <w:sz w:val="20"/>
                <w:szCs w:val="20"/>
                <w:lang w:val="uk-UA"/>
              </w:rPr>
            </w:pPr>
          </w:p>
          <w:p w14:paraId="722E6A9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B5A8A1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2B70AA9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533B004" w14:textId="77777777" w:rsidR="00EF2965" w:rsidRPr="00952986" w:rsidRDefault="00EF2965" w:rsidP="00410345">
            <w:pPr>
              <w:suppressAutoHyphens/>
              <w:snapToGrid w:val="0"/>
              <w:ind w:firstLine="352"/>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 xml:space="preserve">У зв'язку із запровадженням в Україні правового режиму воєнного стану на </w:t>
            </w:r>
            <w:proofErr w:type="spellStart"/>
            <w:r w:rsidRPr="00952986">
              <w:rPr>
                <w:rFonts w:ascii="Times New Roman" w:eastAsia="Times New Roman" w:hAnsi="Times New Roman" w:cs="Times New Roman"/>
                <w:bCs/>
                <w:iCs/>
                <w:sz w:val="20"/>
                <w:szCs w:val="20"/>
                <w:lang w:val="uk-UA" w:eastAsia="zh-CN"/>
              </w:rPr>
              <w:t>вебсайтах</w:t>
            </w:r>
            <w:proofErr w:type="spellEnd"/>
            <w:r w:rsidRPr="00952986">
              <w:rPr>
                <w:rFonts w:ascii="Times New Roman" w:eastAsia="Times New Roman" w:hAnsi="Times New Roman" w:cs="Times New Roman"/>
                <w:bCs/>
                <w:iCs/>
                <w:sz w:val="20"/>
                <w:szCs w:val="20"/>
                <w:lang w:val="uk-UA" w:eastAsia="zh-CN"/>
              </w:rPr>
              <w:t xml:space="preserve"> органів державної влади або місцевого самоврядування доступ до інформації частково призупинений.</w:t>
            </w:r>
          </w:p>
          <w:p w14:paraId="3BCBAED8" w14:textId="1C4D1D9A" w:rsidR="00EF2965" w:rsidRPr="00952986" w:rsidRDefault="00EF2965" w:rsidP="00410345">
            <w:pPr>
              <w:suppressAutoHyphens/>
              <w:snapToGrid w:val="0"/>
              <w:ind w:firstLine="352"/>
              <w:jc w:val="both"/>
              <w:rPr>
                <w:rFonts w:ascii="Times New Roman" w:eastAsia="Times New Roman" w:hAnsi="Times New Roman" w:cs="Times New Roman"/>
                <w:bCs/>
                <w:iCs/>
                <w:sz w:val="20"/>
                <w:szCs w:val="20"/>
                <w:lang w:val="uk-UA" w:eastAsia="zh-CN"/>
              </w:rPr>
            </w:pPr>
            <w:r w:rsidRPr="00952986">
              <w:rPr>
                <w:rFonts w:ascii="Times New Roman" w:eastAsia="Times New Roman" w:hAnsi="Times New Roman" w:cs="Times New Roman"/>
                <w:bCs/>
                <w:iCs/>
                <w:sz w:val="20"/>
                <w:szCs w:val="20"/>
                <w:lang w:val="uk-UA" w:eastAsia="zh-CN"/>
              </w:rPr>
              <w:t>Тому, запропонована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xml:space="preserve">” редакція обумовлена тим, що надання споживачу інформації щодо контактних даних посадових осіб органів державної влади або місцевого самоврядування, у зв’язку з обмеженим доступом, не вбачається можливим. </w:t>
            </w:r>
          </w:p>
          <w:p w14:paraId="79BD469A" w14:textId="77777777" w:rsidR="00EF2965" w:rsidRPr="00952986" w:rsidRDefault="00EF2965" w:rsidP="00EF2965">
            <w:pPr>
              <w:ind w:firstLine="480"/>
              <w:jc w:val="both"/>
              <w:rPr>
                <w:rFonts w:ascii="Times New Roman" w:eastAsia="Times New Roman" w:hAnsi="Times New Roman" w:cs="Times New Roman"/>
                <w:bCs/>
                <w:sz w:val="20"/>
                <w:szCs w:val="20"/>
                <w:lang w:val="uk-UA" w:eastAsia="ru-RU"/>
              </w:rPr>
            </w:pPr>
          </w:p>
        </w:tc>
        <w:tc>
          <w:tcPr>
            <w:tcW w:w="3179" w:type="dxa"/>
            <w:gridSpan w:val="2"/>
          </w:tcPr>
          <w:p w14:paraId="19C5F533"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23E64C01" w14:textId="77777777" w:rsidR="00EF2965" w:rsidRPr="00952986" w:rsidRDefault="00EF2965" w:rsidP="00EF2965">
            <w:pPr>
              <w:ind w:firstLine="480"/>
              <w:jc w:val="both"/>
              <w:rPr>
                <w:rFonts w:ascii="Times New Roman" w:eastAsia="Times New Roman" w:hAnsi="Times New Roman" w:cs="Times New Roman"/>
                <w:b/>
                <w:sz w:val="20"/>
                <w:szCs w:val="20"/>
                <w:lang w:val="uk-UA" w:eastAsia="ru-RU"/>
              </w:rPr>
            </w:pPr>
          </w:p>
          <w:p w14:paraId="41B9423E" w14:textId="2DCFE9C2" w:rsidR="00EF2965" w:rsidRPr="00952986" w:rsidRDefault="00410345" w:rsidP="0050130F">
            <w:pPr>
              <w:jc w:val="both"/>
              <w:rPr>
                <w:rFonts w:ascii="Times New Roman" w:eastAsia="Times New Roman" w:hAnsi="Times New Roman" w:cs="Times New Roman"/>
                <w:b/>
                <w:sz w:val="20"/>
                <w:szCs w:val="20"/>
                <w:lang w:val="uk-UA" w:eastAsia="ru-RU"/>
              </w:rPr>
            </w:pPr>
            <w:r w:rsidRPr="0050130F">
              <w:rPr>
                <w:rFonts w:ascii="Times New Roman" w:eastAsia="Times New Roman" w:hAnsi="Times New Roman" w:cs="Times New Roman"/>
                <w:b/>
                <w:sz w:val="20"/>
                <w:szCs w:val="20"/>
                <w:lang w:val="uk-UA" w:eastAsia="ru-RU"/>
              </w:rPr>
              <w:t xml:space="preserve">Попередньо враховано в редакції </w:t>
            </w:r>
            <w:r w:rsidR="0050130F" w:rsidRPr="0050130F">
              <w:rPr>
                <w:rFonts w:ascii="Times New Roman" w:eastAsia="Times New Roman" w:hAnsi="Times New Roman" w:cs="Times New Roman"/>
                <w:b/>
                <w:sz w:val="20"/>
                <w:szCs w:val="20"/>
                <w:lang w:val="uk-UA" w:eastAsia="ru-RU"/>
              </w:rPr>
              <w:t>вище</w:t>
            </w:r>
          </w:p>
          <w:p w14:paraId="6D4A7110" w14:textId="77777777" w:rsidR="00EF2965" w:rsidRPr="00952986" w:rsidRDefault="00EF2965" w:rsidP="00410345">
            <w:pPr>
              <w:ind w:firstLine="480"/>
              <w:jc w:val="both"/>
              <w:rPr>
                <w:rFonts w:ascii="Times New Roman" w:eastAsia="Times New Roman" w:hAnsi="Times New Roman" w:cs="Times New Roman"/>
                <w:b/>
                <w:color w:val="0070C0"/>
                <w:sz w:val="20"/>
                <w:szCs w:val="20"/>
                <w:lang w:val="uk-UA" w:eastAsia="ru-RU"/>
              </w:rPr>
            </w:pPr>
          </w:p>
        </w:tc>
      </w:tr>
      <w:tr w:rsidR="00EF2965" w:rsidRPr="00F416A9" w14:paraId="0A13344D" w14:textId="77777777" w:rsidTr="002D276C">
        <w:trPr>
          <w:trHeight w:val="20"/>
        </w:trPr>
        <w:tc>
          <w:tcPr>
            <w:tcW w:w="4345" w:type="dxa"/>
            <w:gridSpan w:val="2"/>
            <w:tcBorders>
              <w:top w:val="nil"/>
              <w:bottom w:val="nil"/>
            </w:tcBorders>
          </w:tcPr>
          <w:p w14:paraId="0C15D879"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6FD0BAAB" w14:textId="151BE06E"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72F1C03D"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8721A8E" w14:textId="50B6FF5B"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8.1.15. Вилучити пункт</w:t>
            </w:r>
          </w:p>
          <w:p w14:paraId="5D68F3A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D1E40B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72E2B71D"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7E97D48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A6BA1E2" w14:textId="77777777"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r w:rsidRPr="00952986">
              <w:rPr>
                <w:rFonts w:ascii="Times New Roman" w:eastAsia="Times New Roman" w:hAnsi="Times New Roman" w:cs="Times New Roman"/>
                <w:bCs/>
                <w:iCs/>
                <w:sz w:val="20"/>
                <w:szCs w:val="20"/>
                <w:lang w:val="uk-UA" w:eastAsia="zh-CN"/>
              </w:rPr>
              <w:t>При отриманні звернення з питань, що не належать до його компетенції,  учасник роздрібного ринку не є достатньо компетентним у наданні заявнику деталізованої інформації щодо альтернативних механізмів та шляхів вирішення відповідних спорів (питань) та контактних даних відповідальних органів державної влади, місцевого самоврядування, посадових осіб…</w:t>
            </w:r>
          </w:p>
          <w:p w14:paraId="4CA4C2FB" w14:textId="501A32B7"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3F10CCA6"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p w14:paraId="66FEFE51" w14:textId="77777777" w:rsidR="00031FFF" w:rsidRDefault="00031FFF" w:rsidP="00031FFF">
            <w:pPr>
              <w:pStyle w:val="rvps2"/>
              <w:shd w:val="clear" w:color="auto" w:fill="FFFFFF"/>
              <w:spacing w:before="0" w:beforeAutospacing="0" w:after="0" w:afterAutospacing="0"/>
              <w:contextualSpacing/>
              <w:jc w:val="both"/>
              <w:rPr>
                <w:b/>
                <w:bCs/>
                <w:sz w:val="20"/>
                <w:szCs w:val="20"/>
                <w:lang w:val="uk-UA"/>
              </w:rPr>
            </w:pPr>
          </w:p>
          <w:p w14:paraId="7B736AAA" w14:textId="15CFFBE3" w:rsidR="00031FFF" w:rsidRDefault="00031FFF" w:rsidP="00031FF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2A6ACC03" w14:textId="77777777" w:rsidR="001E3B58" w:rsidRPr="001E3B58" w:rsidRDefault="001E3B58" w:rsidP="0050130F">
            <w:pPr>
              <w:jc w:val="both"/>
              <w:rPr>
                <w:rFonts w:ascii="Times New Roman" w:eastAsia="Times New Roman" w:hAnsi="Times New Roman" w:cs="Times New Roman"/>
                <w:bCs/>
                <w:color w:val="0070C0"/>
                <w:sz w:val="20"/>
                <w:szCs w:val="20"/>
                <w:lang w:val="uk-UA" w:eastAsia="ru-RU"/>
              </w:rPr>
            </w:pPr>
          </w:p>
          <w:p w14:paraId="67D8FA9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r>
      <w:tr w:rsidR="00EF2965" w:rsidRPr="00CB36BB" w14:paraId="19864DCD" w14:textId="77777777" w:rsidTr="002D276C">
        <w:trPr>
          <w:trHeight w:val="20"/>
        </w:trPr>
        <w:tc>
          <w:tcPr>
            <w:tcW w:w="4345" w:type="dxa"/>
            <w:gridSpan w:val="2"/>
            <w:tcBorders>
              <w:top w:val="nil"/>
              <w:bottom w:val="nil"/>
            </w:tcBorders>
          </w:tcPr>
          <w:p w14:paraId="06BA257D"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491268D5"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ТОВ «РОЕК»</w:t>
            </w:r>
          </w:p>
          <w:p w14:paraId="0395726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E3CD21A" w14:textId="14B67291" w:rsidR="00EF2965" w:rsidRPr="00952986" w:rsidRDefault="00EF2965" w:rsidP="00410345">
            <w:pPr>
              <w:ind w:firstLine="377"/>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color w:val="0070C0"/>
                <w:sz w:val="20"/>
                <w:szCs w:val="20"/>
                <w:lang w:val="uk-UA" w:eastAsia="ru-RU"/>
              </w:rPr>
              <w:t>8.1.15. Разом із відповіддю споживачу (заявнику) надається інформація щодо альтернативних механізмів та шляхів вирішення відповідних спорів (питань)</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strike/>
                <w:color w:val="7030A0"/>
                <w:sz w:val="20"/>
                <w:szCs w:val="20"/>
                <w:lang w:val="uk-UA" w:eastAsia="ru-RU"/>
              </w:rPr>
              <w:t>та контактні дані відповідальних органів державної влади, місцевого самоврядування, посадових осіб, уповноважених розглядати такі звернення</w:t>
            </w:r>
            <w:r w:rsidRPr="00952986">
              <w:rPr>
                <w:rFonts w:ascii="Times New Roman" w:eastAsia="Times New Roman" w:hAnsi="Times New Roman" w:cs="Times New Roman"/>
                <w:b/>
                <w:bCs/>
                <w:color w:val="7030A0"/>
                <w:sz w:val="20"/>
                <w:szCs w:val="20"/>
                <w:lang w:val="uk-UA" w:eastAsia="ru-RU"/>
              </w:rPr>
              <w:t>.</w:t>
            </w:r>
            <w:r w:rsidRPr="00952986">
              <w:rPr>
                <w:rFonts w:ascii="Times New Roman" w:eastAsia="Times New Roman" w:hAnsi="Times New Roman" w:cs="Times New Roman"/>
                <w:color w:val="7030A0"/>
                <w:sz w:val="20"/>
                <w:szCs w:val="20"/>
                <w:lang w:val="uk-UA" w:eastAsia="ru-RU"/>
              </w:rPr>
              <w:t xml:space="preserve"> </w:t>
            </w:r>
          </w:p>
        </w:tc>
        <w:tc>
          <w:tcPr>
            <w:tcW w:w="3942" w:type="dxa"/>
            <w:gridSpan w:val="3"/>
          </w:tcPr>
          <w:p w14:paraId="2C49E9B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ТОВ «РОЕК»</w:t>
            </w:r>
          </w:p>
          <w:p w14:paraId="2A986FC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1B10079"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Споживач має право самостійно обирати, до яких саме органів державної влади та ін. він має намір звертатись. </w:t>
            </w:r>
          </w:p>
          <w:p w14:paraId="587C22FA" w14:textId="77777777" w:rsidR="00EF2965" w:rsidRDefault="00EF2965" w:rsidP="00EF2965">
            <w:pPr>
              <w:suppressAutoHyphens/>
              <w:snapToGrid w:val="0"/>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Учасник ринку не може надавати перевагу одному або декільком органам. Для переліку усіх органів державної влади, місцевого самоврядування, посадових осіб таких органів знадобиться складати великий перелік.</w:t>
            </w:r>
          </w:p>
          <w:p w14:paraId="6E54F0EE" w14:textId="4E6BDA4D" w:rsidR="0050130F" w:rsidRPr="00952986" w:rsidRDefault="0050130F" w:rsidP="00EF2965">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748612A1" w14:textId="77777777" w:rsidR="00CB36BB" w:rsidRDefault="00CB36BB" w:rsidP="00EF2965">
            <w:pPr>
              <w:jc w:val="both"/>
              <w:rPr>
                <w:rFonts w:ascii="Times New Roman" w:eastAsia="Times New Roman" w:hAnsi="Times New Roman" w:cs="Times New Roman"/>
                <w:b/>
                <w:sz w:val="20"/>
                <w:szCs w:val="20"/>
                <w:lang w:val="uk-UA" w:eastAsia="ru-RU"/>
              </w:rPr>
            </w:pPr>
          </w:p>
          <w:p w14:paraId="5DCD3E42" w14:textId="77777777" w:rsidR="00CB36BB" w:rsidRDefault="00CB36BB" w:rsidP="00EF2965">
            <w:pPr>
              <w:jc w:val="both"/>
              <w:rPr>
                <w:rFonts w:ascii="Times New Roman" w:eastAsia="Times New Roman" w:hAnsi="Times New Roman" w:cs="Times New Roman"/>
                <w:b/>
                <w:sz w:val="20"/>
                <w:szCs w:val="20"/>
                <w:lang w:val="uk-UA" w:eastAsia="ru-RU"/>
              </w:rPr>
            </w:pPr>
          </w:p>
          <w:p w14:paraId="42D58A2C" w14:textId="77777777" w:rsidR="00CB36BB" w:rsidRDefault="00CB36BB" w:rsidP="00EF2965">
            <w:pPr>
              <w:jc w:val="both"/>
              <w:rPr>
                <w:rFonts w:ascii="Times New Roman" w:eastAsia="Times New Roman" w:hAnsi="Times New Roman" w:cs="Times New Roman"/>
                <w:b/>
                <w:sz w:val="20"/>
                <w:szCs w:val="20"/>
                <w:lang w:val="uk-UA" w:eastAsia="ru-RU"/>
              </w:rPr>
            </w:pPr>
          </w:p>
          <w:p w14:paraId="6C8AA06E" w14:textId="77777777" w:rsidR="00CB36BB" w:rsidRDefault="00CB36BB" w:rsidP="00EF2965">
            <w:pPr>
              <w:jc w:val="both"/>
              <w:rPr>
                <w:rFonts w:ascii="Times New Roman" w:eastAsia="Times New Roman" w:hAnsi="Times New Roman" w:cs="Times New Roman"/>
                <w:b/>
                <w:sz w:val="20"/>
                <w:szCs w:val="20"/>
                <w:lang w:val="uk-UA" w:eastAsia="ru-RU"/>
              </w:rPr>
            </w:pPr>
          </w:p>
          <w:p w14:paraId="46036AC3" w14:textId="77777777" w:rsidR="00CB36BB" w:rsidRDefault="00CB36BB" w:rsidP="00EF2965">
            <w:pPr>
              <w:jc w:val="both"/>
              <w:rPr>
                <w:rFonts w:ascii="Times New Roman" w:eastAsia="Times New Roman" w:hAnsi="Times New Roman" w:cs="Times New Roman"/>
                <w:b/>
                <w:sz w:val="20"/>
                <w:szCs w:val="20"/>
                <w:lang w:val="uk-UA" w:eastAsia="ru-RU"/>
              </w:rPr>
            </w:pPr>
          </w:p>
          <w:p w14:paraId="4A98D991" w14:textId="77777777" w:rsidR="00CB36BB" w:rsidRDefault="00CB36BB" w:rsidP="00EF2965">
            <w:pPr>
              <w:jc w:val="both"/>
              <w:rPr>
                <w:rFonts w:ascii="Times New Roman" w:eastAsia="Times New Roman" w:hAnsi="Times New Roman" w:cs="Times New Roman"/>
                <w:b/>
                <w:sz w:val="20"/>
                <w:szCs w:val="20"/>
                <w:lang w:val="uk-UA" w:eastAsia="ru-RU"/>
              </w:rPr>
            </w:pPr>
          </w:p>
          <w:p w14:paraId="36ED852D" w14:textId="0C238B04" w:rsidR="00EF2965" w:rsidRPr="00952986" w:rsidRDefault="00EF2965" w:rsidP="00EF2965">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Попередньо врах</w:t>
            </w:r>
            <w:r w:rsidR="00410345">
              <w:rPr>
                <w:rFonts w:ascii="Times New Roman" w:eastAsia="Times New Roman" w:hAnsi="Times New Roman" w:cs="Times New Roman"/>
                <w:b/>
                <w:sz w:val="20"/>
                <w:szCs w:val="20"/>
                <w:lang w:val="uk-UA" w:eastAsia="ru-RU"/>
              </w:rPr>
              <w:t>овано в редакції</w:t>
            </w:r>
            <w:r w:rsidR="0050130F">
              <w:rPr>
                <w:rFonts w:ascii="Times New Roman" w:eastAsia="Times New Roman" w:hAnsi="Times New Roman" w:cs="Times New Roman"/>
                <w:b/>
                <w:sz w:val="20"/>
                <w:szCs w:val="20"/>
                <w:lang w:val="uk-UA" w:eastAsia="ru-RU"/>
              </w:rPr>
              <w:t xml:space="preserve"> вище</w:t>
            </w:r>
          </w:p>
          <w:p w14:paraId="4BABD139" w14:textId="6BD069A0" w:rsidR="002D276C" w:rsidRPr="00952986" w:rsidRDefault="002D276C" w:rsidP="0050130F">
            <w:pPr>
              <w:ind w:firstLine="370"/>
              <w:jc w:val="both"/>
              <w:rPr>
                <w:rFonts w:ascii="Times New Roman" w:eastAsia="Times New Roman" w:hAnsi="Times New Roman" w:cs="Times New Roman"/>
                <w:b/>
                <w:color w:val="0070C0"/>
                <w:sz w:val="20"/>
                <w:szCs w:val="20"/>
                <w:lang w:val="uk-UA" w:eastAsia="ru-RU"/>
              </w:rPr>
            </w:pPr>
          </w:p>
        </w:tc>
      </w:tr>
      <w:tr w:rsidR="00EF2965" w:rsidRPr="00904042" w14:paraId="1D1E06B4" w14:textId="77777777" w:rsidTr="002D276C">
        <w:trPr>
          <w:trHeight w:val="20"/>
        </w:trPr>
        <w:tc>
          <w:tcPr>
            <w:tcW w:w="4345" w:type="dxa"/>
            <w:gridSpan w:val="2"/>
            <w:tcBorders>
              <w:top w:val="nil"/>
            </w:tcBorders>
          </w:tcPr>
          <w:p w14:paraId="09ACDA41" w14:textId="77777777" w:rsidR="00EF2965" w:rsidRPr="00952986" w:rsidRDefault="00EF2965" w:rsidP="00EF2965">
            <w:pPr>
              <w:ind w:firstLine="480"/>
              <w:jc w:val="both"/>
              <w:rPr>
                <w:rFonts w:ascii="Times New Roman" w:eastAsia="Times New Roman" w:hAnsi="Times New Roman" w:cs="Times New Roman"/>
                <w:b/>
                <w:color w:val="0070C0"/>
                <w:sz w:val="20"/>
                <w:szCs w:val="20"/>
                <w:lang w:val="uk-UA" w:eastAsia="ru-RU"/>
              </w:rPr>
            </w:pPr>
          </w:p>
        </w:tc>
        <w:tc>
          <w:tcPr>
            <w:tcW w:w="4128" w:type="dxa"/>
            <w:gridSpan w:val="3"/>
          </w:tcPr>
          <w:p w14:paraId="54F77B8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325128F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73DA470" w14:textId="64A71F34" w:rsidR="00EF2965" w:rsidRPr="00952986" w:rsidRDefault="00410345" w:rsidP="00410345">
            <w:pPr>
              <w:widowControl w:val="0"/>
              <w:autoSpaceDE w:val="0"/>
              <w:autoSpaceDN w:val="0"/>
              <w:ind w:firstLine="377"/>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color w:val="0070C0"/>
                <w:sz w:val="20"/>
                <w:szCs w:val="20"/>
                <w:lang w:val="uk-UA" w:eastAsia="ru-RU"/>
              </w:rPr>
              <w:t>8.1.15. Разом із відповіддю споживачу (заявнику)</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у випадку їх наявності</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надається інформація щодо альтернативних механізмів та шляхів вирішення відповідних спорів (питань)</w:t>
            </w:r>
            <w:r>
              <w:rPr>
                <w:rFonts w:ascii="Times New Roman" w:eastAsia="Times New Roman" w:hAnsi="Times New Roman" w:cs="Times New Roman"/>
                <w:b/>
                <w:bCs/>
                <w:color w:val="0070C0"/>
                <w:sz w:val="20"/>
                <w:szCs w:val="20"/>
                <w:lang w:val="uk-UA" w:eastAsia="ru-RU"/>
              </w:rPr>
              <w:t xml:space="preserve"> </w:t>
            </w:r>
            <w:r w:rsidRPr="001E3B58">
              <w:rPr>
                <w:rFonts w:ascii="Times New Roman" w:eastAsia="Times New Roman" w:hAnsi="Times New Roman" w:cs="Times New Roman"/>
                <w:b/>
                <w:strike/>
                <w:color w:val="7030A0"/>
                <w:sz w:val="20"/>
                <w:szCs w:val="20"/>
                <w:lang w:val="uk-UA" w:eastAsia="ru-RU"/>
              </w:rPr>
              <w:t>та контактні дані відповідальних органів державної влади, місцевого самоврядування, посадових осіб, уповноважених розглядати такі звернення</w:t>
            </w:r>
            <w:r w:rsidRPr="00952986">
              <w:rPr>
                <w:rFonts w:ascii="Times New Roman" w:eastAsia="Times New Roman" w:hAnsi="Times New Roman" w:cs="Times New Roman"/>
                <w:b/>
                <w:bCs/>
                <w:sz w:val="20"/>
                <w:szCs w:val="20"/>
                <w:lang w:val="uk-UA"/>
              </w:rPr>
              <w:t xml:space="preserve"> </w:t>
            </w:r>
          </w:p>
        </w:tc>
        <w:tc>
          <w:tcPr>
            <w:tcW w:w="3942" w:type="dxa"/>
            <w:gridSpan w:val="3"/>
          </w:tcPr>
          <w:p w14:paraId="0114CB6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15CC082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2DA38B4" w14:textId="2130D9FE"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Calibri" w:hAnsi="Times New Roman" w:cs="Times New Roman"/>
                <w:sz w:val="20"/>
                <w:szCs w:val="20"/>
                <w:lang w:val="uk-UA"/>
              </w:rPr>
              <w:t>На сайті про контактні дані органів влади наявна відповідно до встановлених вимог.</w:t>
            </w:r>
          </w:p>
        </w:tc>
        <w:tc>
          <w:tcPr>
            <w:tcW w:w="3179" w:type="dxa"/>
            <w:gridSpan w:val="2"/>
          </w:tcPr>
          <w:p w14:paraId="63F6078C"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55541B48" w14:textId="77777777" w:rsidR="00EF2965" w:rsidRPr="00952986" w:rsidRDefault="00EF2965" w:rsidP="00EF2965">
            <w:pPr>
              <w:jc w:val="both"/>
              <w:rPr>
                <w:rFonts w:ascii="Times New Roman" w:eastAsia="Times New Roman" w:hAnsi="Times New Roman" w:cs="Times New Roman"/>
                <w:b/>
                <w:sz w:val="20"/>
                <w:szCs w:val="20"/>
                <w:lang w:val="uk-UA" w:eastAsia="ru-RU"/>
              </w:rPr>
            </w:pPr>
          </w:p>
          <w:p w14:paraId="6CCF0132" w14:textId="77777777" w:rsidR="002A3141" w:rsidRDefault="002A3141" w:rsidP="002A3141">
            <w:pPr>
              <w:jc w:val="both"/>
              <w:rPr>
                <w:rFonts w:ascii="Times New Roman" w:eastAsia="Times New Roman" w:hAnsi="Times New Roman" w:cs="Times New Roman"/>
                <w:b/>
                <w:sz w:val="20"/>
                <w:szCs w:val="20"/>
                <w:lang w:val="uk-UA" w:eastAsia="ru-RU"/>
              </w:rPr>
            </w:pPr>
          </w:p>
          <w:p w14:paraId="3BCBF588" w14:textId="1B4C5163" w:rsidR="002A3141" w:rsidRPr="00952986" w:rsidRDefault="002A3141" w:rsidP="002A3141">
            <w:pPr>
              <w:jc w:val="both"/>
              <w:rPr>
                <w:rFonts w:ascii="Times New Roman" w:eastAsia="Times New Roman" w:hAnsi="Times New Roman" w:cs="Times New Roman"/>
                <w:b/>
                <w:sz w:val="20"/>
                <w:szCs w:val="20"/>
                <w:lang w:val="uk-UA" w:eastAsia="ru-RU"/>
              </w:rPr>
            </w:pPr>
            <w:r>
              <w:rPr>
                <w:rFonts w:ascii="Times New Roman" w:eastAsia="Times New Roman" w:hAnsi="Times New Roman" w:cs="Times New Roman"/>
                <w:b/>
                <w:sz w:val="20"/>
                <w:szCs w:val="20"/>
                <w:lang w:val="uk-UA" w:eastAsia="ru-RU"/>
              </w:rPr>
              <w:t xml:space="preserve">Попередньо </w:t>
            </w:r>
            <w:r w:rsidR="00904042">
              <w:rPr>
                <w:rFonts w:ascii="Times New Roman" w:eastAsia="Times New Roman" w:hAnsi="Times New Roman" w:cs="Times New Roman"/>
                <w:b/>
                <w:sz w:val="20"/>
                <w:szCs w:val="20"/>
                <w:lang w:val="uk-UA" w:eastAsia="ru-RU"/>
              </w:rPr>
              <w:t xml:space="preserve">частково </w:t>
            </w:r>
            <w:r>
              <w:rPr>
                <w:rFonts w:ascii="Times New Roman" w:eastAsia="Times New Roman" w:hAnsi="Times New Roman" w:cs="Times New Roman"/>
                <w:b/>
                <w:sz w:val="20"/>
                <w:szCs w:val="20"/>
                <w:lang w:val="uk-UA" w:eastAsia="ru-RU"/>
              </w:rPr>
              <w:t>враховано в редакції вище</w:t>
            </w:r>
          </w:p>
          <w:p w14:paraId="28BE06F7" w14:textId="6C97152F" w:rsidR="00EF2965" w:rsidRPr="00952986" w:rsidRDefault="00EF2965" w:rsidP="00EF2965">
            <w:pPr>
              <w:jc w:val="both"/>
              <w:rPr>
                <w:rFonts w:ascii="Times New Roman" w:eastAsia="Times New Roman" w:hAnsi="Times New Roman" w:cs="Times New Roman"/>
                <w:b/>
                <w:color w:val="0070C0"/>
                <w:sz w:val="20"/>
                <w:szCs w:val="20"/>
                <w:lang w:val="uk-UA" w:eastAsia="ru-RU"/>
              </w:rPr>
            </w:pPr>
          </w:p>
        </w:tc>
      </w:tr>
      <w:tr w:rsidR="00EF2965" w:rsidRPr="00952986" w14:paraId="2D94F4B2" w14:textId="62830621" w:rsidTr="00272A5D">
        <w:trPr>
          <w:trHeight w:val="834"/>
        </w:trPr>
        <w:tc>
          <w:tcPr>
            <w:tcW w:w="15594" w:type="dxa"/>
            <w:gridSpan w:val="10"/>
          </w:tcPr>
          <w:p w14:paraId="07F46373" w14:textId="77777777" w:rsidR="00EF2965" w:rsidRPr="00952986" w:rsidRDefault="00EF2965" w:rsidP="00EF2965">
            <w:pPr>
              <w:ind w:firstLine="720"/>
              <w:jc w:val="center"/>
              <w:rPr>
                <w:rFonts w:ascii="Times New Roman" w:hAnsi="Times New Roman" w:cs="Times New Roman"/>
                <w:b/>
                <w:color w:val="0070C0"/>
                <w:sz w:val="20"/>
                <w:szCs w:val="20"/>
                <w:lang w:val="uk-UA"/>
              </w:rPr>
            </w:pPr>
            <w:bookmarkStart w:id="46" w:name="n3061"/>
            <w:bookmarkStart w:id="47" w:name="n3062"/>
            <w:bookmarkStart w:id="48" w:name="n3063"/>
            <w:bookmarkStart w:id="49" w:name="n3064"/>
            <w:bookmarkEnd w:id="46"/>
            <w:bookmarkEnd w:id="47"/>
            <w:bookmarkEnd w:id="48"/>
            <w:bookmarkEnd w:id="49"/>
          </w:p>
          <w:p w14:paraId="3931C410" w14:textId="075FF987" w:rsidR="00EF2965" w:rsidRPr="00952986" w:rsidRDefault="00EF2965" w:rsidP="00EF2965">
            <w:pPr>
              <w:ind w:firstLine="720"/>
              <w:jc w:val="center"/>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8.2. Процедура розгляду заяв</w:t>
            </w:r>
          </w:p>
          <w:p w14:paraId="578F0EBB"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r>
      <w:tr w:rsidR="00EF2965" w:rsidRPr="00F416A9" w14:paraId="13F74FDC" w14:textId="77777777" w:rsidTr="002209D9">
        <w:trPr>
          <w:trHeight w:val="20"/>
        </w:trPr>
        <w:tc>
          <w:tcPr>
            <w:tcW w:w="4345" w:type="dxa"/>
            <w:gridSpan w:val="2"/>
            <w:vMerge w:val="restart"/>
            <w:tcBorders>
              <w:bottom w:val="nil"/>
            </w:tcBorders>
          </w:tcPr>
          <w:p w14:paraId="7A203FCE" w14:textId="77777777" w:rsidR="00EF2965" w:rsidRPr="00952986" w:rsidRDefault="00EF2965" w:rsidP="00EF2965">
            <w:pPr>
              <w:ind w:firstLine="30"/>
              <w:jc w:val="center"/>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8.2. Процедура розгляду заяв</w:t>
            </w:r>
          </w:p>
          <w:p w14:paraId="172F5EB6"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0070C0"/>
                <w:sz w:val="20"/>
                <w:szCs w:val="20"/>
                <w:lang w:val="uk-UA"/>
              </w:rPr>
            </w:pPr>
          </w:p>
        </w:tc>
        <w:tc>
          <w:tcPr>
            <w:tcW w:w="4128" w:type="dxa"/>
            <w:gridSpan w:val="3"/>
          </w:tcPr>
          <w:p w14:paraId="43BFD3D4"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659CC422"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5F3D9D7D" w14:textId="4A1D48A8" w:rsidR="00EF2965" w:rsidRPr="00952986" w:rsidRDefault="00EF2965" w:rsidP="00EF2965">
            <w:pPr>
              <w:pStyle w:val="rvps7"/>
              <w:shd w:val="clear" w:color="auto" w:fill="FFFFFF"/>
              <w:spacing w:before="0" w:beforeAutospacing="0" w:after="0" w:afterAutospacing="0"/>
              <w:ind w:firstLine="480"/>
              <w:jc w:val="both"/>
              <w:rPr>
                <w:b/>
                <w:bCs/>
                <w:color w:val="7030A0"/>
                <w:sz w:val="20"/>
                <w:szCs w:val="20"/>
                <w:lang w:val="uk-UA"/>
              </w:rPr>
            </w:pPr>
            <w:r w:rsidRPr="00952986">
              <w:rPr>
                <w:b/>
                <w:color w:val="7030A0"/>
                <w:sz w:val="20"/>
                <w:szCs w:val="20"/>
                <w:lang w:val="uk-UA"/>
              </w:rPr>
              <w:t>Виключити главу</w:t>
            </w:r>
          </w:p>
          <w:p w14:paraId="0F5121EB"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64C961B0"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7A49AE90"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p>
          <w:p w14:paraId="534003FA" w14:textId="77777777" w:rsidR="00EF2965" w:rsidRPr="00952986" w:rsidRDefault="00EF2965" w:rsidP="002A3141">
            <w:pPr>
              <w:pStyle w:val="rvps7"/>
              <w:shd w:val="clear" w:color="auto" w:fill="FFFFFF"/>
              <w:spacing w:before="0" w:beforeAutospacing="0" w:after="0" w:afterAutospacing="0"/>
              <w:ind w:firstLine="352"/>
              <w:contextualSpacing/>
              <w:jc w:val="both"/>
              <w:rPr>
                <w:bCs/>
                <w:sz w:val="20"/>
                <w:szCs w:val="20"/>
                <w:lang w:val="uk-UA"/>
              </w:rPr>
            </w:pPr>
            <w:r w:rsidRPr="00952986">
              <w:rPr>
                <w:bCs/>
                <w:sz w:val="20"/>
                <w:szCs w:val="20"/>
                <w:lang w:val="uk-UA"/>
              </w:rPr>
              <w:t xml:space="preserve">Заява є видом звернення згідно із Законом «Про звернення громадян» і до неї </w:t>
            </w:r>
            <w:proofErr w:type="spellStart"/>
            <w:r w:rsidRPr="00952986">
              <w:rPr>
                <w:bCs/>
                <w:sz w:val="20"/>
                <w:szCs w:val="20"/>
                <w:lang w:val="uk-UA"/>
              </w:rPr>
              <w:lastRenderedPageBreak/>
              <w:t>застсовуються</w:t>
            </w:r>
            <w:proofErr w:type="spellEnd"/>
            <w:r w:rsidRPr="00952986">
              <w:rPr>
                <w:bCs/>
                <w:sz w:val="20"/>
                <w:szCs w:val="20"/>
                <w:lang w:val="uk-UA"/>
              </w:rPr>
              <w:t xml:space="preserve"> положення попереднього пункту 8.1.</w:t>
            </w:r>
          </w:p>
          <w:p w14:paraId="368EF7E2" w14:textId="63DF9366" w:rsidR="00EF2965" w:rsidRPr="00952986" w:rsidRDefault="00EF2965" w:rsidP="00EF2965">
            <w:pPr>
              <w:pStyle w:val="rvps7"/>
              <w:shd w:val="clear" w:color="auto" w:fill="FFFFFF"/>
              <w:spacing w:before="0" w:beforeAutospacing="0" w:after="0" w:afterAutospacing="0"/>
              <w:contextualSpacing/>
              <w:jc w:val="both"/>
              <w:rPr>
                <w:bCs/>
                <w:sz w:val="20"/>
                <w:szCs w:val="20"/>
                <w:lang w:val="uk-UA"/>
              </w:rPr>
            </w:pPr>
          </w:p>
        </w:tc>
        <w:tc>
          <w:tcPr>
            <w:tcW w:w="3179" w:type="dxa"/>
            <w:gridSpan w:val="2"/>
          </w:tcPr>
          <w:p w14:paraId="1F39736C" w14:textId="77777777" w:rsidR="0050130F" w:rsidRPr="0050130F" w:rsidRDefault="0050130F" w:rsidP="002A3141">
            <w:pPr>
              <w:pStyle w:val="rvps7"/>
              <w:shd w:val="clear" w:color="auto" w:fill="FFFFFF"/>
              <w:spacing w:before="0" w:beforeAutospacing="0" w:after="0" w:afterAutospacing="0"/>
              <w:contextualSpacing/>
              <w:jc w:val="both"/>
              <w:rPr>
                <w:rStyle w:val="rvts15"/>
                <w:b/>
                <w:bCs/>
                <w:color w:val="333333"/>
                <w:sz w:val="20"/>
                <w:szCs w:val="20"/>
                <w:lang w:val="uk-UA"/>
              </w:rPr>
            </w:pPr>
          </w:p>
          <w:p w14:paraId="78E40068" w14:textId="77777777" w:rsidR="0050130F" w:rsidRPr="0050130F" w:rsidRDefault="0050130F" w:rsidP="002A3141">
            <w:pPr>
              <w:pStyle w:val="rvps7"/>
              <w:shd w:val="clear" w:color="auto" w:fill="FFFFFF"/>
              <w:spacing w:before="0" w:beforeAutospacing="0" w:after="0" w:afterAutospacing="0"/>
              <w:contextualSpacing/>
              <w:jc w:val="both"/>
              <w:rPr>
                <w:rStyle w:val="rvts15"/>
                <w:b/>
                <w:bCs/>
                <w:color w:val="333333"/>
                <w:sz w:val="20"/>
                <w:szCs w:val="20"/>
                <w:lang w:val="uk-UA"/>
              </w:rPr>
            </w:pPr>
          </w:p>
          <w:p w14:paraId="5E457E25" w14:textId="7A0DA79C" w:rsidR="002A3141" w:rsidRPr="0050130F" w:rsidRDefault="002A3141" w:rsidP="002A3141">
            <w:pPr>
              <w:pStyle w:val="rvps7"/>
              <w:shd w:val="clear" w:color="auto" w:fill="FFFFFF"/>
              <w:spacing w:before="0" w:beforeAutospacing="0" w:after="0" w:afterAutospacing="0"/>
              <w:contextualSpacing/>
              <w:jc w:val="both"/>
              <w:rPr>
                <w:rStyle w:val="rvts15"/>
                <w:b/>
                <w:bCs/>
                <w:color w:val="333333"/>
                <w:sz w:val="20"/>
                <w:szCs w:val="20"/>
                <w:lang w:val="uk-UA"/>
              </w:rPr>
            </w:pPr>
            <w:r w:rsidRPr="0050130F">
              <w:rPr>
                <w:rStyle w:val="rvts15"/>
                <w:b/>
                <w:bCs/>
                <w:color w:val="333333"/>
                <w:sz w:val="20"/>
                <w:szCs w:val="20"/>
                <w:lang w:val="uk-UA"/>
              </w:rPr>
              <w:t xml:space="preserve">Потребує обговорення </w:t>
            </w:r>
          </w:p>
          <w:p w14:paraId="2A95F2B3" w14:textId="77777777" w:rsidR="00EF2965" w:rsidRPr="0050130F"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5C865D4" w14:textId="2D56BBE5" w:rsidR="00EF2965" w:rsidRPr="0050130F" w:rsidRDefault="00EF2965" w:rsidP="00EF2965">
            <w:pPr>
              <w:pStyle w:val="rvps7"/>
              <w:shd w:val="clear" w:color="auto" w:fill="FFFFFF"/>
              <w:spacing w:before="0" w:beforeAutospacing="0" w:after="0" w:afterAutospacing="0"/>
              <w:contextualSpacing/>
              <w:jc w:val="both"/>
              <w:rPr>
                <w:rStyle w:val="rvts15"/>
                <w:color w:val="333333"/>
                <w:sz w:val="20"/>
                <w:szCs w:val="20"/>
                <w:lang w:val="uk-UA"/>
              </w:rPr>
            </w:pPr>
          </w:p>
        </w:tc>
      </w:tr>
      <w:tr w:rsidR="00EF2965" w:rsidRPr="00F416A9" w14:paraId="593AE75A" w14:textId="77777777" w:rsidTr="002209D9">
        <w:trPr>
          <w:trHeight w:val="20"/>
        </w:trPr>
        <w:tc>
          <w:tcPr>
            <w:tcW w:w="4345" w:type="dxa"/>
            <w:gridSpan w:val="2"/>
            <w:vMerge/>
            <w:tcBorders>
              <w:bottom w:val="nil"/>
            </w:tcBorders>
          </w:tcPr>
          <w:p w14:paraId="60EAF94B"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c>
          <w:tcPr>
            <w:tcW w:w="4128" w:type="dxa"/>
            <w:gridSpan w:val="3"/>
          </w:tcPr>
          <w:p w14:paraId="7A7CD74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26A3543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1AE3187" w14:textId="0773AE0C" w:rsidR="00EF2965" w:rsidRPr="00952986" w:rsidRDefault="00EF2965" w:rsidP="00EF2965">
            <w:pPr>
              <w:pStyle w:val="rvps7"/>
              <w:shd w:val="clear" w:color="auto" w:fill="FFFFFF"/>
              <w:spacing w:before="0" w:beforeAutospacing="0" w:after="0" w:afterAutospacing="0"/>
              <w:ind w:firstLine="480"/>
              <w:jc w:val="both"/>
              <w:rPr>
                <w:b/>
                <w:bCs/>
                <w:color w:val="7030A0"/>
                <w:sz w:val="20"/>
                <w:szCs w:val="20"/>
                <w:lang w:val="uk-UA"/>
              </w:rPr>
            </w:pPr>
            <w:r w:rsidRPr="00952986">
              <w:rPr>
                <w:b/>
                <w:bCs/>
                <w:color w:val="7030A0"/>
                <w:sz w:val="20"/>
                <w:szCs w:val="20"/>
                <w:lang w:val="uk-UA"/>
              </w:rPr>
              <w:t>Потребує доопрацювання</w:t>
            </w:r>
          </w:p>
          <w:p w14:paraId="199272FC"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3B072B48"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316A909F"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31AB598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1E0DE59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p w14:paraId="162CEE47" w14:textId="77777777" w:rsidR="00EF2965" w:rsidRPr="00952986" w:rsidRDefault="00EF2965" w:rsidP="002A3141">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Пропонуємо визначити єдину процедуру розгляду звернень, заяв, скарг, претензій.</w:t>
            </w:r>
          </w:p>
          <w:p w14:paraId="54BDE445" w14:textId="77777777" w:rsidR="00EF2965" w:rsidRPr="00952986" w:rsidRDefault="00EF2965" w:rsidP="002A3141">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13EB1A0A" w14:textId="77777777" w:rsidR="00EF2965" w:rsidRPr="00952986" w:rsidRDefault="00EF2965" w:rsidP="002A3141">
            <w:pPr>
              <w:pStyle w:val="rvps7"/>
              <w:shd w:val="clear" w:color="auto" w:fill="FFFFFF"/>
              <w:spacing w:before="0" w:beforeAutospacing="0" w:after="0" w:afterAutospacing="0"/>
              <w:ind w:firstLine="352"/>
              <w:jc w:val="both"/>
              <w:rPr>
                <w:b/>
                <w:bCs/>
                <w:sz w:val="20"/>
                <w:szCs w:val="20"/>
                <w:lang w:val="uk-UA"/>
              </w:rPr>
            </w:pPr>
            <w:r w:rsidRPr="00952986">
              <w:rPr>
                <w:sz w:val="20"/>
                <w:szCs w:val="20"/>
                <w:lang w:val="uk-UA" w:eastAsia="en-US" w:bidi="ar-S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603AE1CD" w14:textId="77777777" w:rsidR="00EF2965" w:rsidRPr="00952986" w:rsidRDefault="00EF2965" w:rsidP="00EF2965">
            <w:pPr>
              <w:pStyle w:val="rvps7"/>
              <w:shd w:val="clear" w:color="auto" w:fill="FFFFFF"/>
              <w:spacing w:before="0" w:beforeAutospacing="0" w:after="0" w:afterAutospacing="0"/>
              <w:contextualSpacing/>
              <w:jc w:val="both"/>
              <w:rPr>
                <w:bCs/>
                <w:sz w:val="20"/>
                <w:szCs w:val="20"/>
                <w:lang w:val="uk-UA"/>
              </w:rPr>
            </w:pPr>
          </w:p>
        </w:tc>
        <w:tc>
          <w:tcPr>
            <w:tcW w:w="3179" w:type="dxa"/>
            <w:gridSpan w:val="2"/>
          </w:tcPr>
          <w:p w14:paraId="097C3B9C" w14:textId="77777777" w:rsidR="0050130F" w:rsidRPr="0050130F" w:rsidRDefault="0050130F" w:rsidP="002A3141">
            <w:pPr>
              <w:pStyle w:val="rvps7"/>
              <w:shd w:val="clear" w:color="auto" w:fill="FFFFFF"/>
              <w:spacing w:before="0" w:beforeAutospacing="0" w:after="0" w:afterAutospacing="0"/>
              <w:contextualSpacing/>
              <w:jc w:val="both"/>
              <w:rPr>
                <w:rStyle w:val="rvts15"/>
                <w:b/>
                <w:bCs/>
                <w:color w:val="333333"/>
                <w:sz w:val="20"/>
                <w:szCs w:val="20"/>
                <w:lang w:val="uk-UA"/>
              </w:rPr>
            </w:pPr>
          </w:p>
          <w:p w14:paraId="7EE9355F" w14:textId="77777777" w:rsidR="0050130F" w:rsidRPr="0050130F" w:rsidRDefault="0050130F" w:rsidP="002A3141">
            <w:pPr>
              <w:pStyle w:val="rvps7"/>
              <w:shd w:val="clear" w:color="auto" w:fill="FFFFFF"/>
              <w:spacing w:before="0" w:beforeAutospacing="0" w:after="0" w:afterAutospacing="0"/>
              <w:contextualSpacing/>
              <w:jc w:val="both"/>
              <w:rPr>
                <w:rStyle w:val="rvts15"/>
                <w:b/>
                <w:bCs/>
                <w:color w:val="333333"/>
                <w:sz w:val="20"/>
                <w:szCs w:val="20"/>
                <w:lang w:val="uk-UA"/>
              </w:rPr>
            </w:pPr>
          </w:p>
          <w:p w14:paraId="0F6ED8B2" w14:textId="7E07738F" w:rsidR="002A3141" w:rsidRPr="0050130F" w:rsidRDefault="002A3141" w:rsidP="002A3141">
            <w:pPr>
              <w:pStyle w:val="rvps7"/>
              <w:shd w:val="clear" w:color="auto" w:fill="FFFFFF"/>
              <w:spacing w:before="0" w:beforeAutospacing="0" w:after="0" w:afterAutospacing="0"/>
              <w:contextualSpacing/>
              <w:jc w:val="both"/>
              <w:rPr>
                <w:rStyle w:val="rvts15"/>
                <w:b/>
                <w:bCs/>
                <w:color w:val="333333"/>
                <w:sz w:val="20"/>
                <w:szCs w:val="20"/>
                <w:lang w:val="uk-UA"/>
              </w:rPr>
            </w:pPr>
            <w:r w:rsidRPr="0050130F">
              <w:rPr>
                <w:rStyle w:val="rvts15"/>
                <w:b/>
                <w:bCs/>
                <w:color w:val="333333"/>
                <w:sz w:val="20"/>
                <w:szCs w:val="20"/>
                <w:lang w:val="uk-UA"/>
              </w:rPr>
              <w:t xml:space="preserve">Потребує обговорення </w:t>
            </w:r>
          </w:p>
          <w:p w14:paraId="4DF55E99" w14:textId="5DF095FB" w:rsidR="00EF2965" w:rsidRPr="0050130F" w:rsidRDefault="00EF2965" w:rsidP="002A3141">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F416A9" w14:paraId="72110A71" w14:textId="77777777" w:rsidTr="002209D9">
        <w:trPr>
          <w:trHeight w:val="20"/>
        </w:trPr>
        <w:tc>
          <w:tcPr>
            <w:tcW w:w="4345" w:type="dxa"/>
            <w:gridSpan w:val="2"/>
            <w:tcBorders>
              <w:top w:val="nil"/>
            </w:tcBorders>
          </w:tcPr>
          <w:p w14:paraId="01480078"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c>
          <w:tcPr>
            <w:tcW w:w="4128" w:type="dxa"/>
            <w:gridSpan w:val="3"/>
          </w:tcPr>
          <w:p w14:paraId="12E9B1C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32D945A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EEBEA45" w14:textId="77777777" w:rsidR="00EF2965" w:rsidRPr="00952986" w:rsidRDefault="00EF2965" w:rsidP="00EF2965">
            <w:pPr>
              <w:widowControl w:val="0"/>
              <w:autoSpaceDE w:val="0"/>
              <w:autoSpaceDN w:val="0"/>
              <w:ind w:firstLine="170"/>
              <w:contextualSpacing/>
              <w:jc w:val="center"/>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Потребує доопрацювання.</w:t>
            </w:r>
          </w:p>
          <w:p w14:paraId="4246ABD9" w14:textId="1898E28C"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31D93C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30BC1A4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00A43C4" w14:textId="77777777" w:rsidR="00EF2965" w:rsidRPr="00952986" w:rsidRDefault="00EF2965" w:rsidP="00F45BB6">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Пропонуємо визначити єдину процедуру розгляду звернень, заяв, скарг, претензій.</w:t>
            </w:r>
          </w:p>
          <w:p w14:paraId="44D678E4" w14:textId="77777777" w:rsidR="00EF2965" w:rsidRPr="00952986" w:rsidRDefault="00EF2965" w:rsidP="00F45BB6">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72E8A6A1" w14:textId="77777777" w:rsidR="00EF2965" w:rsidRPr="00952986" w:rsidRDefault="00EF2965" w:rsidP="00F45BB6">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2C3B7CC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0BDB61A0" w14:textId="77777777" w:rsidR="0050130F" w:rsidRPr="0050130F" w:rsidRDefault="0050130F" w:rsidP="00F45BB6">
            <w:pPr>
              <w:pStyle w:val="rvps7"/>
              <w:shd w:val="clear" w:color="auto" w:fill="FFFFFF"/>
              <w:spacing w:before="0" w:beforeAutospacing="0" w:after="0" w:afterAutospacing="0"/>
              <w:contextualSpacing/>
              <w:jc w:val="both"/>
              <w:rPr>
                <w:rStyle w:val="rvts15"/>
                <w:b/>
                <w:bCs/>
                <w:color w:val="333333"/>
                <w:sz w:val="20"/>
                <w:szCs w:val="20"/>
                <w:lang w:val="uk-UA"/>
              </w:rPr>
            </w:pPr>
          </w:p>
          <w:p w14:paraId="0F8D95C6" w14:textId="77777777" w:rsidR="0050130F" w:rsidRPr="0050130F" w:rsidRDefault="0050130F" w:rsidP="00F45BB6">
            <w:pPr>
              <w:pStyle w:val="rvps7"/>
              <w:shd w:val="clear" w:color="auto" w:fill="FFFFFF"/>
              <w:spacing w:before="0" w:beforeAutospacing="0" w:after="0" w:afterAutospacing="0"/>
              <w:contextualSpacing/>
              <w:jc w:val="both"/>
              <w:rPr>
                <w:rStyle w:val="rvts15"/>
                <w:b/>
                <w:bCs/>
                <w:color w:val="333333"/>
                <w:sz w:val="20"/>
                <w:szCs w:val="20"/>
                <w:lang w:val="uk-UA"/>
              </w:rPr>
            </w:pPr>
          </w:p>
          <w:p w14:paraId="55A8E48E" w14:textId="7A3CF4F0" w:rsidR="00F45BB6" w:rsidRPr="0050130F" w:rsidRDefault="00F45BB6" w:rsidP="00F45BB6">
            <w:pPr>
              <w:pStyle w:val="rvps7"/>
              <w:shd w:val="clear" w:color="auto" w:fill="FFFFFF"/>
              <w:spacing w:before="0" w:beforeAutospacing="0" w:after="0" w:afterAutospacing="0"/>
              <w:contextualSpacing/>
              <w:jc w:val="both"/>
              <w:rPr>
                <w:rStyle w:val="rvts15"/>
                <w:b/>
                <w:bCs/>
                <w:color w:val="333333"/>
                <w:sz w:val="20"/>
                <w:szCs w:val="20"/>
                <w:lang w:val="uk-UA"/>
              </w:rPr>
            </w:pPr>
            <w:r w:rsidRPr="0050130F">
              <w:rPr>
                <w:rStyle w:val="rvts15"/>
                <w:b/>
                <w:bCs/>
                <w:color w:val="333333"/>
                <w:sz w:val="20"/>
                <w:szCs w:val="20"/>
                <w:lang w:val="uk-UA"/>
              </w:rPr>
              <w:t xml:space="preserve">Потребує обговорення </w:t>
            </w:r>
          </w:p>
          <w:p w14:paraId="4B54FC9E" w14:textId="77777777" w:rsidR="00F45BB6" w:rsidRPr="0050130F" w:rsidRDefault="00F45BB6" w:rsidP="00F45BB6">
            <w:pPr>
              <w:pStyle w:val="rvps7"/>
              <w:shd w:val="clear" w:color="auto" w:fill="FFFFFF"/>
              <w:spacing w:before="0" w:beforeAutospacing="0" w:after="0" w:afterAutospacing="0"/>
              <w:contextualSpacing/>
              <w:jc w:val="both"/>
              <w:rPr>
                <w:rStyle w:val="rvts15"/>
                <w:b/>
                <w:bCs/>
                <w:color w:val="333333"/>
                <w:sz w:val="20"/>
                <w:szCs w:val="20"/>
                <w:lang w:val="uk-UA"/>
              </w:rPr>
            </w:pPr>
          </w:p>
          <w:p w14:paraId="012E8E2D" w14:textId="53B18A9A" w:rsidR="00EF2965" w:rsidRPr="0050130F" w:rsidRDefault="00EF2965" w:rsidP="00F45BB6">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51289A" w14:paraId="7CB6192A" w14:textId="77777777" w:rsidTr="00F009E4">
        <w:trPr>
          <w:trHeight w:val="20"/>
        </w:trPr>
        <w:tc>
          <w:tcPr>
            <w:tcW w:w="4345" w:type="dxa"/>
            <w:gridSpan w:val="2"/>
          </w:tcPr>
          <w:p w14:paraId="6CDA77C8"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18C335E" w14:textId="77777777" w:rsidR="00EF2965" w:rsidRPr="00952986" w:rsidRDefault="00EF2965" w:rsidP="00EF2965">
            <w:pPr>
              <w:ind w:firstLine="720"/>
              <w:jc w:val="both"/>
              <w:rPr>
                <w:rFonts w:ascii="Times New Roman" w:hAnsi="Times New Roman" w:cs="Times New Roman"/>
                <w:b/>
                <w:color w:val="0070C0"/>
                <w:sz w:val="20"/>
                <w:szCs w:val="20"/>
                <w:lang w:val="uk-UA"/>
              </w:rPr>
            </w:pPr>
          </w:p>
          <w:p w14:paraId="7AF9A504" w14:textId="77777777" w:rsidR="00EF2965" w:rsidRPr="00952986" w:rsidRDefault="00EF2965" w:rsidP="00EF2965">
            <w:pPr>
              <w:ind w:firstLine="720"/>
              <w:jc w:val="both"/>
              <w:rPr>
                <w:rFonts w:ascii="Times New Roman" w:hAnsi="Times New Roman" w:cs="Times New Roman"/>
                <w:b/>
                <w:color w:val="0070C0"/>
                <w:sz w:val="20"/>
                <w:szCs w:val="20"/>
                <w:lang w:val="uk-UA"/>
              </w:rPr>
            </w:pPr>
          </w:p>
          <w:p w14:paraId="57D318D1" w14:textId="28AB804D" w:rsidR="00EF2965" w:rsidRPr="00952986" w:rsidRDefault="00EF2965" w:rsidP="00EF2965">
            <w:pPr>
              <w:ind w:firstLine="720"/>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rPr>
              <w:t xml:space="preserve">8.2.1. </w:t>
            </w:r>
            <w:r w:rsidRPr="00952986">
              <w:rPr>
                <w:rFonts w:ascii="Times New Roman" w:hAnsi="Times New Roman" w:cs="Times New Roman"/>
                <w:b/>
                <w:color w:val="0070C0"/>
                <w:sz w:val="20"/>
                <w:szCs w:val="20"/>
                <w:lang w:val="uk-UA" w:eastAsia="en-GB" w:bidi="he-IL"/>
              </w:rPr>
              <w:t xml:space="preserve">Споживач (заявник) має право звернутись до центра обслуговування споживачів відповідного учасника роздрібного ринку, до </w:t>
            </w:r>
            <w:bookmarkStart w:id="50" w:name="_Hlk172551292"/>
            <w:r w:rsidRPr="00952986">
              <w:rPr>
                <w:rFonts w:ascii="Times New Roman" w:hAnsi="Times New Roman" w:cs="Times New Roman"/>
                <w:b/>
                <w:color w:val="0070C0"/>
                <w:sz w:val="20"/>
                <w:szCs w:val="20"/>
                <w:lang w:val="uk-UA"/>
              </w:rPr>
              <w:t xml:space="preserve">суб’єкта, що належать до особливої групи споживачів, </w:t>
            </w:r>
            <w:r w:rsidRPr="00952986">
              <w:rPr>
                <w:rFonts w:ascii="Times New Roman" w:hAnsi="Times New Roman" w:cs="Times New Roman"/>
                <w:b/>
                <w:color w:val="0070C0"/>
                <w:sz w:val="20"/>
                <w:szCs w:val="20"/>
                <w:lang w:val="uk-UA" w:eastAsia="en-GB" w:bidi="he-IL"/>
              </w:rPr>
              <w:t xml:space="preserve"> </w:t>
            </w:r>
            <w:bookmarkEnd w:id="50"/>
            <w:r w:rsidRPr="00952986">
              <w:rPr>
                <w:rFonts w:ascii="Times New Roman" w:hAnsi="Times New Roman" w:cs="Times New Roman"/>
                <w:b/>
                <w:color w:val="0070C0"/>
                <w:sz w:val="20"/>
                <w:szCs w:val="20"/>
                <w:lang w:val="uk-UA" w:eastAsia="en-GB" w:bidi="he-IL"/>
              </w:rPr>
              <w:t xml:space="preserve">до повноважень якого належить розгляд заяви із проханням про сприяння у реалізації його особистих прав та законних інтересів, з повідомленням про порушення учасником роздрібного ринку або </w:t>
            </w:r>
            <w:r w:rsidRPr="00952986">
              <w:rPr>
                <w:rFonts w:ascii="Times New Roman" w:hAnsi="Times New Roman" w:cs="Times New Roman"/>
                <w:b/>
                <w:color w:val="0070C0"/>
                <w:sz w:val="20"/>
                <w:szCs w:val="20"/>
                <w:lang w:val="uk-UA"/>
              </w:rPr>
              <w:t xml:space="preserve">суб’єктом, що </w:t>
            </w:r>
            <w:r w:rsidRPr="00952986">
              <w:rPr>
                <w:rFonts w:ascii="Times New Roman" w:hAnsi="Times New Roman" w:cs="Times New Roman"/>
                <w:b/>
                <w:color w:val="0070C0"/>
                <w:sz w:val="20"/>
                <w:szCs w:val="20"/>
                <w:lang w:val="uk-UA"/>
              </w:rPr>
              <w:lastRenderedPageBreak/>
              <w:t xml:space="preserve">належать до особливої групи споживачів, </w:t>
            </w:r>
            <w:r w:rsidRPr="00952986">
              <w:rPr>
                <w:rFonts w:ascii="Times New Roman" w:hAnsi="Times New Roman" w:cs="Times New Roman"/>
                <w:b/>
                <w:color w:val="0070C0"/>
                <w:sz w:val="20"/>
                <w:szCs w:val="20"/>
                <w:lang w:val="uk-UA" w:eastAsia="en-GB" w:bidi="he-IL"/>
              </w:rPr>
              <w:t>законодавства у сфері енергетики чи про недоліки в його діяльності,</w:t>
            </w:r>
            <w:bookmarkStart w:id="51" w:name="_Hlk170197707"/>
            <w:r w:rsidRPr="00952986">
              <w:rPr>
                <w:rFonts w:ascii="Times New Roman" w:eastAsia="Calibri" w:hAnsi="Times New Roman" w:cs="Times New Roman"/>
                <w:b/>
                <w:color w:val="0070C0"/>
                <w:sz w:val="20"/>
                <w:szCs w:val="20"/>
                <w:lang w:val="uk-UA" w:eastAsia="uk-UA"/>
              </w:rPr>
              <w:t xml:space="preserve"> з клопотанням про визнання за споживачем (заявником) відповідного статусу, прав чи свобод тощо</w:t>
            </w:r>
            <w:bookmarkEnd w:id="51"/>
            <w:r w:rsidRPr="00952986">
              <w:rPr>
                <w:rFonts w:ascii="Times New Roman" w:hAnsi="Times New Roman" w:cs="Times New Roman"/>
                <w:b/>
                <w:color w:val="0070C0"/>
                <w:sz w:val="20"/>
                <w:szCs w:val="20"/>
                <w:lang w:val="uk-UA" w:eastAsia="en-GB" w:bidi="he-IL"/>
              </w:rPr>
              <w:t>.</w:t>
            </w:r>
          </w:p>
          <w:p w14:paraId="3687D990"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c>
          <w:tcPr>
            <w:tcW w:w="4128" w:type="dxa"/>
            <w:gridSpan w:val="3"/>
          </w:tcPr>
          <w:p w14:paraId="5009A5B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7C315C9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CF480EB" w14:textId="77777777" w:rsidR="00F45BB6" w:rsidRPr="00952986" w:rsidRDefault="00EF2965" w:rsidP="00F45BB6">
            <w:pPr>
              <w:ind w:firstLine="720"/>
              <w:jc w:val="both"/>
              <w:rPr>
                <w:rFonts w:ascii="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ru-RU"/>
              </w:rPr>
              <w:t xml:space="preserve">8.2.1. </w:t>
            </w:r>
            <w:r w:rsidRPr="00952986">
              <w:rPr>
                <w:rFonts w:ascii="Times New Roman" w:eastAsia="Times New Roman" w:hAnsi="Times New Roman" w:cs="Times New Roman"/>
                <w:b/>
                <w:color w:val="0070C0"/>
                <w:sz w:val="20"/>
                <w:szCs w:val="20"/>
                <w:lang w:val="uk-UA" w:eastAsia="en-GB" w:bidi="he-IL"/>
              </w:rPr>
              <w:t xml:space="preserve">Споживач (заявник) має право звернутись до центра обслуговування споживачів відповідного учасника роздрібного ринку, до </w:t>
            </w:r>
            <w:r w:rsidRPr="00952986">
              <w:rPr>
                <w:rFonts w:ascii="Times New Roman" w:eastAsia="Times New Roman" w:hAnsi="Times New Roman" w:cs="Times New Roman"/>
                <w:b/>
                <w:color w:val="0070C0"/>
                <w:sz w:val="20"/>
                <w:szCs w:val="20"/>
                <w:lang w:val="uk-UA" w:eastAsia="ru-RU"/>
              </w:rPr>
              <w:t xml:space="preserve">суб’єкта, що належать до особливої групи споживачів, </w:t>
            </w:r>
            <w:r w:rsidRPr="00952986">
              <w:rPr>
                <w:rFonts w:ascii="Times New Roman" w:eastAsia="Times New Roman" w:hAnsi="Times New Roman" w:cs="Times New Roman"/>
                <w:b/>
                <w:color w:val="0070C0"/>
                <w:sz w:val="20"/>
                <w:szCs w:val="20"/>
                <w:lang w:val="uk-UA" w:eastAsia="en-GB" w:bidi="he-IL"/>
              </w:rPr>
              <w:t xml:space="preserve"> до повноважень якого належить розгляд заяви із проханням про сприяння у реалізації його особистих прав та законних інтересів</w:t>
            </w:r>
            <w:r w:rsidRPr="00952986">
              <w:rPr>
                <w:rFonts w:ascii="Times New Roman" w:eastAsia="Times New Roman" w:hAnsi="Times New Roman" w:cs="Times New Roman"/>
                <w:b/>
                <w:sz w:val="20"/>
                <w:szCs w:val="20"/>
                <w:lang w:val="uk-UA" w:eastAsia="en-GB" w:bidi="he-IL"/>
              </w:rPr>
              <w:t>,</w:t>
            </w:r>
            <w:r w:rsidRPr="00952986">
              <w:rPr>
                <w:rFonts w:ascii="Times New Roman" w:eastAsia="Times New Roman" w:hAnsi="Times New Roman" w:cs="Times New Roman"/>
                <w:b/>
                <w:strike/>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 xml:space="preserve">пов’язаних із послугами, які отримуються ним (має </w:t>
            </w:r>
            <w:r w:rsidRPr="00952986">
              <w:rPr>
                <w:rFonts w:ascii="Times New Roman" w:eastAsia="Times New Roman" w:hAnsi="Times New Roman" w:cs="Times New Roman"/>
                <w:b/>
                <w:color w:val="7030A0"/>
                <w:sz w:val="20"/>
                <w:szCs w:val="20"/>
                <w:lang w:val="uk-UA" w:eastAsia="en-GB" w:bidi="he-IL"/>
              </w:rPr>
              <w:lastRenderedPageBreak/>
              <w:t>намір отримувати) від учасника роздрібного ринку</w:t>
            </w:r>
            <w:r w:rsidR="00F45BB6">
              <w:rPr>
                <w:rFonts w:ascii="Times New Roman" w:eastAsia="Times New Roman" w:hAnsi="Times New Roman" w:cs="Times New Roman"/>
                <w:b/>
                <w:color w:val="7030A0"/>
                <w:sz w:val="20"/>
                <w:szCs w:val="20"/>
                <w:lang w:val="uk-UA" w:eastAsia="en-GB" w:bidi="he-IL"/>
              </w:rPr>
              <w:t xml:space="preserve"> </w:t>
            </w:r>
            <w:r w:rsidR="00F45BB6" w:rsidRPr="00F45BB6">
              <w:rPr>
                <w:rFonts w:ascii="Times New Roman" w:hAnsi="Times New Roman" w:cs="Times New Roman"/>
                <w:b/>
                <w:strike/>
                <w:color w:val="7030A0"/>
                <w:sz w:val="20"/>
                <w:szCs w:val="20"/>
                <w:lang w:val="uk-UA" w:eastAsia="en-GB" w:bidi="he-IL"/>
              </w:rPr>
              <w:t xml:space="preserve">з повідомленням про порушення учасником роздрібного ринку або </w:t>
            </w:r>
            <w:r w:rsidR="00F45BB6" w:rsidRPr="00F45BB6">
              <w:rPr>
                <w:rFonts w:ascii="Times New Roman" w:hAnsi="Times New Roman" w:cs="Times New Roman"/>
                <w:b/>
                <w:strike/>
                <w:color w:val="7030A0"/>
                <w:sz w:val="20"/>
                <w:szCs w:val="20"/>
                <w:lang w:val="uk-UA"/>
              </w:rPr>
              <w:t xml:space="preserve">суб’єктом, що належать до особливої групи споживачів, </w:t>
            </w:r>
            <w:r w:rsidR="00F45BB6" w:rsidRPr="00F45BB6">
              <w:rPr>
                <w:rFonts w:ascii="Times New Roman" w:hAnsi="Times New Roman" w:cs="Times New Roman"/>
                <w:b/>
                <w:strike/>
                <w:color w:val="7030A0"/>
                <w:sz w:val="20"/>
                <w:szCs w:val="20"/>
                <w:lang w:val="uk-UA" w:eastAsia="en-GB" w:bidi="he-IL"/>
              </w:rPr>
              <w:t>законодавства у сфері енергетики чи про недоліки в його діяльності,</w:t>
            </w:r>
            <w:r w:rsidR="00F45BB6" w:rsidRPr="00F45BB6">
              <w:rPr>
                <w:rFonts w:ascii="Times New Roman" w:eastAsia="Calibri" w:hAnsi="Times New Roman" w:cs="Times New Roman"/>
                <w:b/>
                <w:strike/>
                <w:color w:val="7030A0"/>
                <w:sz w:val="20"/>
                <w:szCs w:val="20"/>
                <w:lang w:val="uk-UA" w:eastAsia="uk-UA"/>
              </w:rPr>
              <w:t xml:space="preserve"> з клопотанням про визнання за споживачем (заявником) відповідного статусу, прав чи свобод тощо</w:t>
            </w:r>
            <w:r w:rsidR="00F45BB6" w:rsidRPr="00952986">
              <w:rPr>
                <w:rFonts w:ascii="Times New Roman" w:hAnsi="Times New Roman" w:cs="Times New Roman"/>
                <w:b/>
                <w:color w:val="0070C0"/>
                <w:sz w:val="20"/>
                <w:szCs w:val="20"/>
                <w:lang w:val="uk-UA" w:eastAsia="en-GB" w:bidi="he-IL"/>
              </w:rPr>
              <w:t>.</w:t>
            </w:r>
          </w:p>
          <w:p w14:paraId="14B22DA6" w14:textId="4B02A4B1" w:rsidR="00EF2965" w:rsidRPr="00952986" w:rsidRDefault="00F45BB6" w:rsidP="00EF2965">
            <w:pPr>
              <w:widowControl w:val="0"/>
              <w:autoSpaceDE w:val="0"/>
              <w:autoSpaceDN w:val="0"/>
              <w:ind w:firstLine="170"/>
              <w:contextualSpacing/>
              <w:jc w:val="both"/>
              <w:rPr>
                <w:rFonts w:ascii="Times New Roman" w:eastAsia="Times New Roman" w:hAnsi="Times New Roman" w:cs="Times New Roman"/>
                <w:b/>
                <w:bCs/>
                <w:sz w:val="20"/>
                <w:szCs w:val="20"/>
                <w:lang w:val="uk-UA"/>
              </w:rPr>
            </w:pPr>
            <w:r>
              <w:rPr>
                <w:rFonts w:ascii="Times New Roman" w:eastAsia="Times New Roman" w:hAnsi="Times New Roman" w:cs="Times New Roman"/>
                <w:b/>
                <w:color w:val="7030A0"/>
                <w:sz w:val="20"/>
                <w:szCs w:val="20"/>
                <w:lang w:val="uk-UA" w:eastAsia="en-GB" w:bidi="he-IL"/>
              </w:rPr>
              <w:t xml:space="preserve"> </w:t>
            </w:r>
          </w:p>
        </w:tc>
        <w:tc>
          <w:tcPr>
            <w:tcW w:w="3942" w:type="dxa"/>
            <w:gridSpan w:val="3"/>
          </w:tcPr>
          <w:p w14:paraId="515A3EC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0E27D1E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28E05F6" w14:textId="546E7606" w:rsidR="00EF2965" w:rsidRPr="00952986" w:rsidRDefault="00EF2965" w:rsidP="00EF2965">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Cs/>
                <w:sz w:val="20"/>
                <w:szCs w:val="20"/>
                <w:lang w:val="uk-UA" w:eastAsia="ru-RU"/>
              </w:rPr>
              <w:t xml:space="preserve">Конкретизація з метою уникнення зловживання споживачами правом скаржитись на недоліки (на його думку) в діяльності інших учасників ринку, чи законодавстві, чи звертатись з вимогами необґрунтованого визнання </w:t>
            </w:r>
            <w:r w:rsidRPr="00952986">
              <w:rPr>
                <w:rFonts w:ascii="Times New Roman" w:eastAsia="Calibri" w:hAnsi="Times New Roman" w:cs="Times New Roman"/>
                <w:bCs/>
                <w:sz w:val="20"/>
                <w:szCs w:val="20"/>
                <w:lang w:val="uk-UA" w:eastAsia="uk-UA"/>
              </w:rPr>
              <w:t>за споживачем відповідного статусу.</w:t>
            </w:r>
          </w:p>
        </w:tc>
        <w:tc>
          <w:tcPr>
            <w:tcW w:w="3179" w:type="dxa"/>
            <w:gridSpan w:val="2"/>
          </w:tcPr>
          <w:p w14:paraId="36B3B0B2" w14:textId="77777777" w:rsidR="00EF2965" w:rsidRPr="00952986" w:rsidRDefault="00EF2965" w:rsidP="00EF2965">
            <w:pPr>
              <w:pStyle w:val="rvps7"/>
              <w:shd w:val="clear" w:color="auto" w:fill="FFFFFF"/>
              <w:spacing w:before="0" w:beforeAutospacing="0" w:after="0" w:afterAutospacing="0"/>
              <w:contextualSpacing/>
              <w:jc w:val="both"/>
              <w:rPr>
                <w:b/>
                <w:bCs/>
                <w:color w:val="333333"/>
                <w:sz w:val="20"/>
                <w:szCs w:val="20"/>
                <w:lang w:val="uk-UA"/>
              </w:rPr>
            </w:pPr>
          </w:p>
          <w:p w14:paraId="435DA950" w14:textId="742982AD" w:rsidR="00EF2965" w:rsidRPr="00952986" w:rsidRDefault="00EF2965" w:rsidP="00EF2965">
            <w:pPr>
              <w:pStyle w:val="rvps7"/>
              <w:shd w:val="clear" w:color="auto" w:fill="FFFFFF"/>
              <w:spacing w:before="0" w:beforeAutospacing="0" w:after="0" w:afterAutospacing="0"/>
              <w:contextualSpacing/>
              <w:jc w:val="both"/>
              <w:rPr>
                <w:b/>
                <w:bCs/>
                <w:color w:val="333333"/>
                <w:sz w:val="20"/>
                <w:szCs w:val="20"/>
                <w:lang w:val="uk-UA"/>
              </w:rPr>
            </w:pPr>
            <w:r w:rsidRPr="0051289A">
              <w:rPr>
                <w:b/>
                <w:bCs/>
                <w:color w:val="333333"/>
                <w:sz w:val="20"/>
                <w:szCs w:val="20"/>
                <w:lang w:val="uk-UA"/>
              </w:rPr>
              <w:t xml:space="preserve">Попередньо </w:t>
            </w:r>
            <w:r w:rsidR="00F45BB6" w:rsidRPr="0051289A">
              <w:rPr>
                <w:b/>
                <w:bCs/>
                <w:color w:val="333333"/>
                <w:sz w:val="20"/>
                <w:szCs w:val="20"/>
                <w:lang w:val="uk-UA"/>
              </w:rPr>
              <w:t xml:space="preserve">частково </w:t>
            </w:r>
            <w:r w:rsidRPr="0051289A">
              <w:rPr>
                <w:b/>
                <w:bCs/>
                <w:color w:val="333333"/>
                <w:sz w:val="20"/>
                <w:szCs w:val="20"/>
                <w:lang w:val="uk-UA"/>
              </w:rPr>
              <w:t>врах</w:t>
            </w:r>
            <w:r w:rsidR="00F45BB6" w:rsidRPr="0051289A">
              <w:rPr>
                <w:b/>
                <w:bCs/>
                <w:color w:val="333333"/>
                <w:sz w:val="20"/>
                <w:szCs w:val="20"/>
                <w:lang w:val="uk-UA"/>
              </w:rPr>
              <w:t>овано</w:t>
            </w:r>
            <w:r w:rsidRPr="0051289A">
              <w:rPr>
                <w:b/>
                <w:bCs/>
                <w:color w:val="333333"/>
                <w:sz w:val="20"/>
                <w:szCs w:val="20"/>
                <w:lang w:val="uk-UA"/>
              </w:rPr>
              <w:t xml:space="preserve"> в редакції:</w:t>
            </w:r>
          </w:p>
          <w:p w14:paraId="1E7FAB11" w14:textId="30BAD2A8" w:rsidR="00EF2965" w:rsidRPr="00952986" w:rsidRDefault="00EF2965" w:rsidP="00F45BB6">
            <w:pPr>
              <w:pStyle w:val="rvps7"/>
              <w:shd w:val="clear" w:color="auto" w:fill="FFFFFF"/>
              <w:spacing w:before="0" w:beforeAutospacing="0" w:after="0" w:afterAutospacing="0"/>
              <w:ind w:firstLine="370"/>
              <w:contextualSpacing/>
              <w:jc w:val="both"/>
              <w:rPr>
                <w:b/>
                <w:bCs/>
                <w:color w:val="0070C0"/>
                <w:sz w:val="20"/>
                <w:szCs w:val="20"/>
                <w:lang w:val="uk-UA"/>
              </w:rPr>
            </w:pPr>
            <w:r w:rsidRPr="00952986">
              <w:rPr>
                <w:b/>
                <w:bCs/>
                <w:color w:val="0070C0"/>
                <w:sz w:val="20"/>
                <w:szCs w:val="20"/>
                <w:lang w:val="uk-UA"/>
              </w:rPr>
              <w:t>8.2.1. Споживач (заявник) має право звернутись до центра обслуговування споживачів відповідного учасника роздрібного ринку, до суб’єкта, що належать до особливої групи споживачів, до повноважень якого належить розгляд заяви:</w:t>
            </w:r>
          </w:p>
          <w:p w14:paraId="655FB0FC" w14:textId="59A0365F" w:rsidR="00EF2965" w:rsidRPr="00952986" w:rsidRDefault="00EF2965" w:rsidP="00F45BB6">
            <w:pPr>
              <w:pStyle w:val="rvps7"/>
              <w:shd w:val="clear" w:color="auto" w:fill="FFFFFF"/>
              <w:spacing w:before="0" w:beforeAutospacing="0" w:after="0" w:afterAutospacing="0"/>
              <w:ind w:firstLine="370"/>
              <w:contextualSpacing/>
              <w:jc w:val="both"/>
              <w:rPr>
                <w:b/>
                <w:bCs/>
                <w:color w:val="00B050"/>
                <w:sz w:val="20"/>
                <w:szCs w:val="20"/>
                <w:lang w:val="uk-UA"/>
              </w:rPr>
            </w:pPr>
            <w:r w:rsidRPr="00952986">
              <w:rPr>
                <w:b/>
                <w:bCs/>
                <w:color w:val="0070C0"/>
                <w:sz w:val="20"/>
                <w:szCs w:val="20"/>
                <w:lang w:val="uk-UA"/>
              </w:rPr>
              <w:t xml:space="preserve">із проханням про сприяння у реалізації його особистих прав </w:t>
            </w:r>
            <w:r w:rsidRPr="00952986">
              <w:rPr>
                <w:b/>
                <w:bCs/>
                <w:color w:val="0070C0"/>
                <w:sz w:val="20"/>
                <w:szCs w:val="20"/>
                <w:lang w:val="uk-UA"/>
              </w:rPr>
              <w:lastRenderedPageBreak/>
              <w:t xml:space="preserve">та законних інтересів, </w:t>
            </w:r>
            <w:r w:rsidRPr="00952986">
              <w:rPr>
                <w:b/>
                <w:bCs/>
                <w:color w:val="00B050"/>
                <w:sz w:val="20"/>
                <w:szCs w:val="20"/>
                <w:lang w:val="uk-UA"/>
              </w:rPr>
              <w:t>пов’язаних із послугами, які отримуються ним (має намір отримувати) від учасника роздрібного ринку</w:t>
            </w:r>
            <w:r w:rsidR="00F45BB6">
              <w:rPr>
                <w:b/>
                <w:bCs/>
                <w:color w:val="00B050"/>
                <w:sz w:val="20"/>
                <w:szCs w:val="20"/>
                <w:lang w:val="uk-UA"/>
              </w:rPr>
              <w:t>;</w:t>
            </w:r>
          </w:p>
          <w:p w14:paraId="16C789DA" w14:textId="77777777" w:rsidR="00EF2965" w:rsidRPr="00952986" w:rsidRDefault="00EF2965" w:rsidP="00F45BB6">
            <w:pPr>
              <w:pStyle w:val="rvps7"/>
              <w:shd w:val="clear" w:color="auto" w:fill="FFFFFF"/>
              <w:spacing w:before="0" w:beforeAutospacing="0" w:after="0" w:afterAutospacing="0"/>
              <w:ind w:firstLine="370"/>
              <w:contextualSpacing/>
              <w:jc w:val="both"/>
              <w:rPr>
                <w:rFonts w:eastAsia="Calibri"/>
                <w:b/>
                <w:color w:val="0070C0"/>
                <w:sz w:val="20"/>
                <w:szCs w:val="20"/>
                <w:lang w:val="uk-UA" w:eastAsia="uk-UA"/>
              </w:rPr>
            </w:pPr>
            <w:r w:rsidRPr="00952986">
              <w:rPr>
                <w:b/>
                <w:color w:val="0070C0"/>
                <w:sz w:val="20"/>
                <w:szCs w:val="20"/>
                <w:lang w:val="uk-UA"/>
              </w:rPr>
              <w:t>повідомленням про порушення учасником роздрібного ринку або суб’єктом, що належать до особливої групи споживачів, законодавства у сфері енергетики чи про недоліки в його діяльності,</w:t>
            </w:r>
            <w:r w:rsidRPr="00952986">
              <w:rPr>
                <w:rFonts w:eastAsia="Calibri"/>
                <w:b/>
                <w:color w:val="0070C0"/>
                <w:sz w:val="20"/>
                <w:szCs w:val="20"/>
                <w:lang w:val="uk-UA" w:eastAsia="uk-UA"/>
              </w:rPr>
              <w:t xml:space="preserve"> </w:t>
            </w:r>
          </w:p>
          <w:p w14:paraId="131ADBB4" w14:textId="77777777" w:rsidR="00EF2965" w:rsidRDefault="00EF2965" w:rsidP="00F45BB6">
            <w:pPr>
              <w:pStyle w:val="rvps7"/>
              <w:shd w:val="clear" w:color="auto" w:fill="FFFFFF"/>
              <w:spacing w:before="0" w:beforeAutospacing="0" w:after="0" w:afterAutospacing="0"/>
              <w:ind w:firstLine="370"/>
              <w:contextualSpacing/>
              <w:jc w:val="both"/>
              <w:rPr>
                <w:b/>
                <w:color w:val="0070C0"/>
                <w:sz w:val="20"/>
                <w:szCs w:val="20"/>
                <w:lang w:val="uk-UA"/>
              </w:rPr>
            </w:pPr>
            <w:r w:rsidRPr="00952986">
              <w:rPr>
                <w:rFonts w:eastAsia="Calibri"/>
                <w:b/>
                <w:color w:val="0070C0"/>
                <w:sz w:val="20"/>
                <w:szCs w:val="20"/>
                <w:lang w:val="uk-UA" w:eastAsia="uk-UA"/>
              </w:rPr>
              <w:t>з клопотанням про визнання за споживачем (заявником) відповідного статусу, прав чи свобод тощо</w:t>
            </w:r>
            <w:r w:rsidRPr="00952986">
              <w:rPr>
                <w:b/>
                <w:color w:val="0070C0"/>
                <w:sz w:val="20"/>
                <w:szCs w:val="20"/>
                <w:lang w:val="uk-UA"/>
              </w:rPr>
              <w:t>.</w:t>
            </w:r>
          </w:p>
          <w:p w14:paraId="6D875ADF" w14:textId="00002912" w:rsidR="00F45BB6" w:rsidRPr="00952986" w:rsidRDefault="00F45BB6" w:rsidP="00F45BB6">
            <w:pPr>
              <w:pStyle w:val="rvps7"/>
              <w:shd w:val="clear" w:color="auto" w:fill="FFFFFF"/>
              <w:spacing w:before="0" w:beforeAutospacing="0" w:after="0" w:afterAutospacing="0"/>
              <w:ind w:firstLine="370"/>
              <w:contextualSpacing/>
              <w:jc w:val="both"/>
              <w:rPr>
                <w:rStyle w:val="rvts15"/>
                <w:b/>
                <w:bCs/>
                <w:color w:val="333333"/>
                <w:sz w:val="20"/>
                <w:szCs w:val="20"/>
                <w:lang w:val="uk-UA"/>
              </w:rPr>
            </w:pPr>
          </w:p>
        </w:tc>
      </w:tr>
      <w:tr w:rsidR="00EF2965" w:rsidRPr="0051289A" w14:paraId="6C2471BB" w14:textId="77777777" w:rsidTr="002209D9">
        <w:trPr>
          <w:trHeight w:val="20"/>
        </w:trPr>
        <w:tc>
          <w:tcPr>
            <w:tcW w:w="4345" w:type="dxa"/>
            <w:gridSpan w:val="2"/>
            <w:tcBorders>
              <w:bottom w:val="single" w:sz="4" w:space="0" w:color="auto"/>
            </w:tcBorders>
          </w:tcPr>
          <w:p w14:paraId="21193277"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lastRenderedPageBreak/>
              <w:t>8.2.2. Учасники роздрібного ринку мають об'єктивно і вчасно розглянути заяву, перевірити викладені у ній факти та прийняти рішення відповідно до чинного законодавства і забезпечити його виконання, повідомити письмово у встановлені цими Правилами строки про наслідки розгляду заяви.</w:t>
            </w:r>
            <w:bookmarkStart w:id="52" w:name="n68"/>
            <w:bookmarkStart w:id="53" w:name="n177"/>
            <w:bookmarkStart w:id="54" w:name="n69"/>
            <w:bookmarkEnd w:id="52"/>
            <w:bookmarkEnd w:id="53"/>
            <w:bookmarkEnd w:id="54"/>
          </w:p>
          <w:p w14:paraId="146CD971"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c>
          <w:tcPr>
            <w:tcW w:w="4128" w:type="dxa"/>
            <w:gridSpan w:val="3"/>
          </w:tcPr>
          <w:p w14:paraId="2EDE74C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2731EC8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414AC2EA"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952986" w14:paraId="0EA42641" w14:textId="77777777" w:rsidTr="002209D9">
        <w:trPr>
          <w:trHeight w:val="20"/>
        </w:trPr>
        <w:tc>
          <w:tcPr>
            <w:tcW w:w="4345" w:type="dxa"/>
            <w:gridSpan w:val="2"/>
            <w:tcBorders>
              <w:bottom w:val="nil"/>
            </w:tcBorders>
          </w:tcPr>
          <w:p w14:paraId="1DADB691"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p w14:paraId="69378B03"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p w14:paraId="0B263982"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p w14:paraId="5226E478" w14:textId="2C418928"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t>8.2.3. Якщо заява не містить необхідної інформації (документів) для прийняття обґрунтованого рішення, учасник роздрібного ринку, може у строк не більше 5 календарних днів звернутися:</w:t>
            </w:r>
          </w:p>
          <w:p w14:paraId="3917A65D"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t>до споживача (заявника), з метою отримання додаткової інформації (документів), проведення оплати за послуги тощо;</w:t>
            </w:r>
          </w:p>
          <w:p w14:paraId="04E84237" w14:textId="42F076EC" w:rsidR="00EF2965" w:rsidRPr="00952986" w:rsidRDefault="00EF2965" w:rsidP="002209D9">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t>до іншого учасника роздрібного ринку, щодо здійснення таким учасником, в межах строків визначених законодавством, дій та/або надання необхідної інформації.</w:t>
            </w:r>
          </w:p>
        </w:tc>
        <w:tc>
          <w:tcPr>
            <w:tcW w:w="4128" w:type="dxa"/>
            <w:gridSpan w:val="3"/>
          </w:tcPr>
          <w:p w14:paraId="4CE4B0C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1A0A6E36" w14:textId="457C4EB8"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 </w:t>
            </w:r>
          </w:p>
          <w:p w14:paraId="7B307E4F" w14:textId="77777777" w:rsidR="00EF2965" w:rsidRPr="00952986" w:rsidRDefault="00EF2965" w:rsidP="002209D9">
            <w:pPr>
              <w:widowControl w:val="0"/>
              <w:autoSpaceDE w:val="0"/>
              <w:autoSpaceDN w:val="0"/>
              <w:ind w:firstLine="377"/>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
                <w:color w:val="0070C0"/>
                <w:sz w:val="20"/>
                <w:szCs w:val="20"/>
                <w:lang w:val="uk-UA"/>
              </w:rPr>
              <w:t xml:space="preserve">8.2.3. Якщо заява не містить необхідної інформації (документів) для прийняття обґрунтованого рішення, учасник роздрібного ринку, </w:t>
            </w:r>
            <w:r w:rsidRPr="00952986">
              <w:rPr>
                <w:rFonts w:ascii="Times New Roman" w:eastAsia="Times New Roman" w:hAnsi="Times New Roman" w:cs="Times New Roman"/>
                <w:b/>
                <w:color w:val="7030A0"/>
                <w:sz w:val="20"/>
                <w:szCs w:val="20"/>
                <w:lang w:val="uk-UA"/>
              </w:rPr>
              <w:t>може межах строку розгляду заяви звернутися</w:t>
            </w:r>
            <w:r w:rsidRPr="00952986">
              <w:rPr>
                <w:rFonts w:ascii="Times New Roman" w:eastAsia="Times New Roman" w:hAnsi="Times New Roman" w:cs="Times New Roman"/>
                <w:bCs/>
                <w:sz w:val="20"/>
                <w:szCs w:val="20"/>
                <w:lang w:val="uk-UA"/>
              </w:rPr>
              <w:t>:</w:t>
            </w:r>
          </w:p>
          <w:p w14:paraId="0E6A9A35" w14:textId="77777777" w:rsidR="00EF2965" w:rsidRPr="00952986" w:rsidRDefault="00EF2965" w:rsidP="002209D9">
            <w:pPr>
              <w:widowControl w:val="0"/>
              <w:autoSpaceDE w:val="0"/>
              <w:autoSpaceDN w:val="0"/>
              <w:ind w:firstLine="377"/>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до споживача (заявника), з метою отримання додаткової інформації (документів), проведення оплати за послуги тощо;</w:t>
            </w:r>
          </w:p>
          <w:p w14:paraId="4592E4DD" w14:textId="77777777" w:rsidR="00EF2965" w:rsidRDefault="00EF2965" w:rsidP="002209D9">
            <w:pPr>
              <w:widowControl w:val="0"/>
              <w:autoSpaceDE w:val="0"/>
              <w:autoSpaceDN w:val="0"/>
              <w:ind w:firstLine="377"/>
              <w:contextualSpacing/>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 xml:space="preserve">до іншого учасника роздрібного ринку, щодо здійснення таким учасником, в </w:t>
            </w:r>
            <w:r w:rsidRPr="00CB36BB">
              <w:rPr>
                <w:rFonts w:ascii="Times New Roman" w:eastAsia="Times New Roman" w:hAnsi="Times New Roman" w:cs="Times New Roman"/>
                <w:b/>
                <w:color w:val="0070C0"/>
                <w:sz w:val="20"/>
                <w:szCs w:val="20"/>
                <w:lang w:val="uk-UA"/>
              </w:rPr>
              <w:t>межах строків визначених законодавством, дій та/або надання необхідної інформації.</w:t>
            </w:r>
          </w:p>
          <w:p w14:paraId="5D40FABD" w14:textId="2AAAA052" w:rsidR="002209D9" w:rsidRPr="00952986" w:rsidRDefault="002209D9" w:rsidP="002209D9">
            <w:pPr>
              <w:widowControl w:val="0"/>
              <w:autoSpaceDE w:val="0"/>
              <w:autoSpaceDN w:val="0"/>
              <w:ind w:firstLine="377"/>
              <w:contextualSpacing/>
              <w:jc w:val="both"/>
              <w:rPr>
                <w:rFonts w:ascii="Times New Roman" w:eastAsia="Times New Roman" w:hAnsi="Times New Roman" w:cs="Times New Roman"/>
                <w:b/>
                <w:bCs/>
                <w:sz w:val="20"/>
                <w:szCs w:val="20"/>
                <w:lang w:val="uk-UA"/>
              </w:rPr>
            </w:pPr>
          </w:p>
        </w:tc>
        <w:tc>
          <w:tcPr>
            <w:tcW w:w="3942" w:type="dxa"/>
            <w:gridSpan w:val="3"/>
          </w:tcPr>
          <w:p w14:paraId="279E03F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740AF5F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 </w:t>
            </w:r>
          </w:p>
          <w:p w14:paraId="363C8BFD" w14:textId="77777777" w:rsidR="00EF2965" w:rsidRPr="00952986" w:rsidRDefault="00EF2965" w:rsidP="002209D9">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Закон України «Про звернення громадян» не обмежує суб’єкта, який розглядає заяву, у </w:t>
            </w:r>
            <w:proofErr w:type="spellStart"/>
            <w:r w:rsidRPr="00952986">
              <w:rPr>
                <w:rFonts w:ascii="Times New Roman" w:eastAsia="Times New Roman" w:hAnsi="Times New Roman" w:cs="Times New Roman"/>
                <w:sz w:val="20"/>
                <w:szCs w:val="20"/>
                <w:lang w:val="uk-UA"/>
              </w:rPr>
              <w:t>строці</w:t>
            </w:r>
            <w:proofErr w:type="spellEnd"/>
            <w:r w:rsidRPr="00952986">
              <w:rPr>
                <w:rFonts w:ascii="Times New Roman" w:eastAsia="Times New Roman" w:hAnsi="Times New Roman" w:cs="Times New Roman"/>
                <w:sz w:val="20"/>
                <w:szCs w:val="20"/>
                <w:lang w:val="uk-UA"/>
              </w:rPr>
              <w:t xml:space="preserve"> на отримання від заявника чи інших суб’єктів інформації, необхідної для розгляду заяви. Крім того необхідність у отриманні інформації може виникнути і після спливу цього терміну. </w:t>
            </w:r>
          </w:p>
          <w:p w14:paraId="20E01ECC" w14:textId="4BD34512" w:rsidR="00EF2965" w:rsidRPr="00952986" w:rsidRDefault="00EF2965" w:rsidP="002209D9">
            <w:pPr>
              <w:widowControl w:val="0"/>
              <w:autoSpaceDE w:val="0"/>
              <w:autoSpaceDN w:val="0"/>
              <w:ind w:firstLine="352"/>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sz w:val="20"/>
                <w:szCs w:val="20"/>
                <w:lang w:val="uk-UA"/>
              </w:rPr>
              <w:t>Фактично встановлення граничного строку на отримання додаткової інформації – це обов’язок розглянути заяву по суті у ці строки, що не відповідає принципам збереження балансу інтересів учасників ринку.</w:t>
            </w:r>
          </w:p>
        </w:tc>
        <w:tc>
          <w:tcPr>
            <w:tcW w:w="3179" w:type="dxa"/>
            <w:gridSpan w:val="2"/>
          </w:tcPr>
          <w:p w14:paraId="41007FF7" w14:textId="77777777" w:rsidR="002209D9"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99F64F3" w14:textId="77777777" w:rsidR="002209D9"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4D3D4A0" w14:textId="4B39F601"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sidR="002209D9">
              <w:rPr>
                <w:rStyle w:val="rvts15"/>
                <w:b/>
                <w:bCs/>
                <w:color w:val="333333"/>
                <w:sz w:val="20"/>
                <w:szCs w:val="20"/>
                <w:lang w:val="uk-UA"/>
              </w:rPr>
              <w:t>овано в редакції:</w:t>
            </w:r>
          </w:p>
          <w:p w14:paraId="2F8CF33E" w14:textId="586F0242" w:rsidR="00EF2965" w:rsidRPr="00952986" w:rsidRDefault="00EF2965" w:rsidP="00EF2965">
            <w:pPr>
              <w:widowControl w:val="0"/>
              <w:autoSpaceDE w:val="0"/>
              <w:autoSpaceDN w:val="0"/>
              <w:ind w:firstLine="467"/>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
                <w:color w:val="0070C0"/>
                <w:sz w:val="20"/>
                <w:szCs w:val="20"/>
                <w:lang w:val="uk-UA"/>
              </w:rPr>
              <w:t xml:space="preserve">8.2.3. Якщо заява не містить необхідної інформації (документів) для прийняття обґрунтованого рішення, учасник роздрібного ринку, </w:t>
            </w:r>
            <w:r w:rsidRPr="00952986">
              <w:rPr>
                <w:rFonts w:ascii="Times New Roman" w:eastAsia="Times New Roman" w:hAnsi="Times New Roman" w:cs="Times New Roman"/>
                <w:b/>
                <w:color w:val="00B050"/>
                <w:sz w:val="20"/>
                <w:szCs w:val="20"/>
                <w:lang w:val="uk-UA"/>
              </w:rPr>
              <w:t xml:space="preserve">може </w:t>
            </w:r>
            <w:r w:rsidR="00105F4C" w:rsidRPr="00952986">
              <w:rPr>
                <w:rFonts w:ascii="Times New Roman" w:eastAsia="Times New Roman" w:hAnsi="Times New Roman" w:cs="Times New Roman"/>
                <w:b/>
                <w:color w:val="00B050"/>
                <w:sz w:val="20"/>
                <w:szCs w:val="20"/>
                <w:lang w:val="uk-UA"/>
              </w:rPr>
              <w:t xml:space="preserve">у </w:t>
            </w:r>
            <w:r w:rsidRPr="00952986">
              <w:rPr>
                <w:rFonts w:ascii="Times New Roman" w:eastAsia="Times New Roman" w:hAnsi="Times New Roman" w:cs="Times New Roman"/>
                <w:b/>
                <w:color w:val="00B050"/>
                <w:sz w:val="20"/>
                <w:szCs w:val="20"/>
                <w:lang w:val="uk-UA"/>
              </w:rPr>
              <w:t>межах строку розгляду заяви звернутися</w:t>
            </w:r>
            <w:r w:rsidRPr="00952986">
              <w:rPr>
                <w:rFonts w:ascii="Times New Roman" w:eastAsia="Times New Roman" w:hAnsi="Times New Roman" w:cs="Times New Roman"/>
                <w:bCs/>
                <w:color w:val="00B050"/>
                <w:sz w:val="20"/>
                <w:szCs w:val="20"/>
                <w:lang w:val="uk-UA"/>
              </w:rPr>
              <w:t>:</w:t>
            </w:r>
          </w:p>
          <w:p w14:paraId="0CD7A725" w14:textId="1A0A1457" w:rsidR="00EF2965" w:rsidRPr="00952986" w:rsidRDefault="00EF2965" w:rsidP="00EF2965">
            <w:pPr>
              <w:widowControl w:val="0"/>
              <w:autoSpaceDE w:val="0"/>
              <w:autoSpaceDN w:val="0"/>
              <w:ind w:firstLine="467"/>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w:t>
            </w:r>
          </w:p>
          <w:p w14:paraId="15B5D99F"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852D6F9"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53A7C190"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510A2E6F" w14:textId="4D5C67C4"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51289A" w14:paraId="724B7BAE" w14:textId="77777777" w:rsidTr="001F3704">
        <w:trPr>
          <w:trHeight w:val="20"/>
        </w:trPr>
        <w:tc>
          <w:tcPr>
            <w:tcW w:w="4345" w:type="dxa"/>
            <w:gridSpan w:val="2"/>
            <w:tcBorders>
              <w:top w:val="nil"/>
              <w:bottom w:val="single" w:sz="4" w:space="0" w:color="auto"/>
            </w:tcBorders>
          </w:tcPr>
          <w:p w14:paraId="18EE8815"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tc>
        <w:tc>
          <w:tcPr>
            <w:tcW w:w="4128" w:type="dxa"/>
            <w:gridSpan w:val="3"/>
          </w:tcPr>
          <w:p w14:paraId="02A3E6F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5100BF6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119A476" w14:textId="77777777" w:rsidR="00EF2965" w:rsidRPr="00952986" w:rsidRDefault="00EF2965" w:rsidP="002209D9">
            <w:pPr>
              <w:ind w:firstLine="377"/>
              <w:jc w:val="both"/>
              <w:rPr>
                <w:rFonts w:ascii="Times New Roman" w:hAnsi="Times New Roman" w:cs="Times New Roman"/>
                <w:b/>
                <w:color w:val="7030A0"/>
                <w:sz w:val="20"/>
                <w:szCs w:val="20"/>
                <w:lang w:val="uk-UA"/>
              </w:rPr>
            </w:pPr>
            <w:r w:rsidRPr="00952986">
              <w:rPr>
                <w:rFonts w:ascii="Times New Roman" w:hAnsi="Times New Roman" w:cs="Times New Roman"/>
                <w:b/>
                <w:color w:val="0070C0"/>
                <w:sz w:val="20"/>
                <w:szCs w:val="20"/>
                <w:lang w:val="uk-UA"/>
              </w:rPr>
              <w:t>8.2.3.</w:t>
            </w:r>
            <w:r w:rsidRPr="00952986">
              <w:rPr>
                <w:rFonts w:ascii="Times New Roman" w:hAnsi="Times New Roman" w:cs="Times New Roman"/>
                <w:bCs/>
                <w:color w:val="0070C0"/>
                <w:sz w:val="20"/>
                <w:szCs w:val="20"/>
                <w:lang w:val="uk-UA"/>
              </w:rPr>
              <w:t xml:space="preserve"> </w:t>
            </w:r>
            <w:r w:rsidRPr="00952986">
              <w:rPr>
                <w:rFonts w:ascii="Times New Roman" w:hAnsi="Times New Roman" w:cs="Times New Roman"/>
                <w:b/>
                <w:color w:val="0070C0"/>
                <w:sz w:val="20"/>
                <w:szCs w:val="20"/>
                <w:lang w:val="uk-UA"/>
              </w:rPr>
              <w:t xml:space="preserve">Якщо заява не містить необхідної інформації (документів) для прийняття обґрунтованого рішення, учасник роздрібного ринку, </w:t>
            </w:r>
            <w:r w:rsidRPr="00952986">
              <w:rPr>
                <w:rFonts w:ascii="Times New Roman" w:hAnsi="Times New Roman" w:cs="Times New Roman"/>
                <w:b/>
                <w:color w:val="7030A0"/>
                <w:sz w:val="20"/>
                <w:szCs w:val="20"/>
                <w:lang w:val="uk-UA"/>
              </w:rPr>
              <w:t>може межах строку розгляду заяви</w:t>
            </w:r>
            <w:ins w:id="55" w:author="Perevoznikova Nataliya" w:date="2024-08-14T10:04:00Z">
              <w:r w:rsidRPr="00952986">
                <w:rPr>
                  <w:rFonts w:ascii="Times New Roman" w:hAnsi="Times New Roman" w:cs="Times New Roman"/>
                  <w:b/>
                  <w:color w:val="7030A0"/>
                  <w:sz w:val="20"/>
                  <w:szCs w:val="20"/>
                  <w:lang w:val="uk-UA"/>
                </w:rPr>
                <w:t xml:space="preserve"> </w:t>
              </w:r>
            </w:ins>
            <w:r w:rsidRPr="00952986">
              <w:rPr>
                <w:rFonts w:ascii="Times New Roman" w:hAnsi="Times New Roman" w:cs="Times New Roman"/>
                <w:b/>
                <w:color w:val="7030A0"/>
                <w:sz w:val="20"/>
                <w:szCs w:val="20"/>
                <w:lang w:val="uk-UA"/>
              </w:rPr>
              <w:t>звернутися:</w:t>
            </w:r>
          </w:p>
          <w:p w14:paraId="7FC72C4A" w14:textId="77777777" w:rsidR="00EF2965" w:rsidRPr="00866B96" w:rsidRDefault="00EF2965" w:rsidP="002209D9">
            <w:pPr>
              <w:ind w:firstLine="377"/>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до споживача (заявника), з метою отримання додаткової інформації (</w:t>
            </w:r>
            <w:r w:rsidRPr="00866B96">
              <w:rPr>
                <w:rFonts w:ascii="Times New Roman" w:hAnsi="Times New Roman" w:cs="Times New Roman"/>
                <w:b/>
                <w:color w:val="0070C0"/>
                <w:sz w:val="20"/>
                <w:szCs w:val="20"/>
                <w:lang w:val="uk-UA"/>
              </w:rPr>
              <w:t>документів), проведення оплати за послуги тощо;</w:t>
            </w:r>
          </w:p>
          <w:p w14:paraId="11E74F32" w14:textId="0B10F929" w:rsidR="00EF2965" w:rsidRPr="00952986" w:rsidRDefault="00866B96" w:rsidP="002209D9">
            <w:pPr>
              <w:widowControl w:val="0"/>
              <w:autoSpaceDE w:val="0"/>
              <w:autoSpaceDN w:val="0"/>
              <w:ind w:firstLine="377"/>
              <w:contextualSpacing/>
              <w:jc w:val="both"/>
              <w:rPr>
                <w:rFonts w:ascii="Times New Roman" w:eastAsia="Times New Roman" w:hAnsi="Times New Roman" w:cs="Times New Roman"/>
                <w:b/>
                <w:sz w:val="20"/>
                <w:szCs w:val="20"/>
                <w:lang w:val="uk-UA"/>
              </w:rPr>
            </w:pPr>
            <w:r w:rsidRPr="00866B96">
              <w:rPr>
                <w:rFonts w:ascii="Times New Roman" w:hAnsi="Times New Roman" w:cs="Times New Roman"/>
                <w:b/>
                <w:color w:val="0070C0"/>
                <w:sz w:val="20"/>
                <w:szCs w:val="20"/>
                <w:lang w:val="uk-UA"/>
              </w:rPr>
              <w:t>до іншого учасника роздрібного ринку, щодо здійснення таким учасником, в межах строків визначених законодавством, дій та/або надання необхідної інформації.</w:t>
            </w:r>
          </w:p>
        </w:tc>
        <w:tc>
          <w:tcPr>
            <w:tcW w:w="3942" w:type="dxa"/>
            <w:gridSpan w:val="3"/>
          </w:tcPr>
          <w:p w14:paraId="6B28C01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ПрАТ «ДТЕК КИЇВСЬКІ ЕЛЕКТРОМЕРЕЖІ»</w:t>
            </w:r>
          </w:p>
          <w:p w14:paraId="155F3C8E"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9C7A47A" w14:textId="77777777" w:rsidR="00EF2965" w:rsidRPr="00952986" w:rsidRDefault="00EF2965" w:rsidP="002209D9">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Закон України «Про звернення громадян» не обмежує суб’єкта, який розглядає заяву, у </w:t>
            </w:r>
            <w:proofErr w:type="spellStart"/>
            <w:r w:rsidRPr="00952986">
              <w:rPr>
                <w:rFonts w:ascii="Times New Roman" w:hAnsi="Times New Roman" w:cs="Times New Roman"/>
                <w:sz w:val="20"/>
                <w:szCs w:val="20"/>
                <w:lang w:val="uk-UA"/>
              </w:rPr>
              <w:t>строці</w:t>
            </w:r>
            <w:proofErr w:type="spellEnd"/>
            <w:r w:rsidRPr="00952986">
              <w:rPr>
                <w:rFonts w:ascii="Times New Roman" w:hAnsi="Times New Roman" w:cs="Times New Roman"/>
                <w:sz w:val="20"/>
                <w:szCs w:val="20"/>
                <w:lang w:val="uk-UA"/>
              </w:rPr>
              <w:t xml:space="preserve"> на отримання від заявника чи інших суб’єктів </w:t>
            </w:r>
            <w:proofErr w:type="spellStart"/>
            <w:r w:rsidRPr="00952986">
              <w:rPr>
                <w:rFonts w:ascii="Times New Roman" w:hAnsi="Times New Roman" w:cs="Times New Roman"/>
                <w:sz w:val="20"/>
                <w:szCs w:val="20"/>
                <w:lang w:val="uk-UA"/>
              </w:rPr>
              <w:t>інформації,необхідної</w:t>
            </w:r>
            <w:proofErr w:type="spellEnd"/>
            <w:r w:rsidRPr="00952986">
              <w:rPr>
                <w:rFonts w:ascii="Times New Roman" w:hAnsi="Times New Roman" w:cs="Times New Roman"/>
                <w:sz w:val="20"/>
                <w:szCs w:val="20"/>
                <w:lang w:val="uk-UA"/>
              </w:rPr>
              <w:t xml:space="preserve"> для розгляду заяви. Крім того необхідність у отриманні інформації може виникнути і після спливу цього терміну. </w:t>
            </w:r>
          </w:p>
          <w:p w14:paraId="2D08AD57" w14:textId="40EE9D46" w:rsidR="00EF2965" w:rsidRPr="00952986" w:rsidRDefault="00EF2965" w:rsidP="002209D9">
            <w:pPr>
              <w:widowControl w:val="0"/>
              <w:autoSpaceDE w:val="0"/>
              <w:autoSpaceDN w:val="0"/>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Фактично встановлення граничного строку на отримання додаткової інформації – це обов’язок розглянути заяву по суті у ці строки, що </w:t>
            </w:r>
            <w:proofErr w:type="spellStart"/>
            <w:r w:rsidRPr="00952986">
              <w:rPr>
                <w:rFonts w:ascii="Times New Roman" w:hAnsi="Times New Roman" w:cs="Times New Roman"/>
                <w:sz w:val="20"/>
                <w:szCs w:val="20"/>
                <w:lang w:val="uk-UA"/>
              </w:rPr>
              <w:t>невідповідає</w:t>
            </w:r>
            <w:proofErr w:type="spellEnd"/>
            <w:r w:rsidRPr="00952986">
              <w:rPr>
                <w:rFonts w:ascii="Times New Roman" w:hAnsi="Times New Roman" w:cs="Times New Roman"/>
                <w:sz w:val="20"/>
                <w:szCs w:val="20"/>
                <w:lang w:val="uk-UA"/>
              </w:rPr>
              <w:t xml:space="preserve"> принципам збереження балансу інтересів учасників ринку</w:t>
            </w:r>
          </w:p>
          <w:p w14:paraId="71D5F92B" w14:textId="29C71754" w:rsidR="00105F4C" w:rsidRPr="00952986" w:rsidRDefault="00105F4C"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38C4D5D1" w14:textId="299D6609"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lastRenderedPageBreak/>
              <w:t>Попередньо врах</w:t>
            </w:r>
            <w:r w:rsidR="002209D9">
              <w:rPr>
                <w:rStyle w:val="rvts15"/>
                <w:b/>
                <w:bCs/>
                <w:color w:val="333333"/>
                <w:sz w:val="20"/>
                <w:szCs w:val="20"/>
                <w:lang w:val="uk-UA"/>
              </w:rPr>
              <w:t>овано</w:t>
            </w:r>
            <w:r w:rsidRPr="00952986">
              <w:rPr>
                <w:rStyle w:val="rvts15"/>
                <w:b/>
                <w:bCs/>
                <w:color w:val="333333"/>
                <w:sz w:val="20"/>
                <w:szCs w:val="20"/>
                <w:lang w:val="uk-UA"/>
              </w:rPr>
              <w:t xml:space="preserve"> в редакції вище</w:t>
            </w:r>
          </w:p>
        </w:tc>
      </w:tr>
      <w:tr w:rsidR="002209D9" w:rsidRPr="0051289A" w14:paraId="2DDDC398" w14:textId="77777777" w:rsidTr="001F3704">
        <w:trPr>
          <w:trHeight w:val="20"/>
        </w:trPr>
        <w:tc>
          <w:tcPr>
            <w:tcW w:w="4345" w:type="dxa"/>
            <w:gridSpan w:val="2"/>
            <w:vMerge w:val="restart"/>
            <w:tcBorders>
              <w:bottom w:val="nil"/>
            </w:tcBorders>
          </w:tcPr>
          <w:p w14:paraId="74475224" w14:textId="77777777"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p>
          <w:p w14:paraId="4B7C03DA" w14:textId="77777777"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p>
          <w:p w14:paraId="4F37F0EB" w14:textId="77777777"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p>
          <w:p w14:paraId="6395B3CC" w14:textId="6FACB210"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t>8.2.4. У разі ненадання споживачем (заявником), пояснень щодо обставин, зазначених у заяві, учасник роздрібного ринку має надати споживачу (заявнику) 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011F88D5" w14:textId="77777777"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r w:rsidRPr="00952986">
              <w:rPr>
                <w:b/>
                <w:color w:val="0070C0"/>
                <w:sz w:val="20"/>
                <w:szCs w:val="20"/>
                <w:lang w:val="uk-UA"/>
              </w:rPr>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31D10030" w14:textId="77777777" w:rsidR="002209D9" w:rsidRPr="00952986" w:rsidRDefault="002209D9" w:rsidP="00EF2965">
            <w:pPr>
              <w:pStyle w:val="rvps2"/>
              <w:shd w:val="clear" w:color="auto" w:fill="FFFFFF"/>
              <w:spacing w:before="0" w:beforeAutospacing="0" w:after="0" w:afterAutospacing="0"/>
              <w:ind w:firstLine="720"/>
              <w:jc w:val="both"/>
              <w:rPr>
                <w:b/>
                <w:strike/>
                <w:color w:val="0070C0"/>
                <w:sz w:val="20"/>
                <w:szCs w:val="20"/>
                <w:lang w:val="uk-UA"/>
              </w:rPr>
            </w:pPr>
            <w:bookmarkStart w:id="56" w:name="n70"/>
            <w:bookmarkEnd w:id="56"/>
            <w:r w:rsidRPr="00952986">
              <w:rPr>
                <w:b/>
                <w:color w:val="0070C0"/>
                <w:sz w:val="20"/>
                <w:szCs w:val="20"/>
                <w:lang w:val="uk-UA"/>
              </w:rPr>
              <w:t>Відповідь направляється споживачу (</w:t>
            </w:r>
            <w:r w:rsidRPr="00952986">
              <w:rPr>
                <w:b/>
                <w:bCs/>
                <w:color w:val="0070C0"/>
                <w:sz w:val="20"/>
                <w:szCs w:val="20"/>
                <w:lang w:val="uk-UA"/>
              </w:rPr>
              <w:t>заявнику)</w:t>
            </w:r>
            <w:r w:rsidRPr="00952986">
              <w:rPr>
                <w:b/>
                <w:color w:val="0070C0"/>
                <w:sz w:val="20"/>
                <w:szCs w:val="20"/>
                <w:lang w:val="uk-UA"/>
              </w:rPr>
              <w:t xml:space="preserve"> в письмовій формі. </w:t>
            </w:r>
          </w:p>
          <w:p w14:paraId="3A00FCBE" w14:textId="77777777" w:rsidR="002209D9" w:rsidRPr="00952986" w:rsidRDefault="002209D9" w:rsidP="00EF2965">
            <w:pPr>
              <w:ind w:firstLine="720"/>
              <w:jc w:val="both"/>
              <w:rPr>
                <w:rFonts w:ascii="Times New Roman" w:hAnsi="Times New Roman" w:cs="Times New Roman"/>
                <w:b/>
                <w:color w:val="0070C0"/>
                <w:sz w:val="20"/>
                <w:szCs w:val="20"/>
                <w:lang w:val="uk-UA"/>
              </w:rPr>
            </w:pPr>
          </w:p>
          <w:p w14:paraId="59A01B26" w14:textId="77777777" w:rsidR="002209D9" w:rsidRPr="00952986" w:rsidRDefault="002209D9" w:rsidP="00EF2965">
            <w:pPr>
              <w:ind w:firstLine="720"/>
              <w:jc w:val="center"/>
              <w:rPr>
                <w:rFonts w:ascii="Times New Roman" w:hAnsi="Times New Roman" w:cs="Times New Roman"/>
                <w:b/>
                <w:color w:val="0070C0"/>
                <w:sz w:val="20"/>
                <w:szCs w:val="20"/>
                <w:lang w:val="uk-UA"/>
              </w:rPr>
            </w:pPr>
          </w:p>
          <w:p w14:paraId="4B3DAFC3" w14:textId="77777777" w:rsidR="002209D9" w:rsidRPr="00952986" w:rsidRDefault="002209D9" w:rsidP="00EF2965">
            <w:pPr>
              <w:ind w:firstLine="720"/>
              <w:jc w:val="center"/>
              <w:rPr>
                <w:rFonts w:ascii="Times New Roman" w:hAnsi="Times New Roman" w:cs="Times New Roman"/>
                <w:b/>
                <w:color w:val="0070C0"/>
                <w:sz w:val="20"/>
                <w:szCs w:val="20"/>
                <w:lang w:val="uk-UA"/>
              </w:rPr>
            </w:pPr>
          </w:p>
        </w:tc>
        <w:tc>
          <w:tcPr>
            <w:tcW w:w="4128" w:type="dxa"/>
            <w:gridSpan w:val="3"/>
          </w:tcPr>
          <w:p w14:paraId="68BF7F12"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56A8571F"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0A3CA273" w14:textId="77777777" w:rsidR="002209D9" w:rsidRPr="00952986" w:rsidRDefault="002209D9" w:rsidP="00EF2965">
            <w:pPr>
              <w:shd w:val="clear" w:color="auto" w:fill="FFFFFF"/>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8.2.4. У разі ненадання споживачем (заявником), пояснень щодо обставин, зазначених у заяві, учасник роздрібного ринку має надати споживачу (заявнику) 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5330C07C" w14:textId="77777777" w:rsidR="002209D9" w:rsidRPr="00952986" w:rsidRDefault="002209D9" w:rsidP="00EF2965">
            <w:pPr>
              <w:shd w:val="clear" w:color="auto" w:fill="FFFFFF"/>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35CBF214" w14:textId="77777777" w:rsidR="002209D9" w:rsidRDefault="002209D9" w:rsidP="00EF2965">
            <w:pPr>
              <w:widowControl w:val="0"/>
              <w:autoSpaceDE w:val="0"/>
              <w:autoSpaceDN w:val="0"/>
              <w:ind w:firstLine="365"/>
              <w:contextualSpacing/>
              <w:jc w:val="both"/>
              <w:rPr>
                <w:rFonts w:ascii="Times New Roman" w:eastAsia="Times New Roman" w:hAnsi="Times New Roman" w:cs="Times New Roman"/>
                <w:b/>
                <w:color w:val="7030A0"/>
                <w:sz w:val="20"/>
                <w:szCs w:val="20"/>
                <w:lang w:val="uk-UA"/>
              </w:rPr>
            </w:pPr>
            <w:r w:rsidRPr="00952986">
              <w:rPr>
                <w:rFonts w:ascii="Times New Roman" w:eastAsia="Times New Roman" w:hAnsi="Times New Roman" w:cs="Times New Roman"/>
                <w:b/>
                <w:color w:val="0070C0"/>
                <w:sz w:val="20"/>
                <w:szCs w:val="20"/>
                <w:lang w:val="uk-UA"/>
              </w:rPr>
              <w:t>Відповідь направляється споживачу (заявнику)</w:t>
            </w:r>
            <w:r w:rsidRPr="00952986">
              <w:rPr>
                <w:rFonts w:ascii="Times New Roman" w:eastAsia="Times New Roman" w:hAnsi="Times New Roman" w:cs="Times New Roman"/>
                <w:bCs/>
                <w:sz w:val="20"/>
                <w:szCs w:val="20"/>
                <w:lang w:val="uk-UA"/>
              </w:rPr>
              <w:t xml:space="preserve"> </w:t>
            </w:r>
            <w:r w:rsidRPr="00952986">
              <w:rPr>
                <w:rFonts w:ascii="Times New Roman" w:eastAsia="Times New Roman" w:hAnsi="Times New Roman" w:cs="Times New Roman"/>
                <w:b/>
                <w:color w:val="7030A0"/>
                <w:sz w:val="20"/>
                <w:szCs w:val="20"/>
                <w:lang w:val="uk-UA"/>
              </w:rPr>
              <w:t>у спосіб,</w:t>
            </w:r>
            <w:r w:rsidRPr="00952986">
              <w:rPr>
                <w:rFonts w:ascii="Times New Roman" w:eastAsia="Times New Roman" w:hAnsi="Times New Roman" w:cs="Times New Roman"/>
                <w:bCs/>
                <w:color w:val="7030A0"/>
                <w:sz w:val="20"/>
                <w:szCs w:val="20"/>
                <w:lang w:val="uk-UA"/>
              </w:rPr>
              <w:t xml:space="preserve"> </w:t>
            </w:r>
            <w:r w:rsidRPr="00952986">
              <w:rPr>
                <w:rFonts w:ascii="Times New Roman" w:eastAsia="Times New Roman" w:hAnsi="Times New Roman" w:cs="Times New Roman"/>
                <w:b/>
                <w:color w:val="7030A0"/>
                <w:sz w:val="20"/>
                <w:szCs w:val="20"/>
                <w:lang w:val="uk-UA"/>
              </w:rPr>
              <w:t>у який була надана заява, якщо про іншу форму надання відповіді не вказано заявником у заяві.</w:t>
            </w:r>
          </w:p>
          <w:p w14:paraId="188CB5CB" w14:textId="1055436B" w:rsidR="002209D9" w:rsidRPr="00952986" w:rsidRDefault="002209D9" w:rsidP="00EF2965">
            <w:pPr>
              <w:widowControl w:val="0"/>
              <w:autoSpaceDE w:val="0"/>
              <w:autoSpaceDN w:val="0"/>
              <w:ind w:firstLine="365"/>
              <w:contextualSpacing/>
              <w:jc w:val="both"/>
              <w:rPr>
                <w:rFonts w:ascii="Times New Roman" w:eastAsia="Times New Roman" w:hAnsi="Times New Roman" w:cs="Times New Roman"/>
                <w:b/>
                <w:bCs/>
                <w:sz w:val="20"/>
                <w:szCs w:val="20"/>
                <w:lang w:val="uk-UA"/>
              </w:rPr>
            </w:pPr>
          </w:p>
        </w:tc>
        <w:tc>
          <w:tcPr>
            <w:tcW w:w="3942" w:type="dxa"/>
            <w:gridSpan w:val="3"/>
          </w:tcPr>
          <w:p w14:paraId="4EEB16AD"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2BD1D52C"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926DA13" w14:textId="1FC703AF"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sz w:val="20"/>
                <w:szCs w:val="20"/>
                <w:lang w:val="uk-UA"/>
              </w:rPr>
              <w:t>Пропонуємо передбачити зручний для споживача спосіб отримання відповіді.</w:t>
            </w:r>
          </w:p>
        </w:tc>
        <w:tc>
          <w:tcPr>
            <w:tcW w:w="3179" w:type="dxa"/>
            <w:gridSpan w:val="2"/>
          </w:tcPr>
          <w:p w14:paraId="03CB441F"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9B492F4"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100061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79FE98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DE9B0DF"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601177BD"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5F1345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1C71714"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CEBA256"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D2E082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DBBCA4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547B3CBE"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1D7BA06"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A21010C" w14:textId="6758584D" w:rsidR="002209D9"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Pr>
                <w:rStyle w:val="rvts15"/>
                <w:b/>
                <w:bCs/>
                <w:color w:val="333333"/>
                <w:sz w:val="20"/>
                <w:szCs w:val="20"/>
                <w:lang w:val="uk-UA"/>
              </w:rPr>
              <w:t>овано в редакції:</w:t>
            </w:r>
          </w:p>
          <w:p w14:paraId="5CC3BB3F" w14:textId="612CBC31" w:rsidR="006A3E64" w:rsidRPr="00952986" w:rsidRDefault="006A3E64" w:rsidP="00EF2965">
            <w:pPr>
              <w:pStyle w:val="rvps7"/>
              <w:shd w:val="clear" w:color="auto" w:fill="FFFFFF"/>
              <w:spacing w:before="0" w:beforeAutospacing="0" w:after="0" w:afterAutospacing="0"/>
              <w:contextualSpacing/>
              <w:jc w:val="both"/>
              <w:rPr>
                <w:rStyle w:val="rvts15"/>
                <w:b/>
                <w:bCs/>
                <w:color w:val="333333"/>
                <w:sz w:val="20"/>
                <w:szCs w:val="20"/>
                <w:lang w:val="uk-UA"/>
              </w:rPr>
            </w:pPr>
            <w:r>
              <w:rPr>
                <w:rStyle w:val="rvts15"/>
                <w:b/>
                <w:bCs/>
                <w:color w:val="333333"/>
                <w:sz w:val="20"/>
                <w:szCs w:val="20"/>
                <w:lang w:val="uk-UA"/>
              </w:rPr>
              <w:t>…</w:t>
            </w:r>
          </w:p>
          <w:p w14:paraId="128906FD" w14:textId="033E0C51"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b/>
                <w:color w:val="0070C0"/>
                <w:sz w:val="20"/>
                <w:szCs w:val="20"/>
                <w:lang w:val="uk-UA"/>
              </w:rPr>
              <w:t>Відповідь направляється споживачу (заявнику)</w:t>
            </w:r>
            <w:r w:rsidRPr="00952986">
              <w:rPr>
                <w:bCs/>
                <w:sz w:val="20"/>
                <w:szCs w:val="20"/>
                <w:lang w:val="uk-UA"/>
              </w:rPr>
              <w:t xml:space="preserve"> </w:t>
            </w:r>
            <w:r w:rsidRPr="00952986">
              <w:rPr>
                <w:b/>
                <w:color w:val="00B050"/>
                <w:sz w:val="20"/>
                <w:szCs w:val="20"/>
                <w:lang w:val="uk-UA"/>
              </w:rPr>
              <w:t>у спосіб,</w:t>
            </w:r>
            <w:r w:rsidRPr="00952986">
              <w:rPr>
                <w:bCs/>
                <w:color w:val="00B050"/>
                <w:sz w:val="20"/>
                <w:szCs w:val="20"/>
                <w:lang w:val="uk-UA"/>
              </w:rPr>
              <w:t xml:space="preserve"> </w:t>
            </w:r>
            <w:r w:rsidRPr="00952986">
              <w:rPr>
                <w:b/>
                <w:color w:val="00B050"/>
                <w:sz w:val="20"/>
                <w:szCs w:val="20"/>
                <w:lang w:val="uk-UA"/>
              </w:rPr>
              <w:t>у який була надана заява, якщо про іншу форму надання відповіді не вказано заявником у заяві.</w:t>
            </w:r>
          </w:p>
        </w:tc>
      </w:tr>
      <w:tr w:rsidR="002209D9" w:rsidRPr="00952986" w14:paraId="31C8AAF1" w14:textId="77777777" w:rsidTr="001F3704">
        <w:trPr>
          <w:trHeight w:val="20"/>
        </w:trPr>
        <w:tc>
          <w:tcPr>
            <w:tcW w:w="4345" w:type="dxa"/>
            <w:gridSpan w:val="2"/>
            <w:vMerge/>
            <w:tcBorders>
              <w:bottom w:val="nil"/>
            </w:tcBorders>
          </w:tcPr>
          <w:p w14:paraId="6831701E" w14:textId="77777777" w:rsidR="002209D9" w:rsidRPr="00952986" w:rsidRDefault="002209D9" w:rsidP="00EF2965">
            <w:pPr>
              <w:pStyle w:val="rvps2"/>
              <w:shd w:val="clear" w:color="auto" w:fill="FFFFFF"/>
              <w:spacing w:before="0" w:beforeAutospacing="0" w:after="0" w:afterAutospacing="0"/>
              <w:ind w:firstLine="720"/>
              <w:jc w:val="both"/>
              <w:rPr>
                <w:b/>
                <w:color w:val="0070C0"/>
                <w:sz w:val="20"/>
                <w:szCs w:val="20"/>
                <w:lang w:val="uk-UA"/>
              </w:rPr>
            </w:pPr>
          </w:p>
        </w:tc>
        <w:tc>
          <w:tcPr>
            <w:tcW w:w="4128" w:type="dxa"/>
            <w:gridSpan w:val="3"/>
          </w:tcPr>
          <w:p w14:paraId="56CDE11A"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78AEC7D6"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C3C6705" w14:textId="77777777" w:rsidR="002209D9" w:rsidRPr="00952986" w:rsidRDefault="002209D9" w:rsidP="00EF2965">
            <w:pPr>
              <w:shd w:val="clear" w:color="auto" w:fill="FFFFFF"/>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8.2.4. У разі ненадання споживачем (заявником), пояснень щодо обставин, зазначених у заяві, учасник роздрібного ринку має надати споживачу (заявнику) </w:t>
            </w:r>
            <w:r w:rsidRPr="00952986">
              <w:rPr>
                <w:rFonts w:ascii="Times New Roman" w:eastAsia="Times New Roman" w:hAnsi="Times New Roman" w:cs="Times New Roman"/>
                <w:b/>
                <w:color w:val="0070C0"/>
                <w:sz w:val="20"/>
                <w:szCs w:val="20"/>
                <w:lang w:val="uk-UA" w:eastAsia="ru-RU"/>
              </w:rPr>
              <w:lastRenderedPageBreak/>
              <w:t>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1C873DC5" w14:textId="77777777" w:rsidR="002209D9" w:rsidRPr="00952986" w:rsidRDefault="002209D9" w:rsidP="00EF2965">
            <w:pPr>
              <w:shd w:val="clear" w:color="auto" w:fill="FFFFFF"/>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має відповідні повноваження.</w:t>
            </w:r>
          </w:p>
          <w:p w14:paraId="536DF9B0" w14:textId="0B597F31" w:rsidR="002209D9" w:rsidRPr="00952986" w:rsidRDefault="002209D9" w:rsidP="00EF2965">
            <w:pPr>
              <w:widowControl w:val="0"/>
              <w:autoSpaceDE w:val="0"/>
              <w:autoSpaceDN w:val="0"/>
              <w:ind w:firstLine="365"/>
              <w:contextualSpacing/>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eastAsia="ru-RU"/>
              </w:rPr>
              <w:t>Відповідь направляється споживачу (заявнику) в письмовій формі.</w:t>
            </w:r>
          </w:p>
          <w:p w14:paraId="4BA72A9B"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1BAE7069"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0E1B3368" w14:textId="77777777" w:rsidR="002209D9" w:rsidRPr="00952986" w:rsidRDefault="002209D9"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E0E9233"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19806199"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7168E7EA"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73B783D8"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4B8AABFC"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469280A0"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018D4F58"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61125653"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243AB1FA" w14:textId="77777777"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bCs/>
                <w:sz w:val="20"/>
                <w:szCs w:val="20"/>
                <w:lang w:val="uk-UA" w:eastAsia="ru-RU"/>
              </w:rPr>
            </w:pPr>
          </w:p>
          <w:p w14:paraId="671A51E0" w14:textId="1786AA29" w:rsidR="002209D9" w:rsidRPr="00952986" w:rsidRDefault="002209D9" w:rsidP="00EF2965">
            <w:pPr>
              <w:widowControl w:val="0"/>
              <w:autoSpaceDE w:val="0"/>
              <w:autoSpaceDN w:val="0"/>
              <w:ind w:firstLine="170"/>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sz w:val="20"/>
                <w:szCs w:val="20"/>
                <w:lang w:val="uk-UA" w:eastAsia="ru-RU"/>
              </w:rPr>
              <w:t>Пропонується змінити відповідно до вимоги абзацу першого ст.19 Закону України «Про звернення громадян».</w:t>
            </w:r>
          </w:p>
        </w:tc>
        <w:tc>
          <w:tcPr>
            <w:tcW w:w="3179" w:type="dxa"/>
            <w:gridSpan w:val="2"/>
          </w:tcPr>
          <w:p w14:paraId="072F7663"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393E330"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5203632"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676F472"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54901D99"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7EAA63B"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56290A0"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9CBF81C"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EB902F7"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5E1B830"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449E108"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858200A" w14:textId="77777777"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F737879" w14:textId="77777777" w:rsidR="002209D9" w:rsidRPr="00952986" w:rsidRDefault="002209D9" w:rsidP="002209D9">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Pr>
                <w:rStyle w:val="rvts15"/>
                <w:b/>
                <w:bCs/>
                <w:color w:val="333333"/>
                <w:sz w:val="20"/>
                <w:szCs w:val="20"/>
                <w:lang w:val="uk-UA"/>
              </w:rPr>
              <w:t>овано в редакції:</w:t>
            </w:r>
          </w:p>
          <w:p w14:paraId="07C08CB4" w14:textId="7D592EDD" w:rsidR="002209D9" w:rsidRPr="00952986" w:rsidRDefault="002209D9" w:rsidP="00EF2965">
            <w:pPr>
              <w:shd w:val="clear" w:color="auto" w:fill="FFFFFF"/>
              <w:ind w:firstLine="365"/>
              <w:jc w:val="both"/>
              <w:rPr>
                <w:rFonts w:ascii="Times New Roman" w:eastAsia="Times New Roman" w:hAnsi="Times New Roman" w:cs="Times New Roman"/>
                <w:b/>
                <w:color w:val="00B050"/>
                <w:sz w:val="20"/>
                <w:szCs w:val="20"/>
                <w:lang w:val="uk-UA" w:eastAsia="ru-RU"/>
              </w:rPr>
            </w:pPr>
            <w:r>
              <w:rPr>
                <w:rFonts w:ascii="Times New Roman" w:eastAsia="Times New Roman" w:hAnsi="Times New Roman" w:cs="Times New Roman"/>
                <w:b/>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питань, за підписом керівника або особи, яка</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B050"/>
                <w:sz w:val="20"/>
                <w:szCs w:val="20"/>
                <w:lang w:val="uk-UA" w:eastAsia="ru-RU"/>
              </w:rPr>
              <w:t>має відповідні повноваження.</w:t>
            </w:r>
          </w:p>
          <w:p w14:paraId="10EA523C" w14:textId="0B80D18F"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w:t>
            </w:r>
          </w:p>
          <w:p w14:paraId="77C3E8D8" w14:textId="779BA00E"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51289A" w14:paraId="0F75A40D" w14:textId="77777777" w:rsidTr="001F3704">
        <w:trPr>
          <w:trHeight w:val="20"/>
        </w:trPr>
        <w:tc>
          <w:tcPr>
            <w:tcW w:w="4345" w:type="dxa"/>
            <w:gridSpan w:val="2"/>
            <w:tcBorders>
              <w:top w:val="nil"/>
              <w:bottom w:val="nil"/>
            </w:tcBorders>
          </w:tcPr>
          <w:p w14:paraId="5FAB4961"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tc>
        <w:tc>
          <w:tcPr>
            <w:tcW w:w="4128" w:type="dxa"/>
            <w:gridSpan w:val="3"/>
          </w:tcPr>
          <w:p w14:paraId="222DD6CF" w14:textId="37E3C26B"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74C7705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highlight w:val="yellow"/>
                <w:lang w:val="uk-UA"/>
              </w:rPr>
            </w:pPr>
          </w:p>
          <w:p w14:paraId="2313F0F5" w14:textId="77777777" w:rsidR="00EF2965" w:rsidRPr="00952986" w:rsidRDefault="00EF2965" w:rsidP="00EF2965">
            <w:pPr>
              <w:tabs>
                <w:tab w:val="left" w:pos="1163"/>
              </w:tabs>
              <w:ind w:firstLine="365"/>
              <w:contextualSpacing/>
              <w:jc w:val="both"/>
              <w:rPr>
                <w:rFonts w:ascii="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8.2.4. </w:t>
            </w:r>
            <w:r w:rsidRPr="00952986">
              <w:rPr>
                <w:rFonts w:ascii="Times New Roman" w:hAnsi="Times New Roman" w:cs="Times New Roman"/>
                <w:b/>
                <w:bCs/>
                <w:color w:val="0070C0"/>
                <w:sz w:val="20"/>
                <w:szCs w:val="20"/>
                <w:lang w:val="uk-UA"/>
              </w:rPr>
              <w:t>У разі ненадання споживачем (заявником), пояснень щодо обставин, зазначених у заяві, учасник роздрібного ринку має надати споживачу (заявнику) 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4F0FB5E7" w14:textId="77777777" w:rsidR="00EF2965" w:rsidRPr="00952986" w:rsidRDefault="00EF2965" w:rsidP="00EF2965">
            <w:pPr>
              <w:pStyle w:val="rvps2"/>
              <w:shd w:val="clear" w:color="auto" w:fill="FFFFFF"/>
              <w:spacing w:before="0" w:beforeAutospacing="0" w:after="0" w:afterAutospacing="0"/>
              <w:ind w:firstLine="365"/>
              <w:jc w:val="both"/>
              <w:rPr>
                <w:b/>
                <w:bCs/>
                <w:color w:val="0070C0"/>
                <w:sz w:val="20"/>
                <w:szCs w:val="20"/>
                <w:lang w:val="uk-UA"/>
              </w:rPr>
            </w:pPr>
            <w:r w:rsidRPr="00952986">
              <w:rPr>
                <w:b/>
                <w:bCs/>
                <w:color w:val="0070C0"/>
                <w:sz w:val="20"/>
                <w:szCs w:val="20"/>
                <w:lang w:val="uk-UA"/>
              </w:rPr>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5C8F9ED3" w14:textId="77777777" w:rsidR="00EF2965" w:rsidRPr="00952986" w:rsidRDefault="00EF2965" w:rsidP="00EF2965">
            <w:pPr>
              <w:widowControl w:val="0"/>
              <w:autoSpaceDE w:val="0"/>
              <w:autoSpaceDN w:val="0"/>
              <w:ind w:firstLine="365"/>
              <w:contextualSpacing/>
              <w:jc w:val="both"/>
              <w:rPr>
                <w:rFonts w:ascii="Times New Roman" w:hAnsi="Times New Roman" w:cs="Times New Roman"/>
                <w:color w:val="7030A0"/>
                <w:sz w:val="20"/>
                <w:szCs w:val="20"/>
                <w:lang w:val="uk-UA"/>
              </w:rPr>
            </w:pPr>
            <w:r w:rsidRPr="00952986">
              <w:rPr>
                <w:rFonts w:ascii="Times New Roman" w:hAnsi="Times New Roman" w:cs="Times New Roman"/>
                <w:b/>
                <w:bCs/>
                <w:color w:val="7030A0"/>
                <w:sz w:val="20"/>
                <w:szCs w:val="20"/>
                <w:lang w:val="uk-UA"/>
              </w:rPr>
              <w:t>Споживачу (заявнику) направляється письмова відповідь у паперовій формі або електронній формі через систему електронного документообігу підписану за допомогою  електронного  «підпису</w:t>
            </w:r>
            <w:r w:rsidRPr="00952986">
              <w:rPr>
                <w:rFonts w:ascii="Times New Roman" w:hAnsi="Times New Roman" w:cs="Times New Roman"/>
                <w:color w:val="7030A0"/>
                <w:sz w:val="20"/>
                <w:szCs w:val="20"/>
                <w:lang w:val="uk-UA"/>
              </w:rPr>
              <w:t>».</w:t>
            </w:r>
          </w:p>
          <w:p w14:paraId="492AF9D6" w14:textId="0E5AE21E" w:rsidR="00EF2965" w:rsidRPr="00952986" w:rsidRDefault="00EF2965" w:rsidP="00EF2965">
            <w:pPr>
              <w:widowControl w:val="0"/>
              <w:autoSpaceDE w:val="0"/>
              <w:autoSpaceDN w:val="0"/>
              <w:ind w:firstLine="365"/>
              <w:contextualSpacing/>
              <w:jc w:val="both"/>
              <w:rPr>
                <w:rFonts w:ascii="Times New Roman" w:eastAsia="Times New Roman" w:hAnsi="Times New Roman" w:cs="Times New Roman"/>
                <w:b/>
                <w:bCs/>
                <w:sz w:val="20"/>
                <w:szCs w:val="20"/>
                <w:highlight w:val="yellow"/>
                <w:lang w:val="uk-UA"/>
              </w:rPr>
            </w:pPr>
          </w:p>
        </w:tc>
        <w:tc>
          <w:tcPr>
            <w:tcW w:w="3942" w:type="dxa"/>
            <w:gridSpan w:val="3"/>
          </w:tcPr>
          <w:p w14:paraId="144EA84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289A7E4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highlight w:val="yellow"/>
                <w:lang w:val="uk-UA"/>
              </w:rPr>
            </w:pPr>
          </w:p>
          <w:p w14:paraId="10BF5A4A" w14:textId="49EBB632" w:rsidR="00EF2965" w:rsidRPr="00952986" w:rsidRDefault="00EF2965" w:rsidP="00EF2965">
            <w:pPr>
              <w:suppressAutoHyphens/>
              <w:snapToGrid w:val="0"/>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Використання електронних документів визначено Законом України «Про електронні довірчі послуги» та Законом України «Про електронні документи та електронний документообіг». Відповідно до законодавства електронні документи мають такий же правовий статус, що й паперові документи. При цьому, використання електронного підпису сприятиме швидкому обміну документами, </w:t>
            </w:r>
            <w:proofErr w:type="spellStart"/>
            <w:r w:rsidRPr="00952986">
              <w:rPr>
                <w:rFonts w:ascii="Times New Roman" w:eastAsia="Times New Roman" w:hAnsi="Times New Roman" w:cs="Times New Roman"/>
                <w:bCs/>
                <w:sz w:val="20"/>
                <w:szCs w:val="20"/>
                <w:lang w:val="uk-UA" w:eastAsia="ru-RU"/>
              </w:rPr>
              <w:t>мінімазації</w:t>
            </w:r>
            <w:proofErr w:type="spellEnd"/>
            <w:r w:rsidRPr="00952986">
              <w:rPr>
                <w:rFonts w:ascii="Times New Roman" w:eastAsia="Times New Roman" w:hAnsi="Times New Roman" w:cs="Times New Roman"/>
                <w:bCs/>
                <w:sz w:val="20"/>
                <w:szCs w:val="20"/>
                <w:lang w:val="uk-UA" w:eastAsia="ru-RU"/>
              </w:rPr>
              <w:t xml:space="preserve"> ризиків несанкціонованого втручання в документи, а також економії на веденні паперової документації.</w:t>
            </w:r>
          </w:p>
        </w:tc>
        <w:tc>
          <w:tcPr>
            <w:tcW w:w="3179" w:type="dxa"/>
            <w:gridSpan w:val="2"/>
          </w:tcPr>
          <w:p w14:paraId="10BF76A6"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69BF141"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7016E09"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CF853B6"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6C0CB44A"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6BC27E7"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B487257"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0CFE542"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E6C46CB"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FD9350D"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579D867"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443E577"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F59A2BF"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C0AA7BA"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6341910F"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5A35618"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6912F3DB" w14:textId="77777777" w:rsidR="002209D9"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7F790AB" w14:textId="6167E040"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sidR="002209D9">
              <w:rPr>
                <w:rStyle w:val="rvts15"/>
                <w:b/>
                <w:bCs/>
                <w:color w:val="333333"/>
                <w:sz w:val="20"/>
                <w:szCs w:val="20"/>
                <w:lang w:val="uk-UA"/>
              </w:rPr>
              <w:t xml:space="preserve">овано </w:t>
            </w:r>
            <w:r w:rsidRPr="00952986">
              <w:rPr>
                <w:rStyle w:val="rvts15"/>
                <w:b/>
                <w:bCs/>
                <w:color w:val="333333"/>
                <w:sz w:val="20"/>
                <w:szCs w:val="20"/>
                <w:lang w:val="uk-UA"/>
              </w:rPr>
              <w:t>в редакції вище</w:t>
            </w:r>
          </w:p>
        </w:tc>
      </w:tr>
      <w:tr w:rsidR="00EF2965" w:rsidRPr="0051289A" w14:paraId="353D1D3C" w14:textId="77777777" w:rsidTr="006A3E64">
        <w:trPr>
          <w:trHeight w:val="346"/>
        </w:trPr>
        <w:tc>
          <w:tcPr>
            <w:tcW w:w="4345" w:type="dxa"/>
            <w:gridSpan w:val="2"/>
            <w:tcBorders>
              <w:top w:val="nil"/>
              <w:bottom w:val="nil"/>
            </w:tcBorders>
          </w:tcPr>
          <w:p w14:paraId="6FBD9E4C"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tc>
        <w:tc>
          <w:tcPr>
            <w:tcW w:w="4128" w:type="dxa"/>
            <w:gridSpan w:val="3"/>
          </w:tcPr>
          <w:p w14:paraId="2CFE0F6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НЕК «Укренерго»</w:t>
            </w:r>
          </w:p>
          <w:p w14:paraId="2DE47264"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E92C92C" w14:textId="53F030A3" w:rsidR="00EF2965" w:rsidRPr="00952986" w:rsidRDefault="00EF2965" w:rsidP="00EF2965">
            <w:pPr>
              <w:widowControl w:val="0"/>
              <w:autoSpaceDE w:val="0"/>
              <w:autoSpaceDN w:val="0"/>
              <w:ind w:firstLine="365"/>
              <w:contextualSpacing/>
              <w:jc w:val="both"/>
              <w:rPr>
                <w:rStyle w:val="rvts15"/>
                <w:rFonts w:ascii="Times New Roman" w:hAnsi="Times New Roman" w:cs="Times New Roman"/>
                <w:bCs/>
                <w:color w:val="0070C0"/>
                <w:sz w:val="20"/>
                <w:szCs w:val="20"/>
                <w:lang w:val="uk-UA"/>
              </w:rPr>
            </w:pPr>
            <w:r w:rsidRPr="00952986">
              <w:rPr>
                <w:rStyle w:val="rvts15"/>
                <w:rFonts w:ascii="Times New Roman" w:hAnsi="Times New Roman" w:cs="Times New Roman"/>
                <w:b/>
                <w:color w:val="0070C0"/>
                <w:sz w:val="20"/>
                <w:szCs w:val="20"/>
                <w:lang w:val="uk-UA"/>
              </w:rPr>
              <w:t>8.2.4. У разі ненадання споживачем (заявником), пояснень щодо обставин, зазначених у заяві, учасник роздрібного ринку має надати споживачу (заявнику)</w:t>
            </w:r>
            <w:r w:rsidRPr="00952986">
              <w:rPr>
                <w:rStyle w:val="rvts15"/>
                <w:rFonts w:ascii="Times New Roman" w:hAnsi="Times New Roman" w:cs="Times New Roman"/>
                <w:bCs/>
                <w:color w:val="0070C0"/>
                <w:sz w:val="20"/>
                <w:szCs w:val="20"/>
                <w:lang w:val="uk-UA"/>
              </w:rPr>
              <w:t xml:space="preserve"> </w:t>
            </w:r>
            <w:r w:rsidRPr="00952986">
              <w:rPr>
                <w:rStyle w:val="rvts15"/>
                <w:rFonts w:ascii="Times New Roman" w:hAnsi="Times New Roman" w:cs="Times New Roman"/>
                <w:b/>
                <w:bCs/>
                <w:color w:val="0070C0"/>
                <w:sz w:val="20"/>
                <w:szCs w:val="20"/>
                <w:lang w:val="uk-UA"/>
              </w:rPr>
              <w:t xml:space="preserve"> </w:t>
            </w:r>
            <w:r w:rsidRPr="00952986">
              <w:rPr>
                <w:rStyle w:val="rvts15"/>
                <w:rFonts w:ascii="Times New Roman" w:hAnsi="Times New Roman" w:cs="Times New Roman"/>
                <w:b/>
                <w:bCs/>
                <w:color w:val="7030A0"/>
                <w:sz w:val="20"/>
                <w:szCs w:val="20"/>
                <w:lang w:val="uk-UA"/>
              </w:rPr>
              <w:t xml:space="preserve">відповідь </w:t>
            </w:r>
            <w:r w:rsidRPr="00952986">
              <w:rPr>
                <w:rStyle w:val="rvts15"/>
                <w:rFonts w:ascii="Times New Roman" w:hAnsi="Times New Roman" w:cs="Times New Roman"/>
                <w:b/>
                <w:color w:val="0070C0"/>
                <w:sz w:val="20"/>
                <w:szCs w:val="20"/>
                <w:lang w:val="uk-UA"/>
              </w:rPr>
              <w:t>виходячи з наявної у нього інформації.</w:t>
            </w:r>
            <w:r w:rsidRPr="00952986">
              <w:rPr>
                <w:rStyle w:val="rvts15"/>
                <w:rFonts w:ascii="Times New Roman" w:hAnsi="Times New Roman" w:cs="Times New Roman"/>
                <w:bCs/>
                <w:color w:val="0070C0"/>
                <w:sz w:val="20"/>
                <w:szCs w:val="20"/>
                <w:lang w:val="uk-UA"/>
              </w:rPr>
              <w:t xml:space="preserve"> </w:t>
            </w:r>
          </w:p>
          <w:p w14:paraId="1055407C" w14:textId="7D3454E7" w:rsidR="00EF2965" w:rsidRPr="00952986" w:rsidRDefault="00EF2965" w:rsidP="00EF2965">
            <w:pPr>
              <w:pStyle w:val="rvps7"/>
              <w:shd w:val="clear" w:color="auto" w:fill="FFFFFF"/>
              <w:spacing w:before="0" w:beforeAutospacing="0" w:after="0" w:afterAutospacing="0"/>
              <w:contextualSpacing/>
              <w:jc w:val="both"/>
              <w:rPr>
                <w:rStyle w:val="rvts15"/>
                <w:bCs/>
                <w:color w:val="333333"/>
                <w:sz w:val="20"/>
                <w:szCs w:val="20"/>
                <w:lang w:val="uk-UA"/>
              </w:rPr>
            </w:pPr>
            <w:r w:rsidRPr="00952986">
              <w:rPr>
                <w:rStyle w:val="rvts15"/>
                <w:bCs/>
                <w:color w:val="0070C0"/>
                <w:sz w:val="20"/>
                <w:szCs w:val="20"/>
                <w:lang w:val="uk-UA"/>
              </w:rPr>
              <w:t>………</w:t>
            </w:r>
          </w:p>
          <w:p w14:paraId="586EBE3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3F20BD4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НЕК «Укренерго»</w:t>
            </w:r>
          </w:p>
          <w:p w14:paraId="660A38D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9D66BD8" w14:textId="77777777" w:rsidR="00EF2965" w:rsidRPr="00952986" w:rsidRDefault="00EF2965" w:rsidP="00EF2965">
            <w:pPr>
              <w:suppressAutoHyphens/>
              <w:snapToGrid w:val="0"/>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Згідно із змістом поняття «заява»,  наведеному у  Законі України «Про звернення громадян», заява не потребує надання роз'яснень.</w:t>
            </w:r>
          </w:p>
          <w:p w14:paraId="2B837648" w14:textId="77777777" w:rsidR="00EF2965" w:rsidRPr="00952986" w:rsidRDefault="00EF2965" w:rsidP="00EF2965">
            <w:pPr>
              <w:suppressAutoHyphens/>
              <w:snapToGrid w:val="0"/>
              <w:jc w:val="both"/>
              <w:rPr>
                <w:rFonts w:ascii="Times New Roman" w:eastAsia="Times New Roman" w:hAnsi="Times New Roman" w:cs="Times New Roman"/>
                <w:bCs/>
                <w:sz w:val="20"/>
                <w:szCs w:val="20"/>
                <w:lang w:val="uk-UA" w:eastAsia="ru-RU"/>
              </w:rPr>
            </w:pPr>
          </w:p>
        </w:tc>
        <w:tc>
          <w:tcPr>
            <w:tcW w:w="3179" w:type="dxa"/>
            <w:gridSpan w:val="2"/>
          </w:tcPr>
          <w:p w14:paraId="6980991E" w14:textId="1F70D1C9" w:rsidR="002209D9"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Pr>
                <w:rStyle w:val="rvts15"/>
                <w:b/>
                <w:bCs/>
                <w:color w:val="333333"/>
                <w:sz w:val="20"/>
                <w:szCs w:val="20"/>
                <w:lang w:val="uk-UA"/>
              </w:rPr>
              <w:t xml:space="preserve">овано </w:t>
            </w:r>
            <w:r w:rsidRPr="00952986">
              <w:rPr>
                <w:rStyle w:val="rvts15"/>
                <w:b/>
                <w:bCs/>
                <w:color w:val="333333"/>
                <w:sz w:val="20"/>
                <w:szCs w:val="20"/>
                <w:lang w:val="uk-UA"/>
              </w:rPr>
              <w:t>в редакції</w:t>
            </w:r>
            <w:r>
              <w:rPr>
                <w:rStyle w:val="rvts15"/>
                <w:b/>
                <w:bCs/>
                <w:color w:val="333333"/>
                <w:sz w:val="20"/>
                <w:szCs w:val="20"/>
                <w:lang w:val="uk-UA"/>
              </w:rPr>
              <w:t>:</w:t>
            </w:r>
          </w:p>
          <w:p w14:paraId="54B79EB0" w14:textId="77777777" w:rsidR="002209D9" w:rsidRPr="00952986" w:rsidRDefault="002209D9" w:rsidP="002209D9">
            <w:pPr>
              <w:widowControl w:val="0"/>
              <w:autoSpaceDE w:val="0"/>
              <w:autoSpaceDN w:val="0"/>
              <w:ind w:firstLine="365"/>
              <w:contextualSpacing/>
              <w:jc w:val="both"/>
              <w:rPr>
                <w:rStyle w:val="rvts15"/>
                <w:rFonts w:ascii="Times New Roman" w:hAnsi="Times New Roman" w:cs="Times New Roman"/>
                <w:bCs/>
                <w:color w:val="0070C0"/>
                <w:sz w:val="20"/>
                <w:szCs w:val="20"/>
                <w:lang w:val="uk-UA"/>
              </w:rPr>
            </w:pPr>
            <w:r w:rsidRPr="00952986">
              <w:rPr>
                <w:rStyle w:val="rvts15"/>
                <w:rFonts w:ascii="Times New Roman" w:hAnsi="Times New Roman" w:cs="Times New Roman"/>
                <w:b/>
                <w:color w:val="0070C0"/>
                <w:sz w:val="20"/>
                <w:szCs w:val="20"/>
                <w:lang w:val="uk-UA"/>
              </w:rPr>
              <w:t>8.2.4. У разі ненадання споживачем (заявником), пояснень щодо обставин, зазначених у заяві, учасник роздрібного ринку має надати споживачу (заявнику)</w:t>
            </w:r>
            <w:r w:rsidRPr="00952986">
              <w:rPr>
                <w:rStyle w:val="rvts15"/>
                <w:rFonts w:ascii="Times New Roman" w:hAnsi="Times New Roman" w:cs="Times New Roman"/>
                <w:bCs/>
                <w:color w:val="0070C0"/>
                <w:sz w:val="20"/>
                <w:szCs w:val="20"/>
                <w:lang w:val="uk-UA"/>
              </w:rPr>
              <w:t xml:space="preserve"> </w:t>
            </w:r>
            <w:r w:rsidRPr="00952986">
              <w:rPr>
                <w:rStyle w:val="rvts15"/>
                <w:rFonts w:ascii="Times New Roman" w:hAnsi="Times New Roman" w:cs="Times New Roman"/>
                <w:b/>
                <w:bCs/>
                <w:color w:val="0070C0"/>
                <w:sz w:val="20"/>
                <w:szCs w:val="20"/>
                <w:lang w:val="uk-UA"/>
              </w:rPr>
              <w:t xml:space="preserve"> </w:t>
            </w:r>
            <w:r w:rsidRPr="002209D9">
              <w:rPr>
                <w:rStyle w:val="rvts15"/>
                <w:rFonts w:ascii="Times New Roman" w:hAnsi="Times New Roman" w:cs="Times New Roman"/>
                <w:b/>
                <w:bCs/>
                <w:color w:val="00B050"/>
                <w:sz w:val="20"/>
                <w:szCs w:val="20"/>
                <w:lang w:val="uk-UA"/>
              </w:rPr>
              <w:t xml:space="preserve">відповідь </w:t>
            </w:r>
            <w:r w:rsidRPr="00952986">
              <w:rPr>
                <w:rStyle w:val="rvts15"/>
                <w:rFonts w:ascii="Times New Roman" w:hAnsi="Times New Roman" w:cs="Times New Roman"/>
                <w:b/>
                <w:color w:val="0070C0"/>
                <w:sz w:val="20"/>
                <w:szCs w:val="20"/>
                <w:lang w:val="uk-UA"/>
              </w:rPr>
              <w:t xml:space="preserve">виходячи з наявної у нього </w:t>
            </w:r>
            <w:r w:rsidRPr="00952986">
              <w:rPr>
                <w:rStyle w:val="rvts15"/>
                <w:rFonts w:ascii="Times New Roman" w:hAnsi="Times New Roman" w:cs="Times New Roman"/>
                <w:b/>
                <w:color w:val="0070C0"/>
                <w:sz w:val="20"/>
                <w:szCs w:val="20"/>
                <w:lang w:val="uk-UA"/>
              </w:rPr>
              <w:lastRenderedPageBreak/>
              <w:t>інформації.</w:t>
            </w:r>
            <w:r w:rsidRPr="00952986">
              <w:rPr>
                <w:rStyle w:val="rvts15"/>
                <w:rFonts w:ascii="Times New Roman" w:hAnsi="Times New Roman" w:cs="Times New Roman"/>
                <w:bCs/>
                <w:color w:val="0070C0"/>
                <w:sz w:val="20"/>
                <w:szCs w:val="20"/>
                <w:lang w:val="uk-UA"/>
              </w:rPr>
              <w:t xml:space="preserve"> </w:t>
            </w:r>
          </w:p>
          <w:p w14:paraId="6D5D7422" w14:textId="78786CCF" w:rsidR="002209D9" w:rsidRPr="00952986" w:rsidRDefault="002209D9" w:rsidP="00EF2965">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51289A" w14:paraId="2050F1A0" w14:textId="77777777" w:rsidTr="001F3704">
        <w:trPr>
          <w:trHeight w:val="20"/>
        </w:trPr>
        <w:tc>
          <w:tcPr>
            <w:tcW w:w="4345" w:type="dxa"/>
            <w:gridSpan w:val="2"/>
            <w:tcBorders>
              <w:top w:val="nil"/>
            </w:tcBorders>
          </w:tcPr>
          <w:p w14:paraId="7BE77A1E" w14:textId="77777777" w:rsidR="00EF2965" w:rsidRPr="00952986" w:rsidRDefault="00EF2965" w:rsidP="00EF2965">
            <w:pPr>
              <w:pStyle w:val="rvps2"/>
              <w:shd w:val="clear" w:color="auto" w:fill="FFFFFF"/>
              <w:spacing w:before="0" w:beforeAutospacing="0" w:after="0" w:afterAutospacing="0"/>
              <w:ind w:firstLine="720"/>
              <w:jc w:val="both"/>
              <w:rPr>
                <w:b/>
                <w:color w:val="0070C0"/>
                <w:sz w:val="20"/>
                <w:szCs w:val="20"/>
                <w:lang w:val="uk-UA"/>
              </w:rPr>
            </w:pPr>
          </w:p>
        </w:tc>
        <w:tc>
          <w:tcPr>
            <w:tcW w:w="4128" w:type="dxa"/>
            <w:gridSpan w:val="3"/>
          </w:tcPr>
          <w:p w14:paraId="3AF6DD7D"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1C06FF8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7865855F" w14:textId="77777777" w:rsidR="00EF2965" w:rsidRPr="00952986" w:rsidRDefault="00EF2965" w:rsidP="00EF2965">
            <w:pPr>
              <w:pStyle w:val="rvps2"/>
              <w:shd w:val="clear" w:color="auto" w:fill="FFFFFF"/>
              <w:spacing w:before="0" w:beforeAutospacing="0" w:after="0" w:afterAutospacing="0"/>
              <w:ind w:firstLine="365"/>
              <w:jc w:val="both"/>
              <w:rPr>
                <w:b/>
                <w:color w:val="0070C0"/>
                <w:sz w:val="20"/>
                <w:szCs w:val="20"/>
                <w:lang w:val="uk-UA"/>
              </w:rPr>
            </w:pPr>
            <w:r w:rsidRPr="00952986">
              <w:rPr>
                <w:b/>
                <w:color w:val="0070C0"/>
                <w:sz w:val="20"/>
                <w:szCs w:val="20"/>
                <w:lang w:val="uk-UA"/>
              </w:rPr>
              <w:t>8.2.4. У разі ненадання споживачем</w:t>
            </w:r>
            <w:r w:rsidRPr="00952986">
              <w:rPr>
                <w:bCs/>
                <w:color w:val="0070C0"/>
                <w:sz w:val="20"/>
                <w:szCs w:val="20"/>
                <w:lang w:val="uk-UA"/>
              </w:rPr>
              <w:t xml:space="preserve"> </w:t>
            </w:r>
            <w:r w:rsidRPr="00952986">
              <w:rPr>
                <w:b/>
                <w:color w:val="0070C0"/>
                <w:sz w:val="20"/>
                <w:szCs w:val="20"/>
                <w:lang w:val="uk-UA"/>
              </w:rPr>
              <w:t>(заявником), пояснень щодо обставин, зазначених у заяві, учасник роздрібного ринку має надати споживачу (заявнику) роз'яснення (відповідь) виходячи з наявної у нього інформації. Ненадання заявником додаткової інформації не є підставою для відмови у розгляді заяви.</w:t>
            </w:r>
          </w:p>
          <w:p w14:paraId="69BA840C" w14:textId="77777777" w:rsidR="00EF2965" w:rsidRPr="00952986" w:rsidRDefault="00EF2965" w:rsidP="00EF2965">
            <w:pPr>
              <w:pStyle w:val="rvps2"/>
              <w:shd w:val="clear" w:color="auto" w:fill="FFFFFF"/>
              <w:spacing w:before="0" w:beforeAutospacing="0" w:after="0" w:afterAutospacing="0"/>
              <w:ind w:firstLine="365"/>
              <w:jc w:val="both"/>
              <w:rPr>
                <w:b/>
                <w:color w:val="0070C0"/>
                <w:sz w:val="20"/>
                <w:szCs w:val="20"/>
                <w:lang w:val="uk-UA"/>
              </w:rPr>
            </w:pPr>
            <w:r w:rsidRPr="00952986">
              <w:rPr>
                <w:b/>
                <w:color w:val="0070C0"/>
                <w:sz w:val="20"/>
                <w:szCs w:val="20"/>
                <w:lang w:val="uk-UA"/>
              </w:rPr>
              <w:t>Відповідь за результатами розгляду заяви в обов’язковому порядку надається тим учасником роздрібного ринку, який отримав цю заяву і до компетенції якого входить вирішення порушених у заяві питань, за підписом керівника або особи, яка виконує його обов’язки.</w:t>
            </w:r>
          </w:p>
          <w:p w14:paraId="3368A7FC" w14:textId="77777777" w:rsidR="00EF2965" w:rsidRPr="00952986" w:rsidRDefault="00EF2965" w:rsidP="00EF2965">
            <w:pPr>
              <w:pStyle w:val="rvps2"/>
              <w:shd w:val="clear" w:color="auto" w:fill="FFFFFF"/>
              <w:spacing w:before="0" w:beforeAutospacing="0" w:after="0" w:afterAutospacing="0"/>
              <w:ind w:firstLine="365"/>
              <w:jc w:val="both"/>
              <w:rPr>
                <w:bCs/>
                <w:strike/>
                <w:color w:val="7030A0"/>
                <w:sz w:val="20"/>
                <w:szCs w:val="20"/>
                <w:lang w:val="uk-UA"/>
              </w:rPr>
            </w:pPr>
            <w:r w:rsidRPr="00952986">
              <w:rPr>
                <w:b/>
                <w:color w:val="0070C0"/>
                <w:sz w:val="20"/>
                <w:szCs w:val="20"/>
                <w:lang w:val="uk-UA"/>
              </w:rPr>
              <w:t>Відповідь направляється споживачу (заявнику)</w:t>
            </w:r>
            <w:r w:rsidRPr="00952986">
              <w:rPr>
                <w:bCs/>
                <w:color w:val="0070C0"/>
                <w:sz w:val="20"/>
                <w:szCs w:val="20"/>
                <w:lang w:val="uk-UA"/>
              </w:rPr>
              <w:t xml:space="preserve"> </w:t>
            </w:r>
            <w:r w:rsidRPr="00952986">
              <w:rPr>
                <w:b/>
                <w:color w:val="7030A0"/>
                <w:sz w:val="20"/>
                <w:szCs w:val="20"/>
                <w:lang w:val="uk-UA"/>
              </w:rPr>
              <w:t>у спосіб,</w:t>
            </w:r>
            <w:r w:rsidRPr="00952986">
              <w:rPr>
                <w:bCs/>
                <w:color w:val="7030A0"/>
                <w:sz w:val="20"/>
                <w:szCs w:val="20"/>
                <w:lang w:val="uk-UA"/>
              </w:rPr>
              <w:t xml:space="preserve"> </w:t>
            </w:r>
            <w:r w:rsidRPr="00952986">
              <w:rPr>
                <w:b/>
                <w:color w:val="7030A0"/>
                <w:sz w:val="20"/>
                <w:szCs w:val="20"/>
                <w:lang w:val="uk-UA"/>
              </w:rPr>
              <w:t>у який була надана заява, якщо про іншу форму надання відповіді не вказано заявником у заяві.</w:t>
            </w:r>
            <w:r w:rsidRPr="00952986">
              <w:rPr>
                <w:bCs/>
                <w:color w:val="7030A0"/>
                <w:sz w:val="20"/>
                <w:szCs w:val="20"/>
                <w:lang w:val="uk-UA"/>
              </w:rPr>
              <w:t xml:space="preserve"> </w:t>
            </w:r>
          </w:p>
          <w:p w14:paraId="7A44DD2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8B2C09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5C92737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EE56F4C" w14:textId="09B73928" w:rsidR="00EF2965" w:rsidRPr="00952986" w:rsidRDefault="00EF2965" w:rsidP="00EF2965">
            <w:pPr>
              <w:suppressAutoHyphens/>
              <w:snapToGrid w:val="0"/>
              <w:jc w:val="both"/>
              <w:rPr>
                <w:rFonts w:ascii="Times New Roman" w:eastAsia="Times New Roman" w:hAnsi="Times New Roman" w:cs="Times New Roman"/>
                <w:bCs/>
                <w:sz w:val="20"/>
                <w:szCs w:val="20"/>
                <w:lang w:val="uk-UA" w:eastAsia="ru-RU"/>
              </w:rPr>
            </w:pPr>
            <w:r w:rsidRPr="00952986">
              <w:rPr>
                <w:rFonts w:ascii="Times New Roman" w:hAnsi="Times New Roman" w:cs="Times New Roman"/>
                <w:sz w:val="20"/>
                <w:szCs w:val="20"/>
                <w:lang w:val="uk-UA"/>
              </w:rPr>
              <w:t>Пропонуємо передбачити зручний для споживача спосіб отримання відповіді.</w:t>
            </w:r>
          </w:p>
        </w:tc>
        <w:tc>
          <w:tcPr>
            <w:tcW w:w="3179" w:type="dxa"/>
            <w:gridSpan w:val="2"/>
          </w:tcPr>
          <w:p w14:paraId="58B101D6"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5CB0544"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77EBBE5"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0AFD2C6" w14:textId="77777777" w:rsidR="00EF2965"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7518780"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6DB21843"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5E3951E7"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449BC58"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2099EFC"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3467657E"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7F5809C9"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F3DD191"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ADBCE92"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886D94D" w14:textId="77777777" w:rsidR="00A93E9A" w:rsidRDefault="00A93E9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1AD51F93" w14:textId="77777777" w:rsidR="00DB19CA" w:rsidRDefault="00DB19C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AF93762" w14:textId="77777777" w:rsidR="00DB19CA" w:rsidRDefault="00DB19C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4C15533E" w14:textId="77777777" w:rsidR="00DB19CA" w:rsidRDefault="00DB19C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257729F5" w14:textId="77777777" w:rsidR="00DB19CA" w:rsidRPr="00952986" w:rsidRDefault="00DB19CA" w:rsidP="00EF2965">
            <w:pPr>
              <w:pStyle w:val="rvps7"/>
              <w:shd w:val="clear" w:color="auto" w:fill="FFFFFF"/>
              <w:spacing w:before="0" w:beforeAutospacing="0" w:after="0" w:afterAutospacing="0"/>
              <w:contextualSpacing/>
              <w:jc w:val="both"/>
              <w:rPr>
                <w:rStyle w:val="rvts15"/>
                <w:b/>
                <w:bCs/>
                <w:color w:val="333333"/>
                <w:sz w:val="20"/>
                <w:szCs w:val="20"/>
                <w:lang w:val="uk-UA"/>
              </w:rPr>
            </w:pPr>
          </w:p>
          <w:p w14:paraId="02EB84C3" w14:textId="72F8A150" w:rsidR="00EF2965" w:rsidRPr="00952986" w:rsidRDefault="00A93E9A" w:rsidP="00A93E9A">
            <w:pPr>
              <w:pStyle w:val="rvps7"/>
              <w:shd w:val="clear" w:color="auto" w:fill="FFFFFF"/>
              <w:spacing w:before="0" w:beforeAutospacing="0" w:after="0" w:afterAutospacing="0"/>
              <w:contextualSpacing/>
              <w:jc w:val="both"/>
              <w:rPr>
                <w:rStyle w:val="rvts15"/>
                <w:b/>
                <w:bCs/>
                <w:color w:val="333333"/>
                <w:sz w:val="20"/>
                <w:szCs w:val="20"/>
                <w:lang w:val="uk-UA"/>
              </w:rPr>
            </w:pPr>
            <w:r w:rsidRPr="00952986">
              <w:rPr>
                <w:rStyle w:val="rvts15"/>
                <w:b/>
                <w:bCs/>
                <w:color w:val="333333"/>
                <w:sz w:val="20"/>
                <w:szCs w:val="20"/>
                <w:lang w:val="uk-UA"/>
              </w:rPr>
              <w:t>Попередньо врах</w:t>
            </w:r>
            <w:r>
              <w:rPr>
                <w:rStyle w:val="rvts15"/>
                <w:b/>
                <w:bCs/>
                <w:color w:val="333333"/>
                <w:sz w:val="20"/>
                <w:szCs w:val="20"/>
                <w:lang w:val="uk-UA"/>
              </w:rPr>
              <w:t>овано в редакції</w:t>
            </w:r>
            <w:r w:rsidR="00DB19CA">
              <w:rPr>
                <w:rStyle w:val="rvts15"/>
                <w:b/>
                <w:bCs/>
                <w:color w:val="333333"/>
                <w:sz w:val="20"/>
                <w:szCs w:val="20"/>
                <w:lang w:val="uk-UA"/>
              </w:rPr>
              <w:t xml:space="preserve"> вище</w:t>
            </w:r>
          </w:p>
        </w:tc>
      </w:tr>
      <w:tr w:rsidR="00EF2965" w:rsidRPr="0051289A" w14:paraId="0C0431F2" w14:textId="77777777" w:rsidTr="00F009E4">
        <w:trPr>
          <w:trHeight w:val="20"/>
        </w:trPr>
        <w:tc>
          <w:tcPr>
            <w:tcW w:w="4345" w:type="dxa"/>
            <w:gridSpan w:val="2"/>
          </w:tcPr>
          <w:p w14:paraId="0AC03C8E" w14:textId="77777777" w:rsidR="00EF2965" w:rsidRPr="00952986" w:rsidRDefault="00EF2965" w:rsidP="00EF2965">
            <w:pPr>
              <w:ind w:firstLine="314"/>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rPr>
              <w:t xml:space="preserve">8.2.5. </w:t>
            </w:r>
            <w:r w:rsidRPr="00952986">
              <w:rPr>
                <w:rFonts w:ascii="Times New Roman" w:hAnsi="Times New Roman" w:cs="Times New Roman"/>
                <w:b/>
                <w:color w:val="0070C0"/>
                <w:sz w:val="20"/>
                <w:szCs w:val="20"/>
                <w:lang w:val="uk-UA" w:eastAsia="en-GB" w:bidi="he-IL"/>
              </w:rPr>
              <w:t>Якщо споживач (заявник) не згоден з отриманою відповіддю він може звернутися зі скаргою до Центру захисту споживачів електричної енергії відповідного учасника роздрібного ринку.</w:t>
            </w:r>
          </w:p>
          <w:p w14:paraId="2BCCC577" w14:textId="77777777" w:rsidR="00EF2965" w:rsidRPr="00952986" w:rsidRDefault="00EF2965" w:rsidP="00EF2965">
            <w:pPr>
              <w:ind w:firstLine="720"/>
              <w:jc w:val="center"/>
              <w:rPr>
                <w:rFonts w:ascii="Times New Roman" w:hAnsi="Times New Roman" w:cs="Times New Roman"/>
                <w:b/>
                <w:color w:val="0070C0"/>
                <w:sz w:val="20"/>
                <w:szCs w:val="20"/>
                <w:lang w:val="uk-UA"/>
              </w:rPr>
            </w:pPr>
          </w:p>
        </w:tc>
        <w:tc>
          <w:tcPr>
            <w:tcW w:w="4128" w:type="dxa"/>
            <w:gridSpan w:val="3"/>
          </w:tcPr>
          <w:p w14:paraId="69C024B8"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B4D936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179" w:type="dxa"/>
            <w:gridSpan w:val="2"/>
          </w:tcPr>
          <w:p w14:paraId="3A1D2AEA"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333333"/>
                <w:sz w:val="20"/>
                <w:szCs w:val="20"/>
                <w:lang w:val="uk-UA"/>
              </w:rPr>
            </w:pPr>
          </w:p>
        </w:tc>
      </w:tr>
      <w:tr w:rsidR="00EF2965" w:rsidRPr="00952986" w14:paraId="29CFEC52" w14:textId="310D2550" w:rsidTr="00E30BA6">
        <w:trPr>
          <w:trHeight w:val="20"/>
        </w:trPr>
        <w:tc>
          <w:tcPr>
            <w:tcW w:w="15594" w:type="dxa"/>
            <w:gridSpan w:val="10"/>
          </w:tcPr>
          <w:p w14:paraId="69E4AE3F" w14:textId="77777777" w:rsidR="00EF2965" w:rsidRPr="00952986" w:rsidRDefault="00EF2965" w:rsidP="00EF2965">
            <w:pPr>
              <w:pStyle w:val="rvps7"/>
              <w:shd w:val="clear" w:color="auto" w:fill="FFFFFF"/>
              <w:spacing w:before="0" w:beforeAutospacing="0" w:after="0" w:afterAutospacing="0"/>
              <w:contextualSpacing/>
              <w:jc w:val="center"/>
              <w:rPr>
                <w:rStyle w:val="rvts15"/>
                <w:b/>
                <w:bCs/>
                <w:color w:val="0070C0"/>
                <w:sz w:val="20"/>
                <w:szCs w:val="20"/>
                <w:lang w:val="uk-UA"/>
              </w:rPr>
            </w:pPr>
            <w:bookmarkStart w:id="57" w:name="n3065"/>
            <w:bookmarkStart w:id="58" w:name="n3066"/>
            <w:bookmarkStart w:id="59" w:name="n3072"/>
            <w:bookmarkStart w:id="60" w:name="n3073"/>
            <w:bookmarkStart w:id="61" w:name="n3117"/>
            <w:bookmarkStart w:id="62" w:name="n3118"/>
            <w:bookmarkEnd w:id="57"/>
            <w:bookmarkEnd w:id="58"/>
            <w:bookmarkEnd w:id="59"/>
            <w:bookmarkEnd w:id="60"/>
            <w:bookmarkEnd w:id="61"/>
            <w:bookmarkEnd w:id="62"/>
          </w:p>
          <w:p w14:paraId="04FDA00D" w14:textId="77777777" w:rsidR="00EF2965" w:rsidRPr="00952986" w:rsidRDefault="00EF2965" w:rsidP="00EF2965">
            <w:pPr>
              <w:ind w:firstLine="720"/>
              <w:jc w:val="center"/>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8.3. Процедура розгляду скарг</w:t>
            </w:r>
          </w:p>
          <w:p w14:paraId="605D48B9" w14:textId="77777777" w:rsidR="00EF2965" w:rsidRPr="00952986" w:rsidRDefault="00EF2965" w:rsidP="00EF2965">
            <w:pPr>
              <w:pStyle w:val="rvps7"/>
              <w:shd w:val="clear" w:color="auto" w:fill="FFFFFF"/>
              <w:spacing w:before="0" w:beforeAutospacing="0" w:after="0" w:afterAutospacing="0"/>
              <w:contextualSpacing/>
              <w:jc w:val="center"/>
              <w:rPr>
                <w:rStyle w:val="rvts15"/>
                <w:b/>
                <w:bCs/>
                <w:color w:val="0070C0"/>
                <w:sz w:val="20"/>
                <w:szCs w:val="20"/>
                <w:lang w:val="uk-UA"/>
              </w:rPr>
            </w:pPr>
          </w:p>
        </w:tc>
      </w:tr>
      <w:tr w:rsidR="00EF2965" w:rsidRPr="00F416A9" w14:paraId="4765D5C2" w14:textId="77777777" w:rsidTr="00F009E4">
        <w:trPr>
          <w:trHeight w:val="20"/>
        </w:trPr>
        <w:tc>
          <w:tcPr>
            <w:tcW w:w="4345" w:type="dxa"/>
            <w:gridSpan w:val="2"/>
            <w:vMerge w:val="restart"/>
          </w:tcPr>
          <w:p w14:paraId="2B500D0A" w14:textId="77777777" w:rsidR="00EF2965" w:rsidRPr="00952986" w:rsidRDefault="00EF2965" w:rsidP="00EF2965">
            <w:pPr>
              <w:ind w:firstLine="30"/>
              <w:jc w:val="center"/>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8.3. Процедура розгляду скарг</w:t>
            </w:r>
          </w:p>
          <w:p w14:paraId="6D70C536"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312E3765"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7C26BCA0" w14:textId="77777777" w:rsidR="00EF2965" w:rsidRPr="00952986" w:rsidRDefault="00EF2965" w:rsidP="00EF2965">
            <w:pPr>
              <w:shd w:val="clear" w:color="auto" w:fill="FFFFFF"/>
              <w:jc w:val="both"/>
              <w:rPr>
                <w:rFonts w:ascii="Times New Roman" w:eastAsia="Calibri" w:hAnsi="Times New Roman" w:cs="Times New Roman"/>
                <w:b/>
                <w:bCs/>
                <w:sz w:val="20"/>
                <w:szCs w:val="20"/>
                <w:lang w:val="uk-UA"/>
              </w:rPr>
            </w:pPr>
          </w:p>
          <w:p w14:paraId="751F32D8" w14:textId="77777777" w:rsidR="00EF2965" w:rsidRPr="00952986" w:rsidRDefault="00EF2965" w:rsidP="00EF2965">
            <w:pPr>
              <w:shd w:val="clear" w:color="auto" w:fill="FFFFFF"/>
              <w:jc w:val="both"/>
              <w:rPr>
                <w:rFonts w:ascii="Times New Roman" w:eastAsia="Calibri" w:hAnsi="Times New Roman" w:cs="Times New Roman"/>
                <w:b/>
                <w:bCs/>
                <w:color w:val="7030A0"/>
                <w:sz w:val="20"/>
                <w:szCs w:val="20"/>
                <w:lang w:val="uk-UA"/>
              </w:rPr>
            </w:pPr>
            <w:r w:rsidRPr="00952986">
              <w:rPr>
                <w:rFonts w:ascii="Times New Roman" w:hAnsi="Times New Roman" w:cs="Times New Roman"/>
                <w:b/>
                <w:color w:val="7030A0"/>
                <w:sz w:val="20"/>
                <w:szCs w:val="20"/>
                <w:lang w:val="uk-UA"/>
              </w:rPr>
              <w:t>Виключити главу</w:t>
            </w:r>
          </w:p>
          <w:p w14:paraId="6956F38B"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p w14:paraId="1A4A8CCD"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550FED30"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 xml:space="preserve">ТОВ «Д. </w:t>
            </w:r>
            <w:proofErr w:type="spellStart"/>
            <w:r w:rsidRPr="00952986">
              <w:rPr>
                <w:b/>
                <w:bCs/>
                <w:color w:val="333333"/>
                <w:sz w:val="20"/>
                <w:szCs w:val="20"/>
                <w:lang w:val="uk-UA"/>
              </w:rPr>
              <w:t>Трейдінг</w:t>
            </w:r>
            <w:proofErr w:type="spellEnd"/>
            <w:r w:rsidRPr="00952986">
              <w:rPr>
                <w:b/>
                <w:bCs/>
                <w:color w:val="333333"/>
                <w:sz w:val="20"/>
                <w:szCs w:val="20"/>
                <w:lang w:val="uk-UA"/>
              </w:rPr>
              <w:t>»</w:t>
            </w:r>
          </w:p>
          <w:p w14:paraId="5E837C63" w14:textId="77777777" w:rsidR="00EF2965" w:rsidRPr="00952986" w:rsidRDefault="00EF2965" w:rsidP="00EF2965">
            <w:pPr>
              <w:shd w:val="clear" w:color="auto" w:fill="FFFFFF"/>
              <w:jc w:val="both"/>
              <w:rPr>
                <w:rStyle w:val="rvts15"/>
                <w:rFonts w:ascii="Times New Roman" w:hAnsi="Times New Roman" w:cs="Times New Roman"/>
                <w:bCs/>
                <w:sz w:val="20"/>
                <w:szCs w:val="20"/>
                <w:lang w:val="uk-UA"/>
              </w:rPr>
            </w:pPr>
          </w:p>
          <w:p w14:paraId="7547C9B3" w14:textId="77777777" w:rsidR="00EF2965" w:rsidRPr="00952986" w:rsidRDefault="00EF2965" w:rsidP="002B1437">
            <w:pPr>
              <w:shd w:val="clear" w:color="auto" w:fill="FFFFFF"/>
              <w:ind w:firstLine="352"/>
              <w:jc w:val="both"/>
              <w:rPr>
                <w:rFonts w:ascii="Times New Roman" w:eastAsia="Calibri" w:hAnsi="Times New Roman" w:cs="Times New Roman"/>
                <w:b/>
                <w:color w:val="0070C0"/>
                <w:sz w:val="20"/>
                <w:szCs w:val="20"/>
                <w:lang w:val="uk-UA"/>
              </w:rPr>
            </w:pPr>
            <w:r w:rsidRPr="00952986">
              <w:rPr>
                <w:rStyle w:val="rvts15"/>
                <w:rFonts w:ascii="Times New Roman" w:hAnsi="Times New Roman" w:cs="Times New Roman"/>
                <w:bCs/>
                <w:sz w:val="20"/>
                <w:szCs w:val="20"/>
                <w:lang w:val="uk-UA"/>
              </w:rPr>
              <w:t>Скарга є видом звернення</w:t>
            </w:r>
            <w:r w:rsidRPr="00952986">
              <w:rPr>
                <w:rFonts w:ascii="Times New Roman" w:hAnsi="Times New Roman" w:cs="Times New Roman"/>
                <w:bCs/>
                <w:sz w:val="20"/>
                <w:szCs w:val="20"/>
                <w:lang w:val="uk-UA"/>
              </w:rPr>
              <w:t xml:space="preserve"> згідно із Законом «Про звернення громадян» </w:t>
            </w:r>
            <w:r w:rsidRPr="00952986">
              <w:rPr>
                <w:rStyle w:val="rvts15"/>
                <w:rFonts w:ascii="Times New Roman" w:hAnsi="Times New Roman" w:cs="Times New Roman"/>
                <w:bCs/>
                <w:sz w:val="20"/>
                <w:szCs w:val="20"/>
                <w:lang w:val="uk-UA"/>
              </w:rPr>
              <w:t xml:space="preserve"> і на неї </w:t>
            </w:r>
            <w:proofErr w:type="spellStart"/>
            <w:r w:rsidRPr="00952986">
              <w:rPr>
                <w:rStyle w:val="rvts15"/>
                <w:rFonts w:ascii="Times New Roman" w:hAnsi="Times New Roman" w:cs="Times New Roman"/>
                <w:bCs/>
                <w:sz w:val="20"/>
                <w:szCs w:val="20"/>
                <w:lang w:val="uk-UA"/>
              </w:rPr>
              <w:t>розповсюдуються</w:t>
            </w:r>
            <w:proofErr w:type="spellEnd"/>
            <w:r w:rsidRPr="00952986">
              <w:rPr>
                <w:rStyle w:val="rvts15"/>
                <w:rFonts w:ascii="Times New Roman" w:hAnsi="Times New Roman" w:cs="Times New Roman"/>
                <w:bCs/>
                <w:sz w:val="20"/>
                <w:szCs w:val="20"/>
                <w:lang w:val="uk-UA"/>
              </w:rPr>
              <w:t xml:space="preserve"> положення пункту 8.1.</w:t>
            </w:r>
          </w:p>
          <w:p w14:paraId="39084268"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00B77D8D"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4740C252"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2C981621"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2B8EB526" w14:textId="1A6B974D" w:rsidR="002B1437" w:rsidRPr="002B1437" w:rsidRDefault="002B1437" w:rsidP="002B1437">
            <w:pPr>
              <w:pStyle w:val="rvps7"/>
              <w:shd w:val="clear" w:color="auto" w:fill="FFFFFF"/>
              <w:spacing w:before="0" w:beforeAutospacing="0" w:after="0" w:afterAutospacing="0"/>
              <w:contextualSpacing/>
              <w:jc w:val="both"/>
              <w:rPr>
                <w:rStyle w:val="rvts15"/>
                <w:b/>
                <w:bCs/>
                <w:color w:val="333333"/>
                <w:sz w:val="20"/>
                <w:szCs w:val="20"/>
                <w:lang w:val="uk-UA"/>
              </w:rPr>
            </w:pPr>
            <w:r w:rsidRPr="002B1437">
              <w:rPr>
                <w:rStyle w:val="rvts15"/>
                <w:b/>
                <w:bCs/>
                <w:color w:val="333333"/>
                <w:sz w:val="20"/>
                <w:szCs w:val="20"/>
                <w:lang w:val="uk-UA"/>
              </w:rPr>
              <w:t xml:space="preserve">Потребує обговорення </w:t>
            </w:r>
          </w:p>
          <w:p w14:paraId="1CC8441B" w14:textId="77777777" w:rsidR="002B1437" w:rsidRPr="002B1437" w:rsidRDefault="002B1437"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0CE85086" w14:textId="45B786B3" w:rsidR="00EF2965" w:rsidRPr="002B1437" w:rsidRDefault="00EF2965" w:rsidP="002B1437">
            <w:pPr>
              <w:shd w:val="clear" w:color="auto" w:fill="FFFFFF"/>
              <w:jc w:val="both"/>
              <w:rPr>
                <w:rFonts w:ascii="Times New Roman" w:eastAsia="Calibri" w:hAnsi="Times New Roman" w:cs="Times New Roman"/>
                <w:b/>
                <w:color w:val="0070C0"/>
                <w:sz w:val="20"/>
                <w:szCs w:val="20"/>
                <w:lang w:val="uk-UA"/>
              </w:rPr>
            </w:pPr>
          </w:p>
        </w:tc>
      </w:tr>
      <w:tr w:rsidR="00EF2965" w:rsidRPr="00F416A9" w14:paraId="7FFEC140" w14:textId="77777777" w:rsidTr="00F009E4">
        <w:trPr>
          <w:trHeight w:val="20"/>
        </w:trPr>
        <w:tc>
          <w:tcPr>
            <w:tcW w:w="4345" w:type="dxa"/>
            <w:gridSpan w:val="2"/>
            <w:vMerge/>
          </w:tcPr>
          <w:p w14:paraId="2DB7E1F0" w14:textId="77777777" w:rsidR="00EF2965" w:rsidRPr="00952986" w:rsidRDefault="00EF2965" w:rsidP="00EF2965">
            <w:pPr>
              <w:ind w:firstLine="720"/>
              <w:jc w:val="center"/>
              <w:rPr>
                <w:rFonts w:ascii="Times New Roman" w:eastAsia="Calibri" w:hAnsi="Times New Roman" w:cs="Times New Roman"/>
                <w:b/>
                <w:bCs/>
                <w:color w:val="0070C0"/>
                <w:sz w:val="20"/>
                <w:szCs w:val="20"/>
                <w:lang w:val="uk-UA"/>
              </w:rPr>
            </w:pPr>
          </w:p>
        </w:tc>
        <w:tc>
          <w:tcPr>
            <w:tcW w:w="4128" w:type="dxa"/>
            <w:gridSpan w:val="3"/>
          </w:tcPr>
          <w:p w14:paraId="1118ABE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6172FE8A"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5BE6135E" w14:textId="377C3D3E" w:rsidR="00EF2965" w:rsidRPr="00952986" w:rsidRDefault="00EF2965" w:rsidP="00EF2965">
            <w:pPr>
              <w:pStyle w:val="rvps7"/>
              <w:shd w:val="clear" w:color="auto" w:fill="FFFFFF"/>
              <w:spacing w:before="0" w:beforeAutospacing="0" w:after="0" w:afterAutospacing="0"/>
              <w:jc w:val="both"/>
              <w:rPr>
                <w:b/>
                <w:bCs/>
                <w:color w:val="7030A0"/>
                <w:sz w:val="20"/>
                <w:szCs w:val="20"/>
                <w:lang w:val="uk-UA"/>
              </w:rPr>
            </w:pPr>
            <w:r w:rsidRPr="00952986">
              <w:rPr>
                <w:b/>
                <w:bCs/>
                <w:color w:val="7030A0"/>
                <w:sz w:val="20"/>
                <w:szCs w:val="20"/>
                <w:lang w:val="uk-UA"/>
              </w:rPr>
              <w:t xml:space="preserve">Глава </w:t>
            </w:r>
            <w:r w:rsidRPr="00952986">
              <w:rPr>
                <w:b/>
                <w:bCs/>
                <w:color w:val="7030A0"/>
                <w:sz w:val="20"/>
                <w:szCs w:val="20"/>
                <w:lang w:val="uk-UA" w:eastAsia="en-US" w:bidi="ar-SA"/>
              </w:rPr>
              <w:t>потребує доопрацювання</w:t>
            </w:r>
          </w:p>
          <w:p w14:paraId="026370A9"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3DA64F0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30328BD2"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2FE19062" w14:textId="77777777" w:rsidR="00EF2965" w:rsidRPr="00952986" w:rsidRDefault="00EF2965" w:rsidP="002B1437">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Пропонуємо визначити єдину процедуру розгляду звернень, заяв, скарг, претензій.</w:t>
            </w:r>
          </w:p>
          <w:p w14:paraId="7B6CC415" w14:textId="77777777" w:rsidR="00EF2965" w:rsidRPr="00952986" w:rsidRDefault="00EF2965" w:rsidP="002B1437">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lastRenderedPageBreak/>
              <w:t>Оскільки не зрозуміла мета запровадження різних процедур, оскільки такий підхід може спричинити порушення керованості процесу.</w:t>
            </w:r>
          </w:p>
          <w:p w14:paraId="3BE5A6E9" w14:textId="16AB5A95" w:rsidR="00EF2965" w:rsidRPr="00952986" w:rsidRDefault="00EF2965" w:rsidP="002B1437">
            <w:pPr>
              <w:pStyle w:val="rvps7"/>
              <w:shd w:val="clear" w:color="auto" w:fill="FFFFFF"/>
              <w:spacing w:before="0" w:beforeAutospacing="0" w:after="0" w:afterAutospacing="0"/>
              <w:ind w:firstLine="352"/>
              <w:jc w:val="both"/>
              <w:rPr>
                <w:b/>
                <w:bCs/>
                <w:color w:val="333333"/>
                <w:sz w:val="20"/>
                <w:szCs w:val="20"/>
                <w:lang w:val="uk-UA"/>
              </w:rPr>
            </w:pPr>
            <w:r w:rsidRPr="00952986">
              <w:rPr>
                <w:sz w:val="20"/>
                <w:szCs w:val="20"/>
                <w:lang w:val="uk-UA" w:eastAsia="en-US" w:bidi="ar-S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tc>
        <w:tc>
          <w:tcPr>
            <w:tcW w:w="3179" w:type="dxa"/>
            <w:gridSpan w:val="2"/>
          </w:tcPr>
          <w:p w14:paraId="556DACD9"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1662E203"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16527D9B"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42F5F148" w14:textId="6A85491B" w:rsidR="002B1437" w:rsidRPr="002B1437" w:rsidRDefault="002B1437" w:rsidP="002B1437">
            <w:pPr>
              <w:pStyle w:val="rvps7"/>
              <w:shd w:val="clear" w:color="auto" w:fill="FFFFFF"/>
              <w:spacing w:before="0" w:beforeAutospacing="0" w:after="0" w:afterAutospacing="0"/>
              <w:contextualSpacing/>
              <w:jc w:val="both"/>
              <w:rPr>
                <w:rStyle w:val="rvts15"/>
                <w:b/>
                <w:bCs/>
                <w:color w:val="333333"/>
                <w:sz w:val="20"/>
                <w:szCs w:val="20"/>
                <w:lang w:val="uk-UA"/>
              </w:rPr>
            </w:pPr>
            <w:r w:rsidRPr="002B1437">
              <w:rPr>
                <w:rStyle w:val="rvts15"/>
                <w:b/>
                <w:bCs/>
                <w:color w:val="333333"/>
                <w:sz w:val="20"/>
                <w:szCs w:val="20"/>
                <w:lang w:val="uk-UA"/>
              </w:rPr>
              <w:t xml:space="preserve">Потребує обговорення </w:t>
            </w:r>
          </w:p>
          <w:p w14:paraId="70362F58" w14:textId="77777777" w:rsidR="002B1437" w:rsidRPr="002B1437" w:rsidRDefault="002B1437"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7441163B" w14:textId="2CB75C97" w:rsidR="00EF2965" w:rsidRPr="00952986" w:rsidRDefault="00EF2965" w:rsidP="002B1437">
            <w:pPr>
              <w:shd w:val="clear" w:color="auto" w:fill="FFFFFF"/>
              <w:jc w:val="both"/>
              <w:rPr>
                <w:rFonts w:ascii="Times New Roman" w:eastAsia="Calibri" w:hAnsi="Times New Roman" w:cs="Times New Roman"/>
                <w:b/>
                <w:color w:val="0070C0"/>
                <w:sz w:val="20"/>
                <w:szCs w:val="20"/>
                <w:lang w:val="uk-UA"/>
              </w:rPr>
            </w:pPr>
          </w:p>
        </w:tc>
      </w:tr>
      <w:tr w:rsidR="00EF2965" w:rsidRPr="00F416A9" w14:paraId="666C046A" w14:textId="77777777" w:rsidTr="00A305A0">
        <w:trPr>
          <w:trHeight w:val="20"/>
        </w:trPr>
        <w:tc>
          <w:tcPr>
            <w:tcW w:w="4345" w:type="dxa"/>
            <w:gridSpan w:val="2"/>
            <w:tcBorders>
              <w:bottom w:val="single" w:sz="4" w:space="0" w:color="auto"/>
            </w:tcBorders>
          </w:tcPr>
          <w:p w14:paraId="21BCCCE1" w14:textId="77777777" w:rsidR="00EF2965" w:rsidRPr="00952986" w:rsidRDefault="00EF2965" w:rsidP="00EF2965">
            <w:pPr>
              <w:ind w:firstLine="720"/>
              <w:jc w:val="center"/>
              <w:rPr>
                <w:rFonts w:ascii="Times New Roman" w:eastAsia="Calibri" w:hAnsi="Times New Roman" w:cs="Times New Roman"/>
                <w:b/>
                <w:bCs/>
                <w:color w:val="0070C0"/>
                <w:sz w:val="20"/>
                <w:szCs w:val="20"/>
                <w:lang w:val="uk-UA"/>
              </w:rPr>
            </w:pPr>
          </w:p>
        </w:tc>
        <w:tc>
          <w:tcPr>
            <w:tcW w:w="4128" w:type="dxa"/>
            <w:gridSpan w:val="3"/>
          </w:tcPr>
          <w:p w14:paraId="456413F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5A738A01" w14:textId="77777777" w:rsidR="00EF2965" w:rsidRPr="00952986" w:rsidRDefault="00EF2965" w:rsidP="00EF2965">
            <w:pPr>
              <w:widowControl w:val="0"/>
              <w:autoSpaceDE w:val="0"/>
              <w:autoSpaceDN w:val="0"/>
              <w:ind w:firstLine="170"/>
              <w:contextualSpacing/>
              <w:jc w:val="center"/>
              <w:rPr>
                <w:rFonts w:ascii="Times New Roman" w:eastAsia="Calibri" w:hAnsi="Times New Roman" w:cs="Times New Roman"/>
                <w:b/>
                <w:bCs/>
                <w:sz w:val="20"/>
                <w:szCs w:val="20"/>
                <w:lang w:val="uk-UA"/>
              </w:rPr>
            </w:pPr>
          </w:p>
          <w:p w14:paraId="23E59C62" w14:textId="77777777" w:rsidR="00EF2965" w:rsidRPr="00952986" w:rsidRDefault="00EF2965" w:rsidP="00EF2965">
            <w:pPr>
              <w:widowControl w:val="0"/>
              <w:autoSpaceDE w:val="0"/>
              <w:autoSpaceDN w:val="0"/>
              <w:ind w:firstLine="170"/>
              <w:contextualSpacing/>
              <w:jc w:val="center"/>
              <w:rPr>
                <w:rFonts w:ascii="Times New Roman" w:eastAsia="Calibri" w:hAnsi="Times New Roman" w:cs="Times New Roman"/>
                <w:b/>
                <w:bCs/>
                <w:sz w:val="20"/>
                <w:szCs w:val="20"/>
                <w:lang w:val="uk-UA"/>
              </w:rPr>
            </w:pPr>
          </w:p>
          <w:p w14:paraId="5E833483" w14:textId="1D821ED5" w:rsidR="00EF2965" w:rsidRPr="00952986" w:rsidRDefault="00EF2965" w:rsidP="00EF2965">
            <w:pPr>
              <w:widowControl w:val="0"/>
              <w:autoSpaceDE w:val="0"/>
              <w:autoSpaceDN w:val="0"/>
              <w:ind w:firstLine="170"/>
              <w:contextualSpacing/>
              <w:rPr>
                <w:rFonts w:ascii="Times New Roman" w:eastAsia="Times New Roman" w:hAnsi="Times New Roman" w:cs="Times New Roman"/>
                <w:b/>
                <w:bCs/>
                <w:color w:val="7030A0"/>
                <w:sz w:val="20"/>
                <w:szCs w:val="20"/>
                <w:lang w:val="uk-UA"/>
              </w:rPr>
            </w:pPr>
            <w:r w:rsidRPr="00952986">
              <w:rPr>
                <w:rFonts w:ascii="Times New Roman" w:eastAsia="Calibri" w:hAnsi="Times New Roman" w:cs="Times New Roman"/>
                <w:b/>
                <w:bCs/>
                <w:color w:val="7030A0"/>
                <w:sz w:val="20"/>
                <w:szCs w:val="20"/>
                <w:lang w:val="uk-UA"/>
              </w:rPr>
              <w:t>Потребує доопрацювання</w:t>
            </w:r>
          </w:p>
          <w:p w14:paraId="27152AD1"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color w:val="7030A0"/>
                <w:sz w:val="20"/>
                <w:szCs w:val="20"/>
                <w:lang w:val="uk-UA"/>
              </w:rPr>
            </w:pPr>
          </w:p>
          <w:p w14:paraId="295B21E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AE3B88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C22A92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30C91C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1B0B59D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1D8239EA" w14:textId="77777777" w:rsidR="00EF2965" w:rsidRPr="00952986" w:rsidRDefault="00EF2965" w:rsidP="00EF2965">
            <w:pPr>
              <w:widowControl w:val="0"/>
              <w:autoSpaceDE w:val="0"/>
              <w:autoSpaceDN w:val="0"/>
              <w:ind w:firstLine="170"/>
              <w:contextualSpacing/>
              <w:jc w:val="center"/>
              <w:rPr>
                <w:rFonts w:ascii="Times New Roman" w:eastAsia="Calibri" w:hAnsi="Times New Roman" w:cs="Times New Roman"/>
                <w:b/>
                <w:bCs/>
                <w:sz w:val="20"/>
                <w:szCs w:val="20"/>
                <w:lang w:val="uk-UA"/>
              </w:rPr>
            </w:pPr>
          </w:p>
          <w:p w14:paraId="641352F2" w14:textId="77777777" w:rsidR="00EF2965" w:rsidRPr="00952986" w:rsidRDefault="00EF2965" w:rsidP="002B1437">
            <w:pPr>
              <w:ind w:left="-74" w:firstLine="28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Пропонуємо визначити єдину процедуру розгляду звернень, заяв, скарг, претензій.</w:t>
            </w:r>
          </w:p>
          <w:p w14:paraId="54620AF8" w14:textId="77777777" w:rsidR="00EF2965" w:rsidRPr="00952986" w:rsidRDefault="00EF2965" w:rsidP="002B1437">
            <w:pPr>
              <w:ind w:left="-74" w:firstLine="28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504BAC00" w14:textId="77777777" w:rsidR="00EF2965" w:rsidRPr="00952986" w:rsidRDefault="00EF2965" w:rsidP="002B1437">
            <w:pPr>
              <w:ind w:left="-74" w:firstLine="28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7441686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64EEC0A6"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0D94A69A"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0BEA1F61" w14:textId="77777777" w:rsidR="0050130F" w:rsidRDefault="0050130F" w:rsidP="002B1437">
            <w:pPr>
              <w:pStyle w:val="rvps7"/>
              <w:shd w:val="clear" w:color="auto" w:fill="FFFFFF"/>
              <w:spacing w:before="0" w:beforeAutospacing="0" w:after="0" w:afterAutospacing="0"/>
              <w:contextualSpacing/>
              <w:jc w:val="both"/>
              <w:rPr>
                <w:rStyle w:val="rvts15"/>
                <w:b/>
                <w:bCs/>
                <w:color w:val="333333"/>
                <w:sz w:val="20"/>
                <w:szCs w:val="20"/>
                <w:lang w:val="uk-UA"/>
              </w:rPr>
            </w:pPr>
          </w:p>
          <w:p w14:paraId="01C12E80" w14:textId="1AC8296E" w:rsidR="002B1437" w:rsidRPr="002B1437" w:rsidRDefault="002B1437" w:rsidP="002B1437">
            <w:pPr>
              <w:pStyle w:val="rvps7"/>
              <w:shd w:val="clear" w:color="auto" w:fill="FFFFFF"/>
              <w:spacing w:before="0" w:beforeAutospacing="0" w:after="0" w:afterAutospacing="0"/>
              <w:contextualSpacing/>
              <w:jc w:val="both"/>
              <w:rPr>
                <w:rStyle w:val="rvts15"/>
                <w:b/>
                <w:bCs/>
                <w:color w:val="333333"/>
                <w:sz w:val="20"/>
                <w:szCs w:val="20"/>
                <w:lang w:val="uk-UA"/>
              </w:rPr>
            </w:pPr>
            <w:r w:rsidRPr="002B1437">
              <w:rPr>
                <w:rStyle w:val="rvts15"/>
                <w:b/>
                <w:bCs/>
                <w:color w:val="333333"/>
                <w:sz w:val="20"/>
                <w:szCs w:val="20"/>
                <w:lang w:val="uk-UA"/>
              </w:rPr>
              <w:t xml:space="preserve">Потребує обговорення </w:t>
            </w:r>
          </w:p>
          <w:p w14:paraId="0C4FA4A5" w14:textId="1167E559" w:rsidR="00EF2965" w:rsidRPr="00952986" w:rsidRDefault="002B1437" w:rsidP="002B1437">
            <w:pPr>
              <w:shd w:val="clear" w:color="auto" w:fill="FFFFFF"/>
              <w:jc w:val="both"/>
              <w:rPr>
                <w:rFonts w:ascii="Times New Roman" w:eastAsia="Calibri" w:hAnsi="Times New Roman" w:cs="Times New Roman"/>
                <w:b/>
                <w:color w:val="0070C0"/>
                <w:sz w:val="20"/>
                <w:szCs w:val="20"/>
                <w:lang w:val="uk-UA"/>
              </w:rPr>
            </w:pPr>
            <w:r w:rsidRPr="002B1437">
              <w:rPr>
                <w:rFonts w:ascii="Times New Roman" w:eastAsia="Calibri" w:hAnsi="Times New Roman" w:cs="Times New Roman"/>
                <w:b/>
                <w:color w:val="0070C0"/>
                <w:sz w:val="20"/>
                <w:szCs w:val="20"/>
                <w:lang w:val="uk-UA"/>
              </w:rPr>
              <w:t xml:space="preserve"> </w:t>
            </w:r>
          </w:p>
        </w:tc>
      </w:tr>
      <w:tr w:rsidR="00EF2965" w:rsidRPr="0051289A" w14:paraId="319F2EC6" w14:textId="77777777" w:rsidTr="00A305A0">
        <w:trPr>
          <w:trHeight w:val="20"/>
        </w:trPr>
        <w:tc>
          <w:tcPr>
            <w:tcW w:w="4345" w:type="dxa"/>
            <w:gridSpan w:val="2"/>
            <w:tcBorders>
              <w:bottom w:val="nil"/>
            </w:tcBorders>
          </w:tcPr>
          <w:p w14:paraId="6C777297"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26DC1B94"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051DC5C9" w14:textId="3D740477" w:rsidR="00EF2965" w:rsidRPr="00952986" w:rsidRDefault="00EF2965" w:rsidP="00A305A0">
            <w:pPr>
              <w:shd w:val="clear" w:color="auto" w:fill="FFFFFF"/>
              <w:tabs>
                <w:tab w:val="left" w:pos="603"/>
              </w:tabs>
              <w:ind w:firstLine="461"/>
              <w:jc w:val="both"/>
              <w:rPr>
                <w:rFonts w:ascii="Times New Roman" w:eastAsia="Calibri" w:hAnsi="Times New Roman" w:cs="Times New Roman"/>
                <w:b/>
                <w:color w:val="0070C0"/>
                <w:sz w:val="20"/>
                <w:szCs w:val="20"/>
                <w:lang w:val="uk-UA" w:eastAsia="uk-UA"/>
              </w:rPr>
            </w:pPr>
            <w:r w:rsidRPr="00952986">
              <w:rPr>
                <w:rFonts w:ascii="Times New Roman" w:eastAsia="Calibri" w:hAnsi="Times New Roman" w:cs="Times New Roman"/>
                <w:b/>
                <w:color w:val="0070C0"/>
                <w:sz w:val="20"/>
                <w:szCs w:val="20"/>
                <w:lang w:val="uk-UA"/>
              </w:rPr>
              <w:t>8.3.1. Споживач (з</w:t>
            </w:r>
            <w:r w:rsidRPr="00952986">
              <w:rPr>
                <w:rFonts w:ascii="Times New Roman" w:eastAsia="Calibri" w:hAnsi="Times New Roman" w:cs="Times New Roman"/>
                <w:b/>
                <w:bCs/>
                <w:color w:val="0070C0"/>
                <w:sz w:val="20"/>
                <w:szCs w:val="20"/>
                <w:lang w:val="uk-UA"/>
              </w:rPr>
              <w:t>аявник</w:t>
            </w:r>
            <w:r w:rsidRPr="00952986">
              <w:rPr>
                <w:rFonts w:ascii="Times New Roman" w:eastAsia="Calibri" w:hAnsi="Times New Roman" w:cs="Times New Roman"/>
                <w:b/>
                <w:color w:val="0070C0"/>
                <w:sz w:val="20"/>
                <w:szCs w:val="20"/>
                <w:lang w:val="uk-UA"/>
              </w:rPr>
              <w:t xml:space="preserve">) має право звернутись до учасника роздрібного ринку, Центру захисту споживачів електричної енергії відповідного учасника роздрібного ринку, до </w:t>
            </w:r>
            <w:bookmarkStart w:id="63" w:name="_Hlk172555527"/>
            <w:r w:rsidRPr="00952986">
              <w:rPr>
                <w:rFonts w:ascii="Times New Roman" w:eastAsia="Times New Roman" w:hAnsi="Times New Roman" w:cs="Times New Roman"/>
                <w:b/>
                <w:color w:val="0070C0"/>
                <w:sz w:val="20"/>
                <w:szCs w:val="20"/>
                <w:lang w:val="uk-UA" w:eastAsia="ru-RU"/>
              </w:rPr>
              <w:t>суб’єкта, що належить до особливої групи споживачів,</w:t>
            </w:r>
            <w:bookmarkEnd w:id="63"/>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Calibri" w:hAnsi="Times New Roman" w:cs="Times New Roman"/>
                <w:b/>
                <w:color w:val="0070C0"/>
                <w:sz w:val="20"/>
                <w:szCs w:val="20"/>
                <w:lang w:val="uk-UA"/>
              </w:rPr>
              <w:t>зі скаргою</w:t>
            </w:r>
            <w:r w:rsidRPr="00952986">
              <w:rPr>
                <w:rFonts w:ascii="Times New Roman" w:eastAsia="Calibri" w:hAnsi="Times New Roman" w:cs="Times New Roman"/>
                <w:b/>
                <w:color w:val="0070C0"/>
                <w:sz w:val="20"/>
                <w:szCs w:val="20"/>
                <w:lang w:val="uk-UA" w:eastAsia="uk-UA"/>
              </w:rPr>
              <w:t xml:space="preserve"> на дії (бездіяльність) чи рішення (лист-відмова, лист-роз’яснення, акт про порушення, повідомлення тощо)</w:t>
            </w:r>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Calibri" w:hAnsi="Times New Roman" w:cs="Times New Roman"/>
                <w:b/>
                <w:color w:val="0070C0"/>
                <w:sz w:val="20"/>
                <w:szCs w:val="20"/>
                <w:lang w:val="uk-UA" w:eastAsia="uk-UA"/>
              </w:rPr>
              <w:t xml:space="preserve">учасника роздрібного ринку або суб’єкта, що належить до особливої групи споживачів,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623953AF"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133269EF"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21C5CFB5"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1FAADBB2"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4F7D02F1"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p w14:paraId="40433467" w14:textId="77777777" w:rsidR="00EF2965" w:rsidRPr="00952986" w:rsidRDefault="00EF2965" w:rsidP="00A305A0">
            <w:pPr>
              <w:widowControl w:val="0"/>
              <w:shd w:val="clear" w:color="auto" w:fill="FFFFFF"/>
              <w:tabs>
                <w:tab w:val="left" w:pos="1163"/>
              </w:tabs>
              <w:suppressAutoHyphens/>
              <w:snapToGrid w:val="0"/>
              <w:ind w:firstLine="377"/>
              <w:contextualSpacing/>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 xml:space="preserve">8.3.1. Споживач (заявник) має право звернутись до учасника роздрібного ринку, Центру захисту споживачів електричної енергії відповідного учасника роздрібного ринку, до </w:t>
            </w:r>
            <w:r w:rsidRPr="00952986">
              <w:rPr>
                <w:rFonts w:ascii="Times New Roman" w:eastAsia="Times New Roman" w:hAnsi="Times New Roman" w:cs="Times New Roman"/>
                <w:b/>
                <w:bCs/>
                <w:color w:val="0070C0"/>
                <w:sz w:val="20"/>
                <w:szCs w:val="20"/>
                <w:lang w:val="uk-UA" w:eastAsia="ru-RU"/>
              </w:rPr>
              <w:t xml:space="preserve">суб’єкта, що належить до особливої групи споживачів, </w:t>
            </w:r>
            <w:r w:rsidRPr="00952986">
              <w:rPr>
                <w:rFonts w:ascii="Times New Roman" w:eastAsia="Calibri" w:hAnsi="Times New Roman" w:cs="Times New Roman"/>
                <w:b/>
                <w:bCs/>
                <w:color w:val="0070C0"/>
                <w:sz w:val="20"/>
                <w:szCs w:val="20"/>
                <w:lang w:val="uk-UA" w:eastAsia="zh-CN"/>
              </w:rPr>
              <w:t>зі скаргою/</w:t>
            </w:r>
            <w:r w:rsidRPr="00952986">
              <w:rPr>
                <w:rFonts w:ascii="Times New Roman" w:eastAsia="Calibri" w:hAnsi="Times New Roman" w:cs="Times New Roman"/>
                <w:b/>
                <w:bCs/>
                <w:color w:val="7030A0"/>
                <w:sz w:val="20"/>
                <w:szCs w:val="20"/>
                <w:lang w:val="uk-UA" w:eastAsia="zh-CN"/>
              </w:rPr>
              <w:t>повторною скаргою (зверненням)</w:t>
            </w:r>
            <w:r w:rsidRPr="00952986">
              <w:rPr>
                <w:rFonts w:ascii="Times New Roman" w:eastAsia="Calibri" w:hAnsi="Times New Roman" w:cs="Times New Roman"/>
                <w:color w:val="7030A0"/>
                <w:sz w:val="20"/>
                <w:szCs w:val="20"/>
                <w:lang w:val="uk-UA" w:eastAsia="uk-UA"/>
              </w:rPr>
              <w:t xml:space="preserve"> </w:t>
            </w:r>
            <w:r w:rsidRPr="00952986">
              <w:rPr>
                <w:rFonts w:ascii="Times New Roman" w:eastAsia="Calibri" w:hAnsi="Times New Roman" w:cs="Times New Roman"/>
                <w:b/>
                <w:bCs/>
                <w:color w:val="0070C0"/>
                <w:sz w:val="20"/>
                <w:szCs w:val="20"/>
                <w:lang w:val="uk-UA" w:eastAsia="uk-UA"/>
              </w:rPr>
              <w:t>на дії (бездіяльність) чи рішення (лист-відмова, лист-роз’яснення, акт про порушення, повідомлення тощо)</w:t>
            </w:r>
            <w:r w:rsidRPr="00952986">
              <w:rPr>
                <w:rFonts w:ascii="Times New Roman" w:eastAsia="Times New Roman" w:hAnsi="Times New Roman" w:cs="Times New Roman"/>
                <w:b/>
                <w:bCs/>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uk-UA"/>
              </w:rPr>
              <w:t xml:space="preserve">учасника роздрібного ринку або суб’єкта, що належить до особливої групи споживачів,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3CBE1C69"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18C12614"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44DE9858"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p w14:paraId="30C1BA4C" w14:textId="21FA339D" w:rsidR="00EF2965" w:rsidRPr="00952986" w:rsidRDefault="00EF2965" w:rsidP="00A305A0">
            <w:pPr>
              <w:suppressAutoHyphens/>
              <w:snapToGrid w:val="0"/>
              <w:ind w:firstLine="493"/>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 xml:space="preserve">Запропоновані Регулятором зміни передбачають розгляд скарг та не передбачають розгляд повторних скарг. Враховуючи,  що </w:t>
            </w:r>
            <w:r w:rsidRPr="00952986">
              <w:rPr>
                <w:rFonts w:ascii="Times New Roman" w:eastAsia="Calibri" w:hAnsi="Times New Roman" w:cs="Times New Roman"/>
                <w:iCs/>
                <w:color w:val="000000"/>
                <w:sz w:val="20"/>
                <w:szCs w:val="20"/>
                <w:lang w:val="uk-UA" w:eastAsia="zh-CN"/>
              </w:rPr>
              <w:t>Центром захисту споживачів електричної енергії</w:t>
            </w:r>
            <w:r w:rsidRPr="00952986">
              <w:rPr>
                <w:rFonts w:ascii="Times New Roman" w:eastAsia="Times New Roman" w:hAnsi="Times New Roman" w:cs="Times New Roman"/>
                <w:bCs/>
                <w:iCs/>
                <w:sz w:val="20"/>
                <w:szCs w:val="20"/>
                <w:lang w:val="uk-UA" w:eastAsia="zh-CN"/>
              </w:rPr>
              <w:t xml:space="preserve"> розглядаються також повторні скарги (звернення) пропозиції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xml:space="preserve">” </w:t>
            </w:r>
            <w:r w:rsidRPr="00952986">
              <w:rPr>
                <w:rFonts w:ascii="Times New Roman" w:eastAsia="Calibri" w:hAnsi="Times New Roman" w:cs="Times New Roman"/>
                <w:iCs/>
                <w:color w:val="000000"/>
                <w:sz w:val="20"/>
                <w:szCs w:val="20"/>
                <w:lang w:val="uk-UA" w:eastAsia="zh-CN"/>
              </w:rPr>
              <w:t>узгоджуються з проектом Положення про Центр захисту споживачів електричної енергії, що є Додатком 19 до ПРРЕЕ.</w:t>
            </w:r>
          </w:p>
          <w:p w14:paraId="6454B0D3"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0E454FBE"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158B9316" w14:textId="77777777" w:rsidR="00EF2965" w:rsidRPr="00952986" w:rsidRDefault="00EF2965" w:rsidP="00EF2965">
            <w:pPr>
              <w:shd w:val="clear" w:color="auto" w:fill="FFFFFF"/>
              <w:ind w:firstLine="851"/>
              <w:jc w:val="both"/>
              <w:rPr>
                <w:rFonts w:ascii="Times New Roman" w:eastAsia="Calibri" w:hAnsi="Times New Roman" w:cs="Times New Roman"/>
                <w:b/>
                <w:bCs/>
                <w:color w:val="0070C0"/>
                <w:sz w:val="20"/>
                <w:szCs w:val="20"/>
                <w:lang w:val="uk-UA"/>
              </w:rPr>
            </w:pPr>
          </w:p>
          <w:p w14:paraId="722B03AB" w14:textId="4040797F" w:rsidR="00EF2965" w:rsidRPr="00952986" w:rsidRDefault="00EF2965" w:rsidP="00EF2965">
            <w:pPr>
              <w:shd w:val="clear" w:color="auto" w:fill="FFFFFF"/>
              <w:jc w:val="both"/>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 xml:space="preserve">Попередньо </w:t>
            </w:r>
            <w:r w:rsidR="00A305A0">
              <w:rPr>
                <w:rFonts w:ascii="Times New Roman" w:eastAsia="Calibri" w:hAnsi="Times New Roman" w:cs="Times New Roman"/>
                <w:b/>
                <w:bCs/>
                <w:sz w:val="20"/>
                <w:szCs w:val="20"/>
                <w:lang w:val="uk-UA"/>
              </w:rPr>
              <w:t xml:space="preserve">частково </w:t>
            </w:r>
            <w:r w:rsidRPr="00952986">
              <w:rPr>
                <w:rFonts w:ascii="Times New Roman" w:eastAsia="Calibri" w:hAnsi="Times New Roman" w:cs="Times New Roman"/>
                <w:b/>
                <w:bCs/>
                <w:sz w:val="20"/>
                <w:szCs w:val="20"/>
                <w:lang w:val="uk-UA"/>
              </w:rPr>
              <w:t>врах</w:t>
            </w:r>
            <w:r w:rsidR="00A305A0">
              <w:rPr>
                <w:rFonts w:ascii="Times New Roman" w:eastAsia="Calibri" w:hAnsi="Times New Roman" w:cs="Times New Roman"/>
                <w:b/>
                <w:bCs/>
                <w:sz w:val="20"/>
                <w:szCs w:val="20"/>
                <w:lang w:val="uk-UA"/>
              </w:rPr>
              <w:t>овано</w:t>
            </w:r>
            <w:r w:rsidRPr="00952986">
              <w:rPr>
                <w:rFonts w:ascii="Times New Roman" w:eastAsia="Calibri" w:hAnsi="Times New Roman" w:cs="Times New Roman"/>
                <w:b/>
                <w:bCs/>
                <w:sz w:val="20"/>
                <w:szCs w:val="20"/>
                <w:lang w:val="uk-UA"/>
              </w:rPr>
              <w:t xml:space="preserve"> в редакції</w:t>
            </w:r>
            <w:r w:rsidR="00A305A0">
              <w:rPr>
                <w:rFonts w:ascii="Times New Roman" w:eastAsia="Calibri" w:hAnsi="Times New Roman" w:cs="Times New Roman"/>
                <w:b/>
                <w:bCs/>
                <w:sz w:val="20"/>
                <w:szCs w:val="20"/>
                <w:lang w:val="uk-UA"/>
              </w:rPr>
              <w:t>:</w:t>
            </w:r>
          </w:p>
          <w:p w14:paraId="17C379FE" w14:textId="2F5F0017" w:rsidR="00EF2965" w:rsidRPr="00952986" w:rsidRDefault="00EF2965" w:rsidP="00A305A0">
            <w:pPr>
              <w:widowControl w:val="0"/>
              <w:shd w:val="clear" w:color="auto" w:fill="FFFFFF"/>
              <w:tabs>
                <w:tab w:val="left" w:pos="1163"/>
              </w:tabs>
              <w:suppressAutoHyphens/>
              <w:snapToGrid w:val="0"/>
              <w:ind w:firstLine="370"/>
              <w:contextualSpacing/>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 xml:space="preserve">8.3.1. Споживач (заявник) має право звернутись до учасника роздрібного ринку, Центру захисту споживачів електричної енергії відповідного учасника роздрібного ринку, </w:t>
            </w:r>
            <w:r w:rsidRPr="00952986">
              <w:rPr>
                <w:rFonts w:ascii="Times New Roman" w:eastAsia="Times New Roman" w:hAnsi="Times New Roman" w:cs="Times New Roman"/>
                <w:b/>
                <w:color w:val="00B050"/>
                <w:sz w:val="20"/>
                <w:szCs w:val="20"/>
                <w:lang w:val="uk-UA" w:eastAsia="ru-RU"/>
              </w:rPr>
              <w:t>окремого структурного підрозділу (посадової особи), на якого покладено</w:t>
            </w:r>
            <w:r w:rsidRPr="00952986">
              <w:rPr>
                <w:b/>
                <w:color w:val="00B050"/>
                <w:sz w:val="20"/>
                <w:szCs w:val="20"/>
                <w:lang w:val="uk-UA"/>
              </w:rPr>
              <w:t xml:space="preserve"> </w:t>
            </w:r>
            <w:r w:rsidRPr="00952986">
              <w:rPr>
                <w:rFonts w:ascii="Times New Roman" w:eastAsia="Times New Roman" w:hAnsi="Times New Roman" w:cs="Times New Roman"/>
                <w:b/>
                <w:color w:val="00B050"/>
                <w:sz w:val="20"/>
                <w:szCs w:val="20"/>
                <w:lang w:val="uk-UA" w:eastAsia="ru-RU"/>
              </w:rPr>
              <w:t>функції центра захисту споживачів,</w:t>
            </w:r>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zh-CN"/>
              </w:rPr>
              <w:t xml:space="preserve">до </w:t>
            </w:r>
            <w:r w:rsidRPr="00952986">
              <w:rPr>
                <w:rFonts w:ascii="Times New Roman" w:eastAsia="Times New Roman" w:hAnsi="Times New Roman" w:cs="Times New Roman"/>
                <w:b/>
                <w:bCs/>
                <w:color w:val="0070C0"/>
                <w:sz w:val="20"/>
                <w:szCs w:val="20"/>
                <w:lang w:val="uk-UA" w:eastAsia="ru-RU"/>
              </w:rPr>
              <w:t xml:space="preserve">суб’єкта, що належить до особливої групи споживачів, </w:t>
            </w:r>
            <w:r w:rsidRPr="00952986">
              <w:rPr>
                <w:rFonts w:ascii="Times New Roman" w:eastAsia="Calibri" w:hAnsi="Times New Roman" w:cs="Times New Roman"/>
                <w:b/>
                <w:bCs/>
                <w:color w:val="0070C0"/>
                <w:sz w:val="20"/>
                <w:szCs w:val="20"/>
                <w:lang w:val="uk-UA" w:eastAsia="zh-CN"/>
              </w:rPr>
              <w:t>зі скаргою/</w:t>
            </w:r>
            <w:r w:rsidRPr="00952986">
              <w:rPr>
                <w:rFonts w:ascii="Times New Roman" w:eastAsia="Calibri" w:hAnsi="Times New Roman" w:cs="Times New Roman"/>
                <w:b/>
                <w:bCs/>
                <w:color w:val="00B050"/>
                <w:sz w:val="20"/>
                <w:szCs w:val="20"/>
                <w:lang w:val="uk-UA" w:eastAsia="zh-CN"/>
              </w:rPr>
              <w:t xml:space="preserve">повторною скаргою </w:t>
            </w:r>
            <w:r w:rsidRPr="00952986">
              <w:rPr>
                <w:rFonts w:ascii="Times New Roman" w:eastAsia="Calibri" w:hAnsi="Times New Roman" w:cs="Times New Roman"/>
                <w:b/>
                <w:bCs/>
                <w:color w:val="0070C0"/>
                <w:sz w:val="20"/>
                <w:szCs w:val="20"/>
                <w:lang w:val="uk-UA" w:eastAsia="uk-UA"/>
              </w:rPr>
              <w:t>на дії (бездіяльність) чи рішення (лист-відмова, лист-роз’яснення, акт про порушення, повідомлення тощо)</w:t>
            </w:r>
            <w:r w:rsidRPr="00952986">
              <w:rPr>
                <w:rFonts w:ascii="Times New Roman" w:eastAsia="Times New Roman" w:hAnsi="Times New Roman" w:cs="Times New Roman"/>
                <w:b/>
                <w:bCs/>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uk-UA"/>
              </w:rPr>
              <w:t xml:space="preserve">учасника роздрібного ринку або суб’єкта, що належить до особливої групи споживачів, з </w:t>
            </w:r>
            <w:r w:rsidRPr="00952986">
              <w:rPr>
                <w:rFonts w:ascii="Times New Roman" w:eastAsia="Calibri" w:hAnsi="Times New Roman" w:cs="Times New Roman"/>
                <w:b/>
                <w:bCs/>
                <w:color w:val="0070C0"/>
                <w:sz w:val="20"/>
                <w:szCs w:val="20"/>
                <w:lang w:val="uk-UA" w:eastAsia="uk-UA"/>
              </w:rPr>
              <w:lastRenderedPageBreak/>
              <w:t xml:space="preserve">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20106FD6" w14:textId="2FED4B31"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tc>
      </w:tr>
      <w:tr w:rsidR="00EF2965" w:rsidRPr="0051289A" w14:paraId="57C37F31" w14:textId="77777777" w:rsidTr="00182C6B">
        <w:trPr>
          <w:trHeight w:val="20"/>
        </w:trPr>
        <w:tc>
          <w:tcPr>
            <w:tcW w:w="4345" w:type="dxa"/>
            <w:gridSpan w:val="2"/>
            <w:tcBorders>
              <w:top w:val="nil"/>
              <w:bottom w:val="single" w:sz="4" w:space="0" w:color="auto"/>
            </w:tcBorders>
          </w:tcPr>
          <w:p w14:paraId="4B9D6958"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6256E60F" w14:textId="1ECC2996"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4E70DD0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33F6587" w14:textId="7DBD74A1" w:rsidR="00EF2965" w:rsidRPr="00952986" w:rsidRDefault="00EF2965" w:rsidP="00EF2965">
            <w:pPr>
              <w:pStyle w:val="rvps7"/>
              <w:spacing w:before="0" w:beforeAutospacing="0" w:after="0" w:afterAutospacing="0"/>
              <w:ind w:firstLine="480"/>
              <w:jc w:val="both"/>
              <w:rPr>
                <w:b/>
                <w:bCs/>
                <w:color w:val="0070C0"/>
                <w:sz w:val="20"/>
                <w:szCs w:val="20"/>
                <w:lang w:val="uk-UA"/>
              </w:rPr>
            </w:pPr>
            <w:r w:rsidRPr="00952986">
              <w:rPr>
                <w:b/>
                <w:bCs/>
                <w:color w:val="0070C0"/>
                <w:sz w:val="20"/>
                <w:szCs w:val="20"/>
                <w:lang w:val="uk-UA"/>
              </w:rPr>
              <w:t>8.3.1. Споживач (заявник) має право звернутись до учасника роздрібного ринку, Центру захисту споживачів електричної енергії відповідного учасника роздрібного ринку, до суб’єкта, що належить до особливої групи споживачів, зі скаргою</w:t>
            </w:r>
            <w:r w:rsidRPr="00952986">
              <w:rPr>
                <w:color w:val="0070C0"/>
                <w:sz w:val="20"/>
                <w:szCs w:val="20"/>
                <w:lang w:val="uk-UA"/>
              </w:rPr>
              <w:t xml:space="preserve"> </w:t>
            </w:r>
            <w:r w:rsidRPr="00952986">
              <w:rPr>
                <w:b/>
                <w:bCs/>
                <w:color w:val="7030A0"/>
                <w:sz w:val="20"/>
                <w:szCs w:val="20"/>
                <w:lang w:val="uk-UA"/>
              </w:rPr>
              <w:t>(повторним зверненням)</w:t>
            </w:r>
            <w:r w:rsidRPr="00952986">
              <w:rPr>
                <w:color w:val="7030A0"/>
                <w:sz w:val="20"/>
                <w:szCs w:val="20"/>
                <w:lang w:val="uk-UA"/>
              </w:rPr>
              <w:t xml:space="preserve"> </w:t>
            </w:r>
            <w:r w:rsidRPr="00952986">
              <w:rPr>
                <w:b/>
                <w:bCs/>
                <w:color w:val="0070C0"/>
                <w:sz w:val="20"/>
                <w:szCs w:val="20"/>
                <w:lang w:val="uk-UA"/>
              </w:rPr>
              <w:t xml:space="preserve">на дії (бездіяльність) чи рішення (лист-відмова, лист-роз’яснення, акт про порушення, повідомлення тощо) учасника роздрібного ринку або суб’єкта, що належить до особливої групи споживачів, з вимогою про поновлення його порушених прав та законних інтересів з наданням документів (копій документів засвідчених належним чином), що підтверджують обставини викладені у скарзі. </w:t>
            </w:r>
          </w:p>
          <w:p w14:paraId="0226B52D" w14:textId="77777777" w:rsidR="00EF2965" w:rsidRPr="00952986" w:rsidRDefault="00EF2965" w:rsidP="00EF2965">
            <w:pPr>
              <w:pStyle w:val="rvps7"/>
              <w:spacing w:before="0" w:beforeAutospacing="0" w:after="0" w:afterAutospacing="0"/>
              <w:ind w:firstLine="480"/>
              <w:jc w:val="both"/>
              <w:rPr>
                <w:b/>
                <w:bCs/>
                <w:color w:val="7030A0"/>
                <w:sz w:val="20"/>
                <w:szCs w:val="20"/>
                <w:lang w:val="uk-UA"/>
              </w:rPr>
            </w:pPr>
            <w:r w:rsidRPr="00952986">
              <w:rPr>
                <w:b/>
                <w:bCs/>
                <w:color w:val="7030A0"/>
                <w:sz w:val="20"/>
                <w:szCs w:val="20"/>
                <w:lang w:val="uk-UA"/>
              </w:rPr>
              <w:t>Скарга, яка не є повторним зверненням заявника з одного і того ж питання, розглядається в порядку, визначеному п. 8.2. цих Правил</w:t>
            </w:r>
          </w:p>
          <w:p w14:paraId="70DF412A"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tc>
        <w:tc>
          <w:tcPr>
            <w:tcW w:w="3942" w:type="dxa"/>
            <w:gridSpan w:val="3"/>
          </w:tcPr>
          <w:p w14:paraId="78972A3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w:t>
            </w:r>
            <w:proofErr w:type="spellStart"/>
            <w:r w:rsidRPr="00952986">
              <w:rPr>
                <w:rFonts w:ascii="Times New Roman" w:eastAsia="Times New Roman" w:hAnsi="Times New Roman" w:cs="Times New Roman"/>
                <w:b/>
                <w:bCs/>
                <w:sz w:val="20"/>
                <w:szCs w:val="20"/>
                <w:lang w:val="uk-UA"/>
              </w:rPr>
              <w:t>Прикарпаттяобленерго</w:t>
            </w:r>
            <w:proofErr w:type="spellEnd"/>
            <w:r w:rsidRPr="00952986">
              <w:rPr>
                <w:rFonts w:ascii="Times New Roman" w:eastAsia="Times New Roman" w:hAnsi="Times New Roman" w:cs="Times New Roman"/>
                <w:b/>
                <w:bCs/>
                <w:sz w:val="20"/>
                <w:szCs w:val="20"/>
                <w:lang w:val="uk-UA"/>
              </w:rPr>
              <w:t>»</w:t>
            </w:r>
          </w:p>
          <w:p w14:paraId="5A3C336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3FD3CD30" w14:textId="528D2779" w:rsidR="00EF2965" w:rsidRPr="00952986" w:rsidRDefault="00EF2965" w:rsidP="00A305A0">
            <w:pPr>
              <w:suppressAutoHyphens/>
              <w:snapToGrid w:val="0"/>
              <w:ind w:firstLine="352"/>
              <w:jc w:val="both"/>
              <w:rPr>
                <w:rFonts w:ascii="Times New Roman" w:eastAsia="Times New Roman" w:hAnsi="Times New Roman" w:cs="Times New Roman"/>
                <w:bCs/>
                <w:iCs/>
                <w:sz w:val="20"/>
                <w:szCs w:val="20"/>
                <w:lang w:val="uk-UA" w:eastAsia="zh-CN"/>
              </w:rPr>
            </w:pPr>
            <w:r w:rsidRPr="00952986">
              <w:rPr>
                <w:rFonts w:ascii="Times New Roman" w:hAnsi="Times New Roman" w:cs="Times New Roman"/>
                <w:sz w:val="20"/>
                <w:szCs w:val="20"/>
                <w:lang w:val="uk-UA"/>
              </w:rPr>
              <w:t>Скарга є одним із видів звернення. Класифікація звернення по виду (скарга, чи звернення, яке не є скаргою) може мати суб’єктивний характер. Якщо звернення, яке не є скаргою, має розглядатися оператором системи розподілу/</w:t>
            </w:r>
            <w:proofErr w:type="spellStart"/>
            <w:r w:rsidRPr="00952986">
              <w:rPr>
                <w:rFonts w:ascii="Times New Roman" w:hAnsi="Times New Roman" w:cs="Times New Roman"/>
                <w:sz w:val="20"/>
                <w:szCs w:val="20"/>
                <w:lang w:val="uk-UA"/>
              </w:rPr>
              <w:t>електропостачальником</w:t>
            </w:r>
            <w:proofErr w:type="spellEnd"/>
            <w:r w:rsidRPr="00952986">
              <w:rPr>
                <w:rFonts w:ascii="Times New Roman" w:hAnsi="Times New Roman" w:cs="Times New Roman"/>
                <w:sz w:val="20"/>
                <w:szCs w:val="20"/>
                <w:lang w:val="uk-UA"/>
              </w:rPr>
              <w:t xml:space="preserve"> в загальному порядку, відмінному від розгляду скарг, перевірка регулятором правильності класифікації звернень по виду потребує значних затрат часу, та може зумовити додаткові зауваження до оператора системи розподілу/</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 xml:space="preserve">.   </w:t>
            </w:r>
          </w:p>
        </w:tc>
        <w:tc>
          <w:tcPr>
            <w:tcW w:w="3179" w:type="dxa"/>
            <w:gridSpan w:val="2"/>
          </w:tcPr>
          <w:p w14:paraId="65AD22DA"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45D73A78"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7BDAD0D7" w14:textId="07CE506F" w:rsidR="00EF2965" w:rsidRPr="00952986" w:rsidRDefault="00EF2965"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sidR="00A305A0">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 вище</w:t>
            </w:r>
          </w:p>
          <w:p w14:paraId="27C3B806"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738C68FC"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7E084849"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4A8ABE4C"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44ECF067"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445CF446"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44EE5CF8"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2472E5EC"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6DF85984"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684AE825"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798533A5"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63A96BE1"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1BAF2B8F" w14:textId="77777777" w:rsidR="00BE5200" w:rsidRPr="00952986" w:rsidRDefault="00BE5200" w:rsidP="00EF2965">
            <w:pPr>
              <w:shd w:val="clear" w:color="auto" w:fill="FFFFFF"/>
              <w:ind w:firstLine="851"/>
              <w:jc w:val="both"/>
              <w:rPr>
                <w:rFonts w:ascii="Times New Roman" w:eastAsia="Calibri" w:hAnsi="Times New Roman" w:cs="Times New Roman"/>
                <w:b/>
                <w:color w:val="0070C0"/>
                <w:sz w:val="20"/>
                <w:szCs w:val="20"/>
                <w:lang w:val="uk-UA"/>
              </w:rPr>
            </w:pPr>
          </w:p>
          <w:p w14:paraId="2D0F977E" w14:textId="77777777" w:rsidR="00BE5200" w:rsidRDefault="00BE5200" w:rsidP="00EF2965">
            <w:pPr>
              <w:shd w:val="clear" w:color="auto" w:fill="FFFFFF"/>
              <w:ind w:firstLine="851"/>
              <w:jc w:val="both"/>
              <w:rPr>
                <w:rFonts w:ascii="Times New Roman" w:eastAsia="Calibri" w:hAnsi="Times New Roman" w:cs="Times New Roman"/>
                <w:b/>
                <w:color w:val="0070C0"/>
                <w:sz w:val="20"/>
                <w:szCs w:val="20"/>
                <w:lang w:val="uk-UA"/>
              </w:rPr>
            </w:pPr>
          </w:p>
          <w:p w14:paraId="213C571E" w14:textId="77777777" w:rsidR="00A305A0" w:rsidRPr="00952986" w:rsidRDefault="00A305A0" w:rsidP="00EF2965">
            <w:pPr>
              <w:shd w:val="clear" w:color="auto" w:fill="FFFFFF"/>
              <w:ind w:firstLine="851"/>
              <w:jc w:val="both"/>
              <w:rPr>
                <w:rFonts w:ascii="Times New Roman" w:eastAsia="Calibri" w:hAnsi="Times New Roman" w:cs="Times New Roman"/>
                <w:b/>
                <w:color w:val="0070C0"/>
                <w:sz w:val="20"/>
                <w:szCs w:val="20"/>
                <w:lang w:val="uk-UA"/>
              </w:rPr>
            </w:pPr>
          </w:p>
          <w:p w14:paraId="3B7377B0" w14:textId="43773BD5" w:rsidR="00EF2965" w:rsidRPr="00952986" w:rsidRDefault="00A305A0" w:rsidP="00EF2965">
            <w:pPr>
              <w:shd w:val="clear" w:color="auto" w:fill="FFFFFF"/>
              <w:jc w:val="both"/>
              <w:rPr>
                <w:rFonts w:ascii="Times New Roman" w:eastAsia="Calibri" w:hAnsi="Times New Roman" w:cs="Times New Roman"/>
                <w:b/>
                <w:color w:val="0070C0"/>
                <w:sz w:val="20"/>
                <w:szCs w:val="20"/>
                <w:lang w:val="uk-UA"/>
              </w:rPr>
            </w:pPr>
            <w:r>
              <w:rPr>
                <w:rFonts w:ascii="Times New Roman" w:eastAsia="Calibri" w:hAnsi="Times New Roman" w:cs="Times New Roman"/>
                <w:b/>
                <w:sz w:val="20"/>
                <w:szCs w:val="20"/>
                <w:lang w:val="uk-UA"/>
              </w:rPr>
              <w:t>Потребує</w:t>
            </w:r>
            <w:r w:rsidR="00EF2965" w:rsidRPr="00952986">
              <w:rPr>
                <w:rFonts w:ascii="Times New Roman" w:eastAsia="Calibri" w:hAnsi="Times New Roman" w:cs="Times New Roman"/>
                <w:b/>
                <w:sz w:val="20"/>
                <w:szCs w:val="20"/>
                <w:lang w:val="uk-UA"/>
              </w:rPr>
              <w:t xml:space="preserve"> обговорення</w:t>
            </w:r>
          </w:p>
        </w:tc>
      </w:tr>
      <w:tr w:rsidR="00A305A0" w:rsidRPr="00F14630" w14:paraId="29252B7A" w14:textId="77777777" w:rsidTr="00182C6B">
        <w:trPr>
          <w:trHeight w:val="20"/>
        </w:trPr>
        <w:tc>
          <w:tcPr>
            <w:tcW w:w="4345" w:type="dxa"/>
            <w:gridSpan w:val="2"/>
            <w:vMerge w:val="restart"/>
            <w:tcBorders>
              <w:bottom w:val="nil"/>
            </w:tcBorders>
          </w:tcPr>
          <w:p w14:paraId="76D29949" w14:textId="77777777" w:rsidR="00A305A0" w:rsidRPr="00952986" w:rsidRDefault="00A305A0" w:rsidP="00EF2965">
            <w:pPr>
              <w:ind w:firstLine="720"/>
              <w:jc w:val="both"/>
              <w:rPr>
                <w:rFonts w:ascii="Times New Roman" w:eastAsia="Calibri" w:hAnsi="Times New Roman" w:cs="Times New Roman"/>
                <w:b/>
                <w:color w:val="0070C0"/>
                <w:sz w:val="20"/>
                <w:szCs w:val="20"/>
                <w:lang w:val="uk-UA"/>
              </w:rPr>
            </w:pPr>
          </w:p>
          <w:p w14:paraId="6BD89266" w14:textId="77777777" w:rsidR="00A305A0" w:rsidRPr="00952986" w:rsidRDefault="00A305A0" w:rsidP="00EF2965">
            <w:pPr>
              <w:ind w:firstLine="720"/>
              <w:jc w:val="both"/>
              <w:rPr>
                <w:rFonts w:ascii="Times New Roman" w:eastAsia="Calibri" w:hAnsi="Times New Roman" w:cs="Times New Roman"/>
                <w:b/>
                <w:color w:val="0070C0"/>
                <w:sz w:val="20"/>
                <w:szCs w:val="20"/>
                <w:lang w:val="uk-UA"/>
              </w:rPr>
            </w:pPr>
          </w:p>
          <w:p w14:paraId="696A4949" w14:textId="084F78C3" w:rsidR="00A305A0" w:rsidRPr="00952986" w:rsidRDefault="00A305A0" w:rsidP="00A305A0">
            <w:pPr>
              <w:ind w:firstLine="461"/>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8.3.2. Центр захист споживачів електричної енергії розглядає надану споживачем (заявником), оформлену належним чином, скаргу у порядку, визначеному </w:t>
            </w:r>
            <w:r w:rsidRPr="00952986">
              <w:rPr>
                <w:rFonts w:ascii="Times New Roman" w:eastAsia="Calibri" w:hAnsi="Times New Roman" w:cs="Times New Roman"/>
                <w:b/>
                <w:bCs/>
                <w:color w:val="0070C0"/>
                <w:sz w:val="20"/>
                <w:szCs w:val="20"/>
                <w:lang w:val="uk-UA"/>
              </w:rPr>
              <w:t xml:space="preserve">Положенням про центр захисту споживачів електричної енергії, що є </w:t>
            </w:r>
            <w:r w:rsidRPr="00952986">
              <w:rPr>
                <w:rFonts w:ascii="Times New Roman" w:eastAsia="Calibri" w:hAnsi="Times New Roman" w:cs="Times New Roman"/>
                <w:b/>
                <w:color w:val="0070C0"/>
                <w:sz w:val="20"/>
                <w:szCs w:val="20"/>
                <w:lang w:val="uk-UA"/>
              </w:rPr>
              <w:t>додатком 19 цих Правил.</w:t>
            </w:r>
          </w:p>
          <w:p w14:paraId="2D8A7593" w14:textId="77777777" w:rsidR="00A305A0" w:rsidRPr="00952986" w:rsidRDefault="00A305A0" w:rsidP="00A305A0">
            <w:pPr>
              <w:ind w:firstLine="461"/>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Учаснику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w:t>
            </w:r>
            <w:r w:rsidRPr="00952986">
              <w:rPr>
                <w:rFonts w:ascii="Times New Roman" w:eastAsia="Calibri" w:hAnsi="Times New Roman" w:cs="Times New Roman"/>
                <w:b/>
                <w:color w:val="0070C0"/>
                <w:sz w:val="20"/>
                <w:szCs w:val="20"/>
                <w:lang w:val="uk-UA"/>
              </w:rPr>
              <w:lastRenderedPageBreak/>
              <w:t>споживачів електричної енергії, покладаються на окремий структурний підрозділ (посадову особу) такого учасника роздрібного ринку.</w:t>
            </w:r>
          </w:p>
          <w:p w14:paraId="4C4EBB9F" w14:textId="77777777" w:rsidR="00A305A0" w:rsidRPr="00952986" w:rsidRDefault="00A305A0" w:rsidP="00A305A0">
            <w:pPr>
              <w:ind w:firstLine="461"/>
              <w:jc w:val="both"/>
              <w:rPr>
                <w:rFonts w:ascii="Times New Roman" w:eastAsia="Calibri" w:hAnsi="Times New Roman" w:cs="Times New Roman"/>
                <w:b/>
                <w:color w:val="0070C0"/>
                <w:sz w:val="20"/>
                <w:szCs w:val="20"/>
                <w:lang w:val="uk-UA"/>
              </w:rPr>
            </w:pPr>
          </w:p>
          <w:p w14:paraId="49A78D2D" w14:textId="77777777" w:rsidR="00A305A0" w:rsidRPr="00952986" w:rsidRDefault="00A305A0"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5A4280F2" w14:textId="77777777" w:rsidR="00A305A0" w:rsidRPr="00952986" w:rsidRDefault="00A305A0" w:rsidP="00EF2965">
            <w:pPr>
              <w:shd w:val="clear" w:color="auto" w:fill="FFFFFF"/>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lastRenderedPageBreak/>
              <w:t>ТОВ «</w:t>
            </w:r>
            <w:proofErr w:type="spellStart"/>
            <w:r w:rsidRPr="00952986">
              <w:rPr>
                <w:rFonts w:ascii="Times New Roman" w:eastAsia="Calibri" w:hAnsi="Times New Roman" w:cs="Times New Roman"/>
                <w:b/>
                <w:bCs/>
                <w:sz w:val="20"/>
                <w:szCs w:val="20"/>
                <w:lang w:val="uk-UA"/>
              </w:rPr>
              <w:t>Черкасиенергозбут</w:t>
            </w:r>
            <w:proofErr w:type="spellEnd"/>
            <w:r w:rsidRPr="00952986">
              <w:rPr>
                <w:rFonts w:ascii="Times New Roman" w:eastAsia="Calibri" w:hAnsi="Times New Roman" w:cs="Times New Roman"/>
                <w:b/>
                <w:bCs/>
                <w:sz w:val="20"/>
                <w:szCs w:val="20"/>
                <w:lang w:val="uk-UA"/>
              </w:rPr>
              <w:t>»</w:t>
            </w:r>
          </w:p>
          <w:p w14:paraId="437C76D3" w14:textId="77777777" w:rsidR="00A305A0" w:rsidRPr="00952986" w:rsidRDefault="00A305A0" w:rsidP="00EF2965">
            <w:pPr>
              <w:shd w:val="clear" w:color="auto" w:fill="FFFFFF"/>
              <w:jc w:val="both"/>
              <w:rPr>
                <w:rFonts w:ascii="Times New Roman" w:eastAsia="Calibri" w:hAnsi="Times New Roman" w:cs="Times New Roman"/>
                <w:b/>
                <w:bCs/>
                <w:sz w:val="20"/>
                <w:szCs w:val="20"/>
                <w:lang w:val="uk-UA"/>
              </w:rPr>
            </w:pPr>
          </w:p>
          <w:p w14:paraId="4459A240" w14:textId="77777777" w:rsidR="00A305A0" w:rsidRPr="00952986" w:rsidRDefault="00A305A0" w:rsidP="00E414B5">
            <w:pPr>
              <w:shd w:val="clear" w:color="auto" w:fill="FFFFFF"/>
              <w:ind w:firstLine="235"/>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8.3.2. Центр захист</w:t>
            </w:r>
            <w:r w:rsidRPr="00952986">
              <w:rPr>
                <w:rFonts w:ascii="Times New Roman" w:eastAsia="Calibri" w:hAnsi="Times New Roman" w:cs="Times New Roman"/>
                <w:b/>
                <w:color w:val="7030A0"/>
                <w:sz w:val="24"/>
                <w:szCs w:val="24"/>
                <w:lang w:val="uk-UA"/>
              </w:rPr>
              <w:t>у</w:t>
            </w:r>
            <w:r w:rsidRPr="00952986">
              <w:rPr>
                <w:rFonts w:ascii="Times New Roman" w:eastAsia="Calibri" w:hAnsi="Times New Roman" w:cs="Times New Roman"/>
                <w:b/>
                <w:color w:val="0070C0"/>
                <w:sz w:val="20"/>
                <w:szCs w:val="20"/>
                <w:lang w:val="uk-UA"/>
              </w:rPr>
              <w:t xml:space="preserve"> споживачів електричної енергії розглядає надану споживачем (заявником), оформлену належним чином, скаргу у порядку, визначеному Положенням про центр захисту споживачів електричної енергії, що є додатком 19 цих Правил.</w:t>
            </w:r>
          </w:p>
          <w:p w14:paraId="3BDFD4DC" w14:textId="3DB23F07" w:rsidR="00A305A0" w:rsidRPr="00952986" w:rsidRDefault="00A305A0"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rFonts w:eastAsia="Calibri"/>
                <w:b/>
                <w:color w:val="0070C0"/>
                <w:sz w:val="20"/>
                <w:szCs w:val="20"/>
                <w:lang w:val="uk-UA"/>
              </w:rPr>
              <w:t>….</w:t>
            </w:r>
          </w:p>
        </w:tc>
        <w:tc>
          <w:tcPr>
            <w:tcW w:w="3942" w:type="dxa"/>
            <w:gridSpan w:val="3"/>
          </w:tcPr>
          <w:p w14:paraId="74A064C1" w14:textId="77777777" w:rsidR="00A305A0" w:rsidRPr="00952986" w:rsidRDefault="00A305A0" w:rsidP="00EF2965">
            <w:pPr>
              <w:shd w:val="clear" w:color="auto" w:fill="FFFFFF"/>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ТОВ «</w:t>
            </w:r>
            <w:proofErr w:type="spellStart"/>
            <w:r w:rsidRPr="00952986">
              <w:rPr>
                <w:rFonts w:ascii="Times New Roman" w:eastAsia="Calibri" w:hAnsi="Times New Roman" w:cs="Times New Roman"/>
                <w:b/>
                <w:bCs/>
                <w:sz w:val="20"/>
                <w:szCs w:val="20"/>
                <w:lang w:val="uk-UA"/>
              </w:rPr>
              <w:t>Черкасиенергозбут</w:t>
            </w:r>
            <w:proofErr w:type="spellEnd"/>
            <w:r w:rsidRPr="00952986">
              <w:rPr>
                <w:rFonts w:ascii="Times New Roman" w:eastAsia="Calibri" w:hAnsi="Times New Roman" w:cs="Times New Roman"/>
                <w:b/>
                <w:bCs/>
                <w:sz w:val="20"/>
                <w:szCs w:val="20"/>
                <w:lang w:val="uk-UA"/>
              </w:rPr>
              <w:t>»</w:t>
            </w:r>
          </w:p>
          <w:p w14:paraId="48463A2C" w14:textId="77777777" w:rsidR="00A305A0" w:rsidRPr="00952986" w:rsidRDefault="00A305A0" w:rsidP="00EF2965">
            <w:pPr>
              <w:shd w:val="clear" w:color="auto" w:fill="FFFFFF"/>
              <w:jc w:val="both"/>
              <w:rPr>
                <w:rFonts w:ascii="Times New Roman" w:eastAsia="Calibri" w:hAnsi="Times New Roman" w:cs="Times New Roman"/>
                <w:b/>
                <w:bCs/>
                <w:sz w:val="20"/>
                <w:szCs w:val="20"/>
                <w:lang w:val="uk-UA"/>
              </w:rPr>
            </w:pPr>
          </w:p>
          <w:p w14:paraId="14F5C9C6" w14:textId="4F370AD3" w:rsidR="00A305A0" w:rsidRPr="00952986" w:rsidRDefault="00A305A0" w:rsidP="00EF2965">
            <w:pPr>
              <w:pStyle w:val="rvps7"/>
              <w:shd w:val="clear" w:color="auto" w:fill="FFFFFF"/>
              <w:spacing w:before="0" w:beforeAutospacing="0" w:after="0" w:afterAutospacing="0"/>
              <w:jc w:val="both"/>
              <w:rPr>
                <w:b/>
                <w:bCs/>
                <w:color w:val="333333"/>
                <w:sz w:val="20"/>
                <w:szCs w:val="20"/>
                <w:lang w:val="uk-UA"/>
              </w:rPr>
            </w:pPr>
            <w:r w:rsidRPr="00952986">
              <w:rPr>
                <w:b/>
                <w:bCs/>
                <w:color w:val="333333"/>
                <w:sz w:val="20"/>
                <w:szCs w:val="20"/>
                <w:lang w:val="uk-UA"/>
              </w:rPr>
              <w:t>Редакційна правка</w:t>
            </w:r>
          </w:p>
        </w:tc>
        <w:tc>
          <w:tcPr>
            <w:tcW w:w="3179" w:type="dxa"/>
            <w:gridSpan w:val="2"/>
          </w:tcPr>
          <w:p w14:paraId="7897CB52" w14:textId="77777777" w:rsidR="00A305A0" w:rsidRPr="00952986" w:rsidRDefault="00A305A0" w:rsidP="00EF2965">
            <w:pPr>
              <w:shd w:val="clear" w:color="auto" w:fill="FFFFFF"/>
              <w:ind w:firstLine="851"/>
              <w:jc w:val="both"/>
              <w:rPr>
                <w:rFonts w:ascii="Times New Roman" w:eastAsia="Calibri" w:hAnsi="Times New Roman" w:cs="Times New Roman"/>
                <w:b/>
                <w:color w:val="0070C0"/>
                <w:sz w:val="20"/>
                <w:szCs w:val="20"/>
                <w:lang w:val="uk-UA"/>
              </w:rPr>
            </w:pPr>
          </w:p>
          <w:p w14:paraId="670CA3A0" w14:textId="77777777" w:rsidR="00A305A0" w:rsidRPr="00952986" w:rsidRDefault="00A305A0" w:rsidP="00EF2965">
            <w:pPr>
              <w:shd w:val="clear" w:color="auto" w:fill="FFFFFF"/>
              <w:ind w:firstLine="851"/>
              <w:jc w:val="both"/>
              <w:rPr>
                <w:rFonts w:ascii="Times New Roman" w:eastAsia="Calibri" w:hAnsi="Times New Roman" w:cs="Times New Roman"/>
                <w:b/>
                <w:color w:val="0070C0"/>
                <w:sz w:val="20"/>
                <w:szCs w:val="20"/>
                <w:lang w:val="uk-UA"/>
              </w:rPr>
            </w:pPr>
          </w:p>
          <w:p w14:paraId="31476025" w14:textId="3EB29BFF" w:rsidR="00A305A0" w:rsidRPr="00952986" w:rsidRDefault="00A305A0"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Pr>
                <w:rFonts w:ascii="Times New Roman" w:eastAsia="Calibri" w:hAnsi="Times New Roman" w:cs="Times New Roman"/>
                <w:b/>
                <w:sz w:val="20"/>
                <w:szCs w:val="20"/>
                <w:lang w:val="uk-UA"/>
              </w:rPr>
              <w:t>овано в редакції:</w:t>
            </w:r>
          </w:p>
          <w:p w14:paraId="6CCEC89E" w14:textId="77777777" w:rsidR="00A305A0" w:rsidRPr="00952986" w:rsidRDefault="00A305A0" w:rsidP="00EF2965">
            <w:pPr>
              <w:shd w:val="clear" w:color="auto" w:fill="FFFFFF"/>
              <w:jc w:val="both"/>
              <w:rPr>
                <w:rFonts w:ascii="Times New Roman" w:eastAsia="Calibri" w:hAnsi="Times New Roman" w:cs="Times New Roman"/>
                <w:b/>
                <w:color w:val="0070C0"/>
                <w:sz w:val="20"/>
                <w:szCs w:val="20"/>
                <w:lang w:val="uk-UA"/>
              </w:rPr>
            </w:pPr>
          </w:p>
          <w:p w14:paraId="4B9C5F62" w14:textId="77777777" w:rsidR="00A305A0" w:rsidRPr="00952986" w:rsidRDefault="00A305A0" w:rsidP="00EF2965">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8.3.2. Центр захист</w:t>
            </w:r>
            <w:r w:rsidRPr="00952986">
              <w:rPr>
                <w:rFonts w:ascii="Times New Roman" w:eastAsia="Calibri" w:hAnsi="Times New Roman" w:cs="Times New Roman"/>
                <w:b/>
                <w:color w:val="00B050"/>
                <w:sz w:val="28"/>
                <w:szCs w:val="28"/>
                <w:lang w:val="uk-UA"/>
              </w:rPr>
              <w:t>у</w:t>
            </w:r>
            <w:r w:rsidRPr="00952986">
              <w:rPr>
                <w:rFonts w:ascii="Times New Roman" w:eastAsia="Calibri" w:hAnsi="Times New Roman" w:cs="Times New Roman"/>
                <w:b/>
                <w:color w:val="0070C0"/>
                <w:sz w:val="20"/>
                <w:szCs w:val="20"/>
                <w:lang w:val="uk-UA"/>
              </w:rPr>
              <w:t xml:space="preserve"> споживачів</w:t>
            </w:r>
          </w:p>
          <w:p w14:paraId="344A8034" w14:textId="1EF592DD" w:rsidR="00A305A0" w:rsidRPr="00952986" w:rsidRDefault="00A305A0" w:rsidP="00EF2965">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w:t>
            </w:r>
          </w:p>
        </w:tc>
      </w:tr>
      <w:tr w:rsidR="00A305A0" w:rsidRPr="00F14630" w14:paraId="229E6AFF" w14:textId="77777777" w:rsidTr="00E414B5">
        <w:trPr>
          <w:trHeight w:val="20"/>
        </w:trPr>
        <w:tc>
          <w:tcPr>
            <w:tcW w:w="4345" w:type="dxa"/>
            <w:gridSpan w:val="2"/>
            <w:vMerge/>
            <w:tcBorders>
              <w:bottom w:val="nil"/>
            </w:tcBorders>
          </w:tcPr>
          <w:p w14:paraId="3860A227" w14:textId="77777777" w:rsidR="00A305A0" w:rsidRPr="00952986" w:rsidRDefault="00A305A0"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5AF6CCB2" w14:textId="3EA05509" w:rsidR="00A305A0" w:rsidRPr="00952986" w:rsidRDefault="00A305A0"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 xml:space="preserve">АТ «ДТЕК ДНІПРОВСЬКІ ЕЛЕКТРОМЕРЕЖІ» </w:t>
            </w:r>
          </w:p>
          <w:p w14:paraId="457C145C" w14:textId="77777777" w:rsidR="00A305A0" w:rsidRPr="00952986" w:rsidRDefault="00A305A0" w:rsidP="00EF2965">
            <w:pPr>
              <w:shd w:val="clear" w:color="auto" w:fill="FFFFFF"/>
              <w:jc w:val="both"/>
              <w:rPr>
                <w:rFonts w:ascii="Times New Roman" w:eastAsia="Calibri" w:hAnsi="Times New Roman" w:cs="Times New Roman"/>
                <w:b/>
                <w:bCs/>
                <w:sz w:val="20"/>
                <w:szCs w:val="20"/>
                <w:lang w:val="uk-UA"/>
              </w:rPr>
            </w:pPr>
          </w:p>
          <w:p w14:paraId="2F5BDD8A" w14:textId="77777777" w:rsidR="00A305A0" w:rsidRPr="00952986" w:rsidRDefault="00A305A0" w:rsidP="00E414B5">
            <w:pPr>
              <w:widowControl w:val="0"/>
              <w:autoSpaceDE w:val="0"/>
              <w:autoSpaceDN w:val="0"/>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Calibri" w:hAnsi="Times New Roman" w:cs="Times New Roman"/>
                <w:b/>
                <w:color w:val="0070C0"/>
                <w:sz w:val="20"/>
                <w:szCs w:val="20"/>
                <w:lang w:val="uk-UA"/>
              </w:rPr>
              <w:t xml:space="preserve">8.3.2. Центр захист споживачів </w:t>
            </w:r>
            <w:r w:rsidRPr="00952986">
              <w:rPr>
                <w:rFonts w:ascii="Times New Roman" w:eastAsia="Calibri" w:hAnsi="Times New Roman" w:cs="Times New Roman"/>
                <w:b/>
                <w:color w:val="0070C0"/>
                <w:sz w:val="20"/>
                <w:szCs w:val="20"/>
                <w:lang w:val="uk-UA"/>
              </w:rPr>
              <w:lastRenderedPageBreak/>
              <w:t>електричної енергії розглядає надану споживачем (заявником), оформлену належним чином, скаргу у порядку, визначеному Положенням про центр захисту споживачів електричної енергії,</w:t>
            </w:r>
            <w:r w:rsidRPr="00952986">
              <w:rPr>
                <w:rFonts w:ascii="Times New Roman" w:eastAsia="Calibri" w:hAnsi="Times New Roman" w:cs="Times New Roman"/>
                <w:bCs/>
                <w:color w:val="0070C0"/>
                <w:sz w:val="20"/>
                <w:szCs w:val="20"/>
                <w:lang w:val="uk-UA"/>
              </w:rPr>
              <w:t xml:space="preserve"> </w:t>
            </w:r>
            <w:r w:rsidRPr="00952986">
              <w:rPr>
                <w:rFonts w:ascii="Times New Roman" w:eastAsia="Calibri" w:hAnsi="Times New Roman" w:cs="Times New Roman"/>
                <w:b/>
                <w:color w:val="7030A0"/>
                <w:sz w:val="20"/>
                <w:szCs w:val="20"/>
                <w:lang w:val="uk-UA"/>
              </w:rPr>
              <w:t xml:space="preserve">який розроблюється та затверджується відповідним учасником роздрібного ринку, </w:t>
            </w:r>
            <w:r w:rsidRPr="00952986">
              <w:rPr>
                <w:rFonts w:ascii="Times New Roman" w:eastAsia="Times New Roman" w:hAnsi="Times New Roman" w:cs="Times New Roman"/>
                <w:b/>
                <w:color w:val="7030A0"/>
                <w:sz w:val="20"/>
                <w:szCs w:val="20"/>
                <w:lang w:val="uk-UA" w:eastAsia="ru-RU"/>
              </w:rPr>
              <w:t>суб’єктом, що належить до особливої групи споживачів.</w:t>
            </w:r>
          </w:p>
          <w:p w14:paraId="3DE871D1" w14:textId="77777777" w:rsidR="00A305A0" w:rsidRPr="004A3876" w:rsidRDefault="00A305A0" w:rsidP="00E414B5">
            <w:pPr>
              <w:ind w:firstLine="377"/>
              <w:jc w:val="both"/>
              <w:rPr>
                <w:rFonts w:ascii="Times New Roman" w:eastAsia="Calibri" w:hAnsi="Times New Roman" w:cs="Times New Roman"/>
                <w:b/>
                <w:strike/>
                <w:color w:val="7030A0"/>
                <w:sz w:val="20"/>
                <w:szCs w:val="20"/>
                <w:lang w:val="uk-UA"/>
              </w:rPr>
            </w:pPr>
            <w:r w:rsidRPr="004A3876">
              <w:rPr>
                <w:rFonts w:ascii="Times New Roman" w:eastAsia="Calibri" w:hAnsi="Times New Roman" w:cs="Times New Roman"/>
                <w:b/>
                <w:strike/>
                <w:color w:val="7030A0"/>
                <w:sz w:val="20"/>
                <w:szCs w:val="20"/>
                <w:lang w:val="uk-UA"/>
              </w:rPr>
              <w:t>Учаснику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6E398184" w14:textId="77777777" w:rsidR="00A305A0" w:rsidRPr="00952986" w:rsidRDefault="00A305A0" w:rsidP="00EF2965">
            <w:pPr>
              <w:shd w:val="clear" w:color="auto" w:fill="FFFFFF"/>
              <w:jc w:val="both"/>
              <w:rPr>
                <w:rFonts w:ascii="Times New Roman" w:eastAsia="Calibri" w:hAnsi="Times New Roman" w:cs="Times New Roman"/>
                <w:b/>
                <w:bCs/>
                <w:sz w:val="20"/>
                <w:szCs w:val="20"/>
                <w:lang w:val="uk-UA"/>
              </w:rPr>
            </w:pPr>
          </w:p>
        </w:tc>
        <w:tc>
          <w:tcPr>
            <w:tcW w:w="3942" w:type="dxa"/>
            <w:gridSpan w:val="3"/>
          </w:tcPr>
          <w:p w14:paraId="2ACAB334" w14:textId="77777777" w:rsidR="00A305A0" w:rsidRPr="00952986" w:rsidRDefault="00A305A0"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ЕЛЕКТРОМЕРЕЖІ» </w:t>
            </w:r>
          </w:p>
          <w:p w14:paraId="06F2569E" w14:textId="77777777" w:rsidR="00A305A0" w:rsidRPr="00952986" w:rsidRDefault="00A305A0" w:rsidP="00EF2965">
            <w:pPr>
              <w:widowControl w:val="0"/>
              <w:autoSpaceDE w:val="0"/>
              <w:autoSpaceDN w:val="0"/>
              <w:ind w:firstLine="14"/>
              <w:jc w:val="both"/>
              <w:rPr>
                <w:rFonts w:ascii="Times New Roman" w:eastAsia="Times New Roman" w:hAnsi="Times New Roman" w:cs="Times New Roman"/>
                <w:sz w:val="20"/>
                <w:szCs w:val="20"/>
                <w:lang w:val="uk-UA"/>
              </w:rPr>
            </w:pPr>
          </w:p>
          <w:p w14:paraId="40D802FB" w14:textId="01B1395D" w:rsidR="00A305A0" w:rsidRPr="00952986" w:rsidRDefault="00A305A0"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Так як ЦЗС є структурним підрозділом </w:t>
            </w:r>
            <w:r w:rsidRPr="00952986">
              <w:rPr>
                <w:rFonts w:ascii="Times New Roman" w:eastAsia="Times New Roman" w:hAnsi="Times New Roman" w:cs="Times New Roman"/>
                <w:sz w:val="20"/>
                <w:szCs w:val="20"/>
                <w:lang w:val="uk-UA"/>
              </w:rPr>
              <w:lastRenderedPageBreak/>
              <w:t>відповідного учасника ринку, положення про його функціонування має розробляти безпосередньо цей учасник, а не Регулятор.</w:t>
            </w:r>
          </w:p>
          <w:p w14:paraId="39F72423" w14:textId="77777777" w:rsidR="00A305A0" w:rsidRPr="00952986" w:rsidRDefault="00A305A0" w:rsidP="00EF2965">
            <w:pPr>
              <w:widowControl w:val="0"/>
              <w:autoSpaceDE w:val="0"/>
              <w:autoSpaceDN w:val="0"/>
              <w:ind w:firstLine="14"/>
              <w:jc w:val="both"/>
              <w:rPr>
                <w:rFonts w:ascii="Times New Roman" w:eastAsia="Times New Roman" w:hAnsi="Times New Roman" w:cs="Times New Roman"/>
                <w:sz w:val="20"/>
                <w:szCs w:val="20"/>
                <w:lang w:val="uk-UA"/>
              </w:rPr>
            </w:pPr>
          </w:p>
          <w:p w14:paraId="59321B18" w14:textId="77777777" w:rsidR="00A305A0" w:rsidRPr="00952986" w:rsidRDefault="00A305A0" w:rsidP="00EF2965">
            <w:pPr>
              <w:widowControl w:val="0"/>
              <w:autoSpaceDE w:val="0"/>
              <w:autoSpaceDN w:val="0"/>
              <w:ind w:firstLine="14"/>
              <w:jc w:val="both"/>
              <w:rPr>
                <w:rFonts w:ascii="Times New Roman" w:eastAsia="Times New Roman" w:hAnsi="Times New Roman" w:cs="Times New Roman"/>
                <w:sz w:val="20"/>
                <w:szCs w:val="20"/>
                <w:lang w:val="uk-UA"/>
              </w:rPr>
            </w:pPr>
          </w:p>
          <w:p w14:paraId="2F2A8C81" w14:textId="4293CBA7" w:rsidR="00A305A0" w:rsidRPr="00952986" w:rsidRDefault="00A305A0" w:rsidP="00EF2965">
            <w:pPr>
              <w:pStyle w:val="rvps7"/>
              <w:shd w:val="clear" w:color="auto" w:fill="FFFFFF"/>
              <w:spacing w:before="0" w:beforeAutospacing="0" w:after="0" w:afterAutospacing="0"/>
              <w:jc w:val="both"/>
              <w:rPr>
                <w:b/>
                <w:bCs/>
                <w:color w:val="333333"/>
                <w:sz w:val="20"/>
                <w:szCs w:val="20"/>
                <w:lang w:val="uk-UA"/>
              </w:rPr>
            </w:pPr>
            <w:r w:rsidRPr="00952986">
              <w:rPr>
                <w:sz w:val="20"/>
                <w:szCs w:val="20"/>
                <w:lang w:val="uk-UA" w:eastAsia="en-US" w:bidi="ar-SA"/>
              </w:rPr>
              <w:t>Зазначена вимогу уже визначена у пункті 5.1.12</w:t>
            </w:r>
          </w:p>
        </w:tc>
        <w:tc>
          <w:tcPr>
            <w:tcW w:w="3179" w:type="dxa"/>
            <w:gridSpan w:val="2"/>
          </w:tcPr>
          <w:p w14:paraId="38421899" w14:textId="77777777" w:rsidR="00A305A0" w:rsidRPr="00952986" w:rsidRDefault="00A305A0" w:rsidP="00EF2965">
            <w:pPr>
              <w:shd w:val="clear" w:color="auto" w:fill="FFFFFF"/>
              <w:ind w:firstLine="851"/>
              <w:jc w:val="both"/>
              <w:rPr>
                <w:rFonts w:ascii="Times New Roman" w:eastAsia="Calibri" w:hAnsi="Times New Roman" w:cs="Times New Roman"/>
                <w:b/>
                <w:color w:val="0070C0"/>
                <w:sz w:val="20"/>
                <w:szCs w:val="20"/>
                <w:highlight w:val="yellow"/>
                <w:lang w:val="uk-UA"/>
              </w:rPr>
            </w:pPr>
          </w:p>
          <w:p w14:paraId="290853C7" w14:textId="77777777" w:rsidR="00A305A0" w:rsidRPr="00952986" w:rsidRDefault="00A305A0" w:rsidP="00EF2965">
            <w:pPr>
              <w:shd w:val="clear" w:color="auto" w:fill="FFFFFF"/>
              <w:jc w:val="both"/>
              <w:rPr>
                <w:rFonts w:ascii="Times New Roman" w:eastAsia="Calibri" w:hAnsi="Times New Roman" w:cs="Times New Roman"/>
                <w:b/>
                <w:sz w:val="20"/>
                <w:szCs w:val="20"/>
                <w:lang w:val="uk-UA"/>
              </w:rPr>
            </w:pPr>
          </w:p>
          <w:p w14:paraId="14FC7E4A" w14:textId="77777777" w:rsidR="00A305A0" w:rsidRPr="00952986" w:rsidRDefault="00A305A0" w:rsidP="00EF2965">
            <w:pPr>
              <w:shd w:val="clear" w:color="auto" w:fill="FFFFFF"/>
              <w:jc w:val="both"/>
              <w:rPr>
                <w:rFonts w:ascii="Times New Roman" w:eastAsia="Calibri" w:hAnsi="Times New Roman" w:cs="Times New Roman"/>
                <w:b/>
                <w:sz w:val="20"/>
                <w:szCs w:val="20"/>
                <w:lang w:val="uk-UA"/>
              </w:rPr>
            </w:pPr>
          </w:p>
          <w:p w14:paraId="0E5D0BE8" w14:textId="611F705E" w:rsidR="00A305A0" w:rsidRPr="00952986" w:rsidRDefault="00182C6B" w:rsidP="00182C6B">
            <w:pPr>
              <w:shd w:val="clear" w:color="auto" w:fill="FFFFFF"/>
              <w:jc w:val="both"/>
              <w:rPr>
                <w:rFonts w:ascii="Times New Roman" w:eastAsia="Calibri" w:hAnsi="Times New Roman" w:cs="Times New Roman"/>
                <w:b/>
                <w:color w:val="0070C0"/>
                <w:sz w:val="20"/>
                <w:szCs w:val="20"/>
                <w:lang w:val="uk-UA"/>
              </w:rPr>
            </w:pPr>
            <w:r>
              <w:rPr>
                <w:rFonts w:ascii="Times New Roman" w:eastAsia="Calibri" w:hAnsi="Times New Roman" w:cs="Times New Roman"/>
                <w:b/>
                <w:sz w:val="20"/>
                <w:szCs w:val="20"/>
                <w:lang w:val="uk-UA"/>
              </w:rPr>
              <w:t>Потребує</w:t>
            </w:r>
            <w:r w:rsidRPr="00952986">
              <w:rPr>
                <w:rFonts w:ascii="Times New Roman" w:eastAsia="Calibri" w:hAnsi="Times New Roman" w:cs="Times New Roman"/>
                <w:b/>
                <w:sz w:val="20"/>
                <w:szCs w:val="20"/>
                <w:lang w:val="uk-UA"/>
              </w:rPr>
              <w:t xml:space="preserve"> обговорення</w:t>
            </w:r>
            <w:r w:rsidRPr="00952986">
              <w:rPr>
                <w:rFonts w:ascii="Times New Roman" w:eastAsia="Calibri" w:hAnsi="Times New Roman" w:cs="Times New Roman"/>
                <w:b/>
                <w:color w:val="0070C0"/>
                <w:sz w:val="20"/>
                <w:szCs w:val="20"/>
                <w:lang w:val="uk-UA"/>
              </w:rPr>
              <w:t xml:space="preserve"> </w:t>
            </w:r>
          </w:p>
        </w:tc>
      </w:tr>
      <w:tr w:rsidR="00EF2965" w:rsidRPr="00F14630" w14:paraId="6E2D895A" w14:textId="77777777" w:rsidTr="00E414B5">
        <w:trPr>
          <w:trHeight w:val="20"/>
        </w:trPr>
        <w:tc>
          <w:tcPr>
            <w:tcW w:w="4345" w:type="dxa"/>
            <w:gridSpan w:val="2"/>
            <w:tcBorders>
              <w:top w:val="nil"/>
              <w:bottom w:val="nil"/>
            </w:tcBorders>
          </w:tcPr>
          <w:p w14:paraId="37D5A0E5"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3852AF5B" w14:textId="4B0A11D8"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315CCE4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E915CEC" w14:textId="77777777" w:rsidR="00EF2965" w:rsidRPr="00952986" w:rsidRDefault="00EF2965" w:rsidP="00E414B5">
            <w:pPr>
              <w:ind w:firstLine="377"/>
              <w:jc w:val="both"/>
              <w:rPr>
                <w:rFonts w:ascii="Times New Roman" w:eastAsia="Calibri" w:hAnsi="Times New Roman" w:cs="Times New Roman"/>
                <w:b/>
                <w:color w:val="0070C0"/>
                <w:sz w:val="20"/>
                <w:szCs w:val="20"/>
                <w:lang w:val="uk-UA" w:eastAsia="ru-RU"/>
              </w:rPr>
            </w:pPr>
            <w:r w:rsidRPr="00952986">
              <w:rPr>
                <w:rFonts w:ascii="Times New Roman" w:eastAsia="Calibri" w:hAnsi="Times New Roman" w:cs="Times New Roman"/>
                <w:b/>
                <w:color w:val="0070C0"/>
                <w:sz w:val="20"/>
                <w:szCs w:val="20"/>
                <w:lang w:val="uk-UA" w:eastAsia="ru-RU"/>
              </w:rPr>
              <w:t>8.3.2. Центр</w:t>
            </w:r>
            <w:r w:rsidRPr="00952986">
              <w:rPr>
                <w:rFonts w:ascii="Times New Roman" w:eastAsia="Calibri" w:hAnsi="Times New Roman" w:cs="Times New Roman"/>
                <w:bCs/>
                <w:color w:val="0070C0"/>
                <w:sz w:val="20"/>
                <w:szCs w:val="20"/>
                <w:lang w:val="uk-UA" w:eastAsia="ru-RU"/>
              </w:rPr>
              <w:t xml:space="preserve"> </w:t>
            </w:r>
            <w:r w:rsidRPr="00952986">
              <w:rPr>
                <w:rFonts w:ascii="Times New Roman" w:eastAsia="Calibri" w:hAnsi="Times New Roman" w:cs="Times New Roman"/>
                <w:b/>
                <w:color w:val="0070C0"/>
                <w:sz w:val="20"/>
                <w:szCs w:val="20"/>
                <w:lang w:val="uk-UA" w:eastAsia="ru-RU"/>
              </w:rPr>
              <w:t>захист</w:t>
            </w:r>
            <w:r w:rsidRPr="00952986">
              <w:rPr>
                <w:rFonts w:ascii="Times New Roman" w:eastAsia="Calibri" w:hAnsi="Times New Roman" w:cs="Times New Roman"/>
                <w:b/>
                <w:color w:val="7030A0"/>
                <w:sz w:val="20"/>
                <w:szCs w:val="20"/>
                <w:lang w:val="uk-UA" w:eastAsia="ru-RU"/>
              </w:rPr>
              <w:t>у</w:t>
            </w:r>
            <w:r w:rsidRPr="00952986">
              <w:rPr>
                <w:rFonts w:ascii="Times New Roman" w:eastAsia="Calibri" w:hAnsi="Times New Roman" w:cs="Times New Roman"/>
                <w:bCs/>
                <w:sz w:val="20"/>
                <w:szCs w:val="20"/>
                <w:lang w:val="uk-UA" w:eastAsia="ru-RU"/>
              </w:rPr>
              <w:t xml:space="preserve"> </w:t>
            </w:r>
            <w:r w:rsidRPr="00952986">
              <w:rPr>
                <w:rFonts w:ascii="Times New Roman" w:eastAsia="Calibri" w:hAnsi="Times New Roman" w:cs="Times New Roman"/>
                <w:b/>
                <w:color w:val="0070C0"/>
                <w:sz w:val="20"/>
                <w:szCs w:val="20"/>
                <w:lang w:val="uk-UA" w:eastAsia="ru-RU"/>
              </w:rPr>
              <w:t>споживачів електричної енергії розглядає надану споживачем (заявником), оформлену</w:t>
            </w:r>
            <w:r w:rsidRPr="00952986">
              <w:rPr>
                <w:rFonts w:ascii="Times New Roman" w:eastAsia="Calibri" w:hAnsi="Times New Roman" w:cs="Times New Roman"/>
                <w:bCs/>
                <w:color w:val="0070C0"/>
                <w:sz w:val="20"/>
                <w:szCs w:val="20"/>
                <w:lang w:val="uk-UA" w:eastAsia="ru-RU"/>
              </w:rPr>
              <w:t xml:space="preserve"> </w:t>
            </w:r>
            <w:r w:rsidRPr="00952986">
              <w:rPr>
                <w:rFonts w:ascii="Times New Roman" w:eastAsia="Calibri" w:hAnsi="Times New Roman" w:cs="Times New Roman"/>
                <w:b/>
                <w:color w:val="7030A0"/>
                <w:sz w:val="20"/>
                <w:szCs w:val="20"/>
                <w:lang w:val="uk-UA" w:eastAsia="ru-RU"/>
              </w:rPr>
              <w:t>з дотриманням вимог законодавства</w:t>
            </w:r>
            <w:r w:rsidRPr="00952986">
              <w:rPr>
                <w:rFonts w:ascii="Times New Roman" w:eastAsia="Calibri" w:hAnsi="Times New Roman" w:cs="Times New Roman"/>
                <w:bCs/>
                <w:sz w:val="20"/>
                <w:szCs w:val="20"/>
                <w:lang w:val="uk-UA" w:eastAsia="ru-RU"/>
              </w:rPr>
              <w:t xml:space="preserve">, </w:t>
            </w:r>
            <w:r w:rsidRPr="00952986">
              <w:rPr>
                <w:rFonts w:ascii="Times New Roman" w:eastAsia="Calibri" w:hAnsi="Times New Roman" w:cs="Times New Roman"/>
                <w:b/>
                <w:color w:val="0070C0"/>
                <w:sz w:val="20"/>
                <w:szCs w:val="20"/>
                <w:lang w:val="uk-UA" w:eastAsia="ru-RU"/>
              </w:rPr>
              <w:t>скаргу у порядку, визначеному Положенням про центр захисту споживачів електричної енергії, що є додатком 19 до цих Правил.</w:t>
            </w:r>
          </w:p>
          <w:p w14:paraId="324638F7" w14:textId="77777777" w:rsidR="00E414B5" w:rsidRDefault="00E414B5" w:rsidP="00E414B5">
            <w:pPr>
              <w:widowControl w:val="0"/>
              <w:autoSpaceDE w:val="0"/>
              <w:autoSpaceDN w:val="0"/>
              <w:ind w:firstLine="377"/>
              <w:contextualSpacing/>
              <w:jc w:val="both"/>
              <w:rPr>
                <w:rFonts w:ascii="Times New Roman" w:eastAsia="Calibri" w:hAnsi="Times New Roman" w:cs="Times New Roman"/>
                <w:b/>
                <w:strike/>
                <w:color w:val="7030A0"/>
                <w:sz w:val="20"/>
                <w:szCs w:val="20"/>
                <w:lang w:val="uk-UA" w:eastAsia="ru-RU"/>
              </w:rPr>
            </w:pPr>
          </w:p>
          <w:p w14:paraId="797CCB3F" w14:textId="77777777" w:rsidR="00E414B5" w:rsidRDefault="00E414B5" w:rsidP="00E414B5">
            <w:pPr>
              <w:widowControl w:val="0"/>
              <w:autoSpaceDE w:val="0"/>
              <w:autoSpaceDN w:val="0"/>
              <w:ind w:firstLine="377"/>
              <w:contextualSpacing/>
              <w:jc w:val="both"/>
              <w:rPr>
                <w:rFonts w:ascii="Times New Roman" w:eastAsia="Calibri" w:hAnsi="Times New Roman" w:cs="Times New Roman"/>
                <w:b/>
                <w:strike/>
                <w:color w:val="7030A0"/>
                <w:sz w:val="20"/>
                <w:szCs w:val="20"/>
                <w:lang w:val="uk-UA" w:eastAsia="ru-RU"/>
              </w:rPr>
            </w:pPr>
          </w:p>
          <w:p w14:paraId="358BB0CA" w14:textId="4B0427EF" w:rsidR="00EF2965" w:rsidRPr="00952986" w:rsidRDefault="00EF2965" w:rsidP="00E414B5">
            <w:pPr>
              <w:widowControl w:val="0"/>
              <w:autoSpaceDE w:val="0"/>
              <w:autoSpaceDN w:val="0"/>
              <w:ind w:firstLine="377"/>
              <w:contextualSpacing/>
              <w:jc w:val="both"/>
              <w:rPr>
                <w:rFonts w:ascii="Times New Roman" w:eastAsia="Times New Roman" w:hAnsi="Times New Roman" w:cs="Times New Roman"/>
                <w:b/>
                <w:bCs/>
                <w:color w:val="7030A0"/>
                <w:sz w:val="20"/>
                <w:szCs w:val="20"/>
                <w:lang w:val="uk-UA"/>
              </w:rPr>
            </w:pPr>
            <w:r w:rsidRPr="00952986">
              <w:rPr>
                <w:rFonts w:ascii="Times New Roman" w:eastAsia="Calibri" w:hAnsi="Times New Roman" w:cs="Times New Roman"/>
                <w:b/>
                <w:strike/>
                <w:color w:val="7030A0"/>
                <w:sz w:val="20"/>
                <w:szCs w:val="20"/>
                <w:lang w:val="uk-UA" w:eastAsia="ru-RU"/>
              </w:rPr>
              <w:t>Учаснику роздрібного ринку, який обслуговує менше 100 000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198A2FE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71FB3E56"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4E9351D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1C8116EC"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Вимоги до звернень, в тому числі до скарг регулюються Законом України «Про звернення громадян» та Положенням, що пропонується як до додаток до цих Правил.</w:t>
            </w:r>
          </w:p>
          <w:p w14:paraId="1F59109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6DD19F6"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55CB264" w14:textId="5B39CE4E"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sz w:val="20"/>
                <w:szCs w:val="20"/>
                <w:lang w:val="uk-UA" w:eastAsia="ru-RU"/>
              </w:rPr>
              <w:t>Цей абзац дублює положення пунктів 5.1.12 та 5.2.8 у запропонованій редакції.</w:t>
            </w:r>
          </w:p>
        </w:tc>
        <w:tc>
          <w:tcPr>
            <w:tcW w:w="3179" w:type="dxa"/>
            <w:gridSpan w:val="2"/>
          </w:tcPr>
          <w:p w14:paraId="1C8EDF94" w14:textId="77777777" w:rsidR="00E414B5" w:rsidRPr="00952986" w:rsidRDefault="00E414B5" w:rsidP="00E414B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Pr>
                <w:rFonts w:ascii="Times New Roman" w:eastAsia="Calibri" w:hAnsi="Times New Roman" w:cs="Times New Roman"/>
                <w:b/>
                <w:sz w:val="20"/>
                <w:szCs w:val="20"/>
                <w:lang w:val="uk-UA"/>
              </w:rPr>
              <w:t>овано в редакції:</w:t>
            </w:r>
          </w:p>
          <w:p w14:paraId="7030BF91" w14:textId="77777777" w:rsidR="00E414B5" w:rsidRPr="00952986" w:rsidRDefault="00E414B5" w:rsidP="00E414B5">
            <w:pPr>
              <w:jc w:val="both"/>
              <w:rPr>
                <w:rFonts w:ascii="Times New Roman" w:eastAsia="Calibri" w:hAnsi="Times New Roman" w:cs="Times New Roman"/>
                <w:b/>
                <w:color w:val="0070C0"/>
                <w:sz w:val="20"/>
                <w:szCs w:val="20"/>
                <w:lang w:val="uk-UA" w:eastAsia="ru-RU"/>
              </w:rPr>
            </w:pPr>
            <w:r w:rsidRPr="00952986">
              <w:rPr>
                <w:rFonts w:ascii="Times New Roman" w:eastAsia="Calibri" w:hAnsi="Times New Roman" w:cs="Times New Roman"/>
                <w:b/>
                <w:color w:val="0070C0"/>
                <w:sz w:val="20"/>
                <w:szCs w:val="20"/>
                <w:lang w:val="uk-UA" w:eastAsia="ru-RU"/>
              </w:rPr>
              <w:t>8.3.2. Центр</w:t>
            </w:r>
            <w:r w:rsidRPr="00952986">
              <w:rPr>
                <w:rFonts w:ascii="Times New Roman" w:eastAsia="Calibri" w:hAnsi="Times New Roman" w:cs="Times New Roman"/>
                <w:bCs/>
                <w:color w:val="0070C0"/>
                <w:sz w:val="20"/>
                <w:szCs w:val="20"/>
                <w:lang w:val="uk-UA" w:eastAsia="ru-RU"/>
              </w:rPr>
              <w:t xml:space="preserve"> </w:t>
            </w:r>
            <w:r w:rsidRPr="00952986">
              <w:rPr>
                <w:rFonts w:ascii="Times New Roman" w:eastAsia="Calibri" w:hAnsi="Times New Roman" w:cs="Times New Roman"/>
                <w:b/>
                <w:color w:val="0070C0"/>
                <w:sz w:val="20"/>
                <w:szCs w:val="20"/>
                <w:lang w:val="uk-UA" w:eastAsia="ru-RU"/>
              </w:rPr>
              <w:t>захист</w:t>
            </w:r>
            <w:r w:rsidRPr="00952986">
              <w:rPr>
                <w:rFonts w:ascii="Times New Roman" w:eastAsia="Calibri" w:hAnsi="Times New Roman" w:cs="Times New Roman"/>
                <w:b/>
                <w:color w:val="7030A0"/>
                <w:sz w:val="20"/>
                <w:szCs w:val="20"/>
                <w:lang w:val="uk-UA" w:eastAsia="ru-RU"/>
              </w:rPr>
              <w:t>у</w:t>
            </w:r>
            <w:r w:rsidRPr="00952986">
              <w:rPr>
                <w:rFonts w:ascii="Times New Roman" w:eastAsia="Calibri" w:hAnsi="Times New Roman" w:cs="Times New Roman"/>
                <w:bCs/>
                <w:sz w:val="20"/>
                <w:szCs w:val="20"/>
                <w:lang w:val="uk-UA" w:eastAsia="ru-RU"/>
              </w:rPr>
              <w:t xml:space="preserve"> </w:t>
            </w:r>
            <w:r w:rsidRPr="00952986">
              <w:rPr>
                <w:rFonts w:ascii="Times New Roman" w:eastAsia="Calibri" w:hAnsi="Times New Roman" w:cs="Times New Roman"/>
                <w:b/>
                <w:color w:val="0070C0"/>
                <w:sz w:val="20"/>
                <w:szCs w:val="20"/>
                <w:lang w:val="uk-UA" w:eastAsia="ru-RU"/>
              </w:rPr>
              <w:t>споживачів електричної енергії розглядає надану споживачем (заявником), оформлену</w:t>
            </w:r>
            <w:r w:rsidRPr="00952986">
              <w:rPr>
                <w:rFonts w:ascii="Times New Roman" w:eastAsia="Calibri" w:hAnsi="Times New Roman" w:cs="Times New Roman"/>
                <w:bCs/>
                <w:color w:val="0070C0"/>
                <w:sz w:val="20"/>
                <w:szCs w:val="20"/>
                <w:lang w:val="uk-UA" w:eastAsia="ru-RU"/>
              </w:rPr>
              <w:t xml:space="preserve"> </w:t>
            </w:r>
            <w:r w:rsidRPr="00E414B5">
              <w:rPr>
                <w:rFonts w:ascii="Times New Roman" w:eastAsia="Calibri" w:hAnsi="Times New Roman" w:cs="Times New Roman"/>
                <w:b/>
                <w:color w:val="00B050"/>
                <w:sz w:val="20"/>
                <w:szCs w:val="20"/>
                <w:lang w:val="uk-UA" w:eastAsia="ru-RU"/>
              </w:rPr>
              <w:t>з дотриманням вимог законодавства</w:t>
            </w:r>
            <w:r w:rsidRPr="00E414B5">
              <w:rPr>
                <w:rFonts w:ascii="Times New Roman" w:eastAsia="Calibri" w:hAnsi="Times New Roman" w:cs="Times New Roman"/>
                <w:bCs/>
                <w:color w:val="00B050"/>
                <w:sz w:val="20"/>
                <w:szCs w:val="20"/>
                <w:lang w:val="uk-UA" w:eastAsia="ru-RU"/>
              </w:rPr>
              <w:t>,</w:t>
            </w:r>
            <w:r w:rsidRPr="00952986">
              <w:rPr>
                <w:rFonts w:ascii="Times New Roman" w:eastAsia="Calibri" w:hAnsi="Times New Roman" w:cs="Times New Roman"/>
                <w:bCs/>
                <w:sz w:val="20"/>
                <w:szCs w:val="20"/>
                <w:lang w:val="uk-UA" w:eastAsia="ru-RU"/>
              </w:rPr>
              <w:t xml:space="preserve"> </w:t>
            </w:r>
            <w:r w:rsidRPr="00952986">
              <w:rPr>
                <w:rFonts w:ascii="Times New Roman" w:eastAsia="Calibri" w:hAnsi="Times New Roman" w:cs="Times New Roman"/>
                <w:b/>
                <w:color w:val="0070C0"/>
                <w:sz w:val="20"/>
                <w:szCs w:val="20"/>
                <w:lang w:val="uk-UA" w:eastAsia="ru-RU"/>
              </w:rPr>
              <w:t>скаргу у порядку, визначеному Положенням про центр захисту споживачів електричної енергії, що є додатком 19 до цих Правил.</w:t>
            </w:r>
          </w:p>
          <w:p w14:paraId="0CDB0295" w14:textId="77777777" w:rsidR="00E414B5" w:rsidRDefault="00E414B5" w:rsidP="00EF2965">
            <w:pPr>
              <w:shd w:val="clear" w:color="auto" w:fill="FFFFFF"/>
              <w:jc w:val="both"/>
              <w:rPr>
                <w:rFonts w:ascii="Times New Roman" w:eastAsia="Calibri" w:hAnsi="Times New Roman" w:cs="Times New Roman"/>
                <w:b/>
                <w:sz w:val="20"/>
                <w:szCs w:val="20"/>
                <w:lang w:val="uk-UA"/>
              </w:rPr>
            </w:pPr>
          </w:p>
          <w:p w14:paraId="6053FC19" w14:textId="2993240E" w:rsidR="00EF2965" w:rsidRPr="00952986" w:rsidRDefault="00E414B5" w:rsidP="00EF2965">
            <w:pPr>
              <w:shd w:val="clear" w:color="auto" w:fill="FFFFFF"/>
              <w:jc w:val="both"/>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Потребує</w:t>
            </w:r>
            <w:r w:rsidRPr="00952986">
              <w:rPr>
                <w:rFonts w:ascii="Times New Roman" w:eastAsia="Calibri" w:hAnsi="Times New Roman" w:cs="Times New Roman"/>
                <w:b/>
                <w:sz w:val="20"/>
                <w:szCs w:val="20"/>
                <w:lang w:val="uk-UA"/>
              </w:rPr>
              <w:t xml:space="preserve"> обговорення</w:t>
            </w:r>
            <w:r w:rsidRPr="00952986">
              <w:rPr>
                <w:rFonts w:ascii="Times New Roman" w:eastAsia="Calibri" w:hAnsi="Times New Roman" w:cs="Times New Roman"/>
                <w:b/>
                <w:color w:val="0070C0"/>
                <w:sz w:val="20"/>
                <w:szCs w:val="20"/>
                <w:lang w:val="uk-UA"/>
              </w:rPr>
              <w:t xml:space="preserve"> </w:t>
            </w:r>
          </w:p>
          <w:p w14:paraId="10EBFF12"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3034A1BC" w14:textId="65337688"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tc>
      </w:tr>
      <w:tr w:rsidR="00EF2965" w:rsidRPr="0051289A" w14:paraId="19363429" w14:textId="77777777" w:rsidTr="00E414B5">
        <w:trPr>
          <w:trHeight w:val="20"/>
        </w:trPr>
        <w:tc>
          <w:tcPr>
            <w:tcW w:w="4345" w:type="dxa"/>
            <w:gridSpan w:val="2"/>
            <w:tcBorders>
              <w:top w:val="nil"/>
              <w:bottom w:val="nil"/>
            </w:tcBorders>
          </w:tcPr>
          <w:p w14:paraId="364AD441"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1AF03105"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28419063" w14:textId="77777777" w:rsidR="00EF2965" w:rsidRPr="00952986" w:rsidRDefault="00EF2965" w:rsidP="00EF2965">
            <w:pPr>
              <w:suppressAutoHyphens/>
              <w:jc w:val="both"/>
              <w:rPr>
                <w:rFonts w:ascii="Times New Roman" w:eastAsia="Calibri" w:hAnsi="Times New Roman" w:cs="Times New Roman"/>
                <w:color w:val="000000"/>
                <w:sz w:val="20"/>
                <w:szCs w:val="20"/>
                <w:lang w:val="uk-UA" w:eastAsia="zh-CN"/>
              </w:rPr>
            </w:pPr>
          </w:p>
          <w:p w14:paraId="601CA7BD" w14:textId="0875BF89" w:rsidR="00EF2965" w:rsidRPr="00952986" w:rsidRDefault="00EF2965" w:rsidP="00E414B5">
            <w:pPr>
              <w:suppressAutoHyphens/>
              <w:ind w:firstLine="377"/>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 xml:space="preserve">8.3.2. Центр захист споживачів електричної енергії розглядає надану споживачем (заявником), оформлену </w:t>
            </w:r>
            <w:r w:rsidRPr="00952986">
              <w:rPr>
                <w:rFonts w:ascii="Times New Roman" w:eastAsia="Calibri" w:hAnsi="Times New Roman" w:cs="Times New Roman"/>
                <w:b/>
                <w:bCs/>
                <w:color w:val="0070C0"/>
                <w:sz w:val="20"/>
                <w:szCs w:val="20"/>
                <w:lang w:val="uk-UA" w:eastAsia="zh-CN"/>
              </w:rPr>
              <w:lastRenderedPageBreak/>
              <w:t>належним чином, скаргу/</w:t>
            </w:r>
            <w:r w:rsidRPr="00952986">
              <w:rPr>
                <w:rFonts w:ascii="Times New Roman" w:eastAsia="Calibri" w:hAnsi="Times New Roman" w:cs="Times New Roman"/>
                <w:b/>
                <w:bCs/>
                <w:color w:val="7030A0"/>
                <w:sz w:val="20"/>
                <w:szCs w:val="20"/>
                <w:lang w:val="uk-UA" w:eastAsia="zh-CN"/>
              </w:rPr>
              <w:t xml:space="preserve">повторну скаргу (звернення) </w:t>
            </w:r>
            <w:r w:rsidRPr="00952986">
              <w:rPr>
                <w:rFonts w:ascii="Times New Roman" w:eastAsia="Calibri" w:hAnsi="Times New Roman" w:cs="Times New Roman"/>
                <w:b/>
                <w:bCs/>
                <w:color w:val="0070C0"/>
                <w:sz w:val="20"/>
                <w:szCs w:val="20"/>
                <w:lang w:val="uk-UA" w:eastAsia="zh-CN"/>
              </w:rPr>
              <w:t>у порядку, визначеному Положенням про центр захисту споживачів електричної енергії, що є додатком 19 цих Правил.</w:t>
            </w:r>
          </w:p>
          <w:p w14:paraId="465BD507" w14:textId="77777777" w:rsidR="00EF2965" w:rsidRPr="00952986" w:rsidRDefault="00EF2965" w:rsidP="00E414B5">
            <w:pPr>
              <w:widowControl w:val="0"/>
              <w:shd w:val="clear" w:color="auto" w:fill="FFFFFF"/>
              <w:tabs>
                <w:tab w:val="left" w:pos="1163"/>
              </w:tabs>
              <w:suppressAutoHyphens/>
              <w:snapToGrid w:val="0"/>
              <w:ind w:firstLine="377"/>
              <w:contextualSpacing/>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uk-UA"/>
              </w:rPr>
              <w:t>Учаснику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6FBD8AD1" w14:textId="5866A0A6"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55837686" w14:textId="77777777" w:rsidR="00EF2965" w:rsidRPr="00952986" w:rsidRDefault="00EF2965" w:rsidP="00E414B5">
            <w:pPr>
              <w:suppressAutoHyphens/>
              <w:jc w:val="both"/>
              <w:rPr>
                <w:rFonts w:ascii="Times New Roman" w:eastAsia="Times New Roman" w:hAnsi="Times New Roman" w:cs="Times New Roman"/>
                <w:bCs/>
                <w:sz w:val="20"/>
                <w:szCs w:val="20"/>
                <w:lang w:val="uk-UA" w:eastAsia="ru-RU"/>
              </w:rPr>
            </w:pPr>
          </w:p>
        </w:tc>
        <w:tc>
          <w:tcPr>
            <w:tcW w:w="3179" w:type="dxa"/>
            <w:gridSpan w:val="2"/>
          </w:tcPr>
          <w:p w14:paraId="50723070" w14:textId="77777777" w:rsidR="00EF2965" w:rsidRPr="00952986" w:rsidRDefault="00EF2965" w:rsidP="00EF2965">
            <w:pPr>
              <w:shd w:val="clear" w:color="auto" w:fill="FFFFFF"/>
              <w:ind w:firstLine="851"/>
              <w:jc w:val="both"/>
              <w:rPr>
                <w:rFonts w:ascii="Times New Roman" w:eastAsia="Calibri" w:hAnsi="Times New Roman" w:cs="Times New Roman"/>
                <w:b/>
                <w:bCs/>
                <w:color w:val="0070C0"/>
                <w:sz w:val="20"/>
                <w:szCs w:val="20"/>
                <w:lang w:val="uk-UA" w:eastAsia="zh-CN"/>
              </w:rPr>
            </w:pPr>
          </w:p>
          <w:p w14:paraId="233F08C0" w14:textId="132AEEBD" w:rsidR="00EF2965" w:rsidRPr="00952986" w:rsidRDefault="00EF2965" w:rsidP="00EF2965">
            <w:pPr>
              <w:shd w:val="clear" w:color="auto" w:fill="FFFFFF"/>
              <w:jc w:val="both"/>
              <w:rPr>
                <w:rFonts w:ascii="Times New Roman" w:eastAsia="Calibri" w:hAnsi="Times New Roman" w:cs="Times New Roman"/>
                <w:b/>
                <w:bCs/>
                <w:sz w:val="20"/>
                <w:szCs w:val="20"/>
                <w:lang w:val="uk-UA" w:eastAsia="zh-CN"/>
              </w:rPr>
            </w:pPr>
            <w:r w:rsidRPr="00952986">
              <w:rPr>
                <w:rFonts w:ascii="Times New Roman" w:eastAsia="Calibri" w:hAnsi="Times New Roman" w:cs="Times New Roman"/>
                <w:b/>
                <w:bCs/>
                <w:sz w:val="20"/>
                <w:szCs w:val="20"/>
                <w:lang w:val="uk-UA" w:eastAsia="zh-CN"/>
              </w:rPr>
              <w:t xml:space="preserve">Попередньо </w:t>
            </w:r>
            <w:r w:rsidR="00E414B5">
              <w:rPr>
                <w:rFonts w:ascii="Times New Roman" w:eastAsia="Calibri" w:hAnsi="Times New Roman" w:cs="Times New Roman"/>
                <w:b/>
                <w:bCs/>
                <w:sz w:val="20"/>
                <w:szCs w:val="20"/>
                <w:lang w:val="uk-UA" w:eastAsia="zh-CN"/>
              </w:rPr>
              <w:t xml:space="preserve">частково </w:t>
            </w:r>
            <w:r w:rsidRPr="00952986">
              <w:rPr>
                <w:rFonts w:ascii="Times New Roman" w:eastAsia="Calibri" w:hAnsi="Times New Roman" w:cs="Times New Roman"/>
                <w:b/>
                <w:bCs/>
                <w:sz w:val="20"/>
                <w:szCs w:val="20"/>
                <w:lang w:val="uk-UA" w:eastAsia="zh-CN"/>
              </w:rPr>
              <w:t>врах</w:t>
            </w:r>
            <w:r w:rsidR="00E414B5">
              <w:rPr>
                <w:rFonts w:ascii="Times New Roman" w:eastAsia="Calibri" w:hAnsi="Times New Roman" w:cs="Times New Roman"/>
                <w:b/>
                <w:bCs/>
                <w:sz w:val="20"/>
                <w:szCs w:val="20"/>
                <w:lang w:val="uk-UA" w:eastAsia="zh-CN"/>
              </w:rPr>
              <w:t>овано</w:t>
            </w:r>
            <w:r w:rsidRPr="00952986">
              <w:rPr>
                <w:rFonts w:ascii="Times New Roman" w:eastAsia="Calibri" w:hAnsi="Times New Roman" w:cs="Times New Roman"/>
                <w:b/>
                <w:bCs/>
                <w:sz w:val="20"/>
                <w:szCs w:val="20"/>
                <w:lang w:val="uk-UA" w:eastAsia="zh-CN"/>
              </w:rPr>
              <w:t xml:space="preserve"> в редакції</w:t>
            </w:r>
            <w:r w:rsidR="00E414B5">
              <w:rPr>
                <w:rFonts w:ascii="Times New Roman" w:eastAsia="Calibri" w:hAnsi="Times New Roman" w:cs="Times New Roman"/>
                <w:b/>
                <w:bCs/>
                <w:sz w:val="20"/>
                <w:szCs w:val="20"/>
                <w:lang w:val="uk-UA" w:eastAsia="zh-CN"/>
              </w:rPr>
              <w:t>:</w:t>
            </w:r>
          </w:p>
          <w:p w14:paraId="631FDC9A" w14:textId="585EF8F4" w:rsidR="00EF2965" w:rsidRPr="00952986" w:rsidRDefault="00EF2965" w:rsidP="00EF2965">
            <w:pPr>
              <w:suppressAutoHyphens/>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 xml:space="preserve">8.3.2. Центр захист споживачів електричної енергії розглядає </w:t>
            </w:r>
            <w:r w:rsidRPr="00952986">
              <w:rPr>
                <w:rFonts w:ascii="Times New Roman" w:eastAsia="Calibri" w:hAnsi="Times New Roman" w:cs="Times New Roman"/>
                <w:b/>
                <w:bCs/>
                <w:color w:val="0070C0"/>
                <w:sz w:val="20"/>
                <w:szCs w:val="20"/>
                <w:lang w:val="uk-UA" w:eastAsia="zh-CN"/>
              </w:rPr>
              <w:lastRenderedPageBreak/>
              <w:t>надану споживачем (заявником), оформлену належним чином, скаргу/</w:t>
            </w:r>
            <w:r w:rsidRPr="00952986">
              <w:rPr>
                <w:rFonts w:ascii="Times New Roman" w:eastAsia="Calibri" w:hAnsi="Times New Roman" w:cs="Times New Roman"/>
                <w:b/>
                <w:bCs/>
                <w:color w:val="00B050"/>
                <w:sz w:val="20"/>
                <w:szCs w:val="20"/>
                <w:lang w:val="uk-UA" w:eastAsia="zh-CN"/>
              </w:rPr>
              <w:t xml:space="preserve">повторну скаргу </w:t>
            </w:r>
            <w:r w:rsidRPr="00952986">
              <w:rPr>
                <w:rFonts w:ascii="Times New Roman" w:eastAsia="Calibri" w:hAnsi="Times New Roman" w:cs="Times New Roman"/>
                <w:b/>
                <w:bCs/>
                <w:color w:val="0070C0"/>
                <w:sz w:val="20"/>
                <w:szCs w:val="20"/>
                <w:lang w:val="uk-UA" w:eastAsia="zh-CN"/>
              </w:rPr>
              <w:t>у порядку, визначеному Положенням про центр захисту споживачів електричної енергії, що є додатком 19 цих Правил.</w:t>
            </w:r>
          </w:p>
          <w:p w14:paraId="2F66E399" w14:textId="26FA15B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r>
      <w:tr w:rsidR="00EF2965" w:rsidRPr="00F14630" w14:paraId="01502CA1" w14:textId="77777777" w:rsidTr="009019C5">
        <w:trPr>
          <w:trHeight w:val="20"/>
        </w:trPr>
        <w:tc>
          <w:tcPr>
            <w:tcW w:w="4345" w:type="dxa"/>
            <w:gridSpan w:val="2"/>
            <w:tcBorders>
              <w:top w:val="nil"/>
              <w:bottom w:val="single" w:sz="4" w:space="0" w:color="auto"/>
            </w:tcBorders>
          </w:tcPr>
          <w:p w14:paraId="4BF1E3AB"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68926173"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0719860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71F8B1A" w14:textId="77777777" w:rsidR="00EF2965" w:rsidRPr="00952986" w:rsidRDefault="00EF2965" w:rsidP="00E414B5">
            <w:pPr>
              <w:ind w:firstLine="377"/>
              <w:jc w:val="both"/>
              <w:rPr>
                <w:rFonts w:ascii="Times New Roman" w:eastAsia="Times New Roman" w:hAnsi="Times New Roman" w:cs="Times New Roman"/>
                <w:b/>
                <w:color w:val="7030A0"/>
                <w:sz w:val="20"/>
                <w:szCs w:val="20"/>
                <w:lang w:val="uk-UA" w:eastAsia="ru-RU"/>
              </w:rPr>
            </w:pPr>
            <w:r w:rsidRPr="00952986">
              <w:rPr>
                <w:rFonts w:ascii="Times New Roman" w:eastAsia="Calibri" w:hAnsi="Times New Roman" w:cs="Times New Roman"/>
                <w:b/>
                <w:color w:val="0070C0"/>
                <w:sz w:val="20"/>
                <w:szCs w:val="20"/>
                <w:lang w:val="uk-UA"/>
              </w:rPr>
              <w:t>8.3.2. Центр захист споживачів електричної енергії розглядає надану споживачем (заявником), оформлену належним чином, скаргу у порядку, визначеному Положенням про центр захисту споживачів електричної енергії,</w:t>
            </w:r>
            <w:r w:rsidRPr="00952986">
              <w:rPr>
                <w:rFonts w:ascii="Times New Roman" w:eastAsia="Calibri" w:hAnsi="Times New Roman" w:cs="Times New Roman"/>
                <w:bCs/>
                <w:color w:val="0070C0"/>
                <w:sz w:val="20"/>
                <w:szCs w:val="20"/>
                <w:lang w:val="uk-UA"/>
              </w:rPr>
              <w:t xml:space="preserve"> </w:t>
            </w:r>
            <w:r w:rsidRPr="00952986">
              <w:rPr>
                <w:rFonts w:ascii="Times New Roman" w:eastAsia="Calibri" w:hAnsi="Times New Roman" w:cs="Times New Roman"/>
                <w:b/>
                <w:color w:val="7030A0"/>
                <w:sz w:val="20"/>
                <w:szCs w:val="20"/>
                <w:lang w:val="uk-UA"/>
              </w:rPr>
              <w:t xml:space="preserve">який розроблюється та затверджується відповідним учасником роздрібного ринку, </w:t>
            </w:r>
            <w:r w:rsidRPr="00952986">
              <w:rPr>
                <w:rFonts w:ascii="Times New Roman" w:eastAsia="Times New Roman" w:hAnsi="Times New Roman" w:cs="Times New Roman"/>
                <w:b/>
                <w:color w:val="7030A0"/>
                <w:sz w:val="20"/>
                <w:szCs w:val="20"/>
                <w:lang w:val="uk-UA" w:eastAsia="ru-RU"/>
              </w:rPr>
              <w:t>суб’єктом, що належить до особливої групи споживачів.</w:t>
            </w:r>
          </w:p>
          <w:p w14:paraId="71C8F84B" w14:textId="77777777" w:rsidR="00E414B5" w:rsidRPr="004A3876" w:rsidRDefault="00E414B5" w:rsidP="00E414B5">
            <w:pPr>
              <w:ind w:firstLine="377"/>
              <w:jc w:val="both"/>
              <w:rPr>
                <w:rFonts w:ascii="Times New Roman" w:eastAsia="Calibri" w:hAnsi="Times New Roman" w:cs="Times New Roman"/>
                <w:b/>
                <w:strike/>
                <w:color w:val="7030A0"/>
                <w:sz w:val="20"/>
                <w:szCs w:val="20"/>
                <w:lang w:val="uk-UA"/>
              </w:rPr>
            </w:pPr>
            <w:r w:rsidRPr="004A3876">
              <w:rPr>
                <w:rFonts w:ascii="Times New Roman" w:eastAsia="Calibri" w:hAnsi="Times New Roman" w:cs="Times New Roman"/>
                <w:b/>
                <w:strike/>
                <w:color w:val="7030A0"/>
                <w:sz w:val="20"/>
                <w:szCs w:val="20"/>
                <w:lang w:val="uk-UA"/>
              </w:rPr>
              <w:t>Учаснику роздрібного ринку, який обслуговує менше 100000 споживачів, створення центру захисту споживачів електричної енергії, не є обов'язковим. У такому разі функції центра захисту споживачів електричної енергії, покладаються на окремий структурний підрозділ (посадову особу) такого учасника роздрібного ринку.</w:t>
            </w:r>
          </w:p>
          <w:p w14:paraId="19B8073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604F2C9"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06E2B1DC"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2A16D80"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Так як ЦЗС є структурним підрозділом відповідного учасника ринку, положення про його функціонування має розробляти безпосередньо цей учасник, а не Регулятор.</w:t>
            </w:r>
          </w:p>
          <w:p w14:paraId="43F998A1" w14:textId="604EA915"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hAnsi="Times New Roman" w:cs="Times New Roman"/>
                <w:sz w:val="20"/>
                <w:szCs w:val="20"/>
                <w:lang w:val="uk-UA"/>
              </w:rPr>
              <w:t>Зазначена вимогу уже визначена у пункті 5.1.12.</w:t>
            </w:r>
          </w:p>
        </w:tc>
        <w:tc>
          <w:tcPr>
            <w:tcW w:w="3179" w:type="dxa"/>
            <w:gridSpan w:val="2"/>
          </w:tcPr>
          <w:p w14:paraId="519974B9"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68BAE223"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7774A2B9"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5961358C" w14:textId="4A3F777A" w:rsidR="00EF2965" w:rsidRPr="00952986" w:rsidRDefault="00E414B5" w:rsidP="00EF2965">
            <w:pPr>
              <w:shd w:val="clear" w:color="auto" w:fill="FFFFFF"/>
              <w:jc w:val="both"/>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Потребує обговорення</w:t>
            </w:r>
          </w:p>
        </w:tc>
      </w:tr>
      <w:tr w:rsidR="002D281D" w:rsidRPr="0051289A" w14:paraId="19712520" w14:textId="77777777" w:rsidTr="009019C5">
        <w:trPr>
          <w:trHeight w:val="20"/>
        </w:trPr>
        <w:tc>
          <w:tcPr>
            <w:tcW w:w="4345" w:type="dxa"/>
            <w:gridSpan w:val="2"/>
            <w:vMerge w:val="restart"/>
            <w:tcBorders>
              <w:bottom w:val="nil"/>
            </w:tcBorders>
          </w:tcPr>
          <w:p w14:paraId="15B6931E"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036FD4FD"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6D970AB6"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115852A8" w14:textId="744A9DDD" w:rsidR="002D281D" w:rsidRPr="00952986" w:rsidRDefault="002D281D" w:rsidP="002D281D">
            <w:pPr>
              <w:shd w:val="clear" w:color="auto" w:fill="FFFFFF"/>
              <w:ind w:firstLine="461"/>
              <w:jc w:val="both"/>
              <w:rPr>
                <w:rFonts w:ascii="Times New Roman" w:eastAsia="Times New Roman" w:hAnsi="Times New Roman" w:cs="Times New Roman"/>
                <w:b/>
                <w:color w:val="0070C0"/>
                <w:sz w:val="20"/>
                <w:szCs w:val="20"/>
                <w:lang w:val="uk-UA" w:eastAsia="uk-UA"/>
              </w:rPr>
            </w:pPr>
            <w:r w:rsidRPr="00952986">
              <w:rPr>
                <w:rFonts w:ascii="Times New Roman" w:eastAsia="Calibri" w:hAnsi="Times New Roman" w:cs="Times New Roman"/>
                <w:b/>
                <w:color w:val="0070C0"/>
                <w:sz w:val="20"/>
                <w:szCs w:val="20"/>
                <w:lang w:val="uk-UA"/>
              </w:rPr>
              <w:t xml:space="preserve">8.3.3. </w:t>
            </w:r>
            <w:r w:rsidRPr="00952986">
              <w:rPr>
                <w:rFonts w:ascii="Times New Roman" w:eastAsia="Times New Roman" w:hAnsi="Times New Roman" w:cs="Times New Roman"/>
                <w:b/>
                <w:color w:val="0070C0"/>
                <w:sz w:val="20"/>
                <w:szCs w:val="20"/>
                <w:lang w:val="uk-UA" w:eastAsia="uk-UA"/>
              </w:rPr>
              <w:t xml:space="preserve">Скарга на дії (бездіяльність) учасника роздрібного ринку або </w:t>
            </w:r>
            <w:bookmarkStart w:id="64" w:name="_Hlk172555793"/>
            <w:r w:rsidRPr="00952986">
              <w:rPr>
                <w:rFonts w:ascii="Times New Roman" w:eastAsia="Times New Roman" w:hAnsi="Times New Roman" w:cs="Times New Roman"/>
                <w:b/>
                <w:color w:val="0070C0"/>
                <w:sz w:val="20"/>
                <w:szCs w:val="20"/>
                <w:lang w:val="uk-UA" w:eastAsia="ru-RU"/>
              </w:rPr>
              <w:t xml:space="preserve">суб’єкта, що належить до особливої групи споживачів, </w:t>
            </w:r>
            <w:bookmarkEnd w:id="64"/>
            <w:r w:rsidRPr="00952986">
              <w:rPr>
                <w:rFonts w:ascii="Times New Roman" w:eastAsia="Times New Roman" w:hAnsi="Times New Roman" w:cs="Times New Roman"/>
                <w:b/>
                <w:color w:val="0070C0"/>
                <w:sz w:val="20"/>
                <w:szCs w:val="20"/>
                <w:lang w:val="uk-UA" w:eastAsia="uk-UA"/>
              </w:rPr>
              <w:t xml:space="preserve">може бути подана заявником не пізніше одного місяця з дня коли споживачу </w:t>
            </w:r>
            <w:r w:rsidRPr="00952986">
              <w:rPr>
                <w:rFonts w:ascii="Times New Roman" w:eastAsia="Times New Roman" w:hAnsi="Times New Roman" w:cs="Times New Roman"/>
                <w:b/>
                <w:color w:val="0070C0"/>
                <w:sz w:val="20"/>
                <w:szCs w:val="20"/>
                <w:lang w:val="uk-UA" w:eastAsia="uk-UA"/>
              </w:rPr>
              <w:lastRenderedPageBreak/>
              <w:t>(заявнику) стало відомо про порушення його прав та законних інтересів, спричинених такими діями (бездіяльністю).</w:t>
            </w:r>
          </w:p>
          <w:p w14:paraId="04679FF2" w14:textId="77777777" w:rsidR="002D281D" w:rsidRPr="00952986" w:rsidRDefault="002D281D" w:rsidP="002D281D">
            <w:pPr>
              <w:shd w:val="clear" w:color="auto" w:fill="FFFFFF"/>
              <w:ind w:firstLine="461"/>
              <w:jc w:val="both"/>
              <w:rPr>
                <w:rFonts w:ascii="Times New Roman" w:eastAsia="Times New Roman" w:hAnsi="Times New Roman" w:cs="Times New Roman"/>
                <w:b/>
                <w:color w:val="0070C0"/>
                <w:sz w:val="20"/>
                <w:szCs w:val="20"/>
                <w:lang w:val="uk-UA" w:eastAsia="uk-UA"/>
              </w:rPr>
            </w:pPr>
            <w:r w:rsidRPr="00952986">
              <w:rPr>
                <w:rFonts w:ascii="Times New Roman" w:eastAsia="Times New Roman" w:hAnsi="Times New Roman" w:cs="Times New Roman"/>
                <w:b/>
                <w:color w:val="0070C0"/>
                <w:sz w:val="20"/>
                <w:szCs w:val="20"/>
                <w:lang w:val="uk-UA" w:eastAsia="uk-UA"/>
              </w:rPr>
              <w:t>Скарга на рішення</w:t>
            </w:r>
            <w:r w:rsidRPr="00952986">
              <w:rPr>
                <w:rFonts w:ascii="Times New Roman" w:eastAsia="Calibri" w:hAnsi="Times New Roman" w:cs="Times New Roman"/>
                <w:b/>
                <w:color w:val="0070C0"/>
                <w:sz w:val="20"/>
                <w:szCs w:val="20"/>
                <w:lang w:val="uk-UA" w:eastAsia="uk-UA"/>
              </w:rPr>
              <w:t xml:space="preserve"> </w:t>
            </w:r>
            <w:r w:rsidRPr="00952986">
              <w:rPr>
                <w:rFonts w:ascii="Times New Roman" w:eastAsia="Times New Roman" w:hAnsi="Times New Roman" w:cs="Times New Roman"/>
                <w:b/>
                <w:color w:val="0070C0"/>
                <w:sz w:val="20"/>
                <w:szCs w:val="20"/>
                <w:lang w:val="uk-UA" w:eastAsia="uk-UA"/>
              </w:rPr>
              <w:t xml:space="preserve">учасника роздрібного ринку або </w:t>
            </w:r>
            <w:r w:rsidRPr="00952986">
              <w:rPr>
                <w:rFonts w:ascii="Times New Roman" w:eastAsia="Times New Roman" w:hAnsi="Times New Roman" w:cs="Times New Roman"/>
                <w:b/>
                <w:color w:val="0070C0"/>
                <w:sz w:val="20"/>
                <w:szCs w:val="20"/>
                <w:lang w:val="uk-UA" w:eastAsia="ru-RU"/>
              </w:rPr>
              <w:t>суб’єкта, що належить до особливої групи споживачів,</w:t>
            </w:r>
            <w:r w:rsidRPr="00952986">
              <w:rPr>
                <w:rFonts w:ascii="Times New Roman" w:eastAsia="Times New Roman" w:hAnsi="Times New Roman" w:cs="Times New Roman"/>
                <w:b/>
                <w:color w:val="0070C0"/>
                <w:sz w:val="20"/>
                <w:szCs w:val="20"/>
                <w:lang w:val="uk-UA" w:eastAsia="uk-UA"/>
              </w:rPr>
              <w:t xml:space="preserve">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166FC123" w14:textId="77777777" w:rsidR="002D281D" w:rsidRPr="00952986" w:rsidRDefault="002D281D" w:rsidP="002D281D">
            <w:pPr>
              <w:shd w:val="clear" w:color="auto" w:fill="FFFFFF"/>
              <w:ind w:firstLine="461"/>
              <w:jc w:val="both"/>
              <w:rPr>
                <w:rFonts w:ascii="Times New Roman" w:eastAsia="Times New Roman" w:hAnsi="Times New Roman" w:cs="Times New Roman"/>
                <w:b/>
                <w:color w:val="0070C0"/>
                <w:sz w:val="20"/>
                <w:szCs w:val="20"/>
                <w:lang w:val="uk-UA" w:eastAsia="uk-UA"/>
              </w:rPr>
            </w:pPr>
            <w:r w:rsidRPr="00952986">
              <w:rPr>
                <w:rFonts w:ascii="Times New Roman" w:eastAsia="Times New Roman" w:hAnsi="Times New Roman" w:cs="Times New Roman"/>
                <w:b/>
                <w:color w:val="0070C0"/>
                <w:sz w:val="20"/>
                <w:szCs w:val="20"/>
                <w:lang w:val="uk-UA" w:eastAsia="uk-UA"/>
              </w:rPr>
              <w:t>Скарги, подані з порушенням зазначеного строку, не розглядаються.</w:t>
            </w:r>
          </w:p>
          <w:p w14:paraId="3487D435" w14:textId="5682E9D1" w:rsidR="002D281D" w:rsidRPr="00952986" w:rsidRDefault="002D281D" w:rsidP="002D281D">
            <w:pPr>
              <w:ind w:firstLine="461"/>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Пропущений споживачем з поважної причини строк може бути поновлений посадовою особою учасника роздрібного ринку,</w:t>
            </w:r>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Calibri" w:hAnsi="Times New Roman" w:cs="Times New Roman"/>
                <w:b/>
                <w:color w:val="0070C0"/>
                <w:sz w:val="20"/>
                <w:szCs w:val="20"/>
                <w:lang w:val="uk-UA"/>
              </w:rPr>
              <w:t>суб’єкта, що належить до особливої групи споживачів, яка згідно з посадовими обов'язками має повноваження приймати такі рішення.</w:t>
            </w:r>
          </w:p>
          <w:p w14:paraId="7FE5AF4E"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7D85CB26" w14:textId="77777777" w:rsidR="002D281D" w:rsidRPr="00952986" w:rsidRDefault="002D281D"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 xml:space="preserve">АТ «ДТЕК ДНІПРОВСЬКІ ЕЛЕКТРОМЕРЕЖІ» </w:t>
            </w:r>
          </w:p>
          <w:p w14:paraId="73862D53" w14:textId="77777777" w:rsidR="002D281D" w:rsidRPr="00952986" w:rsidRDefault="002D281D" w:rsidP="00EF2965">
            <w:pPr>
              <w:widowControl w:val="0"/>
              <w:autoSpaceDE w:val="0"/>
              <w:autoSpaceDN w:val="0"/>
              <w:jc w:val="both"/>
              <w:rPr>
                <w:rFonts w:ascii="Times New Roman" w:eastAsia="Times New Roman" w:hAnsi="Times New Roman" w:cs="Times New Roman"/>
                <w:bCs/>
                <w:sz w:val="20"/>
                <w:szCs w:val="20"/>
                <w:lang w:val="uk-UA"/>
              </w:rPr>
            </w:pPr>
          </w:p>
          <w:p w14:paraId="51F29966" w14:textId="72AD0AD9" w:rsidR="002D281D" w:rsidRPr="00952986" w:rsidRDefault="002D281D" w:rsidP="002D281D">
            <w:pPr>
              <w:widowControl w:val="0"/>
              <w:autoSpaceDE w:val="0"/>
              <w:autoSpaceDN w:val="0"/>
              <w:ind w:firstLine="377"/>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 xml:space="preserve">8.3.3. Скарга на дії (бездіяльність) учасника роздрібного ринку або суб’єкта, що належить до особливої групи споживачів, може бути подана заявником не пізніше одного місяця з дня коли </w:t>
            </w:r>
            <w:r w:rsidRPr="00952986">
              <w:rPr>
                <w:rFonts w:ascii="Times New Roman" w:eastAsia="Times New Roman" w:hAnsi="Times New Roman" w:cs="Times New Roman"/>
                <w:b/>
                <w:color w:val="0070C0"/>
                <w:sz w:val="20"/>
                <w:szCs w:val="20"/>
                <w:lang w:val="uk-UA"/>
              </w:rPr>
              <w:lastRenderedPageBreak/>
              <w:t>споживачу (заявнику) стало відомо про порушення його прав та законних інтересів, спричинених такими діями (бездіяльністю).</w:t>
            </w:r>
          </w:p>
          <w:p w14:paraId="62F3B92A" w14:textId="77777777" w:rsidR="002D281D" w:rsidRPr="00952986" w:rsidRDefault="002D281D" w:rsidP="002D281D">
            <w:pPr>
              <w:widowControl w:val="0"/>
              <w:autoSpaceDE w:val="0"/>
              <w:autoSpaceDN w:val="0"/>
              <w:ind w:firstLine="377"/>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 xml:space="preserve">Скарга на рішення учасника роздрібного ринку або суб’єкта, що належить до особливої групи споживачів,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3B137BAA" w14:textId="77777777" w:rsidR="002D281D" w:rsidRPr="00952986" w:rsidRDefault="002D281D" w:rsidP="002D281D">
            <w:pPr>
              <w:widowControl w:val="0"/>
              <w:autoSpaceDE w:val="0"/>
              <w:autoSpaceDN w:val="0"/>
              <w:ind w:firstLine="377"/>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Скарги, подані з порушенням зазначеного строку, не розглядаються.</w:t>
            </w:r>
          </w:p>
          <w:p w14:paraId="757C08D0" w14:textId="77777777" w:rsidR="002D281D" w:rsidRPr="00952986" w:rsidRDefault="002D281D" w:rsidP="002D281D">
            <w:pPr>
              <w:widowControl w:val="0"/>
              <w:autoSpaceDE w:val="0"/>
              <w:autoSpaceDN w:val="0"/>
              <w:ind w:firstLine="377"/>
              <w:jc w:val="both"/>
              <w:rPr>
                <w:rFonts w:ascii="Times New Roman" w:eastAsia="Times New Roman" w:hAnsi="Times New Roman" w:cs="Times New Roman"/>
                <w:b/>
                <w:color w:val="7030A0"/>
                <w:sz w:val="20"/>
                <w:szCs w:val="20"/>
                <w:lang w:val="uk-UA"/>
              </w:rPr>
            </w:pPr>
            <w:r w:rsidRPr="00952986">
              <w:rPr>
                <w:rFonts w:ascii="Times New Roman" w:eastAsia="Times New Roman" w:hAnsi="Times New Roman" w:cs="Times New Roman"/>
                <w:b/>
                <w:color w:val="7030A0"/>
                <w:sz w:val="20"/>
                <w:szCs w:val="20"/>
                <w:lang w:val="uk-UA"/>
              </w:rPr>
              <w:t>У разі наявності підстав,</w:t>
            </w:r>
            <w:r w:rsidRPr="00952986">
              <w:rPr>
                <w:rFonts w:ascii="Times New Roman" w:eastAsia="Times New Roman" w:hAnsi="Times New Roman" w:cs="Times New Roman"/>
                <w:bCs/>
                <w:color w:val="7030A0"/>
                <w:sz w:val="20"/>
                <w:szCs w:val="20"/>
                <w:lang w:val="uk-UA"/>
              </w:rPr>
              <w:t xml:space="preserve"> </w:t>
            </w:r>
            <w:r w:rsidRPr="00952986">
              <w:rPr>
                <w:rFonts w:ascii="Times New Roman" w:eastAsia="Times New Roman" w:hAnsi="Times New Roman" w:cs="Times New Roman"/>
                <w:b/>
                <w:color w:val="0070C0"/>
                <w:sz w:val="20"/>
                <w:szCs w:val="20"/>
                <w:lang w:val="uk-UA"/>
              </w:rPr>
              <w:t>пропущений споживачем з поважної причини строк може бути поновлений</w:t>
            </w:r>
            <w:r w:rsidRPr="00952986">
              <w:rPr>
                <w:rFonts w:ascii="Times New Roman" w:eastAsia="Times New Roman" w:hAnsi="Times New Roman" w:cs="Times New Roman"/>
                <w:bCs/>
                <w:sz w:val="20"/>
                <w:szCs w:val="20"/>
                <w:lang w:val="uk-UA"/>
              </w:rPr>
              <w:t xml:space="preserve"> </w:t>
            </w:r>
            <w:r w:rsidRPr="00952986">
              <w:rPr>
                <w:rFonts w:ascii="Times New Roman" w:eastAsia="Times New Roman" w:hAnsi="Times New Roman" w:cs="Times New Roman"/>
                <w:b/>
                <w:color w:val="7030A0"/>
                <w:sz w:val="20"/>
                <w:szCs w:val="20"/>
                <w:lang w:val="uk-UA"/>
              </w:rPr>
              <w:t>керівником  Центру захисту споживачів.</w:t>
            </w:r>
          </w:p>
          <w:p w14:paraId="298336F4" w14:textId="77777777" w:rsidR="002D281D" w:rsidRPr="00952986" w:rsidRDefault="002D281D"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651F1D0A" w14:textId="77777777" w:rsidR="002D281D" w:rsidRDefault="002D281D" w:rsidP="002D281D">
            <w:pPr>
              <w:widowControl w:val="0"/>
              <w:autoSpaceDE w:val="0"/>
              <w:autoSpaceDN w:val="0"/>
              <w:ind w:firstLine="352"/>
              <w:jc w:val="both"/>
              <w:rPr>
                <w:rFonts w:ascii="Times New Roman" w:eastAsia="Times New Roman" w:hAnsi="Times New Roman" w:cs="Times New Roman"/>
                <w:sz w:val="20"/>
                <w:szCs w:val="20"/>
                <w:lang w:val="uk-UA"/>
              </w:rPr>
            </w:pPr>
          </w:p>
          <w:p w14:paraId="15A37C9E" w14:textId="77777777" w:rsidR="002D281D" w:rsidRDefault="002D281D" w:rsidP="002D281D">
            <w:pPr>
              <w:widowControl w:val="0"/>
              <w:autoSpaceDE w:val="0"/>
              <w:autoSpaceDN w:val="0"/>
              <w:ind w:firstLine="352"/>
              <w:jc w:val="both"/>
              <w:rPr>
                <w:rFonts w:ascii="Times New Roman" w:eastAsia="Times New Roman" w:hAnsi="Times New Roman" w:cs="Times New Roman"/>
                <w:sz w:val="20"/>
                <w:szCs w:val="20"/>
                <w:lang w:val="uk-UA"/>
              </w:rPr>
            </w:pPr>
          </w:p>
          <w:p w14:paraId="1325CCB0" w14:textId="77777777" w:rsidR="002D281D" w:rsidRDefault="002D281D" w:rsidP="002D281D">
            <w:pPr>
              <w:widowControl w:val="0"/>
              <w:autoSpaceDE w:val="0"/>
              <w:autoSpaceDN w:val="0"/>
              <w:ind w:firstLine="352"/>
              <w:jc w:val="both"/>
              <w:rPr>
                <w:rFonts w:ascii="Times New Roman" w:eastAsia="Times New Roman" w:hAnsi="Times New Roman" w:cs="Times New Roman"/>
                <w:sz w:val="20"/>
                <w:szCs w:val="20"/>
                <w:lang w:val="uk-UA"/>
              </w:rPr>
            </w:pPr>
          </w:p>
          <w:p w14:paraId="01B029D7" w14:textId="3BF07784" w:rsidR="002D281D" w:rsidRPr="00952986" w:rsidRDefault="002D281D" w:rsidP="002D281D">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Немає критеріїв поважності причин пропуску.</w:t>
            </w:r>
          </w:p>
          <w:p w14:paraId="29DFEC9C" w14:textId="5E41CFC1" w:rsidR="002D281D" w:rsidRPr="00952986" w:rsidRDefault="002D281D" w:rsidP="002D281D">
            <w:pPr>
              <w:pStyle w:val="rvps7"/>
              <w:shd w:val="clear" w:color="auto" w:fill="FFFFFF"/>
              <w:spacing w:before="0" w:beforeAutospacing="0" w:after="0" w:afterAutospacing="0"/>
              <w:ind w:firstLine="352"/>
              <w:jc w:val="both"/>
              <w:rPr>
                <w:b/>
                <w:bCs/>
                <w:color w:val="333333"/>
                <w:sz w:val="20"/>
                <w:szCs w:val="20"/>
                <w:lang w:val="uk-UA"/>
              </w:rPr>
            </w:pPr>
            <w:r w:rsidRPr="00952986">
              <w:rPr>
                <w:rFonts w:eastAsia="Calibri"/>
                <w:sz w:val="20"/>
                <w:szCs w:val="20"/>
                <w:lang w:val="uk-UA" w:eastAsia="en-US" w:bidi="ar-SA"/>
              </w:rPr>
              <w:t xml:space="preserve">Визначення «посадова  особа» наведене у частині третій статті 65 Господарського кодексу України (керівник </w:t>
            </w:r>
            <w:r w:rsidRPr="00952986">
              <w:rPr>
                <w:rFonts w:eastAsia="Calibri"/>
                <w:sz w:val="20"/>
                <w:szCs w:val="20"/>
                <w:lang w:val="uk-UA" w:eastAsia="en-US" w:bidi="ar-SA"/>
              </w:rPr>
              <w:lastRenderedPageBreak/>
              <w:t>підприємства (одноосібний виконавчий орган), головний бухгалтер, голова та члени наглядової ради (у разі її утворення), голова та члени колегіального виконавчого органу підприємства є посадовими особами такого підприємства ), у ЗУ «Про акціонерні товариства» і може також визначатись статутами товариств, але до повноважень та обов’язків цих осіб не відносяться питання розгляду звернень.</w:t>
            </w:r>
          </w:p>
        </w:tc>
        <w:tc>
          <w:tcPr>
            <w:tcW w:w="3179" w:type="dxa"/>
            <w:gridSpan w:val="2"/>
          </w:tcPr>
          <w:p w14:paraId="5735E69F"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4A188605"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383AAFD7"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32828A70"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5523F0D3"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0533FED0"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762ED0C9"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6AC7AE29" w14:textId="71B2C3F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7214D05D" w14:textId="238A86E2"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146552C3" w14:textId="0E24C155"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3319A016" w14:textId="791F4D65"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40E920FD" w14:textId="4AA36925"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7A05851B" w14:textId="40D066C0"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1602BD07" w14:textId="021A70E4"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4B6988E9" w14:textId="2AB62153"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28292CFE" w14:textId="4EAFDCD2"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165EE175" w14:textId="77777777" w:rsidR="002D281D" w:rsidRPr="00952986" w:rsidRDefault="002D281D" w:rsidP="00EF2965">
            <w:pPr>
              <w:shd w:val="clear" w:color="auto" w:fill="FFFFFF"/>
              <w:jc w:val="both"/>
              <w:rPr>
                <w:rFonts w:ascii="Times New Roman" w:eastAsia="Calibri" w:hAnsi="Times New Roman" w:cs="Times New Roman"/>
                <w:b/>
                <w:color w:val="0070C0"/>
                <w:sz w:val="20"/>
                <w:szCs w:val="20"/>
                <w:lang w:val="uk-UA"/>
              </w:rPr>
            </w:pPr>
          </w:p>
          <w:p w14:paraId="57909B94"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p w14:paraId="2629068B" w14:textId="4F903219" w:rsidR="002D281D" w:rsidRPr="002D281D" w:rsidRDefault="002D281D"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 xml:space="preserve">Попередньо </w:t>
            </w:r>
            <w:r w:rsidR="00D83A55">
              <w:rPr>
                <w:rFonts w:ascii="Times New Roman" w:eastAsia="Calibri" w:hAnsi="Times New Roman" w:cs="Times New Roman"/>
                <w:b/>
                <w:sz w:val="20"/>
                <w:szCs w:val="20"/>
                <w:lang w:val="uk-UA"/>
              </w:rPr>
              <w:t xml:space="preserve">частково </w:t>
            </w:r>
            <w:r w:rsidRPr="00952986">
              <w:rPr>
                <w:rFonts w:ascii="Times New Roman" w:eastAsia="Calibri" w:hAnsi="Times New Roman" w:cs="Times New Roman"/>
                <w:b/>
                <w:sz w:val="20"/>
                <w:szCs w:val="20"/>
                <w:lang w:val="uk-UA"/>
              </w:rPr>
              <w:t>врах</w:t>
            </w:r>
            <w:r>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w:t>
            </w:r>
            <w:r>
              <w:rPr>
                <w:rFonts w:ascii="Times New Roman" w:eastAsia="Calibri" w:hAnsi="Times New Roman" w:cs="Times New Roman"/>
                <w:b/>
                <w:sz w:val="20"/>
                <w:szCs w:val="20"/>
                <w:lang w:val="uk-UA"/>
              </w:rPr>
              <w:t>:</w:t>
            </w:r>
          </w:p>
          <w:p w14:paraId="615AD245" w14:textId="62B71EE4" w:rsidR="002D281D" w:rsidRPr="00952986" w:rsidRDefault="002D281D" w:rsidP="00EF2965">
            <w:pPr>
              <w:shd w:val="clear" w:color="auto" w:fill="FFFFFF"/>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w:t>
            </w:r>
          </w:p>
          <w:p w14:paraId="36C57AA9" w14:textId="0CCAFF77" w:rsidR="002D281D" w:rsidRPr="00952986" w:rsidRDefault="002D281D" w:rsidP="002D281D">
            <w:pPr>
              <w:widowControl w:val="0"/>
              <w:autoSpaceDE w:val="0"/>
              <w:autoSpaceDN w:val="0"/>
              <w:ind w:firstLine="370"/>
              <w:jc w:val="both"/>
              <w:rPr>
                <w:rFonts w:ascii="Times New Roman" w:eastAsia="Times New Roman" w:hAnsi="Times New Roman" w:cs="Times New Roman"/>
                <w:b/>
                <w:color w:val="00B050"/>
                <w:sz w:val="20"/>
                <w:szCs w:val="20"/>
                <w:lang w:val="uk-UA"/>
              </w:rPr>
            </w:pPr>
            <w:r w:rsidRPr="00952986">
              <w:rPr>
                <w:rFonts w:ascii="Times New Roman" w:eastAsia="Times New Roman" w:hAnsi="Times New Roman" w:cs="Times New Roman"/>
                <w:b/>
                <w:color w:val="0070C0"/>
                <w:sz w:val="20"/>
                <w:szCs w:val="20"/>
                <w:lang w:val="uk-UA"/>
              </w:rPr>
              <w:t>Пропущений споживачем з поважної причини строк може бути поновлений</w:t>
            </w:r>
            <w:r w:rsidRPr="00952986">
              <w:rPr>
                <w:rFonts w:ascii="Times New Roman" w:eastAsia="Times New Roman" w:hAnsi="Times New Roman" w:cs="Times New Roman"/>
                <w:bCs/>
                <w:sz w:val="20"/>
                <w:szCs w:val="20"/>
                <w:lang w:val="uk-UA"/>
              </w:rPr>
              <w:t xml:space="preserve"> </w:t>
            </w:r>
            <w:r w:rsidRPr="00952986">
              <w:rPr>
                <w:rFonts w:ascii="Times New Roman" w:eastAsia="Times New Roman" w:hAnsi="Times New Roman" w:cs="Times New Roman"/>
                <w:b/>
                <w:color w:val="00B050"/>
                <w:sz w:val="20"/>
                <w:szCs w:val="20"/>
                <w:lang w:val="uk-UA"/>
              </w:rPr>
              <w:t>керівником  Центру захисту споживачів.</w:t>
            </w:r>
          </w:p>
          <w:p w14:paraId="0E84D878" w14:textId="7EF09E9B"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tc>
      </w:tr>
      <w:tr w:rsidR="002D281D" w:rsidRPr="0051289A" w14:paraId="2CAFCBCB" w14:textId="77777777" w:rsidTr="009019C5">
        <w:trPr>
          <w:trHeight w:val="20"/>
        </w:trPr>
        <w:tc>
          <w:tcPr>
            <w:tcW w:w="4345" w:type="dxa"/>
            <w:gridSpan w:val="2"/>
            <w:vMerge/>
            <w:tcBorders>
              <w:bottom w:val="nil"/>
            </w:tcBorders>
          </w:tcPr>
          <w:p w14:paraId="3352A89A" w14:textId="77777777" w:rsidR="002D281D" w:rsidRPr="00952986" w:rsidRDefault="002D281D"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5EF46A5C" w14:textId="77777777" w:rsidR="002D281D" w:rsidRPr="00952986" w:rsidRDefault="002D281D"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ПАТ «</w:t>
            </w:r>
            <w:proofErr w:type="spellStart"/>
            <w:r w:rsidRPr="00952986">
              <w:rPr>
                <w:rFonts w:ascii="Times New Roman" w:eastAsia="Times New Roman" w:hAnsi="Times New Roman" w:cs="Times New Roman"/>
                <w:b/>
                <w:bCs/>
                <w:sz w:val="20"/>
                <w:szCs w:val="20"/>
                <w:lang w:val="uk-UA"/>
              </w:rPr>
              <w:t>Запоріжжяобленерго</w:t>
            </w:r>
            <w:proofErr w:type="spellEnd"/>
            <w:r w:rsidRPr="00952986">
              <w:rPr>
                <w:rFonts w:ascii="Times New Roman" w:eastAsia="Times New Roman" w:hAnsi="Times New Roman" w:cs="Times New Roman"/>
                <w:b/>
                <w:bCs/>
                <w:sz w:val="20"/>
                <w:szCs w:val="20"/>
                <w:lang w:val="uk-UA"/>
              </w:rPr>
              <w:t>»</w:t>
            </w:r>
          </w:p>
          <w:p w14:paraId="22E90107" w14:textId="77777777" w:rsidR="002D281D" w:rsidRPr="00952986" w:rsidRDefault="002D281D"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5D02FD8B" w14:textId="77777777" w:rsidR="002D281D" w:rsidRPr="00952986" w:rsidRDefault="002D281D" w:rsidP="00EF2965">
            <w:pPr>
              <w:shd w:val="clear" w:color="auto" w:fill="FFFFFF"/>
              <w:suppressAutoHyphens/>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 xml:space="preserve">8.3.3. </w:t>
            </w:r>
            <w:r w:rsidRPr="00952986">
              <w:rPr>
                <w:rFonts w:ascii="Times New Roman" w:eastAsia="Times New Roman" w:hAnsi="Times New Roman" w:cs="Times New Roman"/>
                <w:b/>
                <w:bCs/>
                <w:color w:val="0070C0"/>
                <w:sz w:val="20"/>
                <w:szCs w:val="20"/>
                <w:lang w:val="uk-UA" w:eastAsia="uk-UA"/>
              </w:rPr>
              <w:t>Скарга/</w:t>
            </w:r>
            <w:r w:rsidRPr="00952986">
              <w:rPr>
                <w:rFonts w:ascii="Times New Roman" w:eastAsia="Times New Roman" w:hAnsi="Times New Roman" w:cs="Times New Roman"/>
                <w:b/>
                <w:bCs/>
                <w:color w:val="7030A0"/>
                <w:sz w:val="20"/>
                <w:szCs w:val="20"/>
                <w:lang w:val="uk-UA" w:eastAsia="uk-UA"/>
              </w:rPr>
              <w:t xml:space="preserve">повторна скарга (звернення) </w:t>
            </w:r>
            <w:r w:rsidRPr="00952986">
              <w:rPr>
                <w:rFonts w:ascii="Times New Roman" w:eastAsia="Times New Roman" w:hAnsi="Times New Roman" w:cs="Times New Roman"/>
                <w:b/>
                <w:bCs/>
                <w:color w:val="0070C0"/>
                <w:sz w:val="20"/>
                <w:szCs w:val="20"/>
                <w:lang w:val="uk-UA" w:eastAsia="uk-UA"/>
              </w:rPr>
              <w:t xml:space="preserve">на дії (бездіяльність) учасника роздрібного ринку або </w:t>
            </w:r>
            <w:r w:rsidRPr="00952986">
              <w:rPr>
                <w:rFonts w:ascii="Times New Roman" w:eastAsia="Times New Roman" w:hAnsi="Times New Roman" w:cs="Times New Roman"/>
                <w:b/>
                <w:bCs/>
                <w:color w:val="0070C0"/>
                <w:sz w:val="20"/>
                <w:szCs w:val="20"/>
                <w:lang w:val="uk-UA" w:eastAsia="ru-RU"/>
              </w:rPr>
              <w:t xml:space="preserve">суб’єкта, що належить до особливої групи споживачів, </w:t>
            </w:r>
            <w:r w:rsidRPr="00952986">
              <w:rPr>
                <w:rFonts w:ascii="Times New Roman" w:eastAsia="Times New Roman" w:hAnsi="Times New Roman" w:cs="Times New Roman"/>
                <w:b/>
                <w:bCs/>
                <w:color w:val="0070C0"/>
                <w:sz w:val="20"/>
                <w:szCs w:val="20"/>
                <w:lang w:val="uk-UA" w:eastAsia="uk-UA"/>
              </w:rPr>
              <w:t>може бути подана заявником не пізніше одного місяця з дня коли споживачу (заявнику) стало відомо про порушення його прав та законних інтересів, спричинених такими діями (бездіяльністю).</w:t>
            </w:r>
          </w:p>
          <w:p w14:paraId="56C597A2" w14:textId="77777777" w:rsidR="002D281D" w:rsidRPr="00952986" w:rsidRDefault="002D281D" w:rsidP="00EF2965">
            <w:pPr>
              <w:shd w:val="clear" w:color="auto" w:fill="FFFFFF"/>
              <w:suppressAutoHyphens/>
              <w:jc w:val="both"/>
              <w:rPr>
                <w:rFonts w:ascii="Times New Roman" w:eastAsia="Times New Roman" w:hAnsi="Times New Roman" w:cs="Times New Roman"/>
                <w:b/>
                <w:bCs/>
                <w:color w:val="0070C0"/>
                <w:sz w:val="20"/>
                <w:szCs w:val="20"/>
                <w:lang w:val="uk-UA" w:eastAsia="zh-CN"/>
              </w:rPr>
            </w:pPr>
            <w:r w:rsidRPr="00952986">
              <w:rPr>
                <w:rFonts w:ascii="Times New Roman" w:eastAsia="Times New Roman" w:hAnsi="Times New Roman" w:cs="Times New Roman"/>
                <w:b/>
                <w:bCs/>
                <w:color w:val="0070C0"/>
                <w:sz w:val="20"/>
                <w:szCs w:val="20"/>
                <w:lang w:val="uk-UA" w:eastAsia="uk-UA"/>
              </w:rPr>
              <w:t>Скарга на рішення</w:t>
            </w:r>
            <w:r w:rsidRPr="00952986">
              <w:rPr>
                <w:rFonts w:ascii="Times New Roman" w:eastAsia="Calibri" w:hAnsi="Times New Roman" w:cs="Times New Roman"/>
                <w:b/>
                <w:bCs/>
                <w:color w:val="0070C0"/>
                <w:sz w:val="20"/>
                <w:szCs w:val="20"/>
                <w:lang w:val="uk-UA" w:eastAsia="uk-UA"/>
              </w:rPr>
              <w:t xml:space="preserve"> </w:t>
            </w:r>
            <w:r w:rsidRPr="00952986">
              <w:rPr>
                <w:rFonts w:ascii="Times New Roman" w:eastAsia="Times New Roman" w:hAnsi="Times New Roman" w:cs="Times New Roman"/>
                <w:b/>
                <w:bCs/>
                <w:color w:val="0070C0"/>
                <w:sz w:val="20"/>
                <w:szCs w:val="20"/>
                <w:lang w:val="uk-UA" w:eastAsia="uk-UA"/>
              </w:rPr>
              <w:t xml:space="preserve">учасника роздрібного ринку або </w:t>
            </w:r>
            <w:r w:rsidRPr="00952986">
              <w:rPr>
                <w:rFonts w:ascii="Times New Roman" w:eastAsia="Times New Roman" w:hAnsi="Times New Roman" w:cs="Times New Roman"/>
                <w:b/>
                <w:bCs/>
                <w:color w:val="0070C0"/>
                <w:sz w:val="20"/>
                <w:szCs w:val="20"/>
                <w:lang w:val="uk-UA" w:eastAsia="ru-RU"/>
              </w:rPr>
              <w:t>суб’єкта, що належить до особливої групи споживачів,</w:t>
            </w:r>
            <w:r w:rsidRPr="00952986">
              <w:rPr>
                <w:rFonts w:ascii="Times New Roman" w:eastAsia="Times New Roman" w:hAnsi="Times New Roman" w:cs="Times New Roman"/>
                <w:b/>
                <w:bCs/>
                <w:color w:val="0070C0"/>
                <w:sz w:val="20"/>
                <w:szCs w:val="20"/>
                <w:lang w:val="uk-UA" w:eastAsia="uk-UA"/>
              </w:rPr>
              <w:t xml:space="preserve">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75570F65" w14:textId="77777777" w:rsidR="002D281D" w:rsidRPr="00952986" w:rsidRDefault="002D281D" w:rsidP="00EF2965">
            <w:pPr>
              <w:shd w:val="clear" w:color="auto" w:fill="FFFFFF"/>
              <w:suppressAutoHyphens/>
              <w:jc w:val="both"/>
              <w:rPr>
                <w:rFonts w:ascii="Times New Roman" w:eastAsia="Times New Roman" w:hAnsi="Times New Roman" w:cs="Times New Roman"/>
                <w:b/>
                <w:bCs/>
                <w:color w:val="0070C0"/>
                <w:sz w:val="20"/>
                <w:szCs w:val="20"/>
                <w:lang w:val="uk-UA" w:eastAsia="zh-CN"/>
              </w:rPr>
            </w:pPr>
            <w:r w:rsidRPr="00952986">
              <w:rPr>
                <w:rFonts w:ascii="Times New Roman" w:eastAsia="Times New Roman" w:hAnsi="Times New Roman" w:cs="Times New Roman"/>
                <w:b/>
                <w:bCs/>
                <w:color w:val="0070C0"/>
                <w:sz w:val="20"/>
                <w:szCs w:val="20"/>
                <w:lang w:val="uk-UA" w:eastAsia="uk-UA"/>
              </w:rPr>
              <w:t>Скарги, подані з порушенням зазначеного строку, не розглядаються.</w:t>
            </w:r>
          </w:p>
          <w:p w14:paraId="27F684F6" w14:textId="77777777" w:rsidR="002D281D" w:rsidRPr="00952986" w:rsidRDefault="002D281D" w:rsidP="00EF2965">
            <w:pPr>
              <w:widowControl w:val="0"/>
              <w:shd w:val="clear" w:color="auto" w:fill="FFFFFF"/>
              <w:tabs>
                <w:tab w:val="left" w:pos="1163"/>
              </w:tabs>
              <w:suppressAutoHyphens/>
              <w:snapToGrid w:val="0"/>
              <w:contextualSpacing/>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uk-UA"/>
              </w:rPr>
              <w:t>Пропущений споживачем з поважної причини строк може бути поновлений посадовою особою учасника роздрібного ринку,</w:t>
            </w:r>
            <w:r w:rsidRPr="00952986">
              <w:rPr>
                <w:rFonts w:ascii="Times New Roman" w:eastAsia="Calibri" w:hAnsi="Times New Roman" w:cs="Times New Roman"/>
                <w:b/>
                <w:bCs/>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uk-UA"/>
              </w:rPr>
              <w:t xml:space="preserve">суб’єкта, що належить до особливої групи споживачів, яка згідно з посадовими обов'язками має повноваження приймати </w:t>
            </w:r>
            <w:r w:rsidRPr="00952986">
              <w:rPr>
                <w:rFonts w:ascii="Times New Roman" w:eastAsia="Calibri" w:hAnsi="Times New Roman" w:cs="Times New Roman"/>
                <w:b/>
                <w:bCs/>
                <w:color w:val="0070C0"/>
                <w:sz w:val="20"/>
                <w:szCs w:val="20"/>
                <w:lang w:val="uk-UA" w:eastAsia="uk-UA"/>
              </w:rPr>
              <w:lastRenderedPageBreak/>
              <w:t>такі рішення.</w:t>
            </w:r>
          </w:p>
          <w:p w14:paraId="051AEE12" w14:textId="77777777" w:rsidR="002D281D" w:rsidRPr="00952986" w:rsidRDefault="002D281D"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752BDF02" w14:textId="77777777" w:rsidR="002D281D" w:rsidRPr="00952986" w:rsidRDefault="002D281D"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12BFA693" w14:textId="77777777" w:rsidR="002D281D" w:rsidRPr="00952986" w:rsidRDefault="002D281D" w:rsidP="00EF2965">
            <w:pPr>
              <w:shd w:val="clear" w:color="auto" w:fill="FFFFFF"/>
              <w:jc w:val="both"/>
              <w:rPr>
                <w:rFonts w:ascii="Times New Roman" w:eastAsia="Calibri" w:hAnsi="Times New Roman" w:cs="Times New Roman"/>
                <w:b/>
                <w:color w:val="0070C0"/>
                <w:sz w:val="20"/>
                <w:szCs w:val="20"/>
                <w:lang w:val="uk-UA"/>
              </w:rPr>
            </w:pPr>
          </w:p>
          <w:p w14:paraId="2D7B1C67" w14:textId="77777777" w:rsidR="002D281D" w:rsidRPr="00952986" w:rsidRDefault="002D281D" w:rsidP="00EF2965">
            <w:pPr>
              <w:shd w:val="clear" w:color="auto" w:fill="FFFFFF"/>
              <w:jc w:val="both"/>
              <w:rPr>
                <w:rFonts w:ascii="Times New Roman" w:eastAsia="Calibri" w:hAnsi="Times New Roman" w:cs="Times New Roman"/>
                <w:b/>
                <w:color w:val="0070C0"/>
                <w:sz w:val="20"/>
                <w:szCs w:val="20"/>
                <w:lang w:val="uk-UA"/>
              </w:rPr>
            </w:pPr>
          </w:p>
          <w:p w14:paraId="41D04018" w14:textId="700AFA5E" w:rsidR="002D281D" w:rsidRPr="002D281D" w:rsidRDefault="002D281D" w:rsidP="002D281D">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 xml:space="preserve">Попередньо </w:t>
            </w:r>
            <w:r>
              <w:rPr>
                <w:rFonts w:ascii="Times New Roman" w:eastAsia="Calibri" w:hAnsi="Times New Roman" w:cs="Times New Roman"/>
                <w:b/>
                <w:sz w:val="20"/>
                <w:szCs w:val="20"/>
                <w:lang w:val="uk-UA"/>
              </w:rPr>
              <w:t xml:space="preserve">частково </w:t>
            </w:r>
            <w:r w:rsidRPr="00952986">
              <w:rPr>
                <w:rFonts w:ascii="Times New Roman" w:eastAsia="Calibri" w:hAnsi="Times New Roman" w:cs="Times New Roman"/>
                <w:b/>
                <w:sz w:val="20"/>
                <w:szCs w:val="20"/>
                <w:lang w:val="uk-UA"/>
              </w:rPr>
              <w:t>врах</w:t>
            </w:r>
            <w:r>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w:t>
            </w:r>
            <w:r>
              <w:rPr>
                <w:rFonts w:ascii="Times New Roman" w:eastAsia="Calibri" w:hAnsi="Times New Roman" w:cs="Times New Roman"/>
                <w:b/>
                <w:sz w:val="20"/>
                <w:szCs w:val="20"/>
                <w:lang w:val="uk-UA"/>
              </w:rPr>
              <w:t>:</w:t>
            </w:r>
          </w:p>
          <w:p w14:paraId="2F1751F4" w14:textId="00FE5DF7" w:rsidR="002D281D" w:rsidRPr="00952986" w:rsidRDefault="002D281D" w:rsidP="002D281D">
            <w:pPr>
              <w:shd w:val="clear" w:color="auto" w:fill="FFFFFF"/>
              <w:ind w:firstLine="370"/>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bCs/>
                <w:color w:val="0070C0"/>
                <w:sz w:val="20"/>
                <w:szCs w:val="20"/>
                <w:lang w:val="uk-UA" w:eastAsia="zh-CN"/>
              </w:rPr>
              <w:t xml:space="preserve">8.3.3. </w:t>
            </w:r>
            <w:r w:rsidRPr="00952986">
              <w:rPr>
                <w:rFonts w:ascii="Times New Roman" w:eastAsia="Times New Roman" w:hAnsi="Times New Roman" w:cs="Times New Roman"/>
                <w:b/>
                <w:bCs/>
                <w:color w:val="0070C0"/>
                <w:sz w:val="20"/>
                <w:szCs w:val="20"/>
                <w:lang w:val="uk-UA" w:eastAsia="uk-UA"/>
              </w:rPr>
              <w:t>Скарга/</w:t>
            </w:r>
            <w:r w:rsidRPr="00952986">
              <w:rPr>
                <w:rFonts w:ascii="Times New Roman" w:eastAsia="Times New Roman" w:hAnsi="Times New Roman" w:cs="Times New Roman"/>
                <w:b/>
                <w:bCs/>
                <w:color w:val="00B050"/>
                <w:sz w:val="20"/>
                <w:szCs w:val="20"/>
                <w:lang w:val="uk-UA" w:eastAsia="uk-UA"/>
              </w:rPr>
              <w:t xml:space="preserve">повторна скарга </w:t>
            </w:r>
            <w:r w:rsidRPr="00952986">
              <w:rPr>
                <w:rFonts w:ascii="Times New Roman" w:eastAsia="Times New Roman" w:hAnsi="Times New Roman" w:cs="Times New Roman"/>
                <w:b/>
                <w:bCs/>
                <w:color w:val="0070C0"/>
                <w:sz w:val="20"/>
                <w:szCs w:val="20"/>
                <w:lang w:val="uk-UA" w:eastAsia="uk-UA"/>
              </w:rPr>
              <w:t xml:space="preserve">на дії (бездіяльність) учасника роздрібного ринку або </w:t>
            </w:r>
            <w:r w:rsidRPr="00952986">
              <w:rPr>
                <w:rFonts w:ascii="Times New Roman" w:eastAsia="Times New Roman" w:hAnsi="Times New Roman" w:cs="Times New Roman"/>
                <w:b/>
                <w:bCs/>
                <w:color w:val="0070C0"/>
                <w:sz w:val="20"/>
                <w:szCs w:val="20"/>
                <w:lang w:val="uk-UA" w:eastAsia="ru-RU"/>
              </w:rPr>
              <w:t>суб’єкта, що належить……</w:t>
            </w:r>
          </w:p>
        </w:tc>
      </w:tr>
      <w:tr w:rsidR="00EF2965" w:rsidRPr="0051289A" w14:paraId="587996E3" w14:textId="77777777" w:rsidTr="009019C5">
        <w:trPr>
          <w:trHeight w:val="20"/>
        </w:trPr>
        <w:tc>
          <w:tcPr>
            <w:tcW w:w="4345" w:type="dxa"/>
            <w:gridSpan w:val="2"/>
            <w:tcBorders>
              <w:top w:val="nil"/>
              <w:bottom w:val="single" w:sz="4" w:space="0" w:color="auto"/>
            </w:tcBorders>
          </w:tcPr>
          <w:p w14:paraId="0ECAF91C"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63C8CA87"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74D2A4F0"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29E65DF3" w14:textId="77777777" w:rsidR="00EF2965" w:rsidRPr="00952986" w:rsidRDefault="00EF2965" w:rsidP="00EF2965">
            <w:pPr>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8.3.3. Скарга на дії (бездіяльність) учасника роздрібного ринку або суб’єкта, що належить до особливої групи споживачів, може бути подана заявником не пізніше одного місяця з дня коли споживачу (заявнику) стало відомо про порушення його прав та законних інтересів, спричинених такими діями (бездіяльністю).</w:t>
            </w:r>
          </w:p>
          <w:p w14:paraId="05AF0BD9" w14:textId="77777777" w:rsidR="00EF2965" w:rsidRPr="00952986" w:rsidRDefault="00EF2965" w:rsidP="00EF2965">
            <w:pPr>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 xml:space="preserve">Скарга на рішення учасника роздрібного ринку або суб’єкта, що належить до особливої групи споживачів, може бути подана споживачем (заявником)   протягом одного року з моменту його прийняття, але не пізніше одного місяця з часу ознайомлення споживача (заявника) з прийнятим рішенням. </w:t>
            </w:r>
          </w:p>
          <w:p w14:paraId="27662BC5" w14:textId="77777777" w:rsidR="00EF2965" w:rsidRPr="00952986" w:rsidRDefault="00EF2965" w:rsidP="00EF2965">
            <w:pPr>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Скарги, подані з порушенням зазначеного строку, не розглядаються.</w:t>
            </w:r>
          </w:p>
          <w:p w14:paraId="15A9F74A" w14:textId="77777777" w:rsidR="00EF2965" w:rsidRPr="00952986" w:rsidRDefault="00EF2965" w:rsidP="00EF2965">
            <w:pPr>
              <w:jc w:val="both"/>
              <w:rPr>
                <w:rFonts w:ascii="Times New Roman" w:hAnsi="Times New Roman" w:cs="Times New Roman"/>
                <w:b/>
                <w:color w:val="7030A0"/>
                <w:sz w:val="20"/>
                <w:szCs w:val="20"/>
                <w:lang w:val="uk-UA"/>
              </w:rPr>
            </w:pPr>
            <w:r w:rsidRPr="00952986">
              <w:rPr>
                <w:rFonts w:ascii="Times New Roman" w:hAnsi="Times New Roman" w:cs="Times New Roman"/>
                <w:b/>
                <w:color w:val="7030A0"/>
                <w:sz w:val="20"/>
                <w:szCs w:val="20"/>
                <w:lang w:val="uk-UA"/>
              </w:rPr>
              <w:t>У разі наявності підстав,</w:t>
            </w:r>
            <w:r w:rsidRPr="00952986">
              <w:rPr>
                <w:rFonts w:ascii="Times New Roman" w:hAnsi="Times New Roman" w:cs="Times New Roman"/>
                <w:bCs/>
                <w:color w:val="7030A0"/>
                <w:sz w:val="20"/>
                <w:szCs w:val="20"/>
                <w:lang w:val="uk-UA"/>
              </w:rPr>
              <w:t xml:space="preserve"> </w:t>
            </w:r>
            <w:r w:rsidRPr="00952986">
              <w:rPr>
                <w:rFonts w:ascii="Times New Roman" w:hAnsi="Times New Roman" w:cs="Times New Roman"/>
                <w:b/>
                <w:color w:val="0070C0"/>
                <w:sz w:val="20"/>
                <w:szCs w:val="20"/>
                <w:lang w:val="uk-UA"/>
              </w:rPr>
              <w:t>пропущений споживачем з поважної причини строк може бути поновлений</w:t>
            </w:r>
            <w:r w:rsidRPr="00952986">
              <w:rPr>
                <w:rFonts w:ascii="Times New Roman" w:hAnsi="Times New Roman" w:cs="Times New Roman"/>
                <w:bCs/>
                <w:sz w:val="20"/>
                <w:szCs w:val="20"/>
                <w:lang w:val="uk-UA"/>
              </w:rPr>
              <w:t xml:space="preserve"> </w:t>
            </w:r>
            <w:r w:rsidRPr="00952986">
              <w:rPr>
                <w:rFonts w:ascii="Times New Roman" w:hAnsi="Times New Roman" w:cs="Times New Roman"/>
                <w:b/>
                <w:color w:val="7030A0"/>
                <w:sz w:val="20"/>
                <w:szCs w:val="20"/>
                <w:lang w:val="uk-UA"/>
              </w:rPr>
              <w:t>керівником  Центру захисту споживачів.</w:t>
            </w:r>
          </w:p>
          <w:p w14:paraId="1BC3510F"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tc>
        <w:tc>
          <w:tcPr>
            <w:tcW w:w="3942" w:type="dxa"/>
            <w:gridSpan w:val="3"/>
          </w:tcPr>
          <w:p w14:paraId="08B96A25"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4C29BF6B"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48589849"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Немає критеріїв поважності причин пропуску.</w:t>
            </w:r>
          </w:p>
          <w:p w14:paraId="2F097488" w14:textId="09D701FD"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Визначення «посадова  особа» наведене у частині третій статті 65 Господарського кодексу України (керівник підприємства (одноосібний виконавчий орган), головний бухгалтер, голова та члени наглядової ради (у разі її утворення), голова та члени колегіального виконавчого органу підприємства є посадовими особами такого підприємства ), у ЗУ «Про акціонерні товариства» і може також визначатись статутами товариств, але до повноважень та обов’язків цих осіб не відносяться питання розгляду звернень.</w:t>
            </w:r>
          </w:p>
        </w:tc>
        <w:tc>
          <w:tcPr>
            <w:tcW w:w="3179" w:type="dxa"/>
            <w:gridSpan w:val="2"/>
          </w:tcPr>
          <w:p w14:paraId="0A61EAAE"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3DF3B440"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23E61D45"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17312938"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3ACC66D9"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60D8E5BE"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25291F63"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354D54F7"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7D284DF8"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67C2E414"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4213C2F4"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063603C0"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1D6B81E0"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12ECB503"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0D2D7EA6"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7F15E028"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51E2BD86"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0C3FC366"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498FD303"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45CE196C"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61ABB6E9"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53345009"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18C85535" w14:textId="1394EC2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sz w:val="20"/>
                <w:szCs w:val="20"/>
                <w:lang w:val="uk-UA"/>
              </w:rPr>
              <w:t xml:space="preserve">Попередньо </w:t>
            </w:r>
            <w:r w:rsidR="00D83A55">
              <w:rPr>
                <w:rFonts w:ascii="Times New Roman" w:eastAsia="Calibri" w:hAnsi="Times New Roman" w:cs="Times New Roman"/>
                <w:b/>
                <w:sz w:val="20"/>
                <w:szCs w:val="20"/>
                <w:lang w:val="uk-UA"/>
              </w:rPr>
              <w:t xml:space="preserve">частково </w:t>
            </w:r>
            <w:r w:rsidRPr="00952986">
              <w:rPr>
                <w:rFonts w:ascii="Times New Roman" w:eastAsia="Calibri" w:hAnsi="Times New Roman" w:cs="Times New Roman"/>
                <w:b/>
                <w:sz w:val="20"/>
                <w:szCs w:val="20"/>
                <w:lang w:val="uk-UA"/>
              </w:rPr>
              <w:t>врах</w:t>
            </w:r>
            <w:r w:rsidR="00D83A55">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 вище</w:t>
            </w:r>
          </w:p>
        </w:tc>
      </w:tr>
      <w:tr w:rsidR="00EF2965" w:rsidRPr="00952986" w14:paraId="36A77C28" w14:textId="77777777" w:rsidTr="009019C5">
        <w:trPr>
          <w:trHeight w:val="20"/>
        </w:trPr>
        <w:tc>
          <w:tcPr>
            <w:tcW w:w="4345" w:type="dxa"/>
            <w:gridSpan w:val="2"/>
            <w:tcBorders>
              <w:bottom w:val="nil"/>
            </w:tcBorders>
          </w:tcPr>
          <w:p w14:paraId="788450E2"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6C039ABD"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78A646D2"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1125E221" w14:textId="6154434A" w:rsidR="00EF2965" w:rsidRPr="00952986" w:rsidRDefault="00EF2965" w:rsidP="009019C5">
            <w:pPr>
              <w:ind w:firstLine="461"/>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8.3.4. До скарги споживач (заявник) має надати документи (копії документів, засвідчені належним чином), що підтверджують обставини викладені у скарзі.</w:t>
            </w:r>
            <w:bookmarkStart w:id="65" w:name="n3059"/>
            <w:bookmarkEnd w:id="65"/>
          </w:p>
          <w:p w14:paraId="38403088"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p w14:paraId="5D46CEBD"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2B68B589" w14:textId="35705436"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АТ «ДТЕК ДНІПРОВСЬКІ ЕЛЕКТРОМЕРЕЖІ»</w:t>
            </w:r>
          </w:p>
          <w:p w14:paraId="5EDF3E92"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173832AB" w14:textId="0CD30E40" w:rsidR="00EF2965" w:rsidRPr="00952986" w:rsidRDefault="00EF2965" w:rsidP="009019C5">
            <w:pPr>
              <w:pStyle w:val="rvps7"/>
              <w:shd w:val="clear" w:color="auto" w:fill="FFFFFF"/>
              <w:spacing w:before="0" w:beforeAutospacing="0" w:after="0" w:afterAutospacing="0"/>
              <w:ind w:firstLine="377"/>
              <w:jc w:val="both"/>
              <w:rPr>
                <w:b/>
                <w:color w:val="0070C0"/>
                <w:sz w:val="20"/>
                <w:szCs w:val="20"/>
                <w:lang w:val="uk-UA"/>
              </w:rPr>
            </w:pPr>
            <w:r w:rsidRPr="00952986">
              <w:rPr>
                <w:b/>
                <w:color w:val="0070C0"/>
                <w:sz w:val="20"/>
                <w:szCs w:val="20"/>
                <w:lang w:val="uk-UA" w:eastAsia="en-US" w:bidi="ar-SA"/>
              </w:rPr>
              <w:t>8.3.4. До скарги споживач (заявник) має надати документи</w:t>
            </w:r>
            <w:r w:rsidRPr="00952986">
              <w:rPr>
                <w:bCs/>
                <w:color w:val="0070C0"/>
                <w:sz w:val="20"/>
                <w:szCs w:val="20"/>
                <w:lang w:val="uk-UA" w:eastAsia="en-US" w:bidi="ar-SA"/>
              </w:rPr>
              <w:t xml:space="preserve"> </w:t>
            </w:r>
            <w:r w:rsidRPr="00952986">
              <w:rPr>
                <w:b/>
                <w:color w:val="7030A0"/>
                <w:sz w:val="20"/>
                <w:szCs w:val="20"/>
                <w:lang w:val="uk-UA" w:eastAsia="en-US" w:bidi="ar-SA"/>
              </w:rPr>
              <w:t>(</w:t>
            </w:r>
            <w:r w:rsidR="00D83A55" w:rsidRPr="00D83A55">
              <w:rPr>
                <w:rFonts w:eastAsia="Calibri"/>
                <w:b/>
                <w:color w:val="7030A0"/>
                <w:sz w:val="20"/>
                <w:szCs w:val="20"/>
                <w:lang w:val="uk-UA"/>
              </w:rPr>
              <w:t xml:space="preserve">копії документів, </w:t>
            </w:r>
            <w:r w:rsidR="00D83A55" w:rsidRPr="00D83A55">
              <w:rPr>
                <w:rFonts w:eastAsia="Calibri"/>
                <w:b/>
                <w:strike/>
                <w:color w:val="7030A0"/>
                <w:sz w:val="20"/>
                <w:szCs w:val="20"/>
                <w:lang w:val="uk-UA"/>
              </w:rPr>
              <w:t>засвідчені належним чином</w:t>
            </w:r>
            <w:r w:rsidRPr="00952986">
              <w:rPr>
                <w:b/>
                <w:color w:val="7030A0"/>
                <w:sz w:val="20"/>
                <w:szCs w:val="20"/>
                <w:lang w:val="uk-UA" w:eastAsia="en-US" w:bidi="ar-SA"/>
              </w:rPr>
              <w:t>)</w:t>
            </w:r>
            <w:r w:rsidRPr="00952986">
              <w:rPr>
                <w:b/>
                <w:sz w:val="20"/>
                <w:szCs w:val="20"/>
                <w:lang w:val="uk-UA" w:eastAsia="en-US" w:bidi="ar-SA"/>
              </w:rPr>
              <w:t>,</w:t>
            </w:r>
            <w:r w:rsidRPr="00952986">
              <w:rPr>
                <w:bCs/>
                <w:sz w:val="20"/>
                <w:szCs w:val="20"/>
                <w:lang w:val="uk-UA" w:eastAsia="en-US" w:bidi="ar-SA"/>
              </w:rPr>
              <w:t xml:space="preserve"> </w:t>
            </w:r>
            <w:r w:rsidRPr="00952986">
              <w:rPr>
                <w:b/>
                <w:color w:val="0070C0"/>
                <w:sz w:val="20"/>
                <w:szCs w:val="20"/>
                <w:lang w:val="uk-UA" w:eastAsia="en-US" w:bidi="ar-SA"/>
              </w:rPr>
              <w:t>що підтверджують обставини викладені у скарзі.</w:t>
            </w:r>
          </w:p>
          <w:p w14:paraId="6B0911AC"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p w14:paraId="00761D54"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5AC8B890"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АТ «ДТЕК ДНІПРОВСЬКІ ЕЛЕКТРОМЕРЕЖІ»</w:t>
            </w:r>
          </w:p>
          <w:p w14:paraId="615D5D14"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0F1EFF0B" w14:textId="77777777" w:rsidR="00EF2965" w:rsidRPr="00952986" w:rsidRDefault="00EF2965" w:rsidP="00EF2965">
            <w:pPr>
              <w:pStyle w:val="rvps7"/>
              <w:shd w:val="clear" w:color="auto" w:fill="FFFFFF"/>
              <w:spacing w:before="0" w:beforeAutospacing="0" w:after="0" w:afterAutospacing="0"/>
              <w:ind w:firstLine="480"/>
              <w:jc w:val="both"/>
              <w:rPr>
                <w:sz w:val="20"/>
                <w:szCs w:val="20"/>
                <w:lang w:val="uk-UA" w:eastAsia="en-US" w:bidi="ar-SA"/>
              </w:rPr>
            </w:pPr>
            <w:r w:rsidRPr="00952986">
              <w:rPr>
                <w:sz w:val="20"/>
                <w:szCs w:val="20"/>
                <w:lang w:val="uk-UA" w:eastAsia="en-US" w:bidi="ar-SA"/>
              </w:rPr>
              <w:t xml:space="preserve">Не зрозуміло, що на увазі під «засвідчені належним чином» та які дії </w:t>
            </w:r>
            <w:proofErr w:type="spellStart"/>
            <w:r w:rsidRPr="00952986">
              <w:rPr>
                <w:sz w:val="20"/>
                <w:szCs w:val="20"/>
                <w:lang w:val="uk-UA" w:eastAsia="en-US" w:bidi="ar-SA"/>
              </w:rPr>
              <w:t>учаника</w:t>
            </w:r>
            <w:proofErr w:type="spellEnd"/>
            <w:r w:rsidRPr="00952986">
              <w:rPr>
                <w:sz w:val="20"/>
                <w:szCs w:val="20"/>
                <w:lang w:val="uk-UA" w:eastAsia="en-US" w:bidi="ar-SA"/>
              </w:rPr>
              <w:t xml:space="preserve"> ринку, якщо документи не засвідчені споживачем «належним чином» та чи є це підставою для відмови у розгляді скарги.</w:t>
            </w:r>
          </w:p>
          <w:p w14:paraId="4E4FCBDF" w14:textId="10AE3AC8"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AFD33B8"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24162079"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188E3FB7"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664D183B" w14:textId="7FE8944D" w:rsidR="00EF2965" w:rsidRPr="00952986" w:rsidRDefault="00D83A55" w:rsidP="00EF2965">
            <w:pPr>
              <w:shd w:val="clear" w:color="auto" w:fill="FFFFFF"/>
              <w:jc w:val="both"/>
              <w:rPr>
                <w:rFonts w:ascii="Times New Roman" w:eastAsia="Calibri" w:hAnsi="Times New Roman" w:cs="Times New Roman"/>
                <w:b/>
                <w:color w:val="0070C0"/>
                <w:sz w:val="20"/>
                <w:szCs w:val="20"/>
                <w:lang w:val="uk-UA"/>
              </w:rPr>
            </w:pPr>
            <w:r>
              <w:rPr>
                <w:rFonts w:ascii="Times New Roman" w:eastAsia="Calibri" w:hAnsi="Times New Roman" w:cs="Times New Roman"/>
                <w:b/>
                <w:sz w:val="20"/>
                <w:szCs w:val="20"/>
                <w:lang w:val="uk-UA"/>
              </w:rPr>
              <w:t>Потребує обговорення</w:t>
            </w:r>
          </w:p>
        </w:tc>
      </w:tr>
      <w:tr w:rsidR="00EF2965" w:rsidRPr="00952986" w14:paraId="7A97D58D" w14:textId="77777777" w:rsidTr="009019C5">
        <w:trPr>
          <w:trHeight w:val="20"/>
        </w:trPr>
        <w:tc>
          <w:tcPr>
            <w:tcW w:w="4345" w:type="dxa"/>
            <w:gridSpan w:val="2"/>
            <w:tcBorders>
              <w:top w:val="nil"/>
              <w:bottom w:val="nil"/>
            </w:tcBorders>
          </w:tcPr>
          <w:p w14:paraId="0AC3F2D3"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056650B4"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ПрАТ «ДТЕК КИЇВСЬКІ ЕЛЕКТРОМЕРЕЖІ»</w:t>
            </w:r>
          </w:p>
          <w:p w14:paraId="37EC7607" w14:textId="77777777" w:rsidR="009019C5" w:rsidRPr="00952986" w:rsidRDefault="009019C5" w:rsidP="009019C5">
            <w:pPr>
              <w:pStyle w:val="rvps7"/>
              <w:shd w:val="clear" w:color="auto" w:fill="FFFFFF"/>
              <w:spacing w:before="0" w:beforeAutospacing="0" w:after="0" w:afterAutospacing="0"/>
              <w:ind w:firstLine="377"/>
              <w:jc w:val="both"/>
              <w:rPr>
                <w:b/>
                <w:color w:val="0070C0"/>
                <w:sz w:val="20"/>
                <w:szCs w:val="20"/>
                <w:lang w:val="uk-UA"/>
              </w:rPr>
            </w:pPr>
            <w:r w:rsidRPr="00952986">
              <w:rPr>
                <w:b/>
                <w:color w:val="0070C0"/>
                <w:sz w:val="20"/>
                <w:szCs w:val="20"/>
                <w:lang w:val="uk-UA" w:eastAsia="en-US" w:bidi="ar-SA"/>
              </w:rPr>
              <w:t>8.3.4. До скарги споживач (заявник) має надати документи</w:t>
            </w:r>
            <w:r w:rsidRPr="00952986">
              <w:rPr>
                <w:bCs/>
                <w:color w:val="0070C0"/>
                <w:sz w:val="20"/>
                <w:szCs w:val="20"/>
                <w:lang w:val="uk-UA" w:eastAsia="en-US" w:bidi="ar-SA"/>
              </w:rPr>
              <w:t xml:space="preserve"> </w:t>
            </w:r>
            <w:r w:rsidRPr="00952986">
              <w:rPr>
                <w:b/>
                <w:color w:val="7030A0"/>
                <w:sz w:val="20"/>
                <w:szCs w:val="20"/>
                <w:lang w:val="uk-UA" w:eastAsia="en-US" w:bidi="ar-SA"/>
              </w:rPr>
              <w:t>(</w:t>
            </w:r>
            <w:r w:rsidRPr="00D83A55">
              <w:rPr>
                <w:rFonts w:eastAsia="Calibri"/>
                <w:b/>
                <w:color w:val="7030A0"/>
                <w:sz w:val="20"/>
                <w:szCs w:val="20"/>
                <w:lang w:val="uk-UA"/>
              </w:rPr>
              <w:t xml:space="preserve">копії документів, </w:t>
            </w:r>
            <w:r w:rsidRPr="00D83A55">
              <w:rPr>
                <w:rFonts w:eastAsia="Calibri"/>
                <w:b/>
                <w:strike/>
                <w:color w:val="7030A0"/>
                <w:sz w:val="20"/>
                <w:szCs w:val="20"/>
                <w:lang w:val="uk-UA"/>
              </w:rPr>
              <w:t>засвідчені належним чином</w:t>
            </w:r>
            <w:r w:rsidRPr="00952986">
              <w:rPr>
                <w:b/>
                <w:color w:val="7030A0"/>
                <w:sz w:val="20"/>
                <w:szCs w:val="20"/>
                <w:lang w:val="uk-UA" w:eastAsia="en-US" w:bidi="ar-SA"/>
              </w:rPr>
              <w:t>)</w:t>
            </w:r>
            <w:r w:rsidRPr="00952986">
              <w:rPr>
                <w:b/>
                <w:sz w:val="20"/>
                <w:szCs w:val="20"/>
                <w:lang w:val="uk-UA" w:eastAsia="en-US" w:bidi="ar-SA"/>
              </w:rPr>
              <w:t>,</w:t>
            </w:r>
            <w:r w:rsidRPr="00952986">
              <w:rPr>
                <w:bCs/>
                <w:sz w:val="20"/>
                <w:szCs w:val="20"/>
                <w:lang w:val="uk-UA" w:eastAsia="en-US" w:bidi="ar-SA"/>
              </w:rPr>
              <w:t xml:space="preserve"> </w:t>
            </w:r>
            <w:r w:rsidRPr="00952986">
              <w:rPr>
                <w:b/>
                <w:color w:val="0070C0"/>
                <w:sz w:val="20"/>
                <w:szCs w:val="20"/>
                <w:lang w:val="uk-UA" w:eastAsia="en-US" w:bidi="ar-SA"/>
              </w:rPr>
              <w:t>що підтверджують обставини викладені у скарзі.</w:t>
            </w:r>
          </w:p>
          <w:p w14:paraId="1A4749EB"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745945AA"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ПрАТ «ДТЕК КИЇВСЬКІ ЕЛЕКТРОМЕРЕЖІ»</w:t>
            </w:r>
          </w:p>
          <w:p w14:paraId="00EB1E12" w14:textId="77777777" w:rsidR="00EF2965" w:rsidRPr="00952986" w:rsidRDefault="00EF2965" w:rsidP="00EF2965">
            <w:pPr>
              <w:widowControl w:val="0"/>
              <w:autoSpaceDE w:val="0"/>
              <w:autoSpaceDN w:val="0"/>
              <w:ind w:firstLine="170"/>
              <w:contextualSpacing/>
              <w:jc w:val="center"/>
              <w:rPr>
                <w:rFonts w:ascii="Times New Roman" w:eastAsia="Times New Roman" w:hAnsi="Times New Roman" w:cs="Times New Roman"/>
                <w:b/>
                <w:bCs/>
                <w:sz w:val="20"/>
                <w:szCs w:val="20"/>
                <w:lang w:val="uk-UA"/>
              </w:rPr>
            </w:pPr>
          </w:p>
          <w:p w14:paraId="66148372" w14:textId="77777777" w:rsidR="00EF2965" w:rsidRPr="00952986" w:rsidRDefault="00EF2965" w:rsidP="00EF2965">
            <w:pPr>
              <w:pStyle w:val="rvps7"/>
              <w:shd w:val="clear" w:color="auto" w:fill="FFFFFF"/>
              <w:spacing w:before="0" w:beforeAutospacing="0" w:after="0" w:afterAutospacing="0"/>
              <w:ind w:firstLine="480"/>
              <w:jc w:val="both"/>
              <w:rPr>
                <w:sz w:val="20"/>
                <w:szCs w:val="20"/>
                <w:lang w:val="uk-UA" w:eastAsia="en-US" w:bidi="ar-SA"/>
              </w:rPr>
            </w:pPr>
            <w:r w:rsidRPr="00952986">
              <w:rPr>
                <w:sz w:val="20"/>
                <w:szCs w:val="20"/>
                <w:lang w:val="uk-UA" w:eastAsia="en-US" w:bidi="ar-SA"/>
              </w:rPr>
              <w:t xml:space="preserve">Не зрозуміло, що на увазі під «засвідчені належним чином» та які дії </w:t>
            </w:r>
            <w:proofErr w:type="spellStart"/>
            <w:r w:rsidRPr="00952986">
              <w:rPr>
                <w:sz w:val="20"/>
                <w:szCs w:val="20"/>
                <w:lang w:val="uk-UA" w:eastAsia="en-US" w:bidi="ar-SA"/>
              </w:rPr>
              <w:t>учаника</w:t>
            </w:r>
            <w:proofErr w:type="spellEnd"/>
            <w:r w:rsidRPr="00952986">
              <w:rPr>
                <w:sz w:val="20"/>
                <w:szCs w:val="20"/>
                <w:lang w:val="uk-UA" w:eastAsia="en-US" w:bidi="ar-SA"/>
              </w:rPr>
              <w:t xml:space="preserve"> ринку, якщо документи не засвідчені споживачем «належним чином» </w:t>
            </w:r>
            <w:r w:rsidRPr="00952986">
              <w:rPr>
                <w:sz w:val="20"/>
                <w:szCs w:val="20"/>
                <w:lang w:val="uk-UA" w:eastAsia="en-US" w:bidi="ar-SA"/>
              </w:rPr>
              <w:lastRenderedPageBreak/>
              <w:t>та чи є це підставою для відмови у розгляді скарги.</w:t>
            </w:r>
          </w:p>
          <w:p w14:paraId="3BEB77DD" w14:textId="7574EB76" w:rsidR="00EF2965" w:rsidRPr="00952986" w:rsidRDefault="00EF2965" w:rsidP="00EF2965">
            <w:pPr>
              <w:pStyle w:val="rvps7"/>
              <w:shd w:val="clear" w:color="auto" w:fill="FFFFFF"/>
              <w:spacing w:before="0" w:beforeAutospacing="0" w:after="0" w:afterAutospacing="0"/>
              <w:ind w:firstLine="480"/>
              <w:jc w:val="both"/>
              <w:rPr>
                <w:sz w:val="20"/>
                <w:szCs w:val="20"/>
                <w:lang w:val="uk-UA" w:eastAsia="en-US" w:bidi="ar-SA"/>
              </w:rPr>
            </w:pPr>
          </w:p>
        </w:tc>
        <w:tc>
          <w:tcPr>
            <w:tcW w:w="3179" w:type="dxa"/>
            <w:gridSpan w:val="2"/>
          </w:tcPr>
          <w:p w14:paraId="6E587504"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2EE6C4B2"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429D2B8C" w14:textId="77777777" w:rsidR="00E5687E" w:rsidRDefault="00E5687E" w:rsidP="00EF2965">
            <w:pPr>
              <w:shd w:val="clear" w:color="auto" w:fill="FFFFFF"/>
              <w:jc w:val="both"/>
              <w:rPr>
                <w:rFonts w:ascii="Times New Roman" w:eastAsia="Calibri" w:hAnsi="Times New Roman" w:cs="Times New Roman"/>
                <w:b/>
                <w:sz w:val="20"/>
                <w:szCs w:val="20"/>
                <w:lang w:val="uk-UA"/>
              </w:rPr>
            </w:pPr>
          </w:p>
          <w:p w14:paraId="53623BAA" w14:textId="6614AF7D" w:rsidR="00EF2965" w:rsidRPr="00952986" w:rsidRDefault="00E5687E" w:rsidP="00EF2965">
            <w:pPr>
              <w:shd w:val="clear" w:color="auto" w:fill="FFFFFF"/>
              <w:jc w:val="both"/>
              <w:rPr>
                <w:rFonts w:ascii="Times New Roman" w:eastAsia="Calibri" w:hAnsi="Times New Roman" w:cs="Times New Roman"/>
                <w:b/>
                <w:color w:val="0070C0"/>
                <w:sz w:val="20"/>
                <w:szCs w:val="20"/>
                <w:lang w:val="uk-UA"/>
              </w:rPr>
            </w:pPr>
            <w:r>
              <w:rPr>
                <w:rFonts w:ascii="Times New Roman" w:eastAsia="Calibri" w:hAnsi="Times New Roman" w:cs="Times New Roman"/>
                <w:b/>
                <w:sz w:val="20"/>
                <w:szCs w:val="20"/>
                <w:lang w:val="uk-UA"/>
              </w:rPr>
              <w:t>Потребує обговорення</w:t>
            </w:r>
          </w:p>
        </w:tc>
      </w:tr>
      <w:tr w:rsidR="00EF2965" w:rsidRPr="0051289A" w14:paraId="068E57D7" w14:textId="77777777" w:rsidTr="009019C5">
        <w:trPr>
          <w:trHeight w:val="20"/>
        </w:trPr>
        <w:tc>
          <w:tcPr>
            <w:tcW w:w="4345" w:type="dxa"/>
            <w:gridSpan w:val="2"/>
            <w:tcBorders>
              <w:top w:val="nil"/>
              <w:bottom w:val="nil"/>
            </w:tcBorders>
          </w:tcPr>
          <w:p w14:paraId="71E90F0B"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1879AE5B"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72EE077C"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4C05E046" w14:textId="38C33BAC" w:rsidR="00EF2965" w:rsidRPr="00952986" w:rsidRDefault="00EF2965" w:rsidP="009019C5">
            <w:pPr>
              <w:widowControl w:val="0"/>
              <w:shd w:val="clear" w:color="auto" w:fill="FFFFFF"/>
              <w:tabs>
                <w:tab w:val="left" w:pos="1163"/>
              </w:tabs>
              <w:suppressAutoHyphens/>
              <w:snapToGrid w:val="0"/>
              <w:ind w:firstLine="377"/>
              <w:contextualSpacing/>
              <w:jc w:val="both"/>
              <w:rPr>
                <w:b/>
                <w:bCs/>
                <w:color w:val="333333"/>
                <w:sz w:val="20"/>
                <w:szCs w:val="20"/>
                <w:lang w:val="uk-UA"/>
              </w:rPr>
            </w:pPr>
            <w:r w:rsidRPr="00952986">
              <w:rPr>
                <w:rFonts w:ascii="Times New Roman" w:eastAsia="Calibri" w:hAnsi="Times New Roman" w:cs="Times New Roman"/>
                <w:b/>
                <w:bCs/>
                <w:color w:val="0070C0"/>
                <w:sz w:val="20"/>
                <w:szCs w:val="20"/>
                <w:lang w:val="uk-UA" w:eastAsia="uk-UA"/>
              </w:rPr>
              <w:t>8.3.4. До скарги/</w:t>
            </w:r>
            <w:r w:rsidRPr="00952986">
              <w:rPr>
                <w:rFonts w:ascii="Times New Roman" w:eastAsia="Calibri" w:hAnsi="Times New Roman" w:cs="Times New Roman"/>
                <w:b/>
                <w:bCs/>
                <w:color w:val="7030A0"/>
                <w:sz w:val="20"/>
                <w:szCs w:val="20"/>
                <w:lang w:val="uk-UA" w:eastAsia="uk-UA"/>
              </w:rPr>
              <w:t xml:space="preserve">повторної скарги (звернення) </w:t>
            </w:r>
            <w:r w:rsidRPr="00952986">
              <w:rPr>
                <w:rFonts w:ascii="Times New Roman" w:eastAsia="Calibri" w:hAnsi="Times New Roman" w:cs="Times New Roman"/>
                <w:b/>
                <w:bCs/>
                <w:color w:val="0070C0"/>
                <w:sz w:val="20"/>
                <w:szCs w:val="20"/>
                <w:lang w:val="uk-UA" w:eastAsia="uk-UA"/>
              </w:rPr>
              <w:t>споживач (заявник) має надати документи (копії документів, засвідчені належним чином), що підтверджують обставини викладені у скарзі.</w:t>
            </w:r>
          </w:p>
          <w:p w14:paraId="14F317DA"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6A81C19A"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0EED1820"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p w14:paraId="4CE6CD9A" w14:textId="77777777" w:rsidR="00EF2965" w:rsidRPr="00952986" w:rsidRDefault="00EF2965" w:rsidP="00EF2965">
            <w:pPr>
              <w:pStyle w:val="rvps7"/>
              <w:shd w:val="clear" w:color="auto" w:fill="FFFFFF"/>
              <w:spacing w:before="0" w:beforeAutospacing="0" w:after="0" w:afterAutospacing="0"/>
              <w:ind w:firstLine="480"/>
              <w:jc w:val="both"/>
              <w:rPr>
                <w:sz w:val="20"/>
                <w:szCs w:val="20"/>
                <w:lang w:val="uk-UA" w:eastAsia="en-US" w:bidi="ar-SA"/>
              </w:rPr>
            </w:pPr>
          </w:p>
        </w:tc>
        <w:tc>
          <w:tcPr>
            <w:tcW w:w="3179" w:type="dxa"/>
            <w:gridSpan w:val="2"/>
          </w:tcPr>
          <w:p w14:paraId="23C95561" w14:textId="7CF909E6" w:rsidR="00EF2965" w:rsidRPr="00E5687E" w:rsidRDefault="00EF2965" w:rsidP="00EF2965">
            <w:pPr>
              <w:shd w:val="clear" w:color="auto" w:fill="FFFFFF"/>
              <w:jc w:val="both"/>
              <w:rPr>
                <w:rFonts w:ascii="Times New Roman" w:eastAsia="Calibri" w:hAnsi="Times New Roman" w:cs="Times New Roman"/>
                <w:b/>
                <w:sz w:val="20"/>
                <w:szCs w:val="20"/>
                <w:lang w:val="uk-UA"/>
              </w:rPr>
            </w:pPr>
            <w:r w:rsidRPr="00E5687E">
              <w:rPr>
                <w:rFonts w:ascii="Times New Roman" w:eastAsia="Calibri" w:hAnsi="Times New Roman" w:cs="Times New Roman"/>
                <w:b/>
                <w:sz w:val="20"/>
                <w:szCs w:val="20"/>
                <w:lang w:val="uk-UA"/>
              </w:rPr>
              <w:t xml:space="preserve">Попередньо </w:t>
            </w:r>
            <w:r w:rsidR="009019C5">
              <w:rPr>
                <w:rFonts w:ascii="Times New Roman" w:eastAsia="Calibri" w:hAnsi="Times New Roman" w:cs="Times New Roman"/>
                <w:b/>
                <w:sz w:val="20"/>
                <w:szCs w:val="20"/>
                <w:lang w:val="uk-UA"/>
              </w:rPr>
              <w:t xml:space="preserve">частково </w:t>
            </w:r>
            <w:r w:rsidRPr="00E5687E">
              <w:rPr>
                <w:rFonts w:ascii="Times New Roman" w:eastAsia="Calibri" w:hAnsi="Times New Roman" w:cs="Times New Roman"/>
                <w:b/>
                <w:sz w:val="20"/>
                <w:szCs w:val="20"/>
                <w:lang w:val="uk-UA"/>
              </w:rPr>
              <w:t>врах</w:t>
            </w:r>
            <w:r w:rsidR="009019C5">
              <w:rPr>
                <w:rFonts w:ascii="Times New Roman" w:eastAsia="Calibri" w:hAnsi="Times New Roman" w:cs="Times New Roman"/>
                <w:b/>
                <w:sz w:val="20"/>
                <w:szCs w:val="20"/>
                <w:lang w:val="uk-UA"/>
              </w:rPr>
              <w:t>овано</w:t>
            </w:r>
            <w:r w:rsidRPr="00E5687E">
              <w:rPr>
                <w:rFonts w:ascii="Times New Roman" w:eastAsia="Calibri" w:hAnsi="Times New Roman" w:cs="Times New Roman"/>
                <w:b/>
                <w:sz w:val="20"/>
                <w:szCs w:val="20"/>
                <w:lang w:val="uk-UA"/>
              </w:rPr>
              <w:t xml:space="preserve"> в редакції </w:t>
            </w:r>
          </w:p>
          <w:p w14:paraId="4D6A6AC1" w14:textId="5DA82327" w:rsidR="00BE5200" w:rsidRPr="00952986" w:rsidRDefault="00BE5200" w:rsidP="009019C5">
            <w:pPr>
              <w:shd w:val="clear" w:color="auto" w:fill="FFFFFF"/>
              <w:ind w:firstLine="370"/>
              <w:jc w:val="both"/>
              <w:rPr>
                <w:rFonts w:ascii="Times New Roman" w:eastAsia="Calibri" w:hAnsi="Times New Roman" w:cs="Times New Roman"/>
                <w:b/>
                <w:color w:val="0070C0"/>
                <w:sz w:val="20"/>
                <w:szCs w:val="20"/>
                <w:lang w:val="uk-UA"/>
              </w:rPr>
            </w:pPr>
            <w:r w:rsidRPr="00E5687E">
              <w:rPr>
                <w:rFonts w:ascii="Times New Roman" w:eastAsia="Calibri" w:hAnsi="Times New Roman" w:cs="Times New Roman"/>
                <w:b/>
                <w:bCs/>
                <w:color w:val="0070C0"/>
                <w:sz w:val="20"/>
                <w:szCs w:val="20"/>
                <w:lang w:val="uk-UA" w:eastAsia="uk-UA"/>
              </w:rPr>
              <w:t>8.3.4. До скарги</w:t>
            </w:r>
            <w:r w:rsidRPr="00E5687E">
              <w:rPr>
                <w:rFonts w:ascii="Times New Roman" w:eastAsia="Calibri" w:hAnsi="Times New Roman" w:cs="Times New Roman"/>
                <w:b/>
                <w:bCs/>
                <w:color w:val="00B050"/>
                <w:sz w:val="20"/>
                <w:szCs w:val="20"/>
                <w:lang w:val="uk-UA" w:eastAsia="uk-UA"/>
              </w:rPr>
              <w:t xml:space="preserve">/повторної скарги </w:t>
            </w:r>
            <w:r w:rsidRPr="00E5687E">
              <w:rPr>
                <w:rFonts w:ascii="Times New Roman" w:eastAsia="Calibri" w:hAnsi="Times New Roman" w:cs="Times New Roman"/>
                <w:b/>
                <w:bCs/>
                <w:color w:val="0070C0"/>
                <w:sz w:val="20"/>
                <w:szCs w:val="20"/>
                <w:lang w:val="uk-UA" w:eastAsia="uk-UA"/>
              </w:rPr>
              <w:t>споживач (заявник) має надати …</w:t>
            </w:r>
          </w:p>
        </w:tc>
      </w:tr>
      <w:tr w:rsidR="00EF2965" w:rsidRPr="00F14630" w14:paraId="6B865F7C" w14:textId="77777777" w:rsidTr="007A7F1D">
        <w:trPr>
          <w:trHeight w:val="20"/>
        </w:trPr>
        <w:tc>
          <w:tcPr>
            <w:tcW w:w="4345" w:type="dxa"/>
            <w:gridSpan w:val="2"/>
            <w:tcBorders>
              <w:top w:val="nil"/>
              <w:bottom w:val="single" w:sz="4" w:space="0" w:color="auto"/>
            </w:tcBorders>
          </w:tcPr>
          <w:p w14:paraId="2F4503AE"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265A8312"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Громадська спілка «Асоціація сонячної енергетики України»</w:t>
            </w:r>
          </w:p>
          <w:p w14:paraId="6BF63D9E" w14:textId="77777777" w:rsidR="00EF2965" w:rsidRPr="00952986" w:rsidRDefault="00EF2965" w:rsidP="00EF2965">
            <w:pPr>
              <w:pStyle w:val="rvps7"/>
              <w:spacing w:before="0" w:beforeAutospacing="0" w:after="0" w:afterAutospacing="0"/>
              <w:rPr>
                <w:b/>
                <w:bCs/>
                <w:color w:val="333333"/>
                <w:sz w:val="20"/>
                <w:szCs w:val="20"/>
                <w:lang w:val="uk-UA"/>
              </w:rPr>
            </w:pPr>
          </w:p>
          <w:p w14:paraId="7BC6E6C5" w14:textId="77731281" w:rsidR="00EF2965" w:rsidRPr="00952986" w:rsidRDefault="00EF2965" w:rsidP="009019C5">
            <w:pPr>
              <w:widowControl w:val="0"/>
              <w:tabs>
                <w:tab w:val="left" w:pos="2019"/>
              </w:tabs>
              <w:autoSpaceDE w:val="0"/>
              <w:autoSpaceDN w:val="0"/>
              <w:ind w:right="90" w:firstLine="377"/>
              <w:jc w:val="both"/>
              <w:rPr>
                <w:rFonts w:ascii="Times New Roman" w:eastAsia="Times New Roman" w:hAnsi="Times New Roman" w:cs="Times New Roman"/>
                <w:b/>
                <w:sz w:val="20"/>
                <w:szCs w:val="20"/>
                <w:lang w:val="uk-UA"/>
              </w:rPr>
            </w:pPr>
            <w:r w:rsidRPr="00952986">
              <w:rPr>
                <w:rFonts w:ascii="Times New Roman" w:eastAsia="Times New Roman" w:hAnsi="Times New Roman" w:cs="Times New Roman"/>
                <w:b/>
                <w:color w:val="006FBF"/>
                <w:sz w:val="20"/>
                <w:szCs w:val="20"/>
                <w:lang w:val="uk-UA"/>
              </w:rPr>
              <w:t>8.3.4.</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До</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скарги</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споживач</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(заявник)</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має</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надати</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документи</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(копії</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 xml:space="preserve">документів, </w:t>
            </w:r>
            <w:r w:rsidRPr="009019C5">
              <w:rPr>
                <w:rFonts w:ascii="Times New Roman" w:eastAsia="Times New Roman" w:hAnsi="Times New Roman" w:cs="Times New Roman"/>
                <w:b/>
                <w:strike/>
                <w:color w:val="7030A0"/>
                <w:spacing w:val="-1"/>
                <w:sz w:val="20"/>
                <w:szCs w:val="20"/>
                <w:lang w:val="uk-UA"/>
              </w:rPr>
              <w:t>засвідчені</w:t>
            </w:r>
            <w:r w:rsidRPr="009019C5">
              <w:rPr>
                <w:rFonts w:ascii="Times New Roman" w:eastAsia="Times New Roman" w:hAnsi="Times New Roman" w:cs="Times New Roman"/>
                <w:b/>
                <w:strike/>
                <w:color w:val="7030A0"/>
                <w:spacing w:val="-58"/>
                <w:sz w:val="20"/>
                <w:szCs w:val="20"/>
                <w:lang w:val="uk-UA"/>
              </w:rPr>
              <w:t xml:space="preserve"> </w:t>
            </w:r>
            <w:r w:rsidRPr="009019C5">
              <w:rPr>
                <w:rFonts w:ascii="Times New Roman" w:eastAsia="Times New Roman" w:hAnsi="Times New Roman" w:cs="Times New Roman"/>
                <w:b/>
                <w:strike/>
                <w:color w:val="7030A0"/>
                <w:sz w:val="20"/>
                <w:szCs w:val="20"/>
                <w:lang w:val="uk-UA"/>
              </w:rPr>
              <w:t>належним</w:t>
            </w:r>
            <w:r w:rsidRPr="009019C5">
              <w:rPr>
                <w:rFonts w:ascii="Times New Roman" w:eastAsia="Times New Roman" w:hAnsi="Times New Roman" w:cs="Times New Roman"/>
                <w:b/>
                <w:strike/>
                <w:color w:val="7030A0"/>
                <w:spacing w:val="1"/>
                <w:sz w:val="20"/>
                <w:szCs w:val="20"/>
                <w:lang w:val="uk-UA"/>
              </w:rPr>
              <w:t xml:space="preserve"> </w:t>
            </w:r>
            <w:r w:rsidRPr="009019C5">
              <w:rPr>
                <w:rFonts w:ascii="Times New Roman" w:eastAsia="Times New Roman" w:hAnsi="Times New Roman" w:cs="Times New Roman"/>
                <w:b/>
                <w:strike/>
                <w:color w:val="7030A0"/>
                <w:sz w:val="20"/>
                <w:szCs w:val="20"/>
                <w:lang w:val="uk-UA"/>
              </w:rPr>
              <w:t>чином</w:t>
            </w:r>
            <w:r w:rsidRPr="00952986">
              <w:rPr>
                <w:rFonts w:ascii="Times New Roman" w:eastAsia="Times New Roman" w:hAnsi="Times New Roman" w:cs="Times New Roman"/>
                <w:b/>
                <w:color w:val="006FBF"/>
                <w:sz w:val="20"/>
                <w:szCs w:val="20"/>
                <w:lang w:val="uk-UA"/>
              </w:rPr>
              <w:t>),</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що</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підтверджують</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обставини</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викладені</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у скарзі.</w:t>
            </w:r>
          </w:p>
          <w:p w14:paraId="05AAEF39" w14:textId="77777777" w:rsidR="00EF2965" w:rsidRPr="00952986" w:rsidRDefault="00EF2965" w:rsidP="00EF2965">
            <w:pPr>
              <w:pStyle w:val="rvps7"/>
              <w:shd w:val="clear" w:color="auto" w:fill="FFFFFF"/>
              <w:spacing w:before="0" w:beforeAutospacing="0" w:after="0" w:afterAutospacing="0"/>
              <w:jc w:val="both"/>
              <w:rPr>
                <w:b/>
                <w:bCs/>
                <w:color w:val="333333"/>
                <w:sz w:val="20"/>
                <w:szCs w:val="20"/>
                <w:lang w:val="uk-UA"/>
              </w:rPr>
            </w:pPr>
          </w:p>
        </w:tc>
        <w:tc>
          <w:tcPr>
            <w:tcW w:w="3942" w:type="dxa"/>
            <w:gridSpan w:val="3"/>
          </w:tcPr>
          <w:p w14:paraId="3E307D87"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Громадська спілка «Асоціація сонячної енергетики України»</w:t>
            </w:r>
          </w:p>
          <w:p w14:paraId="654C678D" w14:textId="77777777" w:rsidR="00EF2965" w:rsidRPr="00952986" w:rsidRDefault="00EF2965" w:rsidP="00EF2965">
            <w:pPr>
              <w:pStyle w:val="rvps7"/>
              <w:spacing w:before="0" w:beforeAutospacing="0" w:after="0" w:afterAutospacing="0"/>
              <w:rPr>
                <w:b/>
                <w:bCs/>
                <w:color w:val="333333"/>
                <w:sz w:val="20"/>
                <w:szCs w:val="20"/>
                <w:lang w:val="uk-UA"/>
              </w:rPr>
            </w:pPr>
          </w:p>
          <w:p w14:paraId="09A81C5A" w14:textId="38D037D8" w:rsidR="00EF2965" w:rsidRPr="00952986" w:rsidRDefault="00EF2965" w:rsidP="00EF2965">
            <w:pPr>
              <w:pStyle w:val="rvps7"/>
              <w:shd w:val="clear" w:color="auto" w:fill="FFFFFF"/>
              <w:spacing w:before="0" w:beforeAutospacing="0" w:after="0" w:afterAutospacing="0"/>
              <w:ind w:firstLine="480"/>
              <w:jc w:val="both"/>
              <w:rPr>
                <w:sz w:val="20"/>
                <w:szCs w:val="20"/>
                <w:lang w:val="uk-UA" w:eastAsia="en-US" w:bidi="ar-SA"/>
              </w:rPr>
            </w:pPr>
            <w:r w:rsidRPr="00952986">
              <w:rPr>
                <w:sz w:val="20"/>
                <w:szCs w:val="20"/>
                <w:lang w:val="uk-UA"/>
              </w:rPr>
              <w:t xml:space="preserve">З метою уникнення </w:t>
            </w:r>
            <w:r w:rsidRPr="00952986">
              <w:rPr>
                <w:spacing w:val="-2"/>
                <w:sz w:val="20"/>
                <w:szCs w:val="20"/>
                <w:lang w:val="uk-UA"/>
              </w:rPr>
              <w:t>зайвого</w:t>
            </w:r>
            <w:r w:rsidRPr="00952986">
              <w:rPr>
                <w:spacing w:val="-57"/>
                <w:sz w:val="20"/>
                <w:szCs w:val="20"/>
                <w:lang w:val="uk-UA"/>
              </w:rPr>
              <w:t xml:space="preserve"> </w:t>
            </w:r>
            <w:r w:rsidRPr="00952986">
              <w:rPr>
                <w:sz w:val="20"/>
                <w:szCs w:val="20"/>
                <w:lang w:val="uk-UA"/>
              </w:rPr>
              <w:t xml:space="preserve">формалізму, пропонуємо виключити </w:t>
            </w:r>
            <w:r w:rsidRPr="00952986">
              <w:rPr>
                <w:spacing w:val="-2"/>
                <w:sz w:val="20"/>
                <w:szCs w:val="20"/>
                <w:lang w:val="uk-UA"/>
              </w:rPr>
              <w:t>обов'язковість</w:t>
            </w:r>
            <w:r w:rsidRPr="00952986">
              <w:rPr>
                <w:spacing w:val="-57"/>
                <w:sz w:val="20"/>
                <w:szCs w:val="20"/>
                <w:lang w:val="uk-UA"/>
              </w:rPr>
              <w:t xml:space="preserve"> </w:t>
            </w:r>
            <w:r w:rsidRPr="00952986">
              <w:rPr>
                <w:sz w:val="20"/>
                <w:szCs w:val="20"/>
                <w:lang w:val="uk-UA"/>
              </w:rPr>
              <w:t>засвідчення</w:t>
            </w:r>
            <w:r w:rsidRPr="00952986">
              <w:rPr>
                <w:spacing w:val="-2"/>
                <w:sz w:val="20"/>
                <w:szCs w:val="20"/>
                <w:lang w:val="uk-UA"/>
              </w:rPr>
              <w:t xml:space="preserve"> </w:t>
            </w:r>
            <w:r w:rsidRPr="00952986">
              <w:rPr>
                <w:sz w:val="20"/>
                <w:szCs w:val="20"/>
                <w:lang w:val="uk-UA"/>
              </w:rPr>
              <w:t>копій</w:t>
            </w:r>
            <w:r w:rsidRPr="00952986">
              <w:rPr>
                <w:spacing w:val="56"/>
                <w:sz w:val="20"/>
                <w:szCs w:val="20"/>
                <w:lang w:val="uk-UA"/>
              </w:rPr>
              <w:t xml:space="preserve"> </w:t>
            </w:r>
            <w:r w:rsidRPr="00952986">
              <w:rPr>
                <w:sz w:val="20"/>
                <w:szCs w:val="20"/>
                <w:lang w:val="uk-UA"/>
              </w:rPr>
              <w:t>документів.</w:t>
            </w:r>
          </w:p>
        </w:tc>
        <w:tc>
          <w:tcPr>
            <w:tcW w:w="3179" w:type="dxa"/>
            <w:gridSpan w:val="2"/>
          </w:tcPr>
          <w:p w14:paraId="2E1CFE31" w14:textId="77777777" w:rsidR="00EF2965" w:rsidRPr="00952986" w:rsidRDefault="00EF2965" w:rsidP="00EF2965">
            <w:pPr>
              <w:shd w:val="clear" w:color="auto" w:fill="FFFFFF"/>
              <w:jc w:val="both"/>
              <w:rPr>
                <w:rFonts w:ascii="Times New Roman" w:eastAsia="Calibri" w:hAnsi="Times New Roman" w:cs="Times New Roman"/>
                <w:b/>
                <w:sz w:val="20"/>
                <w:szCs w:val="20"/>
                <w:lang w:val="uk-UA"/>
              </w:rPr>
            </w:pPr>
          </w:p>
          <w:p w14:paraId="03A85C7E" w14:textId="77777777" w:rsidR="009019C5" w:rsidRDefault="009019C5" w:rsidP="00BE5200">
            <w:pPr>
              <w:rPr>
                <w:rFonts w:ascii="Times New Roman" w:eastAsia="Calibri" w:hAnsi="Times New Roman" w:cs="Times New Roman"/>
                <w:b/>
                <w:sz w:val="20"/>
                <w:szCs w:val="20"/>
                <w:lang w:val="uk-UA"/>
              </w:rPr>
            </w:pPr>
          </w:p>
          <w:p w14:paraId="74A187BB" w14:textId="77777777" w:rsidR="009019C5" w:rsidRDefault="009019C5" w:rsidP="00BE5200">
            <w:pPr>
              <w:rPr>
                <w:rFonts w:ascii="Times New Roman" w:eastAsia="Calibri" w:hAnsi="Times New Roman" w:cs="Times New Roman"/>
                <w:b/>
                <w:sz w:val="20"/>
                <w:szCs w:val="20"/>
                <w:lang w:val="uk-UA"/>
              </w:rPr>
            </w:pPr>
          </w:p>
          <w:p w14:paraId="1154567B" w14:textId="6CF10033" w:rsidR="00BE5200" w:rsidRPr="00952986" w:rsidRDefault="009019C5" w:rsidP="00BE5200">
            <w:pPr>
              <w:rPr>
                <w:rFonts w:ascii="Times New Roman" w:eastAsia="Calibri" w:hAnsi="Times New Roman" w:cs="Times New Roman"/>
                <w:sz w:val="20"/>
                <w:szCs w:val="20"/>
                <w:lang w:val="uk-UA"/>
              </w:rPr>
            </w:pPr>
            <w:r>
              <w:rPr>
                <w:rFonts w:ascii="Times New Roman" w:eastAsia="Calibri" w:hAnsi="Times New Roman" w:cs="Times New Roman"/>
                <w:b/>
                <w:sz w:val="20"/>
                <w:szCs w:val="20"/>
                <w:lang w:val="uk-UA"/>
              </w:rPr>
              <w:t>Потребує обговорення</w:t>
            </w:r>
          </w:p>
        </w:tc>
      </w:tr>
      <w:tr w:rsidR="009019C5" w:rsidRPr="00952986" w14:paraId="36FC99A2" w14:textId="77777777" w:rsidTr="007A7F1D">
        <w:trPr>
          <w:trHeight w:val="20"/>
        </w:trPr>
        <w:tc>
          <w:tcPr>
            <w:tcW w:w="4345" w:type="dxa"/>
            <w:gridSpan w:val="2"/>
            <w:vMerge w:val="restart"/>
            <w:tcBorders>
              <w:bottom w:val="nil"/>
            </w:tcBorders>
          </w:tcPr>
          <w:p w14:paraId="7C30951C" w14:textId="77777777" w:rsidR="009019C5" w:rsidRPr="00952986" w:rsidRDefault="009019C5" w:rsidP="00EF2965">
            <w:pPr>
              <w:ind w:firstLine="720"/>
              <w:jc w:val="both"/>
              <w:rPr>
                <w:rFonts w:ascii="Times New Roman" w:eastAsia="Calibri" w:hAnsi="Times New Roman" w:cs="Times New Roman"/>
                <w:b/>
                <w:color w:val="0070C0"/>
                <w:sz w:val="20"/>
                <w:szCs w:val="20"/>
                <w:lang w:val="uk-UA"/>
              </w:rPr>
            </w:pPr>
          </w:p>
          <w:p w14:paraId="06CFF3F0" w14:textId="77777777" w:rsidR="009019C5" w:rsidRPr="00952986" w:rsidRDefault="009019C5" w:rsidP="00EF2965">
            <w:pPr>
              <w:ind w:firstLine="720"/>
              <w:jc w:val="both"/>
              <w:rPr>
                <w:rFonts w:ascii="Times New Roman" w:eastAsia="Calibri" w:hAnsi="Times New Roman" w:cs="Times New Roman"/>
                <w:b/>
                <w:color w:val="0070C0"/>
                <w:sz w:val="20"/>
                <w:szCs w:val="20"/>
                <w:lang w:val="uk-UA"/>
              </w:rPr>
            </w:pPr>
          </w:p>
          <w:p w14:paraId="63D9401D" w14:textId="77777777" w:rsidR="009019C5" w:rsidRPr="00952986" w:rsidRDefault="009019C5" w:rsidP="00EF2965">
            <w:pPr>
              <w:ind w:firstLine="720"/>
              <w:jc w:val="both"/>
              <w:rPr>
                <w:rFonts w:ascii="Times New Roman" w:eastAsia="Calibri" w:hAnsi="Times New Roman" w:cs="Times New Roman"/>
                <w:b/>
                <w:color w:val="0070C0"/>
                <w:sz w:val="20"/>
                <w:szCs w:val="20"/>
                <w:lang w:val="uk-UA"/>
              </w:rPr>
            </w:pPr>
          </w:p>
          <w:p w14:paraId="65B07908" w14:textId="72CDFFBF" w:rsidR="009019C5" w:rsidRPr="00952986" w:rsidRDefault="009019C5" w:rsidP="00EF2965">
            <w:pPr>
              <w:ind w:firstLine="720"/>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8.3.5. Якщо скарга не містить інформації, даних, необхідних для прийняття обґрунтованого рішення, учасник роздрібного ринку, </w:t>
            </w:r>
            <w:r w:rsidRPr="00952986">
              <w:rPr>
                <w:rFonts w:ascii="Times New Roman" w:eastAsia="Times New Roman" w:hAnsi="Times New Roman" w:cs="Times New Roman"/>
                <w:b/>
                <w:color w:val="0070C0"/>
                <w:sz w:val="20"/>
                <w:szCs w:val="20"/>
                <w:lang w:val="uk-UA" w:eastAsia="ru-RU"/>
              </w:rPr>
              <w:t xml:space="preserve">суб’єкт, що належить до особливої групи споживачів, </w:t>
            </w:r>
            <w:r w:rsidRPr="00952986">
              <w:rPr>
                <w:rFonts w:ascii="Times New Roman" w:eastAsia="Calibri" w:hAnsi="Times New Roman" w:cs="Times New Roman"/>
                <w:b/>
                <w:color w:val="0070C0"/>
                <w:sz w:val="20"/>
                <w:szCs w:val="20"/>
                <w:lang w:val="uk-UA"/>
              </w:rPr>
              <w:t>може у строк не більше 5 календарних днів звернутися до споживача (заявника) за додатковою інформацією, яка необхідна для повного та об'єктивного розгляду скарги.</w:t>
            </w:r>
            <w:bookmarkStart w:id="66" w:name="n3060"/>
            <w:bookmarkEnd w:id="66"/>
          </w:p>
          <w:p w14:paraId="3E201CA5" w14:textId="77777777" w:rsidR="009019C5" w:rsidRPr="00952986" w:rsidRDefault="009019C5" w:rsidP="00EF2965">
            <w:pPr>
              <w:ind w:firstLine="720"/>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У разі ненадання споживачем (заявником) </w:t>
            </w:r>
            <w:r w:rsidRPr="00952986">
              <w:rPr>
                <w:rFonts w:ascii="Times New Roman" w:eastAsia="Calibri" w:hAnsi="Times New Roman" w:cs="Times New Roman"/>
                <w:b/>
                <w:color w:val="0070C0"/>
                <w:sz w:val="20"/>
                <w:szCs w:val="20"/>
                <w:lang w:val="uk-UA" w:eastAsia="uk-UA"/>
              </w:rPr>
              <w:t>копій документів, засвідчених в установленому порядку, пояснень та іншої інформації, необхідної для встановлення фактичних обставин викладених у скарзі,</w:t>
            </w:r>
            <w:r w:rsidRPr="00952986">
              <w:rPr>
                <w:rFonts w:ascii="Times New Roman" w:eastAsia="Calibri" w:hAnsi="Times New Roman" w:cs="Times New Roman"/>
                <w:b/>
                <w:color w:val="0070C0"/>
                <w:sz w:val="20"/>
                <w:szCs w:val="20"/>
                <w:lang w:val="uk-UA"/>
              </w:rPr>
              <w:t xml:space="preserve"> учасник роздрібного ринку або </w:t>
            </w:r>
            <w:r w:rsidRPr="00952986">
              <w:rPr>
                <w:rFonts w:ascii="Times New Roman" w:eastAsia="Times New Roman" w:hAnsi="Times New Roman" w:cs="Times New Roman"/>
                <w:b/>
                <w:color w:val="0070C0"/>
                <w:sz w:val="20"/>
                <w:szCs w:val="20"/>
                <w:lang w:val="uk-UA" w:eastAsia="ru-RU"/>
              </w:rPr>
              <w:t xml:space="preserve">суб’єкт, що належить до особливої групи споживачів, </w:t>
            </w:r>
            <w:r w:rsidRPr="00952986">
              <w:rPr>
                <w:rFonts w:ascii="Times New Roman" w:eastAsia="Calibri" w:hAnsi="Times New Roman" w:cs="Times New Roman"/>
                <w:b/>
                <w:color w:val="0070C0"/>
                <w:sz w:val="20"/>
                <w:szCs w:val="20"/>
                <w:lang w:val="uk-UA"/>
              </w:rPr>
              <w:t>має надати заявнику роз'яснення (відповідь), виходячи з наявної у нього інформації. Ненадання заявником додаткової інформації не є підставою для відмови учасником роздрібного ринку у розгляді скарги.</w:t>
            </w:r>
          </w:p>
          <w:p w14:paraId="4219A90F" w14:textId="77777777" w:rsidR="009019C5" w:rsidRPr="00952986" w:rsidRDefault="009019C5" w:rsidP="00EF2965">
            <w:pPr>
              <w:shd w:val="clear" w:color="auto" w:fill="FFFFFF"/>
              <w:ind w:firstLine="851"/>
              <w:jc w:val="both"/>
              <w:rPr>
                <w:rFonts w:ascii="Times New Roman" w:eastAsia="Calibri" w:hAnsi="Times New Roman" w:cs="Times New Roman"/>
                <w:b/>
                <w:color w:val="0070C0"/>
                <w:sz w:val="20"/>
                <w:szCs w:val="20"/>
                <w:lang w:val="uk-UA"/>
              </w:rPr>
            </w:pPr>
          </w:p>
          <w:p w14:paraId="6CC9C634" w14:textId="77777777" w:rsidR="009019C5" w:rsidRPr="00952986" w:rsidRDefault="009019C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4D4A0B52" w14:textId="1574E498" w:rsidR="009019C5" w:rsidRPr="00952986" w:rsidRDefault="009019C5" w:rsidP="00EF2965">
            <w:pPr>
              <w:pStyle w:val="rvps7"/>
              <w:spacing w:before="0" w:beforeAutospacing="0" w:after="0" w:afterAutospacing="0"/>
              <w:ind w:firstLine="480"/>
              <w:jc w:val="center"/>
              <w:rPr>
                <w:b/>
                <w:bCs/>
                <w:color w:val="333333"/>
                <w:sz w:val="20"/>
                <w:szCs w:val="20"/>
                <w:lang w:val="uk-UA"/>
              </w:rPr>
            </w:pPr>
            <w:r w:rsidRPr="00952986">
              <w:rPr>
                <w:b/>
                <w:bCs/>
                <w:color w:val="333333"/>
                <w:sz w:val="20"/>
                <w:szCs w:val="20"/>
                <w:lang w:val="uk-UA"/>
              </w:rPr>
              <w:lastRenderedPageBreak/>
              <w:t>АТ «ДТЕК ДНІПРОВСЬКІ ЕЛЕКТРОМЕРЕЖІ»</w:t>
            </w:r>
          </w:p>
          <w:p w14:paraId="4F79F9E7" w14:textId="77777777" w:rsidR="009019C5" w:rsidRPr="00952986" w:rsidRDefault="009019C5" w:rsidP="00EF2965">
            <w:pPr>
              <w:pStyle w:val="rvps7"/>
              <w:spacing w:before="0" w:beforeAutospacing="0" w:after="0" w:afterAutospacing="0"/>
              <w:ind w:firstLine="480"/>
              <w:rPr>
                <w:b/>
                <w:bCs/>
                <w:color w:val="333333"/>
                <w:sz w:val="20"/>
                <w:szCs w:val="20"/>
                <w:lang w:val="uk-UA"/>
              </w:rPr>
            </w:pPr>
          </w:p>
          <w:p w14:paraId="5E554ABC" w14:textId="59E78B13" w:rsidR="009019C5" w:rsidRPr="00952986" w:rsidRDefault="009019C5" w:rsidP="00883A7F">
            <w:pPr>
              <w:widowControl w:val="0"/>
              <w:autoSpaceDE w:val="0"/>
              <w:autoSpaceDN w:val="0"/>
              <w:ind w:firstLine="377"/>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8.3.5. Якщо скарга не містить інформації, даних, необхідних для прийняття обґрунтованого рішення, учасник роздрібного ринку,</w:t>
            </w:r>
            <w:r w:rsidRPr="00952986">
              <w:rPr>
                <w:rFonts w:ascii="Times New Roman" w:eastAsia="Times New Roman" w:hAnsi="Times New Roman" w:cs="Times New Roman"/>
                <w:bCs/>
                <w:color w:val="0070C0"/>
                <w:sz w:val="20"/>
                <w:szCs w:val="20"/>
                <w:lang w:val="uk-UA"/>
              </w:rPr>
              <w:t xml:space="preserve"> </w:t>
            </w:r>
            <w:r w:rsidRPr="009019C5">
              <w:rPr>
                <w:rFonts w:ascii="Times New Roman" w:eastAsia="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eastAsia="Times New Roman" w:hAnsi="Times New Roman" w:cs="Times New Roman"/>
                <w:b/>
                <w:color w:val="7030A0"/>
                <w:sz w:val="20"/>
                <w:szCs w:val="20"/>
                <w:lang w:val="uk-UA"/>
              </w:rPr>
              <w:t xml:space="preserve">може </w:t>
            </w:r>
            <w:r w:rsidRPr="009019C5">
              <w:rPr>
                <w:rFonts w:ascii="Times New Roman" w:eastAsia="Calibri" w:hAnsi="Times New Roman" w:cs="Times New Roman"/>
                <w:b/>
                <w:strike/>
                <w:color w:val="7030A0"/>
                <w:sz w:val="20"/>
                <w:szCs w:val="20"/>
                <w:lang w:val="uk-UA"/>
              </w:rPr>
              <w:t>у строк не більше 5 календарних днів</w:t>
            </w:r>
            <w:r w:rsidRPr="009019C5">
              <w:rPr>
                <w:rFonts w:ascii="Times New Roman" w:eastAsia="Times New Roman" w:hAnsi="Times New Roman" w:cs="Times New Roman"/>
                <w:b/>
                <w:color w:val="7030A0"/>
                <w:sz w:val="20"/>
                <w:szCs w:val="20"/>
                <w:lang w:val="uk-UA"/>
              </w:rPr>
              <w:t xml:space="preserve"> </w:t>
            </w:r>
            <w:r w:rsidRPr="00952986">
              <w:rPr>
                <w:rFonts w:ascii="Times New Roman" w:eastAsia="Times New Roman" w:hAnsi="Times New Roman" w:cs="Times New Roman"/>
                <w:b/>
                <w:color w:val="7030A0"/>
                <w:sz w:val="20"/>
                <w:szCs w:val="20"/>
                <w:lang w:val="uk-UA"/>
              </w:rPr>
              <w:t xml:space="preserve">звернутися до споживача (заявника) за додатковою інформацією, </w:t>
            </w:r>
            <w:r w:rsidRPr="00952986">
              <w:rPr>
                <w:rFonts w:ascii="Times New Roman" w:eastAsia="Times New Roman" w:hAnsi="Times New Roman" w:cs="Times New Roman"/>
                <w:b/>
                <w:color w:val="0070C0"/>
                <w:sz w:val="20"/>
                <w:szCs w:val="20"/>
                <w:lang w:val="uk-UA"/>
              </w:rPr>
              <w:t>яка необхідна для повного та об'єктивного розгляду скарги.</w:t>
            </w:r>
          </w:p>
          <w:p w14:paraId="0B24B843" w14:textId="77777777" w:rsidR="009019C5" w:rsidRPr="00952986" w:rsidRDefault="009019C5" w:rsidP="00883A7F">
            <w:pPr>
              <w:pStyle w:val="rvps7"/>
              <w:shd w:val="clear" w:color="auto" w:fill="FFFFFF"/>
              <w:spacing w:before="0" w:beforeAutospacing="0" w:after="0" w:afterAutospacing="0"/>
              <w:ind w:firstLine="377"/>
              <w:jc w:val="both"/>
              <w:rPr>
                <w:b/>
                <w:color w:val="0070C0"/>
                <w:sz w:val="20"/>
                <w:szCs w:val="20"/>
                <w:lang w:val="uk-UA" w:eastAsia="en-US" w:bidi="ar-SA"/>
              </w:rPr>
            </w:pPr>
            <w:r w:rsidRPr="00952986">
              <w:rPr>
                <w:b/>
                <w:color w:val="0070C0"/>
                <w:sz w:val="20"/>
                <w:szCs w:val="20"/>
                <w:lang w:val="uk-UA" w:eastAsia="en-US" w:bidi="ar-SA"/>
              </w:rPr>
              <w:t xml:space="preserve">У разі ненадання споживачем (заявником) копій документів, засвідчених в установленому порядку, пояснень та іншої інформації, необхідної для встановлення фактичних обставин викладених у скарзі, учасник роздрібного ринку або суб’єкт, що належить до особливої групи споживачів, має надати заявнику роз'яснення (відповідь), виходячи з наявної у нього інформації. Ненадання заявником додаткової інформації не є підставою для відмови </w:t>
            </w:r>
            <w:r w:rsidRPr="00952986">
              <w:rPr>
                <w:b/>
                <w:color w:val="0070C0"/>
                <w:sz w:val="20"/>
                <w:szCs w:val="20"/>
                <w:lang w:val="uk-UA" w:eastAsia="en-US" w:bidi="ar-SA"/>
              </w:rPr>
              <w:lastRenderedPageBreak/>
              <w:t>учасником роздрібного ринку у розгляді скарги.</w:t>
            </w:r>
          </w:p>
          <w:p w14:paraId="13C5B5A6" w14:textId="0920F6AD" w:rsidR="009019C5" w:rsidRPr="00952986" w:rsidRDefault="009019C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48A61565" w14:textId="77777777" w:rsidR="009019C5" w:rsidRPr="00952986" w:rsidRDefault="009019C5" w:rsidP="00EF2965">
            <w:pPr>
              <w:pStyle w:val="rvps7"/>
              <w:spacing w:before="0" w:beforeAutospacing="0" w:after="0" w:afterAutospacing="0"/>
              <w:ind w:firstLine="480"/>
              <w:jc w:val="center"/>
              <w:rPr>
                <w:b/>
                <w:bCs/>
                <w:color w:val="333333"/>
                <w:sz w:val="20"/>
                <w:szCs w:val="20"/>
                <w:lang w:val="uk-UA"/>
              </w:rPr>
            </w:pPr>
            <w:r w:rsidRPr="00952986">
              <w:rPr>
                <w:b/>
                <w:bCs/>
                <w:color w:val="333333"/>
                <w:sz w:val="20"/>
                <w:szCs w:val="20"/>
                <w:lang w:val="uk-UA"/>
              </w:rPr>
              <w:lastRenderedPageBreak/>
              <w:t>АТ «ДТЕК ДНІПРОВСЬКІ ЕЛЕКТРОМЕРЕЖІ»</w:t>
            </w:r>
          </w:p>
          <w:p w14:paraId="268FA9D2" w14:textId="77777777" w:rsidR="009019C5" w:rsidRPr="00952986" w:rsidRDefault="009019C5" w:rsidP="00EF2965">
            <w:pPr>
              <w:pStyle w:val="rvps7"/>
              <w:spacing w:before="0" w:beforeAutospacing="0" w:after="0" w:afterAutospacing="0"/>
              <w:ind w:firstLine="480"/>
              <w:rPr>
                <w:b/>
                <w:bCs/>
                <w:color w:val="333333"/>
                <w:sz w:val="20"/>
                <w:szCs w:val="20"/>
                <w:lang w:val="uk-UA"/>
              </w:rPr>
            </w:pPr>
          </w:p>
          <w:p w14:paraId="029C0301" w14:textId="77777777" w:rsidR="009019C5" w:rsidRPr="00952986" w:rsidRDefault="009019C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Закон України «Про звернення громадян» не обмежує суб’єкта, який розглядає заяву, у </w:t>
            </w:r>
            <w:proofErr w:type="spellStart"/>
            <w:r w:rsidRPr="00952986">
              <w:rPr>
                <w:rFonts w:ascii="Times New Roman" w:eastAsia="Times New Roman" w:hAnsi="Times New Roman" w:cs="Times New Roman"/>
                <w:sz w:val="20"/>
                <w:szCs w:val="20"/>
                <w:lang w:val="uk-UA"/>
              </w:rPr>
              <w:t>строці</w:t>
            </w:r>
            <w:proofErr w:type="spellEnd"/>
            <w:r w:rsidRPr="00952986">
              <w:rPr>
                <w:rFonts w:ascii="Times New Roman" w:eastAsia="Times New Roman" w:hAnsi="Times New Roman" w:cs="Times New Roman"/>
                <w:sz w:val="20"/>
                <w:szCs w:val="20"/>
                <w:lang w:val="uk-UA"/>
              </w:rPr>
              <w:t xml:space="preserve"> на отримання від заявника чи інших суб’єктів інформації, необхідної для розгляду заяви. Крім того необхідність у отриманні інформації може виникнути і після спливу цього терміну. </w:t>
            </w:r>
          </w:p>
          <w:p w14:paraId="22D6656B" w14:textId="362BED8B" w:rsidR="009019C5" w:rsidRPr="00952986" w:rsidRDefault="009019C5"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sz w:val="20"/>
                <w:szCs w:val="20"/>
                <w:lang w:val="uk-UA" w:eastAsia="en-US" w:bidi="ar-SA"/>
              </w:rPr>
              <w:t>Фактично встановлення граничного строку на отримання додаткової інформації – це обов’язок розглянути заяву по суті у ці строки, що не відповідає принципам збереження балансу інтересів учасників ринку.</w:t>
            </w:r>
          </w:p>
        </w:tc>
        <w:tc>
          <w:tcPr>
            <w:tcW w:w="3179" w:type="dxa"/>
            <w:gridSpan w:val="2"/>
          </w:tcPr>
          <w:p w14:paraId="0C58BF4B" w14:textId="77777777" w:rsidR="009019C5" w:rsidRPr="00952986" w:rsidRDefault="009019C5" w:rsidP="00EF2965">
            <w:pPr>
              <w:shd w:val="clear" w:color="auto" w:fill="FFFFFF"/>
              <w:jc w:val="both"/>
              <w:rPr>
                <w:rFonts w:ascii="Times New Roman" w:eastAsia="Calibri" w:hAnsi="Times New Roman" w:cs="Times New Roman"/>
                <w:b/>
                <w:color w:val="0070C0"/>
                <w:sz w:val="20"/>
                <w:szCs w:val="20"/>
                <w:lang w:val="uk-UA"/>
              </w:rPr>
            </w:pPr>
          </w:p>
          <w:p w14:paraId="338190A9" w14:textId="18EF4822" w:rsidR="009019C5" w:rsidRPr="00952986" w:rsidRDefault="009019C5"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w:t>
            </w:r>
            <w:r w:rsidR="00011F61">
              <w:rPr>
                <w:rFonts w:ascii="Times New Roman" w:eastAsia="Calibri" w:hAnsi="Times New Roman" w:cs="Times New Roman"/>
                <w:b/>
                <w:sz w:val="20"/>
                <w:szCs w:val="20"/>
                <w:lang w:val="uk-UA"/>
              </w:rPr>
              <w:t>:</w:t>
            </w:r>
            <w:r w:rsidRPr="00952986">
              <w:rPr>
                <w:rFonts w:ascii="Times New Roman" w:eastAsia="Calibri" w:hAnsi="Times New Roman" w:cs="Times New Roman"/>
                <w:b/>
                <w:sz w:val="20"/>
                <w:szCs w:val="20"/>
                <w:lang w:val="uk-UA"/>
              </w:rPr>
              <w:t xml:space="preserve">  </w:t>
            </w:r>
          </w:p>
          <w:p w14:paraId="0516C70A" w14:textId="60BA84E0" w:rsidR="009019C5" w:rsidRPr="00952986" w:rsidRDefault="009019C5" w:rsidP="00EF2965">
            <w:pPr>
              <w:widowControl w:val="0"/>
              <w:autoSpaceDE w:val="0"/>
              <w:autoSpaceDN w:val="0"/>
              <w:ind w:firstLine="223"/>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8.3.5. Якщо скарга не містить інформації, даних, необхідних для прийняття обґрунтованого рішення, учасник роздрібного ринку,</w:t>
            </w:r>
            <w:r w:rsidRPr="00952986">
              <w:rPr>
                <w:rFonts w:ascii="Times New Roman" w:eastAsia="Times New Roman" w:hAnsi="Times New Roman" w:cs="Times New Roman"/>
                <w:bCs/>
                <w:color w:val="0070C0"/>
                <w:sz w:val="20"/>
                <w:szCs w:val="20"/>
                <w:lang w:val="uk-UA"/>
              </w:rPr>
              <w:t xml:space="preserve"> </w:t>
            </w:r>
            <w:r w:rsidRPr="00952986">
              <w:rPr>
                <w:rFonts w:ascii="Times New Roman" w:eastAsia="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eastAsia="Calibri" w:hAnsi="Times New Roman" w:cs="Times New Roman"/>
                <w:b/>
                <w:color w:val="00B050"/>
                <w:sz w:val="20"/>
                <w:szCs w:val="20"/>
                <w:lang w:val="uk-UA"/>
              </w:rPr>
              <w:t>в межах строку розгляду скарги</w:t>
            </w:r>
            <w:r w:rsidRPr="00952986">
              <w:rPr>
                <w:rFonts w:ascii="Times New Roman" w:eastAsia="Times New Roman" w:hAnsi="Times New Roman" w:cs="Times New Roman"/>
                <w:b/>
                <w:color w:val="00B050"/>
                <w:sz w:val="20"/>
                <w:szCs w:val="20"/>
                <w:lang w:val="uk-UA"/>
              </w:rPr>
              <w:t xml:space="preserve"> може звернутися до споживача (заявника) за додатковою інформацією, </w:t>
            </w:r>
            <w:r w:rsidRPr="00952986">
              <w:rPr>
                <w:rFonts w:ascii="Times New Roman" w:eastAsia="Times New Roman" w:hAnsi="Times New Roman" w:cs="Times New Roman"/>
                <w:b/>
                <w:color w:val="0070C0"/>
                <w:sz w:val="20"/>
                <w:szCs w:val="20"/>
                <w:lang w:val="uk-UA"/>
              </w:rPr>
              <w:t>яка необхідна для повного та об'єктивного розгляду скарги.</w:t>
            </w:r>
          </w:p>
          <w:p w14:paraId="066280A3" w14:textId="77777777" w:rsidR="009019C5" w:rsidRPr="00952986" w:rsidRDefault="009019C5" w:rsidP="00EF2965">
            <w:pPr>
              <w:shd w:val="clear" w:color="auto" w:fill="FFFFFF"/>
              <w:jc w:val="both"/>
              <w:rPr>
                <w:rFonts w:ascii="Times New Roman" w:eastAsia="Calibri" w:hAnsi="Times New Roman" w:cs="Times New Roman"/>
                <w:b/>
                <w:sz w:val="20"/>
                <w:szCs w:val="20"/>
                <w:lang w:val="uk-UA"/>
              </w:rPr>
            </w:pPr>
          </w:p>
          <w:p w14:paraId="2B58B0B6" w14:textId="7D312B36" w:rsidR="009019C5" w:rsidRPr="00952986" w:rsidRDefault="009019C5" w:rsidP="00EF2965">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w:t>
            </w:r>
          </w:p>
          <w:p w14:paraId="15FD719F" w14:textId="76DD70B5" w:rsidR="009019C5" w:rsidRPr="00952986" w:rsidRDefault="009019C5" w:rsidP="00EF2965">
            <w:pPr>
              <w:shd w:val="clear" w:color="auto" w:fill="FFFFFF"/>
              <w:jc w:val="both"/>
              <w:rPr>
                <w:rFonts w:ascii="Times New Roman" w:eastAsia="Calibri" w:hAnsi="Times New Roman" w:cs="Times New Roman"/>
                <w:b/>
                <w:color w:val="0070C0"/>
                <w:sz w:val="20"/>
                <w:szCs w:val="20"/>
                <w:lang w:val="uk-UA"/>
              </w:rPr>
            </w:pPr>
          </w:p>
        </w:tc>
      </w:tr>
      <w:tr w:rsidR="009019C5" w:rsidRPr="0051289A" w14:paraId="2253A48E" w14:textId="77777777" w:rsidTr="007A7F1D">
        <w:trPr>
          <w:trHeight w:val="20"/>
        </w:trPr>
        <w:tc>
          <w:tcPr>
            <w:tcW w:w="4345" w:type="dxa"/>
            <w:gridSpan w:val="2"/>
            <w:vMerge/>
            <w:tcBorders>
              <w:bottom w:val="nil"/>
            </w:tcBorders>
          </w:tcPr>
          <w:p w14:paraId="7694C9CB" w14:textId="77777777" w:rsidR="009019C5" w:rsidRPr="00952986" w:rsidRDefault="009019C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70C5BA00" w14:textId="77777777" w:rsidR="009019C5" w:rsidRPr="00952986" w:rsidRDefault="009019C5" w:rsidP="00EF2965">
            <w:pPr>
              <w:pStyle w:val="rvps7"/>
              <w:spacing w:before="0" w:beforeAutospacing="0" w:after="0" w:afterAutospacing="0"/>
              <w:ind w:firstLine="18"/>
              <w:jc w:val="center"/>
              <w:rPr>
                <w:b/>
                <w:bCs/>
                <w:color w:val="333333"/>
                <w:sz w:val="20"/>
                <w:szCs w:val="20"/>
                <w:lang w:val="uk-UA"/>
              </w:rPr>
            </w:pPr>
            <w:r w:rsidRPr="00952986">
              <w:rPr>
                <w:b/>
                <w:bCs/>
                <w:color w:val="333333"/>
                <w:sz w:val="20"/>
                <w:szCs w:val="20"/>
                <w:lang w:val="uk-UA"/>
              </w:rPr>
              <w:t>ПАТ «</w:t>
            </w:r>
            <w:proofErr w:type="spellStart"/>
            <w:r w:rsidRPr="00952986">
              <w:rPr>
                <w:b/>
                <w:bCs/>
                <w:color w:val="333333"/>
                <w:sz w:val="20"/>
                <w:szCs w:val="20"/>
                <w:lang w:val="uk-UA"/>
              </w:rPr>
              <w:t>Запоріжжяобленерго</w:t>
            </w:r>
            <w:proofErr w:type="spellEnd"/>
            <w:r w:rsidRPr="00952986">
              <w:rPr>
                <w:b/>
                <w:bCs/>
                <w:color w:val="333333"/>
                <w:sz w:val="20"/>
                <w:szCs w:val="20"/>
                <w:lang w:val="uk-UA"/>
              </w:rPr>
              <w:t>»</w:t>
            </w:r>
          </w:p>
          <w:p w14:paraId="2F8C426F" w14:textId="77777777" w:rsidR="009019C5" w:rsidRPr="00952986" w:rsidRDefault="009019C5" w:rsidP="00EF2965">
            <w:pPr>
              <w:pStyle w:val="rvps7"/>
              <w:spacing w:before="0" w:beforeAutospacing="0" w:after="0" w:afterAutospacing="0"/>
              <w:ind w:firstLine="480"/>
              <w:rPr>
                <w:b/>
                <w:bCs/>
                <w:color w:val="333333"/>
                <w:sz w:val="20"/>
                <w:szCs w:val="20"/>
                <w:lang w:val="uk-UA"/>
              </w:rPr>
            </w:pPr>
          </w:p>
          <w:p w14:paraId="6C7D23CE" w14:textId="77777777" w:rsidR="009019C5" w:rsidRPr="00952986" w:rsidRDefault="009019C5" w:rsidP="00883A7F">
            <w:pPr>
              <w:suppressAutoHyphens/>
              <w:ind w:firstLine="377"/>
              <w:jc w:val="both"/>
              <w:rPr>
                <w:rFonts w:ascii="Times New Roman" w:eastAsia="Times New Roman" w:hAnsi="Times New Roman" w:cs="Times New Roman"/>
                <w:b/>
                <w:bCs/>
                <w:color w:val="0070C0"/>
                <w:sz w:val="20"/>
                <w:szCs w:val="20"/>
                <w:lang w:val="uk-UA" w:eastAsia="zh-CN"/>
              </w:rPr>
            </w:pPr>
            <w:r w:rsidRPr="00952986">
              <w:rPr>
                <w:rFonts w:ascii="Times New Roman" w:eastAsia="Calibri" w:hAnsi="Times New Roman" w:cs="Times New Roman"/>
                <w:b/>
                <w:bCs/>
                <w:color w:val="0070C0"/>
                <w:sz w:val="20"/>
                <w:szCs w:val="20"/>
                <w:lang w:val="uk-UA" w:eastAsia="zh-CN"/>
              </w:rPr>
              <w:t>8.3.5. Якщо скарга/</w:t>
            </w:r>
            <w:r w:rsidRPr="00952986">
              <w:rPr>
                <w:rFonts w:ascii="Times New Roman" w:eastAsia="Calibri" w:hAnsi="Times New Roman" w:cs="Times New Roman"/>
                <w:b/>
                <w:bCs/>
                <w:color w:val="7030A0"/>
                <w:sz w:val="20"/>
                <w:szCs w:val="20"/>
                <w:lang w:val="uk-UA" w:eastAsia="zh-CN"/>
              </w:rPr>
              <w:t xml:space="preserve">повторна скарга (звернення) </w:t>
            </w:r>
            <w:r w:rsidRPr="00952986">
              <w:rPr>
                <w:rFonts w:ascii="Times New Roman" w:eastAsia="Calibri" w:hAnsi="Times New Roman" w:cs="Times New Roman"/>
                <w:b/>
                <w:bCs/>
                <w:color w:val="0070C0"/>
                <w:sz w:val="20"/>
                <w:szCs w:val="20"/>
                <w:lang w:val="uk-UA" w:eastAsia="zh-CN"/>
              </w:rPr>
              <w:t xml:space="preserve">не містить інформації, даних, необхідних для прийняття обґрунтованого рішення, учасник роздрібного ринку, </w:t>
            </w:r>
            <w:r w:rsidRPr="00952986">
              <w:rPr>
                <w:rFonts w:ascii="Times New Roman" w:eastAsia="Times New Roman" w:hAnsi="Times New Roman" w:cs="Times New Roman"/>
                <w:b/>
                <w:bCs/>
                <w:color w:val="0070C0"/>
                <w:sz w:val="20"/>
                <w:szCs w:val="20"/>
                <w:lang w:val="uk-UA" w:eastAsia="ru-RU"/>
              </w:rPr>
              <w:t xml:space="preserve">суб’єкт, що належить до особливої групи споживачів, </w:t>
            </w:r>
            <w:r w:rsidRPr="00952986">
              <w:rPr>
                <w:rFonts w:ascii="Times New Roman" w:eastAsia="Calibri" w:hAnsi="Times New Roman" w:cs="Times New Roman"/>
                <w:b/>
                <w:bCs/>
                <w:color w:val="0070C0"/>
                <w:sz w:val="20"/>
                <w:szCs w:val="20"/>
                <w:lang w:val="uk-UA" w:eastAsia="zh-CN"/>
              </w:rPr>
              <w:t>може у строк не більше 5 календарних днів звернутися до споживача (заявника) за додатковою інформацією, яка необхідна для повного та об'єктивного розгляду скарги.</w:t>
            </w:r>
          </w:p>
          <w:p w14:paraId="281C32D1" w14:textId="1E7C5623" w:rsidR="009019C5" w:rsidRPr="00952986" w:rsidRDefault="009019C5" w:rsidP="00883A7F">
            <w:pPr>
              <w:widowControl w:val="0"/>
              <w:shd w:val="clear" w:color="auto" w:fill="FFFFFF"/>
              <w:tabs>
                <w:tab w:val="left" w:pos="1163"/>
              </w:tabs>
              <w:suppressAutoHyphens/>
              <w:snapToGrid w:val="0"/>
              <w:ind w:firstLine="377"/>
              <w:contextualSpacing/>
              <w:jc w:val="both"/>
              <w:rPr>
                <w:rFonts w:ascii="Times New Roman" w:eastAsia="Times New Roman" w:hAnsi="Times New Roman" w:cs="Times New Roman"/>
                <w:b/>
                <w:bCs/>
                <w:color w:val="7030A0"/>
                <w:sz w:val="20"/>
                <w:szCs w:val="20"/>
                <w:lang w:val="uk-UA" w:eastAsia="zh-CN"/>
              </w:rPr>
            </w:pPr>
            <w:r w:rsidRPr="00952986">
              <w:rPr>
                <w:rFonts w:ascii="Times New Roman" w:eastAsia="Calibri" w:hAnsi="Times New Roman" w:cs="Times New Roman"/>
                <w:b/>
                <w:bCs/>
                <w:color w:val="0070C0"/>
                <w:sz w:val="20"/>
                <w:szCs w:val="20"/>
                <w:lang w:val="uk-UA" w:eastAsia="uk-UA"/>
              </w:rPr>
              <w:t xml:space="preserve">У разі ненадання споживачем (заявником) копій документів, засвідчених в установленому порядку, пояснень та іншої інформації, необхідної для встановлення фактичних обставин викладених у скарзі, учасник роздрібного ринку або </w:t>
            </w:r>
            <w:r w:rsidRPr="00952986">
              <w:rPr>
                <w:rFonts w:ascii="Times New Roman" w:eastAsia="Calibri" w:hAnsi="Times New Roman" w:cs="Times New Roman"/>
                <w:b/>
                <w:bCs/>
                <w:color w:val="0070C0"/>
                <w:sz w:val="20"/>
                <w:szCs w:val="20"/>
                <w:lang w:val="uk-UA" w:eastAsia="ru-RU"/>
              </w:rPr>
              <w:t xml:space="preserve">суб’єкт, що належить до особливої групи споживачів, </w:t>
            </w:r>
            <w:r w:rsidRPr="00952986">
              <w:rPr>
                <w:rFonts w:ascii="Times New Roman" w:eastAsia="Calibri" w:hAnsi="Times New Roman" w:cs="Times New Roman"/>
                <w:b/>
                <w:bCs/>
                <w:color w:val="0070C0"/>
                <w:sz w:val="20"/>
                <w:szCs w:val="20"/>
                <w:lang w:val="uk-UA" w:eastAsia="uk-UA"/>
              </w:rPr>
              <w:t>має надати заявнику роз'яснення (відповідь), виходячи з наявної у нього інформації. Ненадання заявником додаткової інформації не є підставою для відмови учасником роздрібного ринку у розгляді скарги/</w:t>
            </w:r>
            <w:r w:rsidRPr="00952986">
              <w:rPr>
                <w:rFonts w:ascii="Times New Roman" w:eastAsia="Calibri" w:hAnsi="Times New Roman" w:cs="Times New Roman"/>
                <w:b/>
                <w:bCs/>
                <w:color w:val="7030A0"/>
                <w:sz w:val="20"/>
                <w:szCs w:val="20"/>
                <w:lang w:val="uk-UA" w:eastAsia="uk-UA"/>
              </w:rPr>
              <w:t>повторної скарги (звернення)”.</w:t>
            </w:r>
          </w:p>
          <w:p w14:paraId="450E64D0" w14:textId="77777777" w:rsidR="009019C5" w:rsidRPr="00952986" w:rsidRDefault="009019C5" w:rsidP="00EF2965">
            <w:pPr>
              <w:pStyle w:val="rvps7"/>
              <w:spacing w:before="0" w:beforeAutospacing="0" w:after="0" w:afterAutospacing="0"/>
              <w:ind w:firstLine="480"/>
              <w:rPr>
                <w:b/>
                <w:bCs/>
                <w:color w:val="333333"/>
                <w:sz w:val="20"/>
                <w:szCs w:val="20"/>
                <w:lang w:val="uk-UA"/>
              </w:rPr>
            </w:pPr>
          </w:p>
        </w:tc>
        <w:tc>
          <w:tcPr>
            <w:tcW w:w="3942" w:type="dxa"/>
            <w:gridSpan w:val="3"/>
          </w:tcPr>
          <w:p w14:paraId="543E4C83" w14:textId="77777777" w:rsidR="009019C5" w:rsidRPr="00952986" w:rsidRDefault="009019C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088DA089"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0D42BA49"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65B1A054" w14:textId="77777777" w:rsidR="00011F61" w:rsidRDefault="00011F61" w:rsidP="00EF2965">
            <w:pPr>
              <w:shd w:val="clear" w:color="auto" w:fill="FFFFFF"/>
              <w:jc w:val="both"/>
              <w:rPr>
                <w:rFonts w:ascii="Times New Roman" w:eastAsia="Calibri" w:hAnsi="Times New Roman" w:cs="Times New Roman"/>
                <w:b/>
                <w:sz w:val="20"/>
                <w:szCs w:val="20"/>
                <w:lang w:val="uk-UA"/>
              </w:rPr>
            </w:pPr>
          </w:p>
          <w:p w14:paraId="2C6B9487" w14:textId="6A60948C" w:rsidR="009019C5" w:rsidRPr="00952986" w:rsidRDefault="009019C5"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w:t>
            </w:r>
            <w:r>
              <w:rPr>
                <w:rFonts w:ascii="Times New Roman" w:eastAsia="Calibri" w:hAnsi="Times New Roman" w:cs="Times New Roman"/>
                <w:b/>
                <w:sz w:val="20"/>
                <w:szCs w:val="20"/>
                <w:lang w:val="uk-UA"/>
              </w:rPr>
              <w:t>:</w:t>
            </w:r>
          </w:p>
          <w:p w14:paraId="479D19E3" w14:textId="77777777" w:rsidR="009019C5" w:rsidRDefault="009019C5" w:rsidP="00EF2965">
            <w:pPr>
              <w:shd w:val="clear" w:color="auto" w:fill="FFFFFF"/>
              <w:jc w:val="both"/>
              <w:rPr>
                <w:rFonts w:ascii="Times New Roman" w:eastAsia="Calibri" w:hAnsi="Times New Roman" w:cs="Times New Roman"/>
                <w:b/>
                <w:bCs/>
                <w:color w:val="7030A0"/>
                <w:sz w:val="20"/>
                <w:szCs w:val="20"/>
                <w:lang w:val="uk-UA" w:eastAsia="zh-CN"/>
              </w:rPr>
            </w:pPr>
            <w:r w:rsidRPr="00952986">
              <w:rPr>
                <w:rFonts w:ascii="Times New Roman" w:eastAsia="Calibri" w:hAnsi="Times New Roman" w:cs="Times New Roman"/>
                <w:b/>
                <w:bCs/>
                <w:color w:val="0070C0"/>
                <w:sz w:val="20"/>
                <w:szCs w:val="20"/>
                <w:lang w:val="uk-UA" w:eastAsia="zh-CN"/>
              </w:rPr>
              <w:t>8.3.5. Якщо скарга/</w:t>
            </w:r>
            <w:r w:rsidRPr="00952986">
              <w:rPr>
                <w:rFonts w:ascii="Times New Roman" w:eastAsia="Calibri" w:hAnsi="Times New Roman" w:cs="Times New Roman"/>
                <w:b/>
                <w:bCs/>
                <w:color w:val="00B050"/>
                <w:sz w:val="20"/>
                <w:szCs w:val="20"/>
                <w:lang w:val="uk-UA" w:eastAsia="zh-CN"/>
              </w:rPr>
              <w:t>повторна скарга</w:t>
            </w:r>
            <w:r w:rsidRPr="00952986">
              <w:rPr>
                <w:rFonts w:ascii="Times New Roman" w:eastAsia="Calibri" w:hAnsi="Times New Roman" w:cs="Times New Roman"/>
                <w:b/>
                <w:bCs/>
                <w:color w:val="7030A0"/>
                <w:sz w:val="20"/>
                <w:szCs w:val="20"/>
                <w:lang w:val="uk-UA" w:eastAsia="zh-CN"/>
              </w:rPr>
              <w:t>……..</w:t>
            </w:r>
          </w:p>
          <w:p w14:paraId="4B8D9845"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2531F433"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1A89A542"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5F0D7FE0"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3CB331AA"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2A20EC30"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5F8A124F"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02975C02"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4A4B84A6"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23635421"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5BAFCD40"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046942FC" w14:textId="77777777"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p>
          <w:p w14:paraId="63B6C3FE" w14:textId="3CF1B281" w:rsidR="00011F61" w:rsidRDefault="00011F61" w:rsidP="00EF2965">
            <w:pPr>
              <w:shd w:val="clear" w:color="auto" w:fill="FFFFFF"/>
              <w:jc w:val="both"/>
              <w:rPr>
                <w:rFonts w:ascii="Times New Roman" w:eastAsia="Calibri" w:hAnsi="Times New Roman" w:cs="Times New Roman"/>
                <w:b/>
                <w:bCs/>
                <w:color w:val="7030A0"/>
                <w:sz w:val="20"/>
                <w:szCs w:val="20"/>
                <w:lang w:val="uk-UA" w:eastAsia="zh-CN"/>
              </w:rPr>
            </w:pPr>
            <w:r>
              <w:rPr>
                <w:rFonts w:ascii="Times New Roman" w:eastAsia="Calibri" w:hAnsi="Times New Roman" w:cs="Times New Roman"/>
                <w:b/>
                <w:bCs/>
                <w:color w:val="7030A0"/>
                <w:sz w:val="20"/>
                <w:szCs w:val="20"/>
                <w:lang w:val="uk-UA" w:eastAsia="zh-CN"/>
              </w:rPr>
              <w:t>…..</w:t>
            </w:r>
          </w:p>
          <w:p w14:paraId="750A2C55" w14:textId="0791CB41" w:rsidR="00011F61" w:rsidRPr="00952986" w:rsidRDefault="00011F61" w:rsidP="00EF2965">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bCs/>
                <w:color w:val="0070C0"/>
                <w:sz w:val="20"/>
                <w:szCs w:val="20"/>
                <w:lang w:val="uk-UA" w:eastAsia="uk-UA"/>
              </w:rPr>
              <w:t>Ненадання заявником додаткової інформації не є підставою для відмови учасником роздрібного ринку у розгляді скарги/</w:t>
            </w:r>
            <w:r w:rsidRPr="00011F61">
              <w:rPr>
                <w:rFonts w:ascii="Times New Roman" w:eastAsia="Calibri" w:hAnsi="Times New Roman" w:cs="Times New Roman"/>
                <w:b/>
                <w:bCs/>
                <w:color w:val="00B050"/>
                <w:sz w:val="20"/>
                <w:szCs w:val="20"/>
                <w:lang w:val="uk-UA" w:eastAsia="uk-UA"/>
              </w:rPr>
              <w:t>повторної скарги</w:t>
            </w:r>
            <w:r w:rsidRPr="00952986">
              <w:rPr>
                <w:rFonts w:ascii="Times New Roman" w:eastAsia="Calibri" w:hAnsi="Times New Roman" w:cs="Times New Roman"/>
                <w:b/>
                <w:bCs/>
                <w:color w:val="7030A0"/>
                <w:sz w:val="20"/>
                <w:szCs w:val="20"/>
                <w:lang w:val="uk-UA" w:eastAsia="uk-UA"/>
              </w:rPr>
              <w:t>.</w:t>
            </w:r>
          </w:p>
        </w:tc>
      </w:tr>
      <w:tr w:rsidR="00EF2965" w:rsidRPr="00952986" w14:paraId="39753C6E" w14:textId="77777777" w:rsidTr="007A7F1D">
        <w:trPr>
          <w:trHeight w:val="20"/>
        </w:trPr>
        <w:tc>
          <w:tcPr>
            <w:tcW w:w="4345" w:type="dxa"/>
            <w:gridSpan w:val="2"/>
            <w:tcBorders>
              <w:top w:val="nil"/>
              <w:bottom w:val="nil"/>
            </w:tcBorders>
          </w:tcPr>
          <w:p w14:paraId="3215BFFC"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3EF29ED5" w14:textId="77777777" w:rsidR="00EF2965" w:rsidRPr="00952986" w:rsidRDefault="00EF2965" w:rsidP="00EF2965">
            <w:pPr>
              <w:pStyle w:val="rvps7"/>
              <w:spacing w:before="0" w:beforeAutospacing="0" w:after="0" w:afterAutospacing="0"/>
              <w:ind w:hanging="60"/>
              <w:jc w:val="center"/>
              <w:rPr>
                <w:b/>
                <w:bCs/>
                <w:color w:val="333333"/>
                <w:sz w:val="20"/>
                <w:szCs w:val="20"/>
                <w:lang w:val="uk-UA"/>
              </w:rPr>
            </w:pPr>
            <w:r w:rsidRPr="00952986">
              <w:rPr>
                <w:b/>
                <w:bCs/>
                <w:color w:val="333333"/>
                <w:sz w:val="20"/>
                <w:szCs w:val="20"/>
                <w:lang w:val="uk-UA"/>
              </w:rPr>
              <w:t>Громадська спілка «Асоціація сонячної енергетики України»</w:t>
            </w:r>
          </w:p>
          <w:p w14:paraId="635C0740" w14:textId="77777777" w:rsidR="00EF2965" w:rsidRPr="00952986" w:rsidRDefault="00EF2965" w:rsidP="00883A7F">
            <w:pPr>
              <w:ind w:firstLine="377"/>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8.3.5. Якщо скарга не містить інформації, даних, необхідних для прийняття обґрунтованого рішення, учасник роздрібного ринку, </w:t>
            </w:r>
            <w:r w:rsidRPr="00952986">
              <w:rPr>
                <w:rFonts w:ascii="Times New Roman" w:eastAsia="Times New Roman" w:hAnsi="Times New Roman" w:cs="Times New Roman"/>
                <w:b/>
                <w:color w:val="0070C0"/>
                <w:sz w:val="20"/>
                <w:szCs w:val="20"/>
                <w:lang w:val="uk-UA" w:eastAsia="ru-RU"/>
              </w:rPr>
              <w:t xml:space="preserve">суб’єкт, що належить до особливої групи споживачів, </w:t>
            </w:r>
            <w:r w:rsidRPr="00952986">
              <w:rPr>
                <w:rFonts w:ascii="Times New Roman" w:eastAsia="Calibri" w:hAnsi="Times New Roman" w:cs="Times New Roman"/>
                <w:b/>
                <w:color w:val="0070C0"/>
                <w:sz w:val="20"/>
                <w:szCs w:val="20"/>
                <w:lang w:val="uk-UA"/>
              </w:rPr>
              <w:t>може у строк не більше 5 календарних днів звернутися до споживача (заявника) за додатковою інформацією, яка необхідна для повного та об'єктивного розгляду скарги.</w:t>
            </w:r>
          </w:p>
          <w:p w14:paraId="46FEFB11" w14:textId="42358A58" w:rsidR="00EF2965" w:rsidRPr="00952986" w:rsidRDefault="00EF2965" w:rsidP="00883A7F">
            <w:pPr>
              <w:ind w:firstLine="377"/>
              <w:jc w:val="both"/>
              <w:rPr>
                <w:rFonts w:ascii="Times New Roman" w:hAnsi="Times New Roman" w:cs="Times New Roman"/>
                <w:b/>
                <w:bCs/>
                <w:color w:val="333333"/>
                <w:sz w:val="20"/>
                <w:szCs w:val="20"/>
                <w:lang w:val="uk-UA"/>
              </w:rPr>
            </w:pPr>
            <w:r w:rsidRPr="00952986">
              <w:rPr>
                <w:rFonts w:ascii="Times New Roman" w:eastAsia="Times New Roman" w:hAnsi="Times New Roman" w:cs="Times New Roman"/>
                <w:b/>
                <w:color w:val="006FBF"/>
                <w:sz w:val="20"/>
                <w:szCs w:val="20"/>
                <w:lang w:val="uk-UA"/>
              </w:rPr>
              <w:t>У</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разі</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ненадання</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споживачем</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 xml:space="preserve">(заявником) копій </w:t>
            </w:r>
            <w:r w:rsidRPr="00952986">
              <w:rPr>
                <w:rFonts w:ascii="Times New Roman" w:eastAsia="Times New Roman" w:hAnsi="Times New Roman" w:cs="Times New Roman"/>
                <w:b/>
                <w:color w:val="006FBF"/>
                <w:spacing w:val="-1"/>
                <w:sz w:val="20"/>
                <w:szCs w:val="20"/>
                <w:lang w:val="uk-UA"/>
              </w:rPr>
              <w:t xml:space="preserve">документів, </w:t>
            </w:r>
            <w:r w:rsidRPr="00952986">
              <w:rPr>
                <w:rFonts w:ascii="Times New Roman" w:eastAsia="Times New Roman" w:hAnsi="Times New Roman" w:cs="Times New Roman"/>
                <w:b/>
                <w:strike/>
                <w:color w:val="7030A0"/>
                <w:sz w:val="20"/>
                <w:szCs w:val="20"/>
                <w:lang w:val="uk-UA"/>
              </w:rPr>
              <w:t xml:space="preserve">засвідчених </w:t>
            </w:r>
            <w:r w:rsidRPr="00952986">
              <w:rPr>
                <w:rFonts w:ascii="Times New Roman" w:eastAsia="Times New Roman" w:hAnsi="Times New Roman" w:cs="Times New Roman"/>
                <w:b/>
                <w:strike/>
                <w:color w:val="7030A0"/>
                <w:spacing w:val="-5"/>
                <w:sz w:val="20"/>
                <w:szCs w:val="20"/>
                <w:lang w:val="uk-UA"/>
              </w:rPr>
              <w:t xml:space="preserve">в </w:t>
            </w:r>
            <w:r w:rsidRPr="00952986">
              <w:rPr>
                <w:rFonts w:ascii="Times New Roman" w:hAnsi="Times New Roman" w:cs="Times New Roman"/>
                <w:b/>
                <w:strike/>
                <w:color w:val="7030A0"/>
                <w:sz w:val="20"/>
                <w:szCs w:val="20"/>
                <w:lang w:val="uk-UA"/>
              </w:rPr>
              <w:t>установленому порядку</w:t>
            </w:r>
            <w:r w:rsidRPr="00952986">
              <w:rPr>
                <w:rFonts w:ascii="Times New Roman" w:hAnsi="Times New Roman" w:cs="Times New Roman"/>
                <w:b/>
                <w:color w:val="006FBF"/>
                <w:sz w:val="20"/>
                <w:szCs w:val="20"/>
                <w:lang w:val="uk-UA"/>
              </w:rPr>
              <w:t>, пояснень</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та</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іншої</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інформації,</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необхідної</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для</w:t>
            </w:r>
            <w:r w:rsidRPr="00952986">
              <w:rPr>
                <w:rFonts w:ascii="Times New Roman" w:hAnsi="Times New Roman" w:cs="Times New Roman"/>
                <w:b/>
                <w:color w:val="006FBF"/>
                <w:spacing w:val="-57"/>
                <w:sz w:val="20"/>
                <w:szCs w:val="20"/>
                <w:lang w:val="uk-UA"/>
              </w:rPr>
              <w:t xml:space="preserve"> </w:t>
            </w:r>
            <w:r w:rsidRPr="00952986">
              <w:rPr>
                <w:rFonts w:ascii="Times New Roman" w:hAnsi="Times New Roman" w:cs="Times New Roman"/>
                <w:b/>
                <w:color w:val="006FBF"/>
                <w:sz w:val="20"/>
                <w:szCs w:val="20"/>
                <w:lang w:val="uk-UA"/>
              </w:rPr>
              <w:lastRenderedPageBreak/>
              <w:t>встановлення</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фактичних</w:t>
            </w:r>
            <w:r w:rsidRPr="00952986">
              <w:rPr>
                <w:rFonts w:ascii="Times New Roman" w:hAnsi="Times New Roman" w:cs="Times New Roman"/>
                <w:b/>
                <w:color w:val="006FBF"/>
                <w:spacing w:val="-57"/>
                <w:sz w:val="20"/>
                <w:szCs w:val="20"/>
                <w:lang w:val="uk-UA"/>
              </w:rPr>
              <w:t xml:space="preserve"> </w:t>
            </w:r>
            <w:r w:rsidRPr="00952986">
              <w:rPr>
                <w:rFonts w:ascii="Times New Roman" w:hAnsi="Times New Roman" w:cs="Times New Roman"/>
                <w:b/>
                <w:color w:val="006FBF"/>
                <w:sz w:val="20"/>
                <w:szCs w:val="20"/>
                <w:lang w:val="uk-UA"/>
              </w:rPr>
              <w:t>обставин</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викладених</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у</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скарзі,</w:t>
            </w:r>
            <w:r w:rsidRPr="00952986">
              <w:rPr>
                <w:b/>
                <w:color w:val="006FBF"/>
                <w:sz w:val="20"/>
                <w:szCs w:val="20"/>
                <w:lang w:val="uk-UA"/>
              </w:rPr>
              <w:t xml:space="preserve"> </w:t>
            </w:r>
            <w:r w:rsidRPr="00952986">
              <w:rPr>
                <w:rFonts w:ascii="Times New Roman" w:hAnsi="Times New Roman" w:cs="Times New Roman"/>
                <w:b/>
                <w:color w:val="006FBF"/>
                <w:spacing w:val="-1"/>
                <w:sz w:val="20"/>
                <w:szCs w:val="20"/>
                <w:lang w:val="uk-UA"/>
              </w:rPr>
              <w:t>учасник</w:t>
            </w:r>
            <w:r w:rsidRPr="00952986">
              <w:rPr>
                <w:rFonts w:ascii="Times New Roman" w:hAnsi="Times New Roman" w:cs="Times New Roman"/>
                <w:b/>
                <w:color w:val="006FBF"/>
                <w:spacing w:val="-58"/>
                <w:sz w:val="20"/>
                <w:szCs w:val="20"/>
                <w:lang w:val="uk-UA"/>
              </w:rPr>
              <w:t xml:space="preserve"> </w:t>
            </w:r>
            <w:r w:rsidRPr="00952986">
              <w:rPr>
                <w:rFonts w:ascii="Times New Roman" w:hAnsi="Times New Roman" w:cs="Times New Roman"/>
                <w:b/>
                <w:color w:val="006FBF"/>
                <w:sz w:val="20"/>
                <w:szCs w:val="20"/>
                <w:lang w:val="uk-UA"/>
              </w:rPr>
              <w:t>роздрібного</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ринку</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або</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суб’єкт,</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що</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належить</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до</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особливої</w:t>
            </w:r>
            <w:r w:rsidRPr="00952986">
              <w:rPr>
                <w:b/>
                <w:color w:val="006FBF"/>
                <w:sz w:val="20"/>
                <w:szCs w:val="20"/>
                <w:lang w:val="uk-UA"/>
              </w:rPr>
              <w:t xml:space="preserve"> </w:t>
            </w:r>
            <w:r w:rsidRPr="00952986">
              <w:rPr>
                <w:rFonts w:ascii="Times New Roman" w:hAnsi="Times New Roman" w:cs="Times New Roman"/>
                <w:b/>
                <w:color w:val="006FBF"/>
                <w:sz w:val="20"/>
                <w:szCs w:val="20"/>
                <w:lang w:val="uk-UA"/>
              </w:rPr>
              <w:t>групи</w:t>
            </w:r>
            <w:r w:rsidRPr="00952986">
              <w:rPr>
                <w:rFonts w:ascii="Times New Roman" w:hAnsi="Times New Roman" w:cs="Times New Roman"/>
                <w:b/>
                <w:color w:val="006FBF"/>
                <w:spacing w:val="-58"/>
                <w:sz w:val="20"/>
                <w:szCs w:val="20"/>
                <w:lang w:val="uk-UA"/>
              </w:rPr>
              <w:t xml:space="preserve"> </w:t>
            </w:r>
            <w:r w:rsidRPr="00952986">
              <w:rPr>
                <w:rFonts w:ascii="Times New Roman" w:hAnsi="Times New Roman" w:cs="Times New Roman"/>
                <w:b/>
                <w:color w:val="006FBF"/>
                <w:sz w:val="20"/>
                <w:szCs w:val="20"/>
                <w:lang w:val="uk-UA"/>
              </w:rPr>
              <w:t>споживачів,</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має</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надати</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заявнику</w:t>
            </w:r>
            <w:r w:rsidRPr="00952986">
              <w:rPr>
                <w:b/>
                <w:color w:val="006FBF"/>
                <w:sz w:val="20"/>
                <w:szCs w:val="20"/>
                <w:lang w:val="uk-UA"/>
              </w:rPr>
              <w:t xml:space="preserve"> </w:t>
            </w:r>
            <w:r w:rsidRPr="00952986">
              <w:rPr>
                <w:rFonts w:ascii="Times New Roman" w:hAnsi="Times New Roman" w:cs="Times New Roman"/>
                <w:b/>
                <w:color w:val="006FBF"/>
                <w:sz w:val="20"/>
                <w:szCs w:val="20"/>
                <w:lang w:val="uk-UA"/>
              </w:rPr>
              <w:t>роз'яснення</w:t>
            </w:r>
            <w:r w:rsidRPr="00952986">
              <w:rPr>
                <w:rFonts w:ascii="Times New Roman" w:hAnsi="Times New Roman" w:cs="Times New Roman"/>
                <w:b/>
                <w:color w:val="006FBF"/>
                <w:spacing w:val="-58"/>
                <w:sz w:val="20"/>
                <w:szCs w:val="20"/>
                <w:lang w:val="uk-UA"/>
              </w:rPr>
              <w:t xml:space="preserve"> </w:t>
            </w:r>
            <w:r w:rsidRPr="00952986">
              <w:rPr>
                <w:rFonts w:ascii="Times New Roman" w:hAnsi="Times New Roman" w:cs="Times New Roman"/>
                <w:b/>
                <w:color w:val="006FBF"/>
                <w:sz w:val="20"/>
                <w:szCs w:val="20"/>
                <w:lang w:val="uk-UA"/>
              </w:rPr>
              <w:t>(відповідь),</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виходячи</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з</w:t>
            </w:r>
            <w:r w:rsidRPr="00952986">
              <w:rPr>
                <w:rFonts w:ascii="Times New Roman" w:hAnsi="Times New Roman" w:cs="Times New Roman"/>
                <w:b/>
                <w:color w:val="006FBF"/>
                <w:spacing w:val="-57"/>
                <w:sz w:val="20"/>
                <w:szCs w:val="20"/>
                <w:lang w:val="uk-UA"/>
              </w:rPr>
              <w:t xml:space="preserve"> </w:t>
            </w:r>
            <w:r w:rsidRPr="00952986">
              <w:rPr>
                <w:rFonts w:ascii="Times New Roman" w:hAnsi="Times New Roman" w:cs="Times New Roman"/>
                <w:b/>
                <w:color w:val="006FBF"/>
                <w:sz w:val="20"/>
                <w:szCs w:val="20"/>
                <w:lang w:val="uk-UA"/>
              </w:rPr>
              <w:t>наявної у нього інформації.</w:t>
            </w:r>
            <w:r w:rsidRPr="00952986">
              <w:rPr>
                <w:rFonts w:ascii="Times New Roman" w:hAnsi="Times New Roman" w:cs="Times New Roman"/>
                <w:b/>
                <w:color w:val="006FBF"/>
                <w:spacing w:val="-57"/>
                <w:sz w:val="20"/>
                <w:szCs w:val="20"/>
                <w:lang w:val="uk-UA"/>
              </w:rPr>
              <w:t xml:space="preserve"> </w:t>
            </w:r>
            <w:r w:rsidRPr="00952986">
              <w:rPr>
                <w:b/>
                <w:color w:val="006FBF"/>
                <w:spacing w:val="-57"/>
                <w:sz w:val="20"/>
                <w:szCs w:val="20"/>
                <w:lang w:val="uk-UA"/>
              </w:rPr>
              <w:t>Н</w:t>
            </w:r>
            <w:r w:rsidRPr="00952986">
              <w:rPr>
                <w:rFonts w:ascii="Times New Roman" w:hAnsi="Times New Roman" w:cs="Times New Roman"/>
                <w:b/>
                <w:color w:val="006FBF"/>
                <w:sz w:val="20"/>
                <w:szCs w:val="20"/>
                <w:lang w:val="uk-UA"/>
              </w:rPr>
              <w:t>енадання</w:t>
            </w:r>
            <w:r w:rsidRPr="00952986">
              <w:rPr>
                <w:b/>
                <w:color w:val="006FBF"/>
                <w:sz w:val="20"/>
                <w:szCs w:val="20"/>
                <w:lang w:val="uk-UA"/>
              </w:rPr>
              <w:t xml:space="preserve"> </w:t>
            </w:r>
            <w:r w:rsidRPr="00952986">
              <w:rPr>
                <w:rFonts w:ascii="Times New Roman" w:hAnsi="Times New Roman" w:cs="Times New Roman"/>
                <w:b/>
                <w:color w:val="006FBF"/>
                <w:spacing w:val="-1"/>
                <w:sz w:val="20"/>
                <w:szCs w:val="20"/>
                <w:lang w:val="uk-UA"/>
              </w:rPr>
              <w:t>заявником</w:t>
            </w:r>
            <w:r w:rsidRPr="00952986">
              <w:rPr>
                <w:rFonts w:ascii="Times New Roman" w:hAnsi="Times New Roman" w:cs="Times New Roman"/>
                <w:b/>
                <w:color w:val="006FBF"/>
                <w:spacing w:val="-58"/>
                <w:sz w:val="20"/>
                <w:szCs w:val="20"/>
                <w:lang w:val="uk-UA"/>
              </w:rPr>
              <w:t xml:space="preserve"> </w:t>
            </w:r>
            <w:r w:rsidRPr="00952986">
              <w:rPr>
                <w:rFonts w:ascii="Times New Roman" w:hAnsi="Times New Roman" w:cs="Times New Roman"/>
                <w:b/>
                <w:color w:val="006FBF"/>
                <w:sz w:val="20"/>
                <w:szCs w:val="20"/>
                <w:lang w:val="uk-UA"/>
              </w:rPr>
              <w:t>додаткової інформації не є</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підставою</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для</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відмови</w:t>
            </w:r>
            <w:r w:rsidRPr="00952986">
              <w:rPr>
                <w:rFonts w:ascii="Times New Roman" w:hAnsi="Times New Roman" w:cs="Times New Roman"/>
                <w:b/>
                <w:color w:val="006FBF"/>
                <w:spacing w:val="-57"/>
                <w:sz w:val="20"/>
                <w:szCs w:val="20"/>
                <w:lang w:val="uk-UA"/>
              </w:rPr>
              <w:t xml:space="preserve"> </w:t>
            </w:r>
            <w:r w:rsidRPr="00952986">
              <w:rPr>
                <w:rFonts w:ascii="Times New Roman" w:hAnsi="Times New Roman" w:cs="Times New Roman"/>
                <w:b/>
                <w:color w:val="006FBF"/>
                <w:sz w:val="20"/>
                <w:szCs w:val="20"/>
                <w:lang w:val="uk-UA"/>
              </w:rPr>
              <w:t>учасником</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роздрібного</w:t>
            </w:r>
            <w:r w:rsidRPr="00952986">
              <w:rPr>
                <w:rFonts w:ascii="Times New Roman" w:hAnsi="Times New Roman" w:cs="Times New Roman"/>
                <w:b/>
                <w:color w:val="006FBF"/>
                <w:spacing w:val="1"/>
                <w:sz w:val="20"/>
                <w:szCs w:val="20"/>
                <w:lang w:val="uk-UA"/>
              </w:rPr>
              <w:t xml:space="preserve"> </w:t>
            </w:r>
            <w:r w:rsidRPr="00952986">
              <w:rPr>
                <w:rFonts w:ascii="Times New Roman" w:hAnsi="Times New Roman" w:cs="Times New Roman"/>
                <w:b/>
                <w:color w:val="006FBF"/>
                <w:sz w:val="20"/>
                <w:szCs w:val="20"/>
                <w:lang w:val="uk-UA"/>
              </w:rPr>
              <w:t>ринку</w:t>
            </w:r>
            <w:r w:rsidRPr="00952986">
              <w:rPr>
                <w:rFonts w:ascii="Times New Roman" w:hAnsi="Times New Roman" w:cs="Times New Roman"/>
                <w:b/>
                <w:color w:val="006FBF"/>
                <w:spacing w:val="-3"/>
                <w:sz w:val="20"/>
                <w:szCs w:val="20"/>
                <w:lang w:val="uk-UA"/>
              </w:rPr>
              <w:t xml:space="preserve"> </w:t>
            </w:r>
            <w:r w:rsidRPr="00952986">
              <w:rPr>
                <w:rFonts w:ascii="Times New Roman" w:hAnsi="Times New Roman" w:cs="Times New Roman"/>
                <w:b/>
                <w:color w:val="006FBF"/>
                <w:sz w:val="20"/>
                <w:szCs w:val="20"/>
                <w:lang w:val="uk-UA"/>
              </w:rPr>
              <w:t>у</w:t>
            </w:r>
            <w:r w:rsidRPr="00952986">
              <w:rPr>
                <w:rFonts w:ascii="Times New Roman" w:hAnsi="Times New Roman" w:cs="Times New Roman"/>
                <w:b/>
                <w:color w:val="006FBF"/>
                <w:spacing w:val="-2"/>
                <w:sz w:val="20"/>
                <w:szCs w:val="20"/>
                <w:lang w:val="uk-UA"/>
              </w:rPr>
              <w:t xml:space="preserve"> </w:t>
            </w:r>
            <w:r w:rsidRPr="00952986">
              <w:rPr>
                <w:rFonts w:ascii="Times New Roman" w:hAnsi="Times New Roman" w:cs="Times New Roman"/>
                <w:b/>
                <w:color w:val="006FBF"/>
                <w:sz w:val="20"/>
                <w:szCs w:val="20"/>
                <w:lang w:val="uk-UA"/>
              </w:rPr>
              <w:t>розгляді</w:t>
            </w:r>
            <w:r w:rsidRPr="00952986">
              <w:rPr>
                <w:rFonts w:ascii="Times New Roman" w:hAnsi="Times New Roman" w:cs="Times New Roman"/>
                <w:b/>
                <w:color w:val="006FBF"/>
                <w:spacing w:val="-3"/>
                <w:sz w:val="20"/>
                <w:szCs w:val="20"/>
                <w:lang w:val="uk-UA"/>
              </w:rPr>
              <w:t xml:space="preserve"> </w:t>
            </w:r>
            <w:r w:rsidRPr="00952986">
              <w:rPr>
                <w:rFonts w:ascii="Times New Roman" w:hAnsi="Times New Roman" w:cs="Times New Roman"/>
                <w:b/>
                <w:color w:val="006FBF"/>
                <w:sz w:val="20"/>
                <w:szCs w:val="20"/>
                <w:lang w:val="uk-UA"/>
              </w:rPr>
              <w:t>скарги.</w:t>
            </w:r>
          </w:p>
          <w:p w14:paraId="077302F0" w14:textId="77777777" w:rsidR="00EF2965" w:rsidRPr="00952986" w:rsidRDefault="00EF2965" w:rsidP="00EF2965">
            <w:pPr>
              <w:pStyle w:val="rvps7"/>
              <w:spacing w:before="0" w:beforeAutospacing="0" w:after="0" w:afterAutospacing="0"/>
              <w:ind w:firstLine="480"/>
              <w:rPr>
                <w:b/>
                <w:bCs/>
                <w:color w:val="333333"/>
                <w:sz w:val="20"/>
                <w:szCs w:val="20"/>
                <w:lang w:val="uk-UA"/>
              </w:rPr>
            </w:pPr>
          </w:p>
        </w:tc>
        <w:tc>
          <w:tcPr>
            <w:tcW w:w="3942" w:type="dxa"/>
            <w:gridSpan w:val="3"/>
          </w:tcPr>
          <w:p w14:paraId="6244633D"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2A522435"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3FCA504F"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4016C053"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0E7C8D7D"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26D18123"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05EEDB0A"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6DE81628"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4B89001A"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60856046"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4F49E7BB" w14:textId="77777777" w:rsidR="00EF2965" w:rsidRDefault="00EF2965" w:rsidP="00EF2965">
            <w:pPr>
              <w:shd w:val="clear" w:color="auto" w:fill="FFFFFF"/>
              <w:jc w:val="both"/>
              <w:rPr>
                <w:rFonts w:ascii="Times New Roman" w:eastAsia="Calibri" w:hAnsi="Times New Roman" w:cs="Times New Roman"/>
                <w:b/>
                <w:color w:val="0070C0"/>
                <w:sz w:val="20"/>
                <w:szCs w:val="20"/>
                <w:lang w:val="uk-UA"/>
              </w:rPr>
            </w:pPr>
          </w:p>
          <w:p w14:paraId="00A74754" w14:textId="77777777" w:rsidR="00883A7F" w:rsidRDefault="00883A7F" w:rsidP="00EF2965">
            <w:pPr>
              <w:shd w:val="clear" w:color="auto" w:fill="FFFFFF"/>
              <w:jc w:val="both"/>
              <w:rPr>
                <w:rFonts w:ascii="Times New Roman" w:eastAsia="Calibri" w:hAnsi="Times New Roman" w:cs="Times New Roman"/>
                <w:b/>
                <w:color w:val="0070C0"/>
                <w:sz w:val="20"/>
                <w:szCs w:val="20"/>
                <w:lang w:val="uk-UA"/>
              </w:rPr>
            </w:pPr>
          </w:p>
          <w:p w14:paraId="2FC38868" w14:textId="77777777" w:rsidR="00883A7F" w:rsidRDefault="00883A7F" w:rsidP="00EF2965">
            <w:pPr>
              <w:shd w:val="clear" w:color="auto" w:fill="FFFFFF"/>
              <w:jc w:val="both"/>
              <w:rPr>
                <w:rFonts w:ascii="Times New Roman" w:eastAsia="Calibri" w:hAnsi="Times New Roman" w:cs="Times New Roman"/>
                <w:b/>
                <w:color w:val="0070C0"/>
                <w:sz w:val="20"/>
                <w:szCs w:val="20"/>
                <w:lang w:val="uk-UA"/>
              </w:rPr>
            </w:pPr>
          </w:p>
          <w:p w14:paraId="51E18555" w14:textId="77777777" w:rsidR="00011F61" w:rsidRPr="00952986" w:rsidRDefault="00011F61" w:rsidP="00EF2965">
            <w:pPr>
              <w:shd w:val="clear" w:color="auto" w:fill="FFFFFF"/>
              <w:jc w:val="both"/>
              <w:rPr>
                <w:rFonts w:ascii="Times New Roman" w:eastAsia="Calibri" w:hAnsi="Times New Roman" w:cs="Times New Roman"/>
                <w:b/>
                <w:color w:val="0070C0"/>
                <w:sz w:val="20"/>
                <w:szCs w:val="20"/>
                <w:lang w:val="uk-UA"/>
              </w:rPr>
            </w:pPr>
          </w:p>
          <w:p w14:paraId="74A001E2" w14:textId="7C29FA32" w:rsidR="00EF2965" w:rsidRPr="00952986" w:rsidRDefault="00883A7F" w:rsidP="00EF2965">
            <w:pPr>
              <w:shd w:val="clear" w:color="auto" w:fill="FFFFFF"/>
              <w:jc w:val="both"/>
              <w:rPr>
                <w:rFonts w:ascii="Times New Roman" w:eastAsia="Calibri" w:hAnsi="Times New Roman" w:cs="Times New Roman"/>
                <w:b/>
                <w:color w:val="0070C0"/>
                <w:sz w:val="20"/>
                <w:szCs w:val="20"/>
                <w:lang w:val="uk-UA"/>
              </w:rPr>
            </w:pPr>
            <w:r>
              <w:rPr>
                <w:rFonts w:ascii="Times New Roman" w:eastAsia="Calibri" w:hAnsi="Times New Roman" w:cs="Times New Roman"/>
                <w:b/>
                <w:sz w:val="20"/>
                <w:szCs w:val="20"/>
                <w:lang w:val="uk-UA"/>
              </w:rPr>
              <w:t>Потребує обговорення</w:t>
            </w:r>
          </w:p>
        </w:tc>
      </w:tr>
      <w:tr w:rsidR="00EF2965" w:rsidRPr="00952986" w14:paraId="39AFDD94" w14:textId="77777777" w:rsidTr="007A7F1D">
        <w:trPr>
          <w:trHeight w:val="20"/>
        </w:trPr>
        <w:tc>
          <w:tcPr>
            <w:tcW w:w="4345" w:type="dxa"/>
            <w:gridSpan w:val="2"/>
            <w:tcBorders>
              <w:top w:val="nil"/>
            </w:tcBorders>
          </w:tcPr>
          <w:p w14:paraId="498E74E8"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tc>
        <w:tc>
          <w:tcPr>
            <w:tcW w:w="4128" w:type="dxa"/>
            <w:gridSpan w:val="3"/>
          </w:tcPr>
          <w:p w14:paraId="398E992E"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60D4443F" w14:textId="77777777" w:rsidR="00EF2965" w:rsidRPr="00952986" w:rsidRDefault="00EF2965" w:rsidP="00EF2965">
            <w:pPr>
              <w:pStyle w:val="rvps7"/>
              <w:spacing w:before="0" w:beforeAutospacing="0" w:after="0" w:afterAutospacing="0"/>
              <w:ind w:firstLine="480"/>
              <w:rPr>
                <w:b/>
                <w:bCs/>
                <w:color w:val="333333"/>
                <w:sz w:val="20"/>
                <w:szCs w:val="20"/>
                <w:lang w:val="uk-UA"/>
              </w:rPr>
            </w:pPr>
          </w:p>
          <w:p w14:paraId="42FDA36C" w14:textId="77777777" w:rsidR="00EF2965" w:rsidRPr="00952986" w:rsidRDefault="00EF2965" w:rsidP="00EF2965">
            <w:pPr>
              <w:ind w:firstLine="365"/>
              <w:jc w:val="both"/>
              <w:rPr>
                <w:rFonts w:ascii="Times New Roman" w:hAnsi="Times New Roman" w:cs="Times New Roman"/>
                <w:b/>
                <w:color w:val="7030A0"/>
                <w:sz w:val="20"/>
                <w:szCs w:val="20"/>
                <w:lang w:val="uk-UA"/>
              </w:rPr>
            </w:pPr>
            <w:r w:rsidRPr="00952986">
              <w:rPr>
                <w:rFonts w:ascii="Times New Roman" w:hAnsi="Times New Roman" w:cs="Times New Roman"/>
                <w:b/>
                <w:color w:val="0070C0"/>
                <w:sz w:val="20"/>
                <w:szCs w:val="20"/>
                <w:lang w:val="uk-UA"/>
              </w:rPr>
              <w:t xml:space="preserve">8.3.5. Якщо скарга не містить інформації, даних, необхідних для прийняття обґрунтованого рішення, учасник роздрібного ринку, суб’єкт, що належить до особливої групи споживачів, </w:t>
            </w:r>
            <w:r w:rsidRPr="00952986">
              <w:rPr>
                <w:rFonts w:ascii="Times New Roman" w:hAnsi="Times New Roman" w:cs="Times New Roman"/>
                <w:b/>
                <w:color w:val="7030A0"/>
                <w:sz w:val="20"/>
                <w:szCs w:val="20"/>
                <w:lang w:val="uk-UA"/>
              </w:rPr>
              <w:t>може звернутися до споживача (заявника) за додатковою інформацією, яка необхідна для повного та об'єктивного розгляду скарги.</w:t>
            </w:r>
          </w:p>
          <w:p w14:paraId="1773336A" w14:textId="77777777" w:rsidR="00EF2965" w:rsidRPr="00952986" w:rsidRDefault="00EF2965" w:rsidP="00EF2965">
            <w:pPr>
              <w:ind w:firstLine="365"/>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У разі ненадання споживачем (заявником) копій документів, засвідчених в установленому порядку, пояснень та іншої інформації, необхідної для встановлення фактичних обставин викладених у скарзі, учасник роздрібного ринку або суб’єкт, що належить до особливої групи споживачів, має надати заявнику роз'яснення (відповідь), виходячи з наявної у нього інформації. Ненадання заявником додаткової інформації не є підставою для відмови учасником роздрібного ринку у розгляді скарги.</w:t>
            </w:r>
          </w:p>
          <w:p w14:paraId="7927CDCE" w14:textId="77777777" w:rsidR="00EF2965" w:rsidRPr="00952986" w:rsidRDefault="00EF2965" w:rsidP="00EF2965">
            <w:pPr>
              <w:pStyle w:val="rvps7"/>
              <w:spacing w:before="0" w:beforeAutospacing="0" w:after="0" w:afterAutospacing="0"/>
              <w:ind w:firstLine="480"/>
              <w:rPr>
                <w:b/>
                <w:bCs/>
                <w:color w:val="333333"/>
                <w:sz w:val="20"/>
                <w:szCs w:val="20"/>
                <w:lang w:val="uk-UA"/>
              </w:rPr>
            </w:pPr>
          </w:p>
        </w:tc>
        <w:tc>
          <w:tcPr>
            <w:tcW w:w="3942" w:type="dxa"/>
            <w:gridSpan w:val="3"/>
          </w:tcPr>
          <w:p w14:paraId="0992560A" w14:textId="77777777" w:rsidR="00EF2965" w:rsidRPr="00952986" w:rsidRDefault="00EF2965" w:rsidP="00EF2965">
            <w:pPr>
              <w:pStyle w:val="rvps7"/>
              <w:spacing w:before="0" w:beforeAutospacing="0" w:after="0" w:afterAutospacing="0"/>
              <w:jc w:val="center"/>
              <w:rPr>
                <w:b/>
                <w:bCs/>
                <w:color w:val="333333"/>
                <w:sz w:val="20"/>
                <w:szCs w:val="20"/>
                <w:lang w:val="uk-UA"/>
              </w:rPr>
            </w:pPr>
            <w:r w:rsidRPr="00952986">
              <w:rPr>
                <w:b/>
                <w:bCs/>
                <w:color w:val="333333"/>
                <w:sz w:val="20"/>
                <w:szCs w:val="20"/>
                <w:lang w:val="uk-UA"/>
              </w:rPr>
              <w:t>ПрАТ «ДТЕК КИЇВСЬКІ ЕЛЕКТРОМЕРЕЖІ»</w:t>
            </w:r>
          </w:p>
          <w:p w14:paraId="4DFB7A79" w14:textId="77777777" w:rsidR="00EF2965" w:rsidRPr="00952986" w:rsidRDefault="00EF2965" w:rsidP="00EF2965">
            <w:pPr>
              <w:pStyle w:val="rvps7"/>
              <w:spacing w:before="0" w:beforeAutospacing="0" w:after="0" w:afterAutospacing="0"/>
              <w:ind w:firstLine="480"/>
              <w:rPr>
                <w:b/>
                <w:bCs/>
                <w:color w:val="333333"/>
                <w:sz w:val="20"/>
                <w:szCs w:val="20"/>
                <w:lang w:val="uk-UA"/>
              </w:rPr>
            </w:pPr>
          </w:p>
          <w:p w14:paraId="3C899B69"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Закон України «Про звернення громадян» не обмежує суб’єкта, який розглядає заяву, у </w:t>
            </w:r>
            <w:proofErr w:type="spellStart"/>
            <w:r w:rsidRPr="00952986">
              <w:rPr>
                <w:rFonts w:ascii="Times New Roman" w:hAnsi="Times New Roman" w:cs="Times New Roman"/>
                <w:sz w:val="20"/>
                <w:szCs w:val="20"/>
                <w:lang w:val="uk-UA"/>
              </w:rPr>
              <w:t>строці</w:t>
            </w:r>
            <w:proofErr w:type="spellEnd"/>
            <w:r w:rsidRPr="00952986">
              <w:rPr>
                <w:rFonts w:ascii="Times New Roman" w:hAnsi="Times New Roman" w:cs="Times New Roman"/>
                <w:sz w:val="20"/>
                <w:szCs w:val="20"/>
                <w:lang w:val="uk-UA"/>
              </w:rPr>
              <w:t xml:space="preserve"> на отримання від заявника чи інших суб’єктів інформації, необхідної для розгляду заяви. Крім того необхідність у отриманні інформації може виникнути і після спливу цього терміну. </w:t>
            </w:r>
          </w:p>
          <w:p w14:paraId="070F5CC3" w14:textId="061BE2BD"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Фактично встановлення граничного строку на отримання додаткової інформації – це обов’язок розглянути заяву по суті у ці строки, що не відповідає принципам збереження балансу інтересів учасників ринку.</w:t>
            </w:r>
          </w:p>
        </w:tc>
        <w:tc>
          <w:tcPr>
            <w:tcW w:w="3179" w:type="dxa"/>
            <w:gridSpan w:val="2"/>
          </w:tcPr>
          <w:p w14:paraId="0D9F4EF0" w14:textId="77777777" w:rsidR="00EF2965" w:rsidRPr="00952986" w:rsidRDefault="00EF2965" w:rsidP="00EF2965">
            <w:pPr>
              <w:shd w:val="clear" w:color="auto" w:fill="FFFFFF"/>
              <w:jc w:val="both"/>
              <w:rPr>
                <w:rFonts w:ascii="Times New Roman" w:eastAsia="Calibri" w:hAnsi="Times New Roman" w:cs="Times New Roman"/>
                <w:b/>
                <w:color w:val="0070C0"/>
                <w:sz w:val="20"/>
                <w:szCs w:val="20"/>
                <w:lang w:val="uk-UA"/>
              </w:rPr>
            </w:pPr>
          </w:p>
          <w:p w14:paraId="3DE66449" w14:textId="46981162" w:rsidR="00883A7F" w:rsidRPr="00952986" w:rsidRDefault="00883A7F" w:rsidP="00883A7F">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w:t>
            </w:r>
            <w:r w:rsidR="00011F61">
              <w:rPr>
                <w:rFonts w:ascii="Times New Roman" w:eastAsia="Calibri" w:hAnsi="Times New Roman" w:cs="Times New Roman"/>
                <w:b/>
                <w:sz w:val="20"/>
                <w:szCs w:val="20"/>
                <w:lang w:val="uk-UA"/>
              </w:rPr>
              <w:t>:</w:t>
            </w:r>
            <w:r w:rsidRPr="00952986">
              <w:rPr>
                <w:rFonts w:ascii="Times New Roman" w:eastAsia="Calibri" w:hAnsi="Times New Roman" w:cs="Times New Roman"/>
                <w:b/>
                <w:sz w:val="20"/>
                <w:szCs w:val="20"/>
                <w:lang w:val="uk-UA"/>
              </w:rPr>
              <w:t xml:space="preserve"> </w:t>
            </w:r>
          </w:p>
          <w:p w14:paraId="4AA21D76" w14:textId="77777777" w:rsidR="00883A7F" w:rsidRPr="00952986" w:rsidRDefault="00883A7F" w:rsidP="00883A7F">
            <w:pPr>
              <w:widowControl w:val="0"/>
              <w:autoSpaceDE w:val="0"/>
              <w:autoSpaceDN w:val="0"/>
              <w:ind w:firstLine="223"/>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8.3.5. Якщо скарга не містить інформації, даних, необхідних для прийняття обґрунтованого рішення, учасник роздрібного ринку,</w:t>
            </w:r>
            <w:r w:rsidRPr="00952986">
              <w:rPr>
                <w:rFonts w:ascii="Times New Roman" w:eastAsia="Times New Roman" w:hAnsi="Times New Roman" w:cs="Times New Roman"/>
                <w:bCs/>
                <w:color w:val="0070C0"/>
                <w:sz w:val="20"/>
                <w:szCs w:val="20"/>
                <w:lang w:val="uk-UA"/>
              </w:rPr>
              <w:t xml:space="preserve"> </w:t>
            </w:r>
            <w:r w:rsidRPr="00952986">
              <w:rPr>
                <w:rFonts w:ascii="Times New Roman" w:eastAsia="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eastAsia="Calibri" w:hAnsi="Times New Roman" w:cs="Times New Roman"/>
                <w:b/>
                <w:color w:val="00B050"/>
                <w:sz w:val="20"/>
                <w:szCs w:val="20"/>
                <w:lang w:val="uk-UA"/>
              </w:rPr>
              <w:t>в межах строку розгляду скарги</w:t>
            </w:r>
            <w:r w:rsidRPr="00952986">
              <w:rPr>
                <w:rFonts w:ascii="Times New Roman" w:eastAsia="Times New Roman" w:hAnsi="Times New Roman" w:cs="Times New Roman"/>
                <w:b/>
                <w:color w:val="00B050"/>
                <w:sz w:val="20"/>
                <w:szCs w:val="20"/>
                <w:lang w:val="uk-UA"/>
              </w:rPr>
              <w:t xml:space="preserve"> може звернутися до споживача (заявника) за додатковою інформацією, </w:t>
            </w:r>
            <w:r w:rsidRPr="00952986">
              <w:rPr>
                <w:rFonts w:ascii="Times New Roman" w:eastAsia="Times New Roman" w:hAnsi="Times New Roman" w:cs="Times New Roman"/>
                <w:b/>
                <w:color w:val="0070C0"/>
                <w:sz w:val="20"/>
                <w:szCs w:val="20"/>
                <w:lang w:val="uk-UA"/>
              </w:rPr>
              <w:t>яка необхідна для повного та об'єктивного розгляду скарги.</w:t>
            </w:r>
          </w:p>
          <w:p w14:paraId="485102A5" w14:textId="77777777" w:rsidR="00883A7F" w:rsidRPr="00952986" w:rsidRDefault="00883A7F" w:rsidP="00883A7F">
            <w:pPr>
              <w:shd w:val="clear" w:color="auto" w:fill="FFFFFF"/>
              <w:jc w:val="both"/>
              <w:rPr>
                <w:rFonts w:ascii="Times New Roman" w:eastAsia="Calibri" w:hAnsi="Times New Roman" w:cs="Times New Roman"/>
                <w:b/>
                <w:sz w:val="20"/>
                <w:szCs w:val="20"/>
                <w:lang w:val="uk-UA"/>
              </w:rPr>
            </w:pPr>
          </w:p>
          <w:p w14:paraId="66DF586B" w14:textId="77777777" w:rsidR="00883A7F" w:rsidRPr="00952986" w:rsidRDefault="00883A7F" w:rsidP="00883A7F">
            <w:pPr>
              <w:shd w:val="clear" w:color="auto" w:fill="FFFFFF"/>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w:t>
            </w:r>
          </w:p>
          <w:p w14:paraId="7366614E" w14:textId="483B5205" w:rsidR="00EF2965" w:rsidRPr="00952986" w:rsidRDefault="00EF2965" w:rsidP="00883A7F">
            <w:pPr>
              <w:shd w:val="clear" w:color="auto" w:fill="FFFFFF"/>
              <w:jc w:val="both"/>
              <w:rPr>
                <w:rFonts w:ascii="Times New Roman" w:eastAsia="Calibri" w:hAnsi="Times New Roman" w:cs="Times New Roman"/>
                <w:b/>
                <w:color w:val="0070C0"/>
                <w:sz w:val="20"/>
                <w:szCs w:val="20"/>
                <w:lang w:val="uk-UA"/>
              </w:rPr>
            </w:pPr>
          </w:p>
        </w:tc>
      </w:tr>
      <w:tr w:rsidR="00EF2965" w:rsidRPr="0051289A" w14:paraId="67F0E545" w14:textId="77777777" w:rsidTr="00F009E4">
        <w:trPr>
          <w:trHeight w:val="20"/>
        </w:trPr>
        <w:tc>
          <w:tcPr>
            <w:tcW w:w="4345" w:type="dxa"/>
            <w:gridSpan w:val="2"/>
          </w:tcPr>
          <w:p w14:paraId="20166C93"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8.3.6. </w:t>
            </w:r>
            <w:r w:rsidRPr="00952986">
              <w:rPr>
                <w:rFonts w:ascii="Times New Roman" w:eastAsia="Calibri" w:hAnsi="Times New Roman" w:cs="Times New Roman"/>
                <w:b/>
                <w:color w:val="0070C0"/>
                <w:sz w:val="20"/>
                <w:szCs w:val="20"/>
                <w:lang w:val="uk-UA" w:eastAsia="uk-UA"/>
              </w:rPr>
              <w:t xml:space="preserve">У разі не отримання відповіді, або якщо споживач (заявник) не погоджується з наданою учасником роздрібного ринку, </w:t>
            </w:r>
            <w:bookmarkStart w:id="67" w:name="_Hlk172556453"/>
            <w:r w:rsidRPr="00952986">
              <w:rPr>
                <w:rFonts w:ascii="Times New Roman" w:eastAsia="Times New Roman" w:hAnsi="Times New Roman" w:cs="Times New Roman"/>
                <w:b/>
                <w:color w:val="0070C0"/>
                <w:sz w:val="20"/>
                <w:szCs w:val="20"/>
                <w:lang w:val="uk-UA" w:eastAsia="ru-RU"/>
              </w:rPr>
              <w:t>суб’єктом, що належить до особливої групи споживачів,</w:t>
            </w:r>
            <w:bookmarkEnd w:id="67"/>
            <w:r w:rsidRPr="00952986">
              <w:rPr>
                <w:rFonts w:ascii="Times New Roman" w:eastAsia="Calibri" w:hAnsi="Times New Roman" w:cs="Times New Roman"/>
                <w:b/>
                <w:color w:val="0070C0"/>
                <w:sz w:val="20"/>
                <w:szCs w:val="20"/>
                <w:lang w:val="uk-UA" w:eastAsia="uk-UA"/>
              </w:rPr>
              <w:t xml:space="preserve"> відповіддю, споживач (заявник) має право подати скаргу Регулятору </w:t>
            </w:r>
            <w:r w:rsidRPr="00952986">
              <w:rPr>
                <w:rFonts w:ascii="Times New Roman" w:eastAsia="Calibri" w:hAnsi="Times New Roman" w:cs="Times New Roman"/>
                <w:b/>
                <w:color w:val="0070C0"/>
                <w:sz w:val="20"/>
                <w:szCs w:val="20"/>
                <w:lang w:val="uk-UA"/>
              </w:rPr>
              <w:t xml:space="preserve">або енергетичному омбудсмену, у порядку визначеному законодавством. </w:t>
            </w:r>
            <w:bookmarkStart w:id="68" w:name="n3178"/>
            <w:bookmarkEnd w:id="68"/>
          </w:p>
          <w:p w14:paraId="5EDCC713"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56CE1D23"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942" w:type="dxa"/>
            <w:gridSpan w:val="3"/>
          </w:tcPr>
          <w:p w14:paraId="3C409D82" w14:textId="7777777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p>
        </w:tc>
        <w:tc>
          <w:tcPr>
            <w:tcW w:w="3179" w:type="dxa"/>
            <w:gridSpan w:val="2"/>
          </w:tcPr>
          <w:p w14:paraId="15E75D3F"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r>
      <w:tr w:rsidR="00EF2965" w:rsidRPr="0051289A" w14:paraId="78ED39DF" w14:textId="77777777" w:rsidTr="00F009E4">
        <w:trPr>
          <w:trHeight w:val="20"/>
        </w:trPr>
        <w:tc>
          <w:tcPr>
            <w:tcW w:w="4345" w:type="dxa"/>
            <w:gridSpan w:val="2"/>
          </w:tcPr>
          <w:p w14:paraId="60974141"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5144CC3B"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76A57632" w14:textId="77777777" w:rsidR="00EF2965" w:rsidRPr="00952986" w:rsidRDefault="00EF2965" w:rsidP="00EF2965">
            <w:pPr>
              <w:ind w:firstLine="720"/>
              <w:jc w:val="both"/>
              <w:rPr>
                <w:rFonts w:ascii="Times New Roman" w:eastAsia="Calibri" w:hAnsi="Times New Roman" w:cs="Times New Roman"/>
                <w:b/>
                <w:color w:val="0070C0"/>
                <w:sz w:val="20"/>
                <w:szCs w:val="20"/>
                <w:lang w:val="uk-UA"/>
              </w:rPr>
            </w:pPr>
          </w:p>
          <w:p w14:paraId="231D3581" w14:textId="7B94581C" w:rsidR="00EF2965" w:rsidRPr="00952986" w:rsidRDefault="00EF2965" w:rsidP="00EF2965">
            <w:pPr>
              <w:ind w:firstLine="720"/>
              <w:jc w:val="both"/>
              <w:rPr>
                <w:rFonts w:ascii="Times New Roman" w:eastAsia="Times New Roman" w:hAnsi="Times New Roman" w:cs="Times New Roman"/>
                <w:b/>
                <w:color w:val="0070C0"/>
                <w:sz w:val="20"/>
                <w:szCs w:val="20"/>
                <w:lang w:val="uk-UA" w:eastAsia="ru-RU"/>
              </w:rPr>
            </w:pPr>
            <w:r w:rsidRPr="00952986">
              <w:rPr>
                <w:rFonts w:ascii="Times New Roman" w:eastAsia="Calibri" w:hAnsi="Times New Roman" w:cs="Times New Roman"/>
                <w:b/>
                <w:color w:val="0070C0"/>
                <w:sz w:val="20"/>
                <w:szCs w:val="20"/>
                <w:lang w:val="uk-UA"/>
              </w:rPr>
              <w:t xml:space="preserve">8.3.7. Вирішення спорів споживачами (замовниками) та суб'єктами роздрібного ринку або </w:t>
            </w:r>
            <w:r w:rsidRPr="00952986">
              <w:rPr>
                <w:rFonts w:ascii="Times New Roman" w:eastAsia="Times New Roman" w:hAnsi="Times New Roman" w:cs="Times New Roman"/>
                <w:b/>
                <w:color w:val="0070C0"/>
                <w:sz w:val="20"/>
                <w:szCs w:val="20"/>
                <w:lang w:val="uk-UA" w:eastAsia="ru-RU"/>
              </w:rPr>
              <w:t>суб’єктами, що належить до особливої групи споживачів, у тому числі щодо виконання договірних зобов’язань</w:t>
            </w:r>
            <w:r w:rsidRPr="00952986">
              <w:rPr>
                <w:rFonts w:ascii="Times New Roman" w:eastAsia="Calibri" w:hAnsi="Times New Roman" w:cs="Times New Roman"/>
                <w:b/>
                <w:color w:val="0070C0"/>
                <w:sz w:val="20"/>
                <w:szCs w:val="20"/>
                <w:lang w:val="uk-UA"/>
              </w:rPr>
              <w:t xml:space="preserve"> вирішуються сторонами у судовому порядку.</w:t>
            </w:r>
          </w:p>
          <w:p w14:paraId="329A6523" w14:textId="77777777" w:rsidR="00EF2965" w:rsidRPr="00952986" w:rsidRDefault="00EF2965" w:rsidP="00EF2965">
            <w:pPr>
              <w:pStyle w:val="rvps7"/>
              <w:shd w:val="clear" w:color="auto" w:fill="FFFFFF"/>
              <w:spacing w:before="0" w:beforeAutospacing="0" w:after="0" w:afterAutospacing="0"/>
              <w:contextualSpacing/>
              <w:jc w:val="both"/>
              <w:rPr>
                <w:rStyle w:val="rvts15"/>
                <w:b/>
                <w:bCs/>
                <w:color w:val="0070C0"/>
                <w:sz w:val="20"/>
                <w:szCs w:val="20"/>
                <w:lang w:val="uk-UA"/>
              </w:rPr>
            </w:pPr>
          </w:p>
          <w:p w14:paraId="58F28B62" w14:textId="77777777" w:rsidR="00EF2965" w:rsidRPr="00952986" w:rsidRDefault="00EF2965" w:rsidP="00EF2965">
            <w:pPr>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У зв’язку з цим глави 8.2 – 8.4 вважати відповідно главами 8.4 – 8.6;</w:t>
            </w:r>
          </w:p>
          <w:p w14:paraId="2E5DC54D"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p>
        </w:tc>
        <w:tc>
          <w:tcPr>
            <w:tcW w:w="4128" w:type="dxa"/>
            <w:gridSpan w:val="3"/>
          </w:tcPr>
          <w:p w14:paraId="7DFF4ED5" w14:textId="77777777"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TOB «ДНІПРОВСЬКІ ЕНЕРГЕТИЧНІ ПОСЛУГИ»</w:t>
            </w:r>
          </w:p>
          <w:p w14:paraId="7B07BC30"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p w14:paraId="04377C87" w14:textId="77777777" w:rsidR="00EF2965" w:rsidRPr="00952986" w:rsidRDefault="00EF2965" w:rsidP="00EF2965">
            <w:pPr>
              <w:jc w:val="both"/>
              <w:rPr>
                <w:rFonts w:ascii="Times New Roman" w:eastAsia="Calibri" w:hAnsi="Times New Roman" w:cs="Times New Roman"/>
                <w:b/>
                <w:color w:val="0070C0"/>
                <w:sz w:val="20"/>
                <w:szCs w:val="20"/>
                <w:lang w:val="uk-UA" w:eastAsia="ru-RU"/>
              </w:rPr>
            </w:pPr>
            <w:r w:rsidRPr="00952986">
              <w:rPr>
                <w:rFonts w:ascii="Times New Roman" w:eastAsia="Calibri" w:hAnsi="Times New Roman" w:cs="Times New Roman"/>
                <w:b/>
                <w:color w:val="0070C0"/>
                <w:sz w:val="20"/>
                <w:szCs w:val="20"/>
                <w:lang w:val="uk-UA" w:eastAsia="ru-RU"/>
              </w:rPr>
              <w:t>8.3.7.</w:t>
            </w:r>
            <w:r w:rsidRPr="00952986">
              <w:rPr>
                <w:rFonts w:ascii="Times New Roman" w:eastAsia="Calibri" w:hAnsi="Times New Roman" w:cs="Times New Roman"/>
                <w:bCs/>
                <w:color w:val="0070C0"/>
                <w:sz w:val="20"/>
                <w:szCs w:val="20"/>
                <w:lang w:val="uk-UA" w:eastAsia="ru-RU"/>
              </w:rPr>
              <w:t xml:space="preserve"> </w:t>
            </w:r>
            <w:r w:rsidRPr="00952986">
              <w:rPr>
                <w:rFonts w:ascii="Times New Roman" w:eastAsia="Calibri" w:hAnsi="Times New Roman" w:cs="Times New Roman"/>
                <w:b/>
                <w:color w:val="7030A0"/>
                <w:sz w:val="20"/>
                <w:szCs w:val="20"/>
                <w:lang w:val="uk-UA" w:eastAsia="ru-RU"/>
              </w:rPr>
              <w:t xml:space="preserve">Неврегульовані спори між </w:t>
            </w:r>
            <w:r w:rsidRPr="00952986">
              <w:rPr>
                <w:rFonts w:ascii="Times New Roman" w:eastAsia="Calibri" w:hAnsi="Times New Roman" w:cs="Times New Roman"/>
                <w:b/>
                <w:color w:val="0070C0"/>
                <w:sz w:val="20"/>
                <w:szCs w:val="20"/>
                <w:lang w:val="uk-UA" w:eastAsia="ru-RU"/>
              </w:rPr>
              <w:t>споживачами (замовниками) та</w:t>
            </w:r>
            <w:r w:rsidRPr="00952986">
              <w:rPr>
                <w:rFonts w:ascii="Times New Roman" w:eastAsia="Calibri" w:hAnsi="Times New Roman" w:cs="Times New Roman"/>
                <w:bCs/>
                <w:color w:val="0070C0"/>
                <w:sz w:val="20"/>
                <w:szCs w:val="20"/>
                <w:lang w:val="uk-UA" w:eastAsia="ru-RU"/>
              </w:rPr>
              <w:t xml:space="preserve"> </w:t>
            </w:r>
            <w:r w:rsidRPr="007A7F1D">
              <w:rPr>
                <w:rFonts w:ascii="Times New Roman" w:eastAsia="Calibri" w:hAnsi="Times New Roman" w:cs="Times New Roman"/>
                <w:b/>
                <w:color w:val="7030A0"/>
                <w:sz w:val="20"/>
                <w:szCs w:val="20"/>
                <w:lang w:val="uk-UA" w:eastAsia="ru-RU"/>
              </w:rPr>
              <w:t>учасниками</w:t>
            </w:r>
            <w:r w:rsidRPr="00952986">
              <w:rPr>
                <w:rFonts w:ascii="Times New Roman" w:eastAsia="Calibri" w:hAnsi="Times New Roman" w:cs="Times New Roman"/>
                <w:bCs/>
                <w:sz w:val="20"/>
                <w:szCs w:val="20"/>
                <w:lang w:val="uk-UA" w:eastAsia="ru-RU"/>
              </w:rPr>
              <w:t xml:space="preserve"> </w:t>
            </w:r>
            <w:r w:rsidRPr="00952986">
              <w:rPr>
                <w:rFonts w:ascii="Times New Roman" w:eastAsia="Calibri" w:hAnsi="Times New Roman" w:cs="Times New Roman"/>
                <w:b/>
                <w:color w:val="0070C0"/>
                <w:sz w:val="20"/>
                <w:szCs w:val="20"/>
                <w:lang w:val="uk-UA" w:eastAsia="ru-RU"/>
              </w:rPr>
              <w:t xml:space="preserve">роздрібного ринку або </w:t>
            </w:r>
            <w:r w:rsidRPr="00952986">
              <w:rPr>
                <w:rFonts w:ascii="Times New Roman" w:eastAsia="Times New Roman" w:hAnsi="Times New Roman" w:cs="Times New Roman"/>
                <w:b/>
                <w:color w:val="0070C0"/>
                <w:sz w:val="20"/>
                <w:szCs w:val="20"/>
                <w:lang w:val="uk-UA" w:eastAsia="ru-RU"/>
              </w:rPr>
              <w:t xml:space="preserve">суб’єктами, що </w:t>
            </w:r>
            <w:r w:rsidRPr="00952986">
              <w:rPr>
                <w:rFonts w:ascii="Times New Roman" w:eastAsia="Times New Roman" w:hAnsi="Times New Roman" w:cs="Times New Roman"/>
                <w:b/>
                <w:color w:val="7030A0"/>
                <w:sz w:val="20"/>
                <w:szCs w:val="20"/>
                <w:lang w:val="uk-UA" w:eastAsia="ru-RU"/>
              </w:rPr>
              <w:t>належать</w:t>
            </w:r>
            <w:r w:rsidRPr="00952986">
              <w:rPr>
                <w:rFonts w:ascii="Times New Roman" w:eastAsia="Times New Roman" w:hAnsi="Times New Roman" w:cs="Times New Roman"/>
                <w:bCs/>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до особливої групи споживачів, у тому числі щодо виконання договірних зобов’язань</w:t>
            </w:r>
            <w:r w:rsidRPr="00952986">
              <w:rPr>
                <w:rFonts w:ascii="Times New Roman" w:eastAsia="Calibri" w:hAnsi="Times New Roman" w:cs="Times New Roman"/>
                <w:b/>
                <w:color w:val="0070C0"/>
                <w:sz w:val="20"/>
                <w:szCs w:val="20"/>
                <w:lang w:val="uk-UA" w:eastAsia="ru-RU"/>
              </w:rPr>
              <w:t xml:space="preserve"> вирішуються сторонами у судовому порядку.</w:t>
            </w:r>
          </w:p>
          <w:p w14:paraId="5E66DF75" w14:textId="5FB10130" w:rsidR="00EF2965" w:rsidRPr="00952986" w:rsidRDefault="00EF2965" w:rsidP="00EF2965">
            <w:pPr>
              <w:pStyle w:val="rvps7"/>
              <w:shd w:val="clear" w:color="auto" w:fill="FFFFFF"/>
              <w:spacing w:before="0" w:beforeAutospacing="0" w:after="0" w:afterAutospacing="0"/>
              <w:ind w:firstLine="480"/>
              <w:jc w:val="both"/>
              <w:rPr>
                <w:b/>
                <w:color w:val="333333"/>
                <w:sz w:val="20"/>
                <w:szCs w:val="20"/>
                <w:lang w:val="uk-UA"/>
              </w:rPr>
            </w:pPr>
            <w:r w:rsidRPr="00952986">
              <w:rPr>
                <w:b/>
                <w:sz w:val="20"/>
                <w:szCs w:val="20"/>
                <w:lang w:val="uk-UA" w:eastAsia="ru-RU" w:bidi="ar-SA"/>
              </w:rPr>
              <w:t>У зв’язку з цим глави 8.2 – 8.4 вважати відповідно главами 8.4 – 8.6;</w:t>
            </w:r>
          </w:p>
        </w:tc>
        <w:tc>
          <w:tcPr>
            <w:tcW w:w="3942" w:type="dxa"/>
            <w:gridSpan w:val="3"/>
          </w:tcPr>
          <w:p w14:paraId="302C28DA" w14:textId="2C7E8D15" w:rsidR="00EF2965" w:rsidRPr="00952986" w:rsidRDefault="00EF2965" w:rsidP="00EF2965">
            <w:pPr>
              <w:pStyle w:val="rvps7"/>
              <w:shd w:val="clear" w:color="auto" w:fill="FFFFFF"/>
              <w:spacing w:before="0" w:beforeAutospacing="0" w:after="0" w:afterAutospacing="0"/>
              <w:jc w:val="center"/>
              <w:rPr>
                <w:b/>
                <w:bCs/>
                <w:color w:val="333333"/>
                <w:sz w:val="20"/>
                <w:szCs w:val="20"/>
                <w:lang w:val="uk-UA"/>
              </w:rPr>
            </w:pPr>
            <w:r w:rsidRPr="00952986">
              <w:rPr>
                <w:b/>
                <w:bCs/>
                <w:color w:val="333333"/>
                <w:sz w:val="20"/>
                <w:szCs w:val="20"/>
                <w:lang w:val="uk-UA"/>
              </w:rPr>
              <w:t>TOB «ДНІПРОВСЬКІ ЕНЕРГЕТИЧНІ ПОСЛУГИ»</w:t>
            </w:r>
          </w:p>
          <w:p w14:paraId="2927F489" w14:textId="77777777" w:rsidR="00EF2965" w:rsidRPr="00952986" w:rsidRDefault="00EF2965" w:rsidP="00EF2965">
            <w:pPr>
              <w:pStyle w:val="rvps7"/>
              <w:shd w:val="clear" w:color="auto" w:fill="FFFFFF"/>
              <w:spacing w:before="0" w:beforeAutospacing="0" w:after="0" w:afterAutospacing="0"/>
              <w:ind w:firstLine="480"/>
              <w:rPr>
                <w:b/>
                <w:bCs/>
                <w:color w:val="333333"/>
                <w:sz w:val="20"/>
                <w:szCs w:val="20"/>
                <w:lang w:val="uk-UA"/>
              </w:rPr>
            </w:pPr>
          </w:p>
          <w:p w14:paraId="2B976618" w14:textId="6488AE17" w:rsidR="00EF2965" w:rsidRPr="00952986" w:rsidRDefault="00EF2965" w:rsidP="00EF2965">
            <w:pPr>
              <w:pStyle w:val="rvps7"/>
              <w:shd w:val="clear" w:color="auto" w:fill="FFFFFF"/>
              <w:spacing w:before="0" w:beforeAutospacing="0" w:after="0" w:afterAutospacing="0"/>
              <w:ind w:firstLine="480"/>
              <w:jc w:val="both"/>
              <w:rPr>
                <w:b/>
                <w:bCs/>
                <w:color w:val="333333"/>
                <w:sz w:val="20"/>
                <w:szCs w:val="20"/>
                <w:lang w:val="uk-UA"/>
              </w:rPr>
            </w:pPr>
            <w:r w:rsidRPr="00952986">
              <w:rPr>
                <w:bCs/>
                <w:sz w:val="20"/>
                <w:szCs w:val="20"/>
                <w:lang w:val="uk-UA" w:eastAsia="ru-RU" w:bidi="ar-SA"/>
              </w:rPr>
              <w:t>Стилістичні правки для однозначного розуміння.</w:t>
            </w:r>
          </w:p>
        </w:tc>
        <w:tc>
          <w:tcPr>
            <w:tcW w:w="3179" w:type="dxa"/>
            <w:gridSpan w:val="2"/>
          </w:tcPr>
          <w:p w14:paraId="596EA4C7" w14:textId="05C2F7E0" w:rsidR="00EF2965" w:rsidRPr="00952986" w:rsidRDefault="00EF2965" w:rsidP="00EF2965">
            <w:pPr>
              <w:shd w:val="clear" w:color="auto" w:fill="FFFFFF"/>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Попередньо врах</w:t>
            </w:r>
            <w:r w:rsidR="007A7F1D">
              <w:rPr>
                <w:rFonts w:ascii="Times New Roman" w:eastAsia="Calibri" w:hAnsi="Times New Roman" w:cs="Times New Roman"/>
                <w:b/>
                <w:sz w:val="20"/>
                <w:szCs w:val="20"/>
                <w:lang w:val="uk-UA"/>
              </w:rPr>
              <w:t>овано</w:t>
            </w:r>
            <w:r w:rsidRPr="00952986">
              <w:rPr>
                <w:rFonts w:ascii="Times New Roman" w:eastAsia="Calibri" w:hAnsi="Times New Roman" w:cs="Times New Roman"/>
                <w:b/>
                <w:sz w:val="20"/>
                <w:szCs w:val="20"/>
                <w:lang w:val="uk-UA"/>
              </w:rPr>
              <w:t xml:space="preserve"> в редакції </w:t>
            </w:r>
          </w:p>
          <w:p w14:paraId="5674FEC7" w14:textId="07BFCF9A" w:rsidR="00EF2965" w:rsidRPr="00952986" w:rsidRDefault="00EF2965" w:rsidP="00EF2965">
            <w:pPr>
              <w:shd w:val="clear" w:color="auto" w:fill="FFFFFF"/>
              <w:jc w:val="both"/>
              <w:rPr>
                <w:rFonts w:ascii="Times New Roman" w:eastAsia="Calibri" w:hAnsi="Times New Roman" w:cs="Times New Roman"/>
                <w:b/>
                <w:color w:val="00B050"/>
                <w:sz w:val="20"/>
                <w:szCs w:val="20"/>
                <w:lang w:val="uk-UA"/>
              </w:rPr>
            </w:pPr>
            <w:r w:rsidRPr="00952986">
              <w:rPr>
                <w:rFonts w:ascii="Times New Roman" w:eastAsia="Calibri" w:hAnsi="Times New Roman" w:cs="Times New Roman"/>
                <w:b/>
                <w:color w:val="0070C0"/>
                <w:sz w:val="20"/>
                <w:szCs w:val="20"/>
                <w:lang w:val="uk-UA"/>
              </w:rPr>
              <w:t xml:space="preserve">8.3.7. </w:t>
            </w:r>
            <w:r w:rsidRPr="00011F61">
              <w:rPr>
                <w:rFonts w:ascii="Times New Roman" w:eastAsia="Calibri" w:hAnsi="Times New Roman" w:cs="Times New Roman"/>
                <w:b/>
                <w:color w:val="0070C0"/>
                <w:sz w:val="20"/>
                <w:szCs w:val="20"/>
                <w:lang w:val="uk-UA"/>
              </w:rPr>
              <w:t xml:space="preserve">Вирішення спорів </w:t>
            </w:r>
            <w:r w:rsidR="00FF4604" w:rsidRPr="00011F61">
              <w:rPr>
                <w:rFonts w:ascii="Times New Roman" w:eastAsia="Calibri" w:hAnsi="Times New Roman" w:cs="Times New Roman"/>
                <w:b/>
                <w:color w:val="00B050"/>
                <w:sz w:val="20"/>
                <w:szCs w:val="20"/>
                <w:lang w:val="uk-UA"/>
              </w:rPr>
              <w:t xml:space="preserve">між </w:t>
            </w:r>
            <w:r w:rsidRPr="00011F61">
              <w:rPr>
                <w:rFonts w:ascii="Times New Roman" w:eastAsia="Calibri" w:hAnsi="Times New Roman" w:cs="Times New Roman"/>
                <w:b/>
                <w:color w:val="0070C0"/>
                <w:sz w:val="20"/>
                <w:szCs w:val="20"/>
                <w:lang w:val="uk-UA"/>
              </w:rPr>
              <w:t xml:space="preserve">споживачами (замовниками) та </w:t>
            </w:r>
            <w:r w:rsidR="007A7F1D" w:rsidRPr="00011F61">
              <w:rPr>
                <w:rFonts w:ascii="Times New Roman" w:eastAsia="Calibri" w:hAnsi="Times New Roman" w:cs="Times New Roman"/>
                <w:b/>
                <w:color w:val="00B050"/>
                <w:sz w:val="20"/>
                <w:szCs w:val="20"/>
                <w:lang w:val="uk-UA"/>
              </w:rPr>
              <w:t>учасниками</w:t>
            </w:r>
            <w:r w:rsidRPr="00011F61">
              <w:rPr>
                <w:rFonts w:ascii="Times New Roman" w:eastAsia="Calibri" w:hAnsi="Times New Roman" w:cs="Times New Roman"/>
                <w:b/>
                <w:color w:val="00B050"/>
                <w:sz w:val="20"/>
                <w:szCs w:val="20"/>
                <w:lang w:val="uk-UA"/>
              </w:rPr>
              <w:t xml:space="preserve"> </w:t>
            </w:r>
            <w:r w:rsidRPr="00011F61">
              <w:rPr>
                <w:rFonts w:ascii="Times New Roman" w:eastAsia="Calibri" w:hAnsi="Times New Roman" w:cs="Times New Roman"/>
                <w:b/>
                <w:color w:val="0070C0"/>
                <w:sz w:val="20"/>
                <w:szCs w:val="20"/>
                <w:lang w:val="uk-UA"/>
              </w:rPr>
              <w:t xml:space="preserve">роздрібного ринку або суб’єктами, що </w:t>
            </w:r>
            <w:r w:rsidRPr="00011F61">
              <w:rPr>
                <w:rFonts w:ascii="Times New Roman" w:eastAsia="Calibri" w:hAnsi="Times New Roman" w:cs="Times New Roman"/>
                <w:b/>
                <w:color w:val="00B050"/>
                <w:sz w:val="20"/>
                <w:szCs w:val="20"/>
                <w:lang w:val="uk-UA"/>
              </w:rPr>
              <w:t>належ</w:t>
            </w:r>
            <w:r w:rsidR="00FF4604" w:rsidRPr="00011F61">
              <w:rPr>
                <w:rFonts w:ascii="Times New Roman" w:eastAsia="Calibri" w:hAnsi="Times New Roman" w:cs="Times New Roman"/>
                <w:b/>
                <w:color w:val="00B050"/>
                <w:sz w:val="20"/>
                <w:szCs w:val="20"/>
                <w:lang w:val="uk-UA"/>
              </w:rPr>
              <w:t>а</w:t>
            </w:r>
            <w:r w:rsidRPr="00011F61">
              <w:rPr>
                <w:rFonts w:ascii="Times New Roman" w:eastAsia="Calibri" w:hAnsi="Times New Roman" w:cs="Times New Roman"/>
                <w:b/>
                <w:color w:val="00B050"/>
                <w:sz w:val="20"/>
                <w:szCs w:val="20"/>
                <w:lang w:val="uk-UA"/>
              </w:rPr>
              <w:t xml:space="preserve">ть </w:t>
            </w:r>
            <w:r w:rsidRPr="00011F61">
              <w:rPr>
                <w:rFonts w:ascii="Times New Roman" w:eastAsia="Calibri" w:hAnsi="Times New Roman" w:cs="Times New Roman"/>
                <w:b/>
                <w:color w:val="0070C0"/>
                <w:sz w:val="20"/>
                <w:szCs w:val="20"/>
                <w:lang w:val="uk-UA"/>
              </w:rPr>
              <w:t>до особливої групи споживачів</w:t>
            </w:r>
            <w:r w:rsidRPr="00952986">
              <w:rPr>
                <w:rFonts w:ascii="Times New Roman" w:eastAsia="Calibri" w:hAnsi="Times New Roman" w:cs="Times New Roman"/>
                <w:b/>
                <w:color w:val="0070C0"/>
                <w:sz w:val="20"/>
                <w:szCs w:val="20"/>
                <w:lang w:val="uk-UA"/>
              </w:rPr>
              <w:t xml:space="preserve">, у тому числі щодо виконання договірних зобов’язань, </w:t>
            </w:r>
            <w:r w:rsidRPr="00952986">
              <w:rPr>
                <w:rFonts w:ascii="Times New Roman" w:eastAsia="Calibri" w:hAnsi="Times New Roman" w:cs="Times New Roman"/>
                <w:b/>
                <w:color w:val="00B050"/>
                <w:sz w:val="20"/>
                <w:szCs w:val="20"/>
                <w:lang w:val="uk-UA"/>
              </w:rPr>
              <w:t>які не вирішені шляхом переговорів, можуть бути вирішені в судовому порядку.</w:t>
            </w:r>
          </w:p>
          <w:p w14:paraId="69C50AE3" w14:textId="77777777" w:rsidR="00EF2965" w:rsidRDefault="00EF2965" w:rsidP="00EF2965">
            <w:pPr>
              <w:shd w:val="clear" w:color="auto" w:fill="FFFFFF"/>
              <w:jc w:val="both"/>
              <w:rPr>
                <w:rFonts w:ascii="Times New Roman" w:eastAsia="Calibri" w:hAnsi="Times New Roman" w:cs="Times New Roman"/>
                <w:b/>
                <w:color w:val="0070C0"/>
                <w:sz w:val="20"/>
                <w:szCs w:val="20"/>
                <w:lang w:val="uk-UA"/>
              </w:rPr>
            </w:pPr>
          </w:p>
          <w:p w14:paraId="6A347158" w14:textId="4089A3BC" w:rsidR="007A7F1D" w:rsidRPr="00952986" w:rsidRDefault="007A7F1D" w:rsidP="00EF2965">
            <w:pPr>
              <w:shd w:val="clear" w:color="auto" w:fill="FFFFFF"/>
              <w:jc w:val="both"/>
              <w:rPr>
                <w:rFonts w:ascii="Times New Roman" w:eastAsia="Calibri" w:hAnsi="Times New Roman" w:cs="Times New Roman"/>
                <w:b/>
                <w:color w:val="0070C0"/>
                <w:sz w:val="20"/>
                <w:szCs w:val="20"/>
                <w:lang w:val="uk-UA"/>
              </w:rPr>
            </w:pPr>
          </w:p>
        </w:tc>
      </w:tr>
      <w:tr w:rsidR="00EF2965" w:rsidRPr="00952986" w14:paraId="03AF98C0" w14:textId="53D88D57" w:rsidTr="00E30BA6">
        <w:trPr>
          <w:trHeight w:val="20"/>
        </w:trPr>
        <w:tc>
          <w:tcPr>
            <w:tcW w:w="15594" w:type="dxa"/>
            <w:gridSpan w:val="10"/>
          </w:tcPr>
          <w:p w14:paraId="12E68A28" w14:textId="77777777" w:rsidR="00EF2965" w:rsidRPr="00952986" w:rsidRDefault="00EF2965" w:rsidP="00EF2965">
            <w:pPr>
              <w:shd w:val="clear" w:color="auto" w:fill="FFFFFF"/>
              <w:ind w:firstLine="851"/>
              <w:jc w:val="both"/>
              <w:rPr>
                <w:rFonts w:ascii="Times New Roman" w:eastAsia="Calibri" w:hAnsi="Times New Roman" w:cs="Times New Roman"/>
                <w:b/>
                <w:color w:val="0070C0"/>
                <w:sz w:val="20"/>
                <w:szCs w:val="20"/>
                <w:lang w:val="uk-UA"/>
              </w:rPr>
            </w:pPr>
            <w:bookmarkStart w:id="69" w:name="n3058"/>
            <w:bookmarkEnd w:id="69"/>
          </w:p>
          <w:p w14:paraId="7097CD2B" w14:textId="77777777" w:rsidR="00EF2965" w:rsidRPr="00952986" w:rsidRDefault="00EF2965" w:rsidP="00EF2965">
            <w:pPr>
              <w:shd w:val="clear" w:color="auto" w:fill="FFFFFF"/>
              <w:ind w:firstLine="851"/>
              <w:jc w:val="center"/>
              <w:rPr>
                <w:rFonts w:ascii="Times New Roman" w:hAnsi="Times New Roman" w:cs="Times New Roman"/>
                <w:b/>
                <w:bCs/>
                <w:color w:val="0070C0"/>
                <w:sz w:val="20"/>
                <w:szCs w:val="20"/>
                <w:lang w:val="uk-UA"/>
              </w:rPr>
            </w:pPr>
            <w:r w:rsidRPr="00952986">
              <w:rPr>
                <w:rFonts w:ascii="Times New Roman" w:eastAsia="Calibri" w:hAnsi="Times New Roman" w:cs="Times New Roman"/>
                <w:b/>
                <w:color w:val="0070C0"/>
                <w:sz w:val="20"/>
                <w:szCs w:val="20"/>
                <w:lang w:val="uk-UA"/>
              </w:rPr>
              <w:t>8.4.</w:t>
            </w:r>
            <w:r w:rsidRPr="00952986">
              <w:rPr>
                <w:rFonts w:ascii="Times New Roman" w:eastAsia="Calibri" w:hAnsi="Times New Roman" w:cs="Times New Roman"/>
                <w:color w:val="0070C0"/>
                <w:sz w:val="20"/>
                <w:szCs w:val="20"/>
                <w:lang w:val="uk-UA"/>
              </w:rPr>
              <w:t xml:space="preserve"> </w:t>
            </w:r>
            <w:r w:rsidRPr="00952986">
              <w:rPr>
                <w:rFonts w:ascii="Times New Roman" w:hAnsi="Times New Roman" w:cs="Times New Roman"/>
                <w:b/>
                <w:bCs/>
                <w:color w:val="0070C0"/>
                <w:sz w:val="20"/>
                <w:szCs w:val="20"/>
                <w:lang w:val="uk-UA"/>
              </w:rPr>
              <w:t>Процедура розгляду претензій</w:t>
            </w:r>
          </w:p>
          <w:p w14:paraId="35B33459" w14:textId="314ED236" w:rsidR="00EF2965" w:rsidRPr="00952986" w:rsidRDefault="00EF2965" w:rsidP="00EF2965">
            <w:pPr>
              <w:shd w:val="clear" w:color="auto" w:fill="FFFFFF"/>
              <w:ind w:firstLine="851"/>
              <w:jc w:val="center"/>
              <w:rPr>
                <w:rFonts w:ascii="Times New Roman" w:eastAsia="Calibri" w:hAnsi="Times New Roman" w:cs="Times New Roman"/>
                <w:b/>
                <w:color w:val="0070C0"/>
                <w:sz w:val="20"/>
                <w:szCs w:val="20"/>
                <w:lang w:val="uk-UA"/>
              </w:rPr>
            </w:pPr>
          </w:p>
        </w:tc>
      </w:tr>
      <w:tr w:rsidR="00EF2965" w:rsidRPr="00F416A9" w14:paraId="5081D94E" w14:textId="77777777" w:rsidTr="00F009E4">
        <w:trPr>
          <w:trHeight w:val="20"/>
        </w:trPr>
        <w:tc>
          <w:tcPr>
            <w:tcW w:w="4345" w:type="dxa"/>
            <w:gridSpan w:val="2"/>
          </w:tcPr>
          <w:p w14:paraId="00587857" w14:textId="77777777" w:rsidR="00EF2965" w:rsidRPr="00952986" w:rsidRDefault="00EF2965" w:rsidP="00EF2965">
            <w:pPr>
              <w:jc w:val="both"/>
              <w:rPr>
                <w:rFonts w:ascii="Times New Roman" w:hAnsi="Times New Roman" w:cs="Times New Roman"/>
                <w:b/>
                <w:bCs/>
                <w:color w:val="0070C0"/>
                <w:sz w:val="20"/>
                <w:szCs w:val="20"/>
                <w:lang w:val="uk-UA" w:eastAsia="en-GB" w:bidi="he-IL"/>
              </w:rPr>
            </w:pPr>
            <w:r w:rsidRPr="00952986">
              <w:rPr>
                <w:rFonts w:ascii="Times New Roman" w:hAnsi="Times New Roman" w:cs="Times New Roman"/>
                <w:b/>
                <w:color w:val="0070C0"/>
                <w:sz w:val="20"/>
                <w:szCs w:val="20"/>
                <w:lang w:val="uk-UA" w:eastAsia="en-GB" w:bidi="he-IL"/>
              </w:rPr>
              <w:t xml:space="preserve">8.4. </w:t>
            </w:r>
            <w:r w:rsidRPr="00952986">
              <w:rPr>
                <w:rFonts w:ascii="Times New Roman" w:hAnsi="Times New Roman" w:cs="Times New Roman"/>
                <w:b/>
                <w:bCs/>
                <w:color w:val="0070C0"/>
                <w:sz w:val="20"/>
                <w:szCs w:val="20"/>
                <w:lang w:val="uk-UA" w:eastAsia="en-GB" w:bidi="he-IL"/>
              </w:rPr>
              <w:t>Процедура розгляду претензій</w:t>
            </w:r>
          </w:p>
          <w:p w14:paraId="108523C2"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751D9BBD" w14:textId="44B450C1"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АТ «ДТЕК ДНІПРОВСЬКІ ЕЛЕКТРОМЕРЕЖІ»</w:t>
            </w:r>
          </w:p>
          <w:p w14:paraId="1AF2FAD3" w14:textId="77777777" w:rsidR="00EF2965" w:rsidRPr="00952986" w:rsidRDefault="00EF2965" w:rsidP="00EF2965">
            <w:pPr>
              <w:jc w:val="center"/>
              <w:rPr>
                <w:rFonts w:ascii="Times New Roman" w:hAnsi="Times New Roman" w:cs="Times New Roman"/>
                <w:b/>
                <w:bCs/>
                <w:sz w:val="20"/>
                <w:szCs w:val="20"/>
                <w:lang w:val="uk-UA" w:eastAsia="en-GB" w:bidi="he-IL"/>
              </w:rPr>
            </w:pPr>
          </w:p>
          <w:p w14:paraId="132341B1" w14:textId="7209C595" w:rsidR="00EF2965" w:rsidRPr="00952986" w:rsidRDefault="00EF2965" w:rsidP="00EF2965">
            <w:pPr>
              <w:jc w:val="both"/>
              <w:rPr>
                <w:rFonts w:ascii="Times New Roman" w:hAnsi="Times New Roman" w:cs="Times New Roman"/>
                <w:b/>
                <w:color w:val="7030A0"/>
                <w:sz w:val="20"/>
                <w:szCs w:val="20"/>
                <w:lang w:val="uk-UA" w:eastAsia="en-GB" w:bidi="he-IL"/>
              </w:rPr>
            </w:pPr>
            <w:r w:rsidRPr="00952986">
              <w:rPr>
                <w:rFonts w:ascii="Times New Roman" w:eastAsia="Times New Roman" w:hAnsi="Times New Roman" w:cs="Times New Roman"/>
                <w:b/>
                <w:bCs/>
                <w:color w:val="7030A0"/>
                <w:sz w:val="20"/>
                <w:szCs w:val="20"/>
                <w:lang w:val="uk-UA"/>
              </w:rPr>
              <w:t>Глава потребує доопрацювання</w:t>
            </w:r>
          </w:p>
          <w:p w14:paraId="5AF53AA6"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5EB975E8"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3942" w:type="dxa"/>
            <w:gridSpan w:val="3"/>
          </w:tcPr>
          <w:p w14:paraId="7E79FB90"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АТ «ДТЕК ДНІПРОВСЬКІ ЕЛЕКТРОМЕРЕЖІ»</w:t>
            </w:r>
          </w:p>
          <w:p w14:paraId="379B4946" w14:textId="77777777" w:rsidR="00EF2965" w:rsidRPr="00952986" w:rsidRDefault="00EF2965" w:rsidP="00EF2965">
            <w:pPr>
              <w:jc w:val="center"/>
              <w:rPr>
                <w:rFonts w:ascii="Times New Roman" w:hAnsi="Times New Roman" w:cs="Times New Roman"/>
                <w:b/>
                <w:bCs/>
                <w:sz w:val="20"/>
                <w:szCs w:val="20"/>
                <w:lang w:val="uk-UA" w:eastAsia="en-GB" w:bidi="he-IL"/>
              </w:rPr>
            </w:pPr>
          </w:p>
          <w:p w14:paraId="223F2C32" w14:textId="77777777" w:rsidR="00EF2965" w:rsidRPr="00952986" w:rsidRDefault="00EF2965" w:rsidP="00F02599">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Пропонуємо визначити єдину процедуру розгляду звернень, заяв, скарг, претензій.</w:t>
            </w:r>
          </w:p>
          <w:p w14:paraId="6C8F3189" w14:textId="77777777" w:rsidR="00EF2965" w:rsidRPr="00952986" w:rsidRDefault="00EF2965" w:rsidP="00F02599">
            <w:pPr>
              <w:widowControl w:val="0"/>
              <w:autoSpaceDE w:val="0"/>
              <w:autoSpaceDN w:val="0"/>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2BE3108B" w14:textId="77777777" w:rsidR="00EF2965" w:rsidRPr="00952986" w:rsidRDefault="00EF2965" w:rsidP="00F02599">
            <w:pPr>
              <w:ind w:firstLine="352"/>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0BED3A79" w14:textId="4C6C430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3179" w:type="dxa"/>
            <w:gridSpan w:val="2"/>
          </w:tcPr>
          <w:p w14:paraId="46C3F2C6" w14:textId="77777777" w:rsidR="00EF2965" w:rsidRPr="00952986" w:rsidRDefault="00EF2965" w:rsidP="00EF2965">
            <w:pPr>
              <w:jc w:val="both"/>
              <w:rPr>
                <w:rFonts w:ascii="Times New Roman" w:hAnsi="Times New Roman" w:cs="Times New Roman"/>
                <w:b/>
                <w:sz w:val="20"/>
                <w:szCs w:val="20"/>
                <w:lang w:val="uk-UA" w:eastAsia="en-GB" w:bidi="he-IL"/>
              </w:rPr>
            </w:pPr>
          </w:p>
          <w:p w14:paraId="58B488E4" w14:textId="77777777" w:rsidR="00011F61" w:rsidRDefault="00011F61" w:rsidP="00F02599">
            <w:pPr>
              <w:pStyle w:val="rvps7"/>
              <w:shd w:val="clear" w:color="auto" w:fill="FFFFFF"/>
              <w:spacing w:before="0" w:beforeAutospacing="0" w:after="0" w:afterAutospacing="0"/>
              <w:contextualSpacing/>
              <w:jc w:val="both"/>
              <w:rPr>
                <w:rStyle w:val="rvts15"/>
                <w:b/>
                <w:bCs/>
                <w:color w:val="333333"/>
                <w:sz w:val="20"/>
                <w:szCs w:val="20"/>
                <w:lang w:val="uk-UA"/>
              </w:rPr>
            </w:pPr>
          </w:p>
          <w:p w14:paraId="5ECE0D34" w14:textId="77777777" w:rsidR="00011F61" w:rsidRDefault="00011F61" w:rsidP="00F02599">
            <w:pPr>
              <w:pStyle w:val="rvps7"/>
              <w:shd w:val="clear" w:color="auto" w:fill="FFFFFF"/>
              <w:spacing w:before="0" w:beforeAutospacing="0" w:after="0" w:afterAutospacing="0"/>
              <w:contextualSpacing/>
              <w:jc w:val="both"/>
              <w:rPr>
                <w:rStyle w:val="rvts15"/>
                <w:b/>
                <w:bCs/>
                <w:color w:val="333333"/>
                <w:sz w:val="20"/>
                <w:szCs w:val="20"/>
                <w:lang w:val="uk-UA"/>
              </w:rPr>
            </w:pPr>
          </w:p>
          <w:p w14:paraId="6C8037B8" w14:textId="20F47F8D" w:rsidR="00F02599" w:rsidRPr="002B1437" w:rsidRDefault="00F02599" w:rsidP="00F02599">
            <w:pPr>
              <w:pStyle w:val="rvps7"/>
              <w:shd w:val="clear" w:color="auto" w:fill="FFFFFF"/>
              <w:spacing w:before="0" w:beforeAutospacing="0" w:after="0" w:afterAutospacing="0"/>
              <w:contextualSpacing/>
              <w:jc w:val="both"/>
              <w:rPr>
                <w:rStyle w:val="rvts15"/>
                <w:b/>
                <w:bCs/>
                <w:color w:val="333333"/>
                <w:sz w:val="20"/>
                <w:szCs w:val="20"/>
                <w:lang w:val="uk-UA"/>
              </w:rPr>
            </w:pPr>
            <w:r w:rsidRPr="002B1437">
              <w:rPr>
                <w:rStyle w:val="rvts15"/>
                <w:b/>
                <w:bCs/>
                <w:color w:val="333333"/>
                <w:sz w:val="20"/>
                <w:szCs w:val="20"/>
                <w:lang w:val="uk-UA"/>
              </w:rPr>
              <w:t xml:space="preserve">Потребує обговорення </w:t>
            </w:r>
          </w:p>
          <w:p w14:paraId="0DE67A88" w14:textId="77777777" w:rsidR="00F02599" w:rsidRPr="002B1437" w:rsidRDefault="00F02599" w:rsidP="00F02599">
            <w:pPr>
              <w:pStyle w:val="rvps7"/>
              <w:shd w:val="clear" w:color="auto" w:fill="FFFFFF"/>
              <w:spacing w:before="0" w:beforeAutospacing="0" w:after="0" w:afterAutospacing="0"/>
              <w:contextualSpacing/>
              <w:jc w:val="both"/>
              <w:rPr>
                <w:rStyle w:val="rvts15"/>
                <w:b/>
                <w:bCs/>
                <w:color w:val="333333"/>
                <w:sz w:val="20"/>
                <w:szCs w:val="20"/>
                <w:lang w:val="uk-UA"/>
              </w:rPr>
            </w:pPr>
          </w:p>
          <w:p w14:paraId="26E8EABB" w14:textId="52DFB4DE" w:rsidR="00EF2965" w:rsidRPr="00952986" w:rsidRDefault="00EF2965" w:rsidP="00F02599">
            <w:pPr>
              <w:jc w:val="both"/>
              <w:rPr>
                <w:rFonts w:ascii="Times New Roman" w:hAnsi="Times New Roman" w:cs="Times New Roman"/>
                <w:b/>
                <w:color w:val="0070C0"/>
                <w:sz w:val="20"/>
                <w:szCs w:val="20"/>
                <w:lang w:val="uk-UA" w:eastAsia="en-GB" w:bidi="he-IL"/>
              </w:rPr>
            </w:pPr>
          </w:p>
        </w:tc>
      </w:tr>
      <w:tr w:rsidR="00EF2965" w:rsidRPr="00F416A9" w14:paraId="5B5C3709" w14:textId="77777777" w:rsidTr="000505AE">
        <w:trPr>
          <w:trHeight w:val="20"/>
        </w:trPr>
        <w:tc>
          <w:tcPr>
            <w:tcW w:w="4345" w:type="dxa"/>
            <w:gridSpan w:val="2"/>
            <w:tcBorders>
              <w:bottom w:val="single" w:sz="4" w:space="0" w:color="auto"/>
            </w:tcBorders>
          </w:tcPr>
          <w:p w14:paraId="52BE23DA"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332F4A2E"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ПрАТ «ДТЕК КИЇВСЬКІ ЕЛЕКТРОМЕРЕЖІ»</w:t>
            </w:r>
          </w:p>
          <w:p w14:paraId="7EBD1559" w14:textId="77777777" w:rsidR="00EF2965" w:rsidRPr="00952986" w:rsidRDefault="00EF2965" w:rsidP="00EF2965">
            <w:pPr>
              <w:jc w:val="both"/>
              <w:rPr>
                <w:rFonts w:ascii="Times New Roman" w:hAnsi="Times New Roman" w:cs="Times New Roman"/>
                <w:b/>
                <w:bCs/>
                <w:color w:val="7030A0"/>
                <w:sz w:val="20"/>
                <w:szCs w:val="20"/>
                <w:lang w:val="uk-UA" w:eastAsia="en-GB" w:bidi="he-IL"/>
              </w:rPr>
            </w:pPr>
          </w:p>
          <w:p w14:paraId="506765A1" w14:textId="77777777" w:rsidR="00EF2965" w:rsidRPr="00952986" w:rsidRDefault="00EF2965" w:rsidP="00EF2965">
            <w:pPr>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Потребує доопрацювання</w:t>
            </w:r>
          </w:p>
          <w:p w14:paraId="637232E4" w14:textId="70E1C999" w:rsidR="00EF2965" w:rsidRPr="00952986" w:rsidRDefault="00EF2965" w:rsidP="00EF2965">
            <w:pPr>
              <w:jc w:val="both"/>
              <w:rPr>
                <w:rFonts w:ascii="Times New Roman" w:hAnsi="Times New Roman" w:cs="Times New Roman"/>
                <w:b/>
                <w:bCs/>
                <w:sz w:val="20"/>
                <w:szCs w:val="20"/>
                <w:lang w:val="uk-UA" w:eastAsia="en-GB" w:bidi="he-IL"/>
              </w:rPr>
            </w:pPr>
          </w:p>
        </w:tc>
        <w:tc>
          <w:tcPr>
            <w:tcW w:w="3942" w:type="dxa"/>
            <w:gridSpan w:val="3"/>
          </w:tcPr>
          <w:p w14:paraId="309C0F20"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ПрАТ «ДТЕК КИЇВСЬКІ ЕЛЕКТРОМЕРЕЖІ»</w:t>
            </w:r>
          </w:p>
          <w:p w14:paraId="6DFD0EA5" w14:textId="77777777" w:rsidR="00EF2965" w:rsidRPr="00952986" w:rsidRDefault="00EF2965" w:rsidP="00EF2965">
            <w:pPr>
              <w:jc w:val="both"/>
              <w:rPr>
                <w:rFonts w:ascii="Times New Roman" w:hAnsi="Times New Roman" w:cs="Times New Roman"/>
                <w:b/>
                <w:bCs/>
                <w:color w:val="7030A0"/>
                <w:sz w:val="20"/>
                <w:szCs w:val="20"/>
                <w:lang w:val="uk-UA" w:eastAsia="en-GB" w:bidi="he-IL"/>
              </w:rPr>
            </w:pPr>
          </w:p>
          <w:p w14:paraId="508BDA1E" w14:textId="77777777" w:rsidR="00EF2965" w:rsidRPr="00952986" w:rsidRDefault="00EF2965" w:rsidP="00F02599">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Пропонуємо визначити єдину процедуру розгляду звернень, заяв, скарг, претензій.</w:t>
            </w:r>
          </w:p>
          <w:p w14:paraId="203B8472" w14:textId="77777777" w:rsidR="00EF2965" w:rsidRPr="00952986" w:rsidRDefault="00EF2965" w:rsidP="00F02599">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2654D132" w14:textId="77777777" w:rsidR="00EF2965" w:rsidRPr="00952986" w:rsidRDefault="00EF2965" w:rsidP="00F02599">
            <w:pPr>
              <w:ind w:firstLine="352"/>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2F1746B8"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34C8C76F" w14:textId="77777777" w:rsidR="00EF2965" w:rsidRPr="00952986" w:rsidRDefault="00EF2965" w:rsidP="00EF2965">
            <w:pPr>
              <w:jc w:val="both"/>
              <w:rPr>
                <w:rFonts w:ascii="Times New Roman" w:hAnsi="Times New Roman" w:cs="Times New Roman"/>
                <w:b/>
                <w:sz w:val="20"/>
                <w:szCs w:val="20"/>
                <w:lang w:val="uk-UA" w:eastAsia="en-GB" w:bidi="he-IL"/>
              </w:rPr>
            </w:pPr>
          </w:p>
          <w:p w14:paraId="7A7B6B08" w14:textId="77777777" w:rsidR="00EF2965" w:rsidRPr="00952986" w:rsidRDefault="00EF2965" w:rsidP="00EF2965">
            <w:pPr>
              <w:jc w:val="both"/>
              <w:rPr>
                <w:rFonts w:ascii="Times New Roman" w:hAnsi="Times New Roman" w:cs="Times New Roman"/>
                <w:b/>
                <w:sz w:val="20"/>
                <w:szCs w:val="20"/>
                <w:lang w:val="uk-UA" w:eastAsia="en-GB" w:bidi="he-IL"/>
              </w:rPr>
            </w:pPr>
          </w:p>
          <w:p w14:paraId="58CDD44A" w14:textId="77777777" w:rsidR="00011F61" w:rsidRDefault="00011F61" w:rsidP="00F02599">
            <w:pPr>
              <w:pStyle w:val="rvps7"/>
              <w:shd w:val="clear" w:color="auto" w:fill="FFFFFF"/>
              <w:spacing w:before="0" w:beforeAutospacing="0" w:after="0" w:afterAutospacing="0"/>
              <w:contextualSpacing/>
              <w:jc w:val="both"/>
              <w:rPr>
                <w:rStyle w:val="rvts15"/>
                <w:b/>
                <w:bCs/>
                <w:color w:val="333333"/>
                <w:sz w:val="20"/>
                <w:szCs w:val="20"/>
                <w:lang w:val="uk-UA"/>
              </w:rPr>
            </w:pPr>
          </w:p>
          <w:p w14:paraId="64F2BA49" w14:textId="6B55FFBC" w:rsidR="00F02599" w:rsidRPr="002B1437" w:rsidRDefault="00F02599" w:rsidP="00F02599">
            <w:pPr>
              <w:pStyle w:val="rvps7"/>
              <w:shd w:val="clear" w:color="auto" w:fill="FFFFFF"/>
              <w:spacing w:before="0" w:beforeAutospacing="0" w:after="0" w:afterAutospacing="0"/>
              <w:contextualSpacing/>
              <w:jc w:val="both"/>
              <w:rPr>
                <w:rStyle w:val="rvts15"/>
                <w:b/>
                <w:bCs/>
                <w:color w:val="333333"/>
                <w:sz w:val="20"/>
                <w:szCs w:val="20"/>
                <w:lang w:val="uk-UA"/>
              </w:rPr>
            </w:pPr>
            <w:r w:rsidRPr="002B1437">
              <w:rPr>
                <w:rStyle w:val="rvts15"/>
                <w:b/>
                <w:bCs/>
                <w:color w:val="333333"/>
                <w:sz w:val="20"/>
                <w:szCs w:val="20"/>
                <w:lang w:val="uk-UA"/>
              </w:rPr>
              <w:t xml:space="preserve">Потребує обговорення </w:t>
            </w:r>
          </w:p>
          <w:p w14:paraId="4EE16919" w14:textId="77777777" w:rsidR="00F02599" w:rsidRPr="002B1437" w:rsidRDefault="00F02599" w:rsidP="00F02599">
            <w:pPr>
              <w:pStyle w:val="rvps7"/>
              <w:shd w:val="clear" w:color="auto" w:fill="FFFFFF"/>
              <w:spacing w:before="0" w:beforeAutospacing="0" w:after="0" w:afterAutospacing="0"/>
              <w:contextualSpacing/>
              <w:jc w:val="both"/>
              <w:rPr>
                <w:rStyle w:val="rvts15"/>
                <w:b/>
                <w:bCs/>
                <w:color w:val="333333"/>
                <w:sz w:val="20"/>
                <w:szCs w:val="20"/>
                <w:lang w:val="uk-UA"/>
              </w:rPr>
            </w:pPr>
          </w:p>
          <w:p w14:paraId="2B00DE48" w14:textId="21DD5A96" w:rsidR="00EF2965" w:rsidRPr="00952986" w:rsidRDefault="00EF2965" w:rsidP="00F02599">
            <w:pPr>
              <w:jc w:val="both"/>
              <w:rPr>
                <w:rFonts w:ascii="Times New Roman" w:hAnsi="Times New Roman" w:cs="Times New Roman"/>
                <w:b/>
                <w:color w:val="0070C0"/>
                <w:sz w:val="20"/>
                <w:szCs w:val="20"/>
                <w:lang w:val="uk-UA" w:eastAsia="en-GB" w:bidi="he-IL"/>
              </w:rPr>
            </w:pPr>
          </w:p>
        </w:tc>
      </w:tr>
      <w:tr w:rsidR="006F41EC" w:rsidRPr="00F416A9" w14:paraId="14CC2884" w14:textId="36EC09D5" w:rsidTr="000505AE">
        <w:trPr>
          <w:trHeight w:val="20"/>
        </w:trPr>
        <w:tc>
          <w:tcPr>
            <w:tcW w:w="4345" w:type="dxa"/>
            <w:gridSpan w:val="2"/>
            <w:vMerge w:val="restart"/>
            <w:tcBorders>
              <w:bottom w:val="nil"/>
            </w:tcBorders>
          </w:tcPr>
          <w:p w14:paraId="7EBB1DCF" w14:textId="77777777" w:rsidR="006F41EC" w:rsidRPr="00952986" w:rsidRDefault="006F41EC" w:rsidP="00EF2965">
            <w:pPr>
              <w:jc w:val="both"/>
              <w:rPr>
                <w:rFonts w:ascii="Times New Roman" w:hAnsi="Times New Roman" w:cs="Times New Roman"/>
                <w:b/>
                <w:color w:val="0070C0"/>
                <w:sz w:val="20"/>
                <w:szCs w:val="20"/>
                <w:lang w:val="uk-UA" w:eastAsia="en-GB" w:bidi="he-IL"/>
              </w:rPr>
            </w:pPr>
            <w:bookmarkStart w:id="70" w:name="n3119"/>
            <w:bookmarkStart w:id="71" w:name="n3120"/>
            <w:bookmarkStart w:id="72" w:name="n3175"/>
            <w:bookmarkStart w:id="73" w:name="n3177"/>
            <w:bookmarkStart w:id="74" w:name="n3179"/>
            <w:bookmarkEnd w:id="70"/>
            <w:bookmarkEnd w:id="71"/>
            <w:bookmarkEnd w:id="72"/>
            <w:bookmarkEnd w:id="73"/>
            <w:bookmarkEnd w:id="74"/>
          </w:p>
          <w:p w14:paraId="5D7D12A1"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420AE26"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B51796B" w14:textId="0A3DC4FF"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 xml:space="preserve">8.4.1. Учасник роздрібного ринку або </w:t>
            </w:r>
            <w:r w:rsidRPr="00952986">
              <w:rPr>
                <w:rFonts w:ascii="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або </w:t>
            </w:r>
            <w:r w:rsidRPr="00952986">
              <w:rPr>
                <w:rFonts w:ascii="Times New Roman" w:hAnsi="Times New Roman" w:cs="Times New Roman"/>
                <w:b/>
                <w:color w:val="0070C0"/>
                <w:sz w:val="20"/>
                <w:szCs w:val="20"/>
                <w:lang w:val="uk-UA"/>
              </w:rPr>
              <w:t xml:space="preserve">суб’єкту, що належить до особливої групи споживачів, </w:t>
            </w:r>
            <w:r w:rsidRPr="00952986">
              <w:rPr>
                <w:rFonts w:ascii="Times New Roman" w:hAnsi="Times New Roman" w:cs="Times New Roman"/>
                <w:b/>
                <w:color w:val="0070C0"/>
                <w:sz w:val="20"/>
                <w:szCs w:val="20"/>
                <w:lang w:val="uk-UA" w:eastAsia="en-GB" w:bidi="he-IL"/>
              </w:rPr>
              <w:t>яким було вчинено порушення.</w:t>
            </w:r>
          </w:p>
          <w:p w14:paraId="050C3FF3"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4B83F33B"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2C61E58D"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79DC8766"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5B5258C3"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5E72AA1D"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272F9765"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29EE60B4"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67C9940E"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67F8BB62"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54AE8EA2"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4BC84D9F"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3FF9D452" w14:textId="1636391A"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7030A0"/>
                <w:sz w:val="20"/>
                <w:szCs w:val="20"/>
                <w:lang w:val="uk-UA" w:eastAsia="en-GB" w:bidi="he-IL"/>
              </w:rPr>
              <w:t>Відсутній абзац</w:t>
            </w:r>
          </w:p>
          <w:p w14:paraId="07189DAE"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1D4A48AD"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46DF75D6"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389B6E3C"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7FABF0CF" w14:textId="751413C4"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У разі заподіяння учаснику роздрібного ринку електричної енергії,</w:t>
            </w:r>
            <w:r w:rsidRPr="00952986">
              <w:rPr>
                <w:rFonts w:ascii="Times New Roman" w:hAnsi="Times New Roman" w:cs="Times New Roman"/>
                <w:b/>
                <w:color w:val="0070C0"/>
                <w:sz w:val="20"/>
                <w:szCs w:val="20"/>
                <w:lang w:val="uk-UA"/>
              </w:rPr>
              <w:t xml:space="preserve"> суб’єкту, що належить до особливої групи споживачів, </w:t>
            </w:r>
            <w:r w:rsidRPr="00952986">
              <w:rPr>
                <w:rFonts w:ascii="Times New Roman" w:hAnsi="Times New Roman" w:cs="Times New Roman"/>
                <w:b/>
                <w:color w:val="0070C0"/>
                <w:sz w:val="20"/>
                <w:szCs w:val="20"/>
                <w:lang w:val="uk-UA" w:eastAsia="en-GB" w:bidi="he-IL"/>
              </w:rPr>
              <w:t xml:space="preserve">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w:t>
            </w:r>
            <w:proofErr w:type="spellStart"/>
            <w:r w:rsidRPr="00952986">
              <w:rPr>
                <w:rFonts w:ascii="Times New Roman" w:hAnsi="Times New Roman" w:cs="Times New Roman"/>
                <w:b/>
                <w:color w:val="0070C0"/>
                <w:sz w:val="20"/>
                <w:szCs w:val="20"/>
                <w:lang w:val="uk-UA" w:eastAsia="en-GB" w:bidi="he-IL"/>
              </w:rPr>
              <w:t>електропостачальника</w:t>
            </w:r>
            <w:proofErr w:type="spellEnd"/>
            <w:r w:rsidRPr="00952986">
              <w:rPr>
                <w:rFonts w:ascii="Times New Roman" w:hAnsi="Times New Roman" w:cs="Times New Roman"/>
                <w:b/>
                <w:color w:val="0070C0"/>
                <w:sz w:val="20"/>
                <w:szCs w:val="20"/>
                <w:lang w:val="uk-UA" w:eastAsia="en-GB" w:bidi="he-IL"/>
              </w:rPr>
              <w:t xml:space="preserve"> або споживача та розрахунок нарахованих збитків.</w:t>
            </w:r>
          </w:p>
          <w:p w14:paraId="067170A9"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p>
          <w:p w14:paraId="0242279E"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 xml:space="preserve">Учасник роздрібного ринку, </w:t>
            </w:r>
            <w:r w:rsidRPr="00952986">
              <w:rPr>
                <w:rFonts w:ascii="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протягом 30 календарних днів з дня отримання претензії має:</w:t>
            </w:r>
          </w:p>
          <w:p w14:paraId="3EF699F6"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lastRenderedPageBreak/>
              <w:t>усунути порушення та/або відшкодувати збитки, завдані іншому учаснику роздрібного ринку,</w:t>
            </w:r>
            <w:r w:rsidRPr="00952986">
              <w:rPr>
                <w:rFonts w:ascii="Times New Roman"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eastAsia="en-GB" w:bidi="he-IL"/>
              </w:rPr>
              <w:t>суб’єкту, що належить до особливої групи споживачів, яким було подано претензію;</w:t>
            </w:r>
          </w:p>
          <w:p w14:paraId="157D49BD"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повідомити іншого учасника роздрібного ринку,</w:t>
            </w:r>
            <w:r w:rsidRPr="00952986">
              <w:rPr>
                <w:rFonts w:ascii="Times New Roman"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eastAsia="en-GB" w:bidi="he-IL"/>
              </w:rPr>
              <w:t xml:space="preserve">суб’єкта, що належить до особливої групи споживачів, про усунення порушення та/або відшкодування завданих збитків, або  надати йому обґрунтовану відмову щодо задоволення його претензії повністю або частково. </w:t>
            </w:r>
          </w:p>
          <w:p w14:paraId="02829A33"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У разі відмови щодо задоволення претензії, учасник роздрібного ринку,</w:t>
            </w:r>
            <w:r w:rsidRPr="00952986">
              <w:rPr>
                <w:rFonts w:ascii="Times New Roman" w:hAnsi="Times New Roman" w:cs="Times New Roman"/>
                <w:b/>
                <w:color w:val="0070C0"/>
                <w:sz w:val="20"/>
                <w:szCs w:val="20"/>
                <w:lang w:val="uk-UA"/>
              </w:rPr>
              <w:t xml:space="preserve"> </w:t>
            </w:r>
            <w:bookmarkStart w:id="75" w:name="_Hlk172557305"/>
            <w:r w:rsidRPr="00952986">
              <w:rPr>
                <w:rFonts w:ascii="Times New Roman" w:hAnsi="Times New Roman" w:cs="Times New Roman"/>
                <w:b/>
                <w:color w:val="0070C0"/>
                <w:sz w:val="20"/>
                <w:szCs w:val="20"/>
                <w:lang w:val="uk-UA"/>
              </w:rPr>
              <w:t xml:space="preserve">суб’єкт, що належить до особливої групи споживачів, </w:t>
            </w:r>
            <w:bookmarkEnd w:id="75"/>
            <w:r w:rsidRPr="00952986">
              <w:rPr>
                <w:rFonts w:ascii="Times New Roman" w:hAnsi="Times New Roman" w:cs="Times New Roman"/>
                <w:b/>
                <w:color w:val="0070C0"/>
                <w:sz w:val="20"/>
                <w:szCs w:val="20"/>
                <w:lang w:val="uk-UA" w:eastAsia="en-GB" w:bidi="he-IL"/>
              </w:rPr>
              <w:t xml:space="preserve">надає документи, які підтверджують вину іншої сторони або відсутність своєї вини (за наявності). </w:t>
            </w:r>
          </w:p>
          <w:p w14:paraId="67625564" w14:textId="77777777" w:rsidR="006F41EC" w:rsidRPr="00952986" w:rsidRDefault="006F41EC" w:rsidP="00801FB2">
            <w:pPr>
              <w:ind w:firstLine="468"/>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Для розгляду претензії учасник роздрібного ринку,</w:t>
            </w:r>
            <w:r w:rsidRPr="00952986">
              <w:rPr>
                <w:rFonts w:ascii="Times New Roman" w:hAnsi="Times New Roman" w:cs="Times New Roman"/>
                <w:b/>
                <w:color w:val="0070C0"/>
                <w:sz w:val="20"/>
                <w:szCs w:val="20"/>
                <w:lang w:val="uk-UA"/>
              </w:rPr>
              <w:t xml:space="preserve"> 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зобов'язані на запит іншої сторони надавати уточнюючу інформацію та документи, необхідні для розгляду претензії.</w:t>
            </w:r>
          </w:p>
          <w:p w14:paraId="38E58F77" w14:textId="4272C661" w:rsidR="006F41EC" w:rsidRPr="00952986" w:rsidRDefault="006F41EC" w:rsidP="00801FB2">
            <w:pPr>
              <w:pStyle w:val="rvps2"/>
              <w:shd w:val="clear" w:color="auto" w:fill="FFFFFF"/>
              <w:spacing w:before="0" w:beforeAutospacing="0" w:after="0" w:afterAutospacing="0"/>
              <w:ind w:firstLine="468"/>
              <w:contextualSpacing/>
              <w:jc w:val="both"/>
              <w:rPr>
                <w:b/>
                <w:color w:val="0070C0"/>
                <w:sz w:val="20"/>
                <w:szCs w:val="20"/>
                <w:lang w:val="uk-UA"/>
              </w:rPr>
            </w:pPr>
            <w:r w:rsidRPr="00952986">
              <w:rPr>
                <w:b/>
                <w:color w:val="0070C0"/>
                <w:sz w:val="20"/>
                <w:szCs w:val="20"/>
                <w:lang w:val="uk-UA"/>
              </w:rPr>
              <w:t>Спірні питання щодо відшкодування збитків та/або визначення їх розміру вирішуються сторонами під час розгляду претензії шляхом переговорів між ними  або в судовому порядку.</w:t>
            </w:r>
          </w:p>
          <w:p w14:paraId="01758717" w14:textId="42021566" w:rsidR="006F41EC" w:rsidRPr="00952986" w:rsidRDefault="006F41EC" w:rsidP="00EF2965">
            <w:pPr>
              <w:pStyle w:val="rvps2"/>
              <w:shd w:val="clear" w:color="auto" w:fill="FFFFFF"/>
              <w:spacing w:before="0" w:beforeAutospacing="0" w:after="0" w:afterAutospacing="0"/>
              <w:contextualSpacing/>
              <w:jc w:val="both"/>
              <w:rPr>
                <w:b/>
                <w:color w:val="333333"/>
                <w:sz w:val="20"/>
                <w:szCs w:val="20"/>
                <w:lang w:val="uk-UA"/>
              </w:rPr>
            </w:pPr>
          </w:p>
        </w:tc>
        <w:tc>
          <w:tcPr>
            <w:tcW w:w="4128" w:type="dxa"/>
            <w:gridSpan w:val="3"/>
          </w:tcPr>
          <w:p w14:paraId="363124CB" w14:textId="2027CFD9" w:rsidR="006F41EC" w:rsidRPr="00952986" w:rsidRDefault="006F41EC"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lastRenderedPageBreak/>
              <w:t>АТ «ДТЕК ДНІПРОВСЬКІ ЕЛЕКТРОМЕРЕЖІ»</w:t>
            </w:r>
          </w:p>
          <w:p w14:paraId="4546833C" w14:textId="77777777" w:rsidR="006F41EC" w:rsidRPr="00952986" w:rsidRDefault="006F41EC" w:rsidP="00801FB2">
            <w:pPr>
              <w:ind w:firstLine="365"/>
              <w:jc w:val="center"/>
              <w:rPr>
                <w:rFonts w:ascii="Times New Roman" w:hAnsi="Times New Roman" w:cs="Times New Roman"/>
                <w:b/>
                <w:bCs/>
                <w:sz w:val="20"/>
                <w:szCs w:val="20"/>
                <w:lang w:val="uk-UA" w:eastAsia="en-GB" w:bidi="he-IL"/>
              </w:rPr>
            </w:pPr>
          </w:p>
          <w:p w14:paraId="53EDB2A7"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 xml:space="preserve">8.4.1. Учасник роздрібного ринку або </w:t>
            </w:r>
            <w:r w:rsidRPr="00952986">
              <w:rPr>
                <w:rFonts w:ascii="Times New Roman" w:eastAsia="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або </w:t>
            </w:r>
            <w:r w:rsidRPr="00952986">
              <w:rPr>
                <w:rFonts w:ascii="Times New Roman" w:eastAsia="Times New Roman" w:hAnsi="Times New Roman" w:cs="Times New Roman"/>
                <w:b/>
                <w:color w:val="0070C0"/>
                <w:sz w:val="20"/>
                <w:szCs w:val="20"/>
                <w:lang w:val="uk-UA"/>
              </w:rPr>
              <w:t xml:space="preserve">суб’єкту,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яким було вчинено порушення.</w:t>
            </w:r>
          </w:p>
          <w:p w14:paraId="469DB55D"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У претензії зазначаються:</w:t>
            </w:r>
          </w:p>
          <w:p w14:paraId="2B43986A"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повне найменування і поштові реквізити заявника претензії та особи (осіб), якій претензія пред'являється;</w:t>
            </w:r>
          </w:p>
          <w:p w14:paraId="5B3AD600"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дата пред'явлення і номер претензії;</w:t>
            </w:r>
          </w:p>
          <w:p w14:paraId="7B30A061"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обставини, на підставі яких пред'явлено претензію;</w:t>
            </w:r>
          </w:p>
          <w:p w14:paraId="1385960A"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докази, що підтверджують ці обставини;</w:t>
            </w:r>
          </w:p>
          <w:p w14:paraId="06D9A739"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вимоги заявника з посиланням на нормативні акти;</w:t>
            </w:r>
          </w:p>
          <w:p w14:paraId="66F0E1EA"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сума претензії та її розрахунок, якщо претензія підлягає грошовій оцінці;</w:t>
            </w:r>
          </w:p>
          <w:p w14:paraId="4217AE4A"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платіжні реквізити заявника претензії;</w:t>
            </w:r>
          </w:p>
          <w:p w14:paraId="21863662" w14:textId="77777777" w:rsidR="006F41EC" w:rsidRPr="00952986" w:rsidRDefault="006F41EC" w:rsidP="00801FB2">
            <w:pPr>
              <w:ind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перелік документів, що додаються до претензії.</w:t>
            </w:r>
          </w:p>
          <w:p w14:paraId="3B42FC47"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 разі заподіяння учаснику роздрібного ринку електричної енергії,</w:t>
            </w:r>
            <w:r w:rsidRPr="00952986">
              <w:rPr>
                <w:rFonts w:ascii="Times New Roman" w:eastAsia="Times New Roman" w:hAnsi="Times New Roman" w:cs="Times New Roman"/>
                <w:b/>
                <w:color w:val="0070C0"/>
                <w:sz w:val="20"/>
                <w:szCs w:val="20"/>
                <w:lang w:val="uk-UA"/>
              </w:rPr>
              <w:t xml:space="preserve"> суб’єкту,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 xml:space="preserve">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w:t>
            </w:r>
            <w:proofErr w:type="spellStart"/>
            <w:r w:rsidRPr="00952986">
              <w:rPr>
                <w:rFonts w:ascii="Times New Roman" w:eastAsia="Times New Roman" w:hAnsi="Times New Roman" w:cs="Times New Roman"/>
                <w:b/>
                <w:color w:val="0070C0"/>
                <w:sz w:val="20"/>
                <w:szCs w:val="20"/>
                <w:lang w:val="uk-UA" w:eastAsia="en-GB" w:bidi="he-IL"/>
              </w:rPr>
              <w:t>електропостачальника</w:t>
            </w:r>
            <w:proofErr w:type="spellEnd"/>
            <w:r w:rsidRPr="00952986">
              <w:rPr>
                <w:rFonts w:ascii="Times New Roman" w:eastAsia="Times New Roman" w:hAnsi="Times New Roman" w:cs="Times New Roman"/>
                <w:b/>
                <w:color w:val="0070C0"/>
                <w:sz w:val="20"/>
                <w:szCs w:val="20"/>
                <w:lang w:val="uk-UA" w:eastAsia="en-GB" w:bidi="he-IL"/>
              </w:rPr>
              <w:t xml:space="preserve">   або споживача та розрахунок нарахованих збитків.</w:t>
            </w:r>
          </w:p>
          <w:p w14:paraId="13D4FF98"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Учасник роздрібного ринку, суб’єкт, що належить до особливої групи споживачів, протягом 30 календарних днів з дня отримання претензії має:</w:t>
            </w:r>
          </w:p>
          <w:p w14:paraId="6D5E2EDA"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 xml:space="preserve">усунути порушення та/або </w:t>
            </w:r>
            <w:r w:rsidRPr="00952986">
              <w:rPr>
                <w:rFonts w:ascii="Times New Roman" w:eastAsia="Times New Roman" w:hAnsi="Times New Roman" w:cs="Times New Roman"/>
                <w:b/>
                <w:color w:val="0070C0"/>
                <w:sz w:val="20"/>
                <w:szCs w:val="20"/>
                <w:lang w:val="uk-UA" w:eastAsia="en-GB" w:bidi="he-IL"/>
              </w:rPr>
              <w:lastRenderedPageBreak/>
              <w:t>відшкодувати збитки, завдані іншому учаснику роздрібного ринку,</w:t>
            </w:r>
            <w:r w:rsidRPr="00952986">
              <w:rPr>
                <w:rFonts w:ascii="Times New Roman" w:eastAsia="Times New Roman" w:hAnsi="Times New Roman" w:cs="Times New Roman"/>
                <w:b/>
                <w:color w:val="0070C0"/>
                <w:sz w:val="20"/>
                <w:szCs w:val="20"/>
                <w:lang w:val="uk-UA"/>
              </w:rPr>
              <w:t xml:space="preserve"> </w:t>
            </w:r>
            <w:r w:rsidRPr="00952986">
              <w:rPr>
                <w:rFonts w:ascii="Times New Roman" w:eastAsia="Times New Roman" w:hAnsi="Times New Roman" w:cs="Times New Roman"/>
                <w:b/>
                <w:color w:val="0070C0"/>
                <w:sz w:val="20"/>
                <w:szCs w:val="20"/>
                <w:lang w:val="uk-UA" w:eastAsia="en-GB" w:bidi="he-IL"/>
              </w:rPr>
              <w:t>суб’єкту, що належить до особливої групи споживачів, яким було подано претензію;</w:t>
            </w:r>
          </w:p>
          <w:p w14:paraId="513849B8"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повідомити іншого учасника роздрібного ринку,</w:t>
            </w:r>
            <w:r w:rsidRPr="00952986">
              <w:rPr>
                <w:rFonts w:ascii="Times New Roman" w:eastAsia="Times New Roman" w:hAnsi="Times New Roman" w:cs="Times New Roman"/>
                <w:b/>
                <w:color w:val="0070C0"/>
                <w:sz w:val="20"/>
                <w:szCs w:val="20"/>
                <w:lang w:val="uk-UA"/>
              </w:rPr>
              <w:t xml:space="preserve"> </w:t>
            </w:r>
            <w:r w:rsidRPr="00952986">
              <w:rPr>
                <w:rFonts w:ascii="Times New Roman" w:eastAsia="Times New Roman" w:hAnsi="Times New Roman" w:cs="Times New Roman"/>
                <w:b/>
                <w:color w:val="0070C0"/>
                <w:sz w:val="20"/>
                <w:szCs w:val="20"/>
                <w:lang w:val="uk-UA" w:eastAsia="en-GB" w:bidi="he-IL"/>
              </w:rPr>
              <w:t xml:space="preserve">суб’єкта, що належить до особливої групи споживачів, про усунення порушення та/або відшкодування завданих збитків, або  надати йому обґрунтовану відмову щодо задоволення його претензії повністю або частково. </w:t>
            </w:r>
          </w:p>
          <w:p w14:paraId="45337E62"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7030A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 разі відмови щодо задоволення претензії, учасник роздрібного ринку,</w:t>
            </w:r>
            <w:r w:rsidRPr="00952986">
              <w:rPr>
                <w:rFonts w:ascii="Times New Roman" w:eastAsia="Times New Roman" w:hAnsi="Times New Roman" w:cs="Times New Roman"/>
                <w:b/>
                <w:color w:val="0070C0"/>
                <w:sz w:val="20"/>
                <w:szCs w:val="20"/>
                <w:lang w:val="uk-UA"/>
              </w:rPr>
              <w:t xml:space="preserve"> 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 xml:space="preserve">надає документи, </w:t>
            </w:r>
            <w:r w:rsidRPr="00952986">
              <w:rPr>
                <w:rFonts w:ascii="Times New Roman" w:eastAsia="Times New Roman" w:hAnsi="Times New Roman" w:cs="Times New Roman"/>
                <w:b/>
                <w:color w:val="7030A0"/>
                <w:sz w:val="20"/>
                <w:szCs w:val="20"/>
                <w:lang w:val="uk-UA" w:eastAsia="en-GB" w:bidi="he-IL"/>
              </w:rPr>
              <w:t>які підтверджують</w:t>
            </w:r>
            <w:r w:rsidRPr="00952986">
              <w:rPr>
                <w:rFonts w:ascii="Times New Roman" w:eastAsia="Times New Roman" w:hAnsi="Times New Roman" w:cs="Times New Roman"/>
                <w:b/>
                <w:color w:val="7030A0"/>
                <w:sz w:val="20"/>
                <w:szCs w:val="20"/>
                <w:lang w:val="uk-UA"/>
              </w:rPr>
              <w:t xml:space="preserve"> </w:t>
            </w:r>
            <w:r w:rsidRPr="00952986">
              <w:rPr>
                <w:rFonts w:ascii="Times New Roman" w:eastAsia="Times New Roman" w:hAnsi="Times New Roman" w:cs="Times New Roman"/>
                <w:b/>
                <w:color w:val="7030A0"/>
                <w:sz w:val="20"/>
                <w:szCs w:val="20"/>
                <w:lang w:val="uk-UA" w:eastAsia="en-GB" w:bidi="he-IL"/>
              </w:rPr>
              <w:t xml:space="preserve">відсутність своєї вини (за наявності). </w:t>
            </w:r>
          </w:p>
          <w:p w14:paraId="63141450" w14:textId="77777777" w:rsidR="006F41EC" w:rsidRPr="00952986" w:rsidRDefault="006F41EC" w:rsidP="00801FB2">
            <w:pPr>
              <w:widowControl w:val="0"/>
              <w:autoSpaceDE w:val="0"/>
              <w:autoSpaceDN w:val="0"/>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Для розгляду претензії учасник роздрібного ринку,</w:t>
            </w:r>
            <w:r w:rsidRPr="00952986">
              <w:rPr>
                <w:rFonts w:ascii="Times New Roman" w:eastAsia="Times New Roman" w:hAnsi="Times New Roman" w:cs="Times New Roman"/>
                <w:b/>
                <w:color w:val="0070C0"/>
                <w:sz w:val="20"/>
                <w:szCs w:val="20"/>
                <w:lang w:val="uk-UA"/>
              </w:rPr>
              <w:t xml:space="preserve"> 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зобов'язані на запит іншої сторони надавати уточнюючу інформацію та документи, необхідні для розгляду претензії.</w:t>
            </w:r>
          </w:p>
          <w:p w14:paraId="06E1B616" w14:textId="77777777" w:rsidR="006F41EC" w:rsidRDefault="006F41EC" w:rsidP="00801FB2">
            <w:pPr>
              <w:ind w:firstLine="365"/>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Спірні питання щодо відшкодування збитків та/або визначення їх розміру вирішуються сторонами під час розгляду претензії шляхом переговорів між ними або в судовому порядку.</w:t>
            </w:r>
          </w:p>
          <w:p w14:paraId="5A75206C" w14:textId="2CD71DB6" w:rsidR="006F41EC" w:rsidRPr="00952986" w:rsidRDefault="006F41EC" w:rsidP="00801FB2">
            <w:pPr>
              <w:ind w:firstLine="365"/>
              <w:jc w:val="both"/>
              <w:rPr>
                <w:rFonts w:ascii="Times New Roman" w:hAnsi="Times New Roman" w:cs="Times New Roman"/>
                <w:b/>
                <w:color w:val="0070C0"/>
                <w:sz w:val="20"/>
                <w:szCs w:val="20"/>
                <w:lang w:val="uk-UA" w:eastAsia="en-GB" w:bidi="he-IL"/>
              </w:rPr>
            </w:pPr>
          </w:p>
        </w:tc>
        <w:tc>
          <w:tcPr>
            <w:tcW w:w="3942" w:type="dxa"/>
            <w:gridSpan w:val="3"/>
          </w:tcPr>
          <w:p w14:paraId="6F2EA9D0" w14:textId="77777777" w:rsidR="006F41EC" w:rsidRPr="00952986" w:rsidRDefault="006F41EC"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lastRenderedPageBreak/>
              <w:t>АТ «ДТЕК ДНІПРОВСЬКІ ЕЛЕКТРОМЕРЕЖІ»</w:t>
            </w:r>
          </w:p>
          <w:p w14:paraId="6C3590D6" w14:textId="77777777" w:rsidR="006F41EC" w:rsidRPr="00952986" w:rsidRDefault="006F41EC" w:rsidP="00EF2965">
            <w:pPr>
              <w:jc w:val="center"/>
              <w:rPr>
                <w:rFonts w:ascii="Times New Roman" w:hAnsi="Times New Roman" w:cs="Times New Roman"/>
                <w:b/>
                <w:bCs/>
                <w:sz w:val="20"/>
                <w:szCs w:val="20"/>
                <w:lang w:val="uk-UA" w:eastAsia="en-GB" w:bidi="he-IL"/>
              </w:rPr>
            </w:pPr>
          </w:p>
          <w:p w14:paraId="561A70CE"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Ст. 222 Господарського кодексу встановлює, що у претензії зазначаються:</w:t>
            </w:r>
          </w:p>
          <w:p w14:paraId="4F667244"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76" w:name="n1528"/>
            <w:bookmarkEnd w:id="76"/>
            <w:r w:rsidRPr="00952986">
              <w:rPr>
                <w:rFonts w:ascii="Times New Roman" w:eastAsia="Times New Roman" w:hAnsi="Times New Roman" w:cs="Times New Roman"/>
                <w:sz w:val="20"/>
                <w:szCs w:val="20"/>
                <w:lang w:val="uk-UA" w:eastAsia="en-GB" w:bidi="he-IL"/>
              </w:rPr>
              <w:t>повне найменування і поштові реквізити заявника претензії та особи (осіб), якій претензія пред'являється;</w:t>
            </w:r>
          </w:p>
          <w:p w14:paraId="283A75F8"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77" w:name="n1529"/>
            <w:bookmarkEnd w:id="77"/>
            <w:r w:rsidRPr="00952986">
              <w:rPr>
                <w:rFonts w:ascii="Times New Roman" w:eastAsia="Times New Roman" w:hAnsi="Times New Roman" w:cs="Times New Roman"/>
                <w:sz w:val="20"/>
                <w:szCs w:val="20"/>
                <w:lang w:val="uk-UA" w:eastAsia="en-GB" w:bidi="he-IL"/>
              </w:rPr>
              <w:t>дата пред'явлення і номер претензії;</w:t>
            </w:r>
          </w:p>
          <w:p w14:paraId="65CC67B5"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78" w:name="n1530"/>
            <w:bookmarkEnd w:id="78"/>
            <w:r w:rsidRPr="00952986">
              <w:rPr>
                <w:rFonts w:ascii="Times New Roman" w:eastAsia="Times New Roman" w:hAnsi="Times New Roman" w:cs="Times New Roman"/>
                <w:sz w:val="20"/>
                <w:szCs w:val="20"/>
                <w:lang w:val="uk-UA" w:eastAsia="en-GB" w:bidi="he-IL"/>
              </w:rPr>
              <w:t>обставини, на підставі яких пред'явлено претензію;</w:t>
            </w:r>
          </w:p>
          <w:p w14:paraId="6DB388EE"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79" w:name="n1531"/>
            <w:bookmarkEnd w:id="79"/>
            <w:r w:rsidRPr="00952986">
              <w:rPr>
                <w:rFonts w:ascii="Times New Roman" w:eastAsia="Times New Roman" w:hAnsi="Times New Roman" w:cs="Times New Roman"/>
                <w:sz w:val="20"/>
                <w:szCs w:val="20"/>
                <w:lang w:val="uk-UA" w:eastAsia="en-GB" w:bidi="he-IL"/>
              </w:rPr>
              <w:t>докази, що підтверджують ці обставини;</w:t>
            </w:r>
          </w:p>
          <w:p w14:paraId="1B990E2C"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80" w:name="n1532"/>
            <w:bookmarkEnd w:id="80"/>
            <w:r w:rsidRPr="00952986">
              <w:rPr>
                <w:rFonts w:ascii="Times New Roman" w:eastAsia="Times New Roman" w:hAnsi="Times New Roman" w:cs="Times New Roman"/>
                <w:sz w:val="20"/>
                <w:szCs w:val="20"/>
                <w:lang w:val="uk-UA" w:eastAsia="en-GB" w:bidi="he-IL"/>
              </w:rPr>
              <w:t>вимоги заявника з посиланням на нормативні акти;</w:t>
            </w:r>
          </w:p>
          <w:p w14:paraId="59C15D43"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81" w:name="n1533"/>
            <w:bookmarkEnd w:id="81"/>
            <w:r w:rsidRPr="00952986">
              <w:rPr>
                <w:rFonts w:ascii="Times New Roman" w:eastAsia="Times New Roman" w:hAnsi="Times New Roman" w:cs="Times New Roman"/>
                <w:sz w:val="20"/>
                <w:szCs w:val="20"/>
                <w:lang w:val="uk-UA" w:eastAsia="en-GB" w:bidi="he-IL"/>
              </w:rPr>
              <w:t>сума претензії та її розрахунок, якщо претензія підлягає грошовій оцінці;</w:t>
            </w:r>
          </w:p>
          <w:p w14:paraId="6A23C4C7"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82" w:name="n1534"/>
            <w:bookmarkEnd w:id="82"/>
            <w:r w:rsidRPr="00952986">
              <w:rPr>
                <w:rFonts w:ascii="Times New Roman" w:eastAsia="Times New Roman" w:hAnsi="Times New Roman" w:cs="Times New Roman"/>
                <w:sz w:val="20"/>
                <w:szCs w:val="20"/>
                <w:lang w:val="uk-UA" w:eastAsia="en-GB" w:bidi="he-IL"/>
              </w:rPr>
              <w:t>платіжні реквізити заявника претензії;</w:t>
            </w:r>
          </w:p>
          <w:p w14:paraId="794106A4" w14:textId="77777777" w:rsidR="006F41EC" w:rsidRPr="00952986" w:rsidRDefault="006F41EC" w:rsidP="00EF2965">
            <w:pPr>
              <w:shd w:val="clear" w:color="auto" w:fill="FFFFFF"/>
              <w:ind w:left="40" w:firstLine="14"/>
              <w:jc w:val="both"/>
              <w:rPr>
                <w:rFonts w:ascii="Times New Roman" w:eastAsia="Times New Roman" w:hAnsi="Times New Roman" w:cs="Times New Roman"/>
                <w:sz w:val="20"/>
                <w:szCs w:val="20"/>
                <w:lang w:val="uk-UA" w:eastAsia="en-GB" w:bidi="he-IL"/>
              </w:rPr>
            </w:pPr>
            <w:bookmarkStart w:id="83" w:name="n1535"/>
            <w:bookmarkEnd w:id="83"/>
            <w:r w:rsidRPr="00952986">
              <w:rPr>
                <w:rFonts w:ascii="Times New Roman" w:eastAsia="Times New Roman" w:hAnsi="Times New Roman" w:cs="Times New Roman"/>
                <w:sz w:val="20"/>
                <w:szCs w:val="20"/>
                <w:lang w:val="uk-UA" w:eastAsia="en-GB" w:bidi="he-IL"/>
              </w:rPr>
              <w:t>перелік документів, що додаються до претензії.</w:t>
            </w:r>
          </w:p>
          <w:p w14:paraId="4EA8C78D"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 Пропонуємо на підставі вимог законодавства передбачити, що має містити саме претензія.</w:t>
            </w:r>
          </w:p>
          <w:p w14:paraId="3BFC3D5F"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6CB347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CA9641E"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1972C265"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2985AF4"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09E640A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14BCDE4"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42681A4"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44833F0"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0FD6358"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3D8E2B0"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27D4ADD"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BADBA5B"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12D30622"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49F0E5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4F6A841"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5A18E5F"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1DF944D"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94913E2"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38C8AA3"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01AF5846"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EDA2CBA"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2F2B75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4712275"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343BAC5"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1860F05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9F1B643"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8EA1510"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B46945B"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0603D0CA"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FDEA774" w14:textId="77777777" w:rsidR="006F41EC" w:rsidRPr="00952986" w:rsidRDefault="006F41EC" w:rsidP="00EF2965">
            <w:pPr>
              <w:widowControl w:val="0"/>
              <w:autoSpaceDE w:val="0"/>
              <w:autoSpaceDN w:val="0"/>
              <w:jc w:val="both"/>
              <w:rPr>
                <w:rFonts w:ascii="Times New Roman" w:eastAsia="Times New Roman" w:hAnsi="Times New Roman" w:cs="Times New Roman"/>
                <w:sz w:val="20"/>
                <w:szCs w:val="20"/>
                <w:lang w:val="uk-UA"/>
              </w:rPr>
            </w:pPr>
          </w:p>
          <w:p w14:paraId="54B59BF9" w14:textId="77777777" w:rsidR="006F41EC" w:rsidRPr="00952986" w:rsidRDefault="006F41EC" w:rsidP="00EF2965">
            <w:pPr>
              <w:widowControl w:val="0"/>
              <w:autoSpaceDE w:val="0"/>
              <w:autoSpaceDN w:val="0"/>
              <w:jc w:val="both"/>
              <w:rPr>
                <w:rFonts w:ascii="Times New Roman" w:eastAsia="Times New Roman" w:hAnsi="Times New Roman" w:cs="Times New Roman"/>
                <w:sz w:val="20"/>
                <w:szCs w:val="20"/>
                <w:lang w:val="uk-UA"/>
              </w:rPr>
            </w:pPr>
          </w:p>
          <w:p w14:paraId="2A3702E9" w14:textId="77777777" w:rsidR="006F41EC" w:rsidRPr="00952986" w:rsidRDefault="006F41EC" w:rsidP="00EF2965">
            <w:pPr>
              <w:widowControl w:val="0"/>
              <w:autoSpaceDE w:val="0"/>
              <w:autoSpaceDN w:val="0"/>
              <w:jc w:val="both"/>
              <w:rPr>
                <w:rFonts w:ascii="Times New Roman" w:eastAsia="Times New Roman" w:hAnsi="Times New Roman" w:cs="Times New Roman"/>
                <w:sz w:val="20"/>
                <w:szCs w:val="20"/>
                <w:lang w:val="uk-UA"/>
              </w:rPr>
            </w:pPr>
          </w:p>
          <w:p w14:paraId="5175D5A4" w14:textId="77777777" w:rsidR="006F41EC" w:rsidRPr="00952986" w:rsidRDefault="006F41EC" w:rsidP="00031FFF">
            <w:pPr>
              <w:widowControl w:val="0"/>
              <w:autoSpaceDE w:val="0"/>
              <w:autoSpaceDN w:val="0"/>
              <w:jc w:val="center"/>
              <w:rPr>
                <w:rFonts w:ascii="Times New Roman" w:eastAsia="Times New Roman" w:hAnsi="Times New Roman" w:cs="Times New Roman"/>
                <w:sz w:val="20"/>
                <w:szCs w:val="20"/>
                <w:lang w:val="uk-UA"/>
              </w:rPr>
            </w:pPr>
          </w:p>
          <w:p w14:paraId="66F5F607" w14:textId="77777777" w:rsidR="006F41EC" w:rsidRPr="00952986" w:rsidRDefault="006F41EC" w:rsidP="00EF2965">
            <w:pPr>
              <w:widowControl w:val="0"/>
              <w:autoSpaceDE w:val="0"/>
              <w:autoSpaceDN w:val="0"/>
              <w:jc w:val="both"/>
              <w:rPr>
                <w:rFonts w:ascii="Times New Roman" w:eastAsia="Times New Roman" w:hAnsi="Times New Roman" w:cs="Times New Roman"/>
                <w:sz w:val="20"/>
                <w:szCs w:val="20"/>
                <w:lang w:val="uk-UA"/>
              </w:rPr>
            </w:pPr>
          </w:p>
          <w:p w14:paraId="3736CFCB"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Встановлювати вину інших осіб не належить до повноважень ОСР (будь якого іншого учасника ринку).</w:t>
            </w:r>
          </w:p>
          <w:p w14:paraId="4CCE7570"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77C2999"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AA21AB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tc>
        <w:tc>
          <w:tcPr>
            <w:tcW w:w="3179" w:type="dxa"/>
            <w:gridSpan w:val="2"/>
          </w:tcPr>
          <w:p w14:paraId="65C7C70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3401E9B" w14:textId="77777777" w:rsidR="006F41EC" w:rsidRPr="00952986" w:rsidRDefault="006F41EC" w:rsidP="00EF2965">
            <w:pPr>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ab/>
            </w:r>
          </w:p>
          <w:p w14:paraId="7836E390"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A9A63D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71CF550"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F83450B"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C6C4F8A"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4CAC20B"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3ACC97C"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9E59E2B"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017152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FC47B4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5CDDA7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F07B2F6"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8BAB628" w14:textId="25DD36EA" w:rsidR="006F41EC" w:rsidRPr="00952986" w:rsidRDefault="006F41EC" w:rsidP="00EF2965">
            <w:pPr>
              <w:jc w:val="both"/>
              <w:rPr>
                <w:rFonts w:ascii="Times New Roman" w:hAnsi="Times New Roman" w:cs="Times New Roman"/>
                <w:b/>
                <w:sz w:val="20"/>
                <w:szCs w:val="20"/>
                <w:lang w:val="uk-UA" w:eastAsia="en-GB" w:bidi="he-IL"/>
              </w:rPr>
            </w:pPr>
            <w:r w:rsidRPr="00031FFF">
              <w:rPr>
                <w:rFonts w:ascii="Times New Roman" w:hAnsi="Times New Roman" w:cs="Times New Roman"/>
                <w:b/>
                <w:sz w:val="20"/>
                <w:szCs w:val="20"/>
                <w:lang w:val="uk-UA" w:eastAsia="en-GB" w:bidi="he-IL"/>
              </w:rPr>
              <w:t>Потребує обговорення</w:t>
            </w:r>
          </w:p>
          <w:p w14:paraId="1CFAD457" w14:textId="77777777" w:rsidR="006F41EC" w:rsidRPr="00952986" w:rsidRDefault="006F41EC" w:rsidP="00F02599">
            <w:pPr>
              <w:jc w:val="both"/>
              <w:rPr>
                <w:rFonts w:ascii="Times New Roman" w:hAnsi="Times New Roman" w:cs="Times New Roman"/>
                <w:b/>
                <w:sz w:val="20"/>
                <w:szCs w:val="20"/>
                <w:lang w:val="uk-UA" w:eastAsia="en-GB" w:bidi="he-IL"/>
              </w:rPr>
            </w:pPr>
          </w:p>
          <w:p w14:paraId="3A7D96C9"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74EFA79"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41FB04C"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83F665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7DD32C2"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620CA9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5328C32"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30A0FB22"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2D5390A"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BFBAA4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79B7AF4"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4BAE87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71F339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3C38F9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7FEC229"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B65A89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5A05A2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50D926B"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33D2AB4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31CDA42B"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6E0A2A3"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7B8FA53"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AF8519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DF3867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483D2B6"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DD694E6"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AD63E67"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35BB4C0"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79002B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30492E03"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809350B" w14:textId="77777777" w:rsidR="006F41EC" w:rsidRDefault="006F41EC" w:rsidP="00EF2965">
            <w:pPr>
              <w:jc w:val="both"/>
              <w:rPr>
                <w:rFonts w:ascii="Times New Roman" w:hAnsi="Times New Roman" w:cs="Times New Roman"/>
                <w:b/>
                <w:color w:val="0070C0"/>
                <w:sz w:val="20"/>
                <w:szCs w:val="20"/>
                <w:lang w:val="uk-UA" w:eastAsia="en-GB" w:bidi="he-IL"/>
              </w:rPr>
            </w:pPr>
          </w:p>
          <w:p w14:paraId="75196093" w14:textId="77777777" w:rsidR="00CC13A4" w:rsidRDefault="00CC13A4" w:rsidP="00EF2965">
            <w:pPr>
              <w:jc w:val="both"/>
              <w:rPr>
                <w:rFonts w:ascii="Times New Roman" w:hAnsi="Times New Roman" w:cs="Times New Roman"/>
                <w:b/>
                <w:color w:val="0070C0"/>
                <w:sz w:val="20"/>
                <w:szCs w:val="20"/>
                <w:lang w:val="uk-UA" w:eastAsia="en-GB" w:bidi="he-IL"/>
              </w:rPr>
            </w:pPr>
          </w:p>
          <w:p w14:paraId="5B5B78E4" w14:textId="77777777" w:rsidR="00011F61" w:rsidRDefault="00011F61" w:rsidP="00EF2965">
            <w:pPr>
              <w:jc w:val="both"/>
              <w:rPr>
                <w:rFonts w:ascii="Times New Roman" w:hAnsi="Times New Roman" w:cs="Times New Roman"/>
                <w:b/>
                <w:color w:val="0070C0"/>
                <w:sz w:val="20"/>
                <w:szCs w:val="20"/>
                <w:lang w:val="uk-UA" w:eastAsia="en-GB" w:bidi="he-IL"/>
              </w:rPr>
            </w:pPr>
          </w:p>
          <w:p w14:paraId="406A1BB9" w14:textId="77777777" w:rsidR="00011F61" w:rsidRDefault="00011F61" w:rsidP="00EF2965">
            <w:pPr>
              <w:jc w:val="both"/>
              <w:rPr>
                <w:rFonts w:ascii="Times New Roman" w:hAnsi="Times New Roman" w:cs="Times New Roman"/>
                <w:b/>
                <w:color w:val="0070C0"/>
                <w:sz w:val="20"/>
                <w:szCs w:val="20"/>
                <w:lang w:val="uk-UA" w:eastAsia="en-GB" w:bidi="he-IL"/>
              </w:rPr>
            </w:pPr>
          </w:p>
          <w:p w14:paraId="0E68E630" w14:textId="77777777" w:rsidR="00011F61" w:rsidRDefault="00011F61" w:rsidP="00EF2965">
            <w:pPr>
              <w:jc w:val="both"/>
              <w:rPr>
                <w:rFonts w:ascii="Times New Roman" w:hAnsi="Times New Roman" w:cs="Times New Roman"/>
                <w:b/>
                <w:color w:val="0070C0"/>
                <w:sz w:val="20"/>
                <w:szCs w:val="20"/>
                <w:lang w:val="uk-UA" w:eastAsia="en-GB" w:bidi="he-IL"/>
              </w:rPr>
            </w:pPr>
          </w:p>
          <w:p w14:paraId="425DC1D1" w14:textId="77777777" w:rsidR="00011F61" w:rsidRDefault="00011F61" w:rsidP="00EF2965">
            <w:pPr>
              <w:jc w:val="both"/>
              <w:rPr>
                <w:rFonts w:ascii="Times New Roman" w:hAnsi="Times New Roman" w:cs="Times New Roman"/>
                <w:b/>
                <w:color w:val="0070C0"/>
                <w:sz w:val="20"/>
                <w:szCs w:val="20"/>
                <w:lang w:val="uk-UA" w:eastAsia="en-GB" w:bidi="he-IL"/>
              </w:rPr>
            </w:pPr>
          </w:p>
          <w:p w14:paraId="5A7D9B34" w14:textId="77777777" w:rsidR="00011F61" w:rsidRDefault="00011F61" w:rsidP="00EF2965">
            <w:pPr>
              <w:jc w:val="both"/>
              <w:rPr>
                <w:rFonts w:ascii="Times New Roman" w:hAnsi="Times New Roman" w:cs="Times New Roman"/>
                <w:b/>
                <w:color w:val="0070C0"/>
                <w:sz w:val="20"/>
                <w:szCs w:val="20"/>
                <w:lang w:val="uk-UA" w:eastAsia="en-GB" w:bidi="he-IL"/>
              </w:rPr>
            </w:pPr>
          </w:p>
          <w:p w14:paraId="6E9B23C7" w14:textId="77777777" w:rsidR="00011F61" w:rsidRDefault="00011F61" w:rsidP="00EF2965">
            <w:pPr>
              <w:jc w:val="both"/>
              <w:rPr>
                <w:rFonts w:ascii="Times New Roman" w:hAnsi="Times New Roman" w:cs="Times New Roman"/>
                <w:b/>
                <w:color w:val="0070C0"/>
                <w:sz w:val="20"/>
                <w:szCs w:val="20"/>
                <w:lang w:val="uk-UA" w:eastAsia="en-GB" w:bidi="he-IL"/>
              </w:rPr>
            </w:pPr>
          </w:p>
          <w:p w14:paraId="4E638E37" w14:textId="77777777" w:rsidR="00011F61" w:rsidRDefault="00011F61" w:rsidP="00EF2965">
            <w:pPr>
              <w:jc w:val="both"/>
              <w:rPr>
                <w:rFonts w:ascii="Times New Roman" w:hAnsi="Times New Roman" w:cs="Times New Roman"/>
                <w:b/>
                <w:color w:val="0070C0"/>
                <w:sz w:val="20"/>
                <w:szCs w:val="20"/>
                <w:lang w:val="uk-UA" w:eastAsia="en-GB" w:bidi="he-IL"/>
              </w:rPr>
            </w:pPr>
          </w:p>
          <w:p w14:paraId="140BE2C3" w14:textId="77777777" w:rsidR="00011F61" w:rsidRDefault="00011F61" w:rsidP="00EF2965">
            <w:pPr>
              <w:jc w:val="both"/>
              <w:rPr>
                <w:rFonts w:ascii="Times New Roman" w:hAnsi="Times New Roman" w:cs="Times New Roman"/>
                <w:b/>
                <w:color w:val="0070C0"/>
                <w:sz w:val="20"/>
                <w:szCs w:val="20"/>
                <w:lang w:val="uk-UA" w:eastAsia="en-GB" w:bidi="he-IL"/>
              </w:rPr>
            </w:pPr>
          </w:p>
          <w:p w14:paraId="54EBB331" w14:textId="77777777" w:rsidR="00011F61" w:rsidRDefault="00011F61" w:rsidP="00EF2965">
            <w:pPr>
              <w:jc w:val="both"/>
              <w:rPr>
                <w:rFonts w:ascii="Times New Roman" w:hAnsi="Times New Roman" w:cs="Times New Roman"/>
                <w:b/>
                <w:color w:val="0070C0"/>
                <w:sz w:val="20"/>
                <w:szCs w:val="20"/>
                <w:lang w:val="uk-UA" w:eastAsia="en-GB" w:bidi="he-IL"/>
              </w:rPr>
            </w:pPr>
          </w:p>
          <w:p w14:paraId="2CAD2C20" w14:textId="77777777" w:rsidR="00011F61" w:rsidRPr="00952986" w:rsidRDefault="00011F61" w:rsidP="00EF2965">
            <w:pPr>
              <w:jc w:val="both"/>
              <w:rPr>
                <w:rFonts w:ascii="Times New Roman" w:hAnsi="Times New Roman" w:cs="Times New Roman"/>
                <w:b/>
                <w:color w:val="0070C0"/>
                <w:sz w:val="20"/>
                <w:szCs w:val="20"/>
                <w:lang w:val="uk-UA" w:eastAsia="en-GB" w:bidi="he-IL"/>
              </w:rPr>
            </w:pPr>
          </w:p>
          <w:p w14:paraId="417E7387" w14:textId="77777777" w:rsidR="00031FFF" w:rsidRDefault="00031FFF" w:rsidP="00031FF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841FF82" w14:textId="0A82884B" w:rsidR="006F41EC" w:rsidRPr="006F41EC" w:rsidRDefault="006F41EC" w:rsidP="00EF2965">
            <w:pPr>
              <w:jc w:val="both"/>
              <w:rPr>
                <w:rFonts w:ascii="Times New Roman" w:hAnsi="Times New Roman" w:cs="Times New Roman"/>
                <w:bCs/>
                <w:color w:val="0070C0"/>
                <w:sz w:val="20"/>
                <w:szCs w:val="20"/>
                <w:lang w:val="uk-UA" w:eastAsia="en-GB" w:bidi="he-IL"/>
              </w:rPr>
            </w:pPr>
          </w:p>
        </w:tc>
      </w:tr>
      <w:tr w:rsidR="006F41EC" w:rsidRPr="00045C6C" w14:paraId="5C29E51D" w14:textId="77777777" w:rsidTr="000505AE">
        <w:trPr>
          <w:trHeight w:val="20"/>
        </w:trPr>
        <w:tc>
          <w:tcPr>
            <w:tcW w:w="4345" w:type="dxa"/>
            <w:gridSpan w:val="2"/>
            <w:vMerge/>
            <w:tcBorders>
              <w:bottom w:val="nil"/>
            </w:tcBorders>
          </w:tcPr>
          <w:p w14:paraId="11F41B52"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tc>
        <w:tc>
          <w:tcPr>
            <w:tcW w:w="4128" w:type="dxa"/>
            <w:gridSpan w:val="3"/>
          </w:tcPr>
          <w:p w14:paraId="683593CF" w14:textId="77777777" w:rsidR="006F41EC" w:rsidRPr="00952986" w:rsidRDefault="006F41EC"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TOB «ДНІПРОВСЬКІ ЕНЕРГЕТИЧНІ ПОСЛУГИ»</w:t>
            </w:r>
          </w:p>
          <w:p w14:paraId="2BF8A4C7"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 xml:space="preserve">8.4.1. Учасник роздрібного ринку або </w:t>
            </w:r>
            <w:r w:rsidRPr="00952986">
              <w:rPr>
                <w:rFonts w:ascii="Times New Roman" w:eastAsia="Times New Roman" w:hAnsi="Times New Roman" w:cs="Times New Roman"/>
                <w:b/>
                <w:color w:val="0070C0"/>
                <w:sz w:val="20"/>
                <w:szCs w:val="20"/>
                <w:lang w:val="uk-UA" w:eastAsia="ru-RU"/>
              </w:rPr>
              <w:t xml:space="preserve">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або </w:t>
            </w:r>
            <w:r w:rsidRPr="00952986">
              <w:rPr>
                <w:rFonts w:ascii="Times New Roman" w:eastAsia="Times New Roman" w:hAnsi="Times New Roman" w:cs="Times New Roman"/>
                <w:b/>
                <w:color w:val="0070C0"/>
                <w:sz w:val="20"/>
                <w:szCs w:val="20"/>
                <w:lang w:val="uk-UA" w:eastAsia="ru-RU"/>
              </w:rPr>
              <w:t xml:space="preserve">суб’єкту,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яким було вчинено порушення.</w:t>
            </w:r>
          </w:p>
          <w:p w14:paraId="7CD62DEC"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 разі заподіяння учаснику роздрібного ринку електричної енергії,</w:t>
            </w:r>
            <w:r w:rsidRPr="00952986">
              <w:rPr>
                <w:rFonts w:ascii="Times New Roman" w:eastAsia="Times New Roman" w:hAnsi="Times New Roman" w:cs="Times New Roman"/>
                <w:b/>
                <w:color w:val="0070C0"/>
                <w:sz w:val="20"/>
                <w:szCs w:val="20"/>
                <w:lang w:val="uk-UA" w:eastAsia="ru-RU"/>
              </w:rPr>
              <w:t xml:space="preserve"> суб’єкту, що належить до особливої групи </w:t>
            </w:r>
            <w:r w:rsidRPr="00952986">
              <w:rPr>
                <w:rFonts w:ascii="Times New Roman" w:eastAsia="Times New Roman" w:hAnsi="Times New Roman" w:cs="Times New Roman"/>
                <w:b/>
                <w:color w:val="0070C0"/>
                <w:sz w:val="20"/>
                <w:szCs w:val="20"/>
                <w:lang w:val="uk-UA" w:eastAsia="ru-RU"/>
              </w:rPr>
              <w:lastRenderedPageBreak/>
              <w:t xml:space="preserve">споживачів, </w:t>
            </w:r>
            <w:r w:rsidRPr="00952986">
              <w:rPr>
                <w:rFonts w:ascii="Times New Roman" w:eastAsia="Times New Roman" w:hAnsi="Times New Roman" w:cs="Times New Roman"/>
                <w:b/>
                <w:color w:val="0070C0"/>
                <w:sz w:val="20"/>
                <w:szCs w:val="20"/>
                <w:lang w:val="uk-UA" w:eastAsia="en-GB" w:bidi="he-IL"/>
              </w:rPr>
              <w:t xml:space="preserve">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w:t>
            </w:r>
            <w:proofErr w:type="spellStart"/>
            <w:r w:rsidRPr="00952986">
              <w:rPr>
                <w:rFonts w:ascii="Times New Roman" w:eastAsia="Times New Roman" w:hAnsi="Times New Roman" w:cs="Times New Roman"/>
                <w:b/>
                <w:color w:val="0070C0"/>
                <w:sz w:val="20"/>
                <w:szCs w:val="20"/>
                <w:lang w:val="uk-UA" w:eastAsia="en-GB" w:bidi="he-IL"/>
              </w:rPr>
              <w:t>електропостачальника</w:t>
            </w:r>
            <w:proofErr w:type="spellEnd"/>
            <w:r w:rsidRPr="00952986">
              <w:rPr>
                <w:rFonts w:ascii="Times New Roman" w:eastAsia="Times New Roman" w:hAnsi="Times New Roman" w:cs="Times New Roman"/>
                <w:b/>
                <w:color w:val="0070C0"/>
                <w:sz w:val="20"/>
                <w:szCs w:val="20"/>
                <w:lang w:val="uk-UA" w:eastAsia="en-GB" w:bidi="he-IL"/>
              </w:rPr>
              <w:t xml:space="preserve"> або</w:t>
            </w:r>
            <w:r w:rsidRPr="00952986">
              <w:rPr>
                <w:rFonts w:ascii="Times New Roman" w:eastAsia="Times New Roman" w:hAnsi="Times New Roman" w:cs="Times New Roman"/>
                <w:bCs/>
                <w:color w:val="0070C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суб’єкта, що належить до особливої групи споживачів</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color w:val="0070C0"/>
                <w:sz w:val="20"/>
                <w:szCs w:val="20"/>
                <w:lang w:val="uk-UA" w:eastAsia="en-GB" w:bidi="he-IL"/>
              </w:rPr>
              <w:t>та розрахунок нарахованих збитків.</w:t>
            </w:r>
          </w:p>
          <w:p w14:paraId="5DED7E36"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 xml:space="preserve">Учасник роздрібного ринку, </w:t>
            </w:r>
            <w:r w:rsidRPr="00952986">
              <w:rPr>
                <w:rFonts w:ascii="Times New Roman" w:eastAsia="Times New Roman" w:hAnsi="Times New Roman" w:cs="Times New Roman"/>
                <w:b/>
                <w:color w:val="0070C0"/>
                <w:sz w:val="20"/>
                <w:szCs w:val="20"/>
                <w:lang w:val="uk-UA" w:eastAsia="ru-RU"/>
              </w:rPr>
              <w:t xml:space="preserve">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протягом 30 календарних днів з дня отримання претензії має:</w:t>
            </w:r>
          </w:p>
          <w:p w14:paraId="27E653AF"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усунути порушення та/або відшкодувати збитки, завдані іншому учаснику роздрібного ринку,</w:t>
            </w:r>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en-GB" w:bidi="he-IL"/>
              </w:rPr>
              <w:t>суб’єкту, що належить до особливої групи споживачів, яким було подано претензію;</w:t>
            </w:r>
          </w:p>
          <w:p w14:paraId="62E902FC"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повідомити іншого учасника роздрібного ринку,</w:t>
            </w:r>
            <w:r w:rsidRPr="00952986">
              <w:rPr>
                <w:rFonts w:ascii="Times New Roman" w:eastAsia="Times New Roman" w:hAnsi="Times New Roman" w:cs="Times New Roman"/>
                <w:b/>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en-GB" w:bidi="he-IL"/>
              </w:rPr>
              <w:t xml:space="preserve">суб’єкта, що належить до особливої групи споживачів, про усунення порушення та/або відшкодування завданих збитків, або  надати йому обґрунтовану відмову щодо задоволення його претензії повністю або частково. </w:t>
            </w:r>
          </w:p>
          <w:p w14:paraId="2DC61C4D" w14:textId="77777777" w:rsidR="006F41EC" w:rsidRPr="00952986"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 разі відмови щодо задоволення претензії, учасник роздрібного ринку,</w:t>
            </w:r>
            <w:r w:rsidRPr="00952986">
              <w:rPr>
                <w:rFonts w:ascii="Times New Roman" w:eastAsia="Times New Roman" w:hAnsi="Times New Roman" w:cs="Times New Roman"/>
                <w:b/>
                <w:color w:val="0070C0"/>
                <w:sz w:val="20"/>
                <w:szCs w:val="20"/>
                <w:lang w:val="uk-UA" w:eastAsia="ru-RU"/>
              </w:rPr>
              <w:t xml:space="preserve"> 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надає</w:t>
            </w:r>
            <w:r w:rsidRPr="00952986">
              <w:rPr>
                <w:rFonts w:ascii="Times New Roman" w:eastAsia="Times New Roman" w:hAnsi="Times New Roman" w:cs="Times New Roman"/>
                <w:bCs/>
                <w:color w:val="0070C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ru-RU"/>
              </w:rPr>
              <w:t>інформацію та/або</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en-GB" w:bidi="he-IL"/>
              </w:rPr>
              <w:t xml:space="preserve">документи, які підтверджують вину іншої сторони або відсутність своєї вини (за наявності). </w:t>
            </w:r>
          </w:p>
          <w:p w14:paraId="5A5DECDB" w14:textId="77777777" w:rsidR="000505AE" w:rsidRDefault="006F41EC"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Для розгляду претензії учасник роздрібного ринку,</w:t>
            </w:r>
            <w:r w:rsidRPr="00952986">
              <w:rPr>
                <w:rFonts w:ascii="Times New Roman" w:eastAsia="Times New Roman" w:hAnsi="Times New Roman" w:cs="Times New Roman"/>
                <w:b/>
                <w:color w:val="0070C0"/>
                <w:sz w:val="20"/>
                <w:szCs w:val="20"/>
                <w:lang w:val="uk-UA" w:eastAsia="ru-RU"/>
              </w:rPr>
              <w:t xml:space="preserve"> 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зобов'язані на запит іншої сторони надавати уточнюючу інформацію та документи, необхідні для розгляду претензії.</w:t>
            </w:r>
          </w:p>
          <w:p w14:paraId="2FC7C87C" w14:textId="2D380D2B" w:rsidR="006F41EC" w:rsidRPr="00952986" w:rsidRDefault="006F41EC" w:rsidP="000505AE">
            <w:pPr>
              <w:ind w:firstLine="377"/>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Спірні питання щодо відшкодування збитків та/або визначення їх розміру вирішуються сторонами під час розгляду претензії шляхом переговорів між ними  або в судовому порядку.</w:t>
            </w:r>
          </w:p>
          <w:p w14:paraId="5CC8D6AE" w14:textId="77777777" w:rsidR="006F41EC" w:rsidRPr="00952986" w:rsidRDefault="006F41EC" w:rsidP="00EF2965">
            <w:pPr>
              <w:jc w:val="both"/>
              <w:rPr>
                <w:rFonts w:ascii="Times New Roman" w:hAnsi="Times New Roman" w:cs="Times New Roman"/>
                <w:b/>
                <w:bCs/>
                <w:sz w:val="20"/>
                <w:szCs w:val="20"/>
                <w:lang w:val="uk-UA" w:eastAsia="en-GB" w:bidi="he-IL"/>
              </w:rPr>
            </w:pPr>
          </w:p>
        </w:tc>
        <w:tc>
          <w:tcPr>
            <w:tcW w:w="3942" w:type="dxa"/>
            <w:gridSpan w:val="3"/>
          </w:tcPr>
          <w:p w14:paraId="071951ED" w14:textId="77777777" w:rsidR="006F41EC" w:rsidRPr="00952986" w:rsidRDefault="006F41EC"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lastRenderedPageBreak/>
              <w:t>TOB «ДНІПРОВСЬКІ ЕНЕРГЕТИЧНІ ПОСЛУГИ»</w:t>
            </w:r>
          </w:p>
          <w:p w14:paraId="4D9219A7"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028C8B0F"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1D5A7B9B"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6B78EE98"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7E2A79C6"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00BA07D3"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2FEE3409"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51D805A4"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006C9252"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14BE8200"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3DE7DDFC"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2CB46D9F"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066A971D"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5A80234A"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4720C80A" w14:textId="77777777" w:rsidR="006F41EC" w:rsidRPr="00952986" w:rsidRDefault="006F41EC" w:rsidP="00EF2965">
            <w:pPr>
              <w:jc w:val="both"/>
              <w:rPr>
                <w:rFonts w:ascii="Times New Roman" w:eastAsia="Times New Roman" w:hAnsi="Times New Roman" w:cs="Times New Roman"/>
                <w:bCs/>
                <w:sz w:val="20"/>
                <w:szCs w:val="20"/>
                <w:lang w:val="uk-UA" w:eastAsia="ru-RU"/>
              </w:rPr>
            </w:pPr>
          </w:p>
          <w:p w14:paraId="5E59DD87" w14:textId="1FA07C6E" w:rsidR="006F41EC" w:rsidRPr="00952986" w:rsidRDefault="006F41EC"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Правка виходячи із змісту пункту.</w:t>
            </w:r>
          </w:p>
          <w:p w14:paraId="51DF3F53"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159C30B"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B76767A"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4571E0D7"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388E677"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6B01F3E"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75E252D9"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7C7C04E2"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5C2CA66"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DDC2779"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3820433"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1A5D42E1"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9BE210B"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55F93D11"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DFF2413"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AC8BD5A"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9C753A6"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742A1A1C"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2DF58966"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34FFA26"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7B6504E" w14:textId="77777777" w:rsidR="006F41EC" w:rsidRPr="00952986" w:rsidRDefault="006F41EC" w:rsidP="00EF2965">
            <w:pPr>
              <w:widowControl w:val="0"/>
              <w:autoSpaceDE w:val="0"/>
              <w:autoSpaceDN w:val="0"/>
              <w:jc w:val="both"/>
              <w:rPr>
                <w:rFonts w:ascii="Times New Roman" w:eastAsia="Times New Roman" w:hAnsi="Times New Roman" w:cs="Times New Roman"/>
                <w:sz w:val="20"/>
                <w:szCs w:val="20"/>
                <w:lang w:val="uk-UA"/>
              </w:rPr>
            </w:pPr>
          </w:p>
          <w:p w14:paraId="52E47185"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6382E284"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085BACD"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738177A9" w14:textId="77777777" w:rsidR="006F41EC" w:rsidRPr="00952986" w:rsidRDefault="006F41EC" w:rsidP="000505AE">
            <w:pPr>
              <w:ind w:firstLine="352"/>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В більшості випадків достатньо надати інформацію з роз’ясненням, посилаючись на норми діючого законодавства, правил і умов договорів. Щодо надання документів, будуть випадки, коли для доказу відсутності вини потрібно надавати документи третьої сторони, але така інформація може бути конфіденційною, що призведе до порушення охоронюваних законодавством інтересів третьої особи.</w:t>
            </w:r>
          </w:p>
          <w:p w14:paraId="46CFE407"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3069CCCF"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p w14:paraId="1FE0AC67" w14:textId="77777777" w:rsidR="006F41EC" w:rsidRPr="00952986" w:rsidRDefault="006F41EC"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496758A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5CD7EFD" w14:textId="77777777" w:rsidR="000505AE" w:rsidRDefault="000505AE" w:rsidP="00EF2965">
            <w:pPr>
              <w:jc w:val="both"/>
              <w:rPr>
                <w:rFonts w:ascii="Times New Roman" w:hAnsi="Times New Roman" w:cs="Times New Roman"/>
                <w:b/>
                <w:sz w:val="20"/>
                <w:szCs w:val="20"/>
                <w:lang w:val="uk-UA" w:eastAsia="en-GB" w:bidi="he-IL"/>
              </w:rPr>
            </w:pPr>
          </w:p>
          <w:p w14:paraId="50261DF4" w14:textId="77777777" w:rsidR="00CC13A4" w:rsidRDefault="00CC13A4" w:rsidP="00EF2965">
            <w:pPr>
              <w:jc w:val="both"/>
              <w:rPr>
                <w:rFonts w:ascii="Times New Roman" w:hAnsi="Times New Roman" w:cs="Times New Roman"/>
                <w:b/>
                <w:sz w:val="20"/>
                <w:szCs w:val="20"/>
                <w:lang w:val="uk-UA" w:eastAsia="en-GB" w:bidi="he-IL"/>
              </w:rPr>
            </w:pPr>
          </w:p>
          <w:p w14:paraId="15F8330C" w14:textId="77777777" w:rsidR="00011F61" w:rsidRDefault="00011F61" w:rsidP="00EF2965">
            <w:pPr>
              <w:jc w:val="both"/>
              <w:rPr>
                <w:rFonts w:ascii="Times New Roman" w:hAnsi="Times New Roman" w:cs="Times New Roman"/>
                <w:b/>
                <w:sz w:val="20"/>
                <w:szCs w:val="20"/>
                <w:lang w:val="uk-UA" w:eastAsia="en-GB" w:bidi="he-IL"/>
              </w:rPr>
            </w:pPr>
          </w:p>
          <w:p w14:paraId="233655DF" w14:textId="77777777" w:rsidR="00011F61" w:rsidRDefault="00011F61" w:rsidP="00EF2965">
            <w:pPr>
              <w:jc w:val="both"/>
              <w:rPr>
                <w:rFonts w:ascii="Times New Roman" w:hAnsi="Times New Roman" w:cs="Times New Roman"/>
                <w:b/>
                <w:sz w:val="20"/>
                <w:szCs w:val="20"/>
                <w:lang w:val="uk-UA" w:eastAsia="en-GB" w:bidi="he-IL"/>
              </w:rPr>
            </w:pPr>
          </w:p>
          <w:p w14:paraId="015F28D8" w14:textId="77777777" w:rsidR="00011F61" w:rsidRDefault="00011F61" w:rsidP="00EF2965">
            <w:pPr>
              <w:jc w:val="both"/>
              <w:rPr>
                <w:rFonts w:ascii="Times New Roman" w:hAnsi="Times New Roman" w:cs="Times New Roman"/>
                <w:b/>
                <w:sz w:val="20"/>
                <w:szCs w:val="20"/>
                <w:lang w:val="uk-UA" w:eastAsia="en-GB" w:bidi="he-IL"/>
              </w:rPr>
            </w:pPr>
          </w:p>
          <w:p w14:paraId="57322C23" w14:textId="77777777" w:rsidR="00011F61" w:rsidRDefault="00011F61" w:rsidP="00EF2965">
            <w:pPr>
              <w:jc w:val="both"/>
              <w:rPr>
                <w:rFonts w:ascii="Times New Roman" w:hAnsi="Times New Roman" w:cs="Times New Roman"/>
                <w:b/>
                <w:sz w:val="20"/>
                <w:szCs w:val="20"/>
                <w:lang w:val="uk-UA" w:eastAsia="en-GB" w:bidi="he-IL"/>
              </w:rPr>
            </w:pPr>
          </w:p>
          <w:p w14:paraId="7875571B" w14:textId="77777777" w:rsidR="00011F61" w:rsidRDefault="00011F61" w:rsidP="00EF2965">
            <w:pPr>
              <w:jc w:val="both"/>
              <w:rPr>
                <w:rFonts w:ascii="Times New Roman" w:hAnsi="Times New Roman" w:cs="Times New Roman"/>
                <w:b/>
                <w:sz w:val="20"/>
                <w:szCs w:val="20"/>
                <w:lang w:val="uk-UA" w:eastAsia="en-GB" w:bidi="he-IL"/>
              </w:rPr>
            </w:pPr>
          </w:p>
          <w:p w14:paraId="07265DDF" w14:textId="77777777" w:rsidR="00011F61" w:rsidRDefault="00011F61" w:rsidP="00EF2965">
            <w:pPr>
              <w:jc w:val="both"/>
              <w:rPr>
                <w:rFonts w:ascii="Times New Roman" w:hAnsi="Times New Roman" w:cs="Times New Roman"/>
                <w:b/>
                <w:sz w:val="20"/>
                <w:szCs w:val="20"/>
                <w:lang w:val="uk-UA" w:eastAsia="en-GB" w:bidi="he-IL"/>
              </w:rPr>
            </w:pPr>
          </w:p>
          <w:p w14:paraId="5A737C3B" w14:textId="65EBD7AD" w:rsidR="006F41EC" w:rsidRDefault="006F41EC" w:rsidP="00EF2965">
            <w:pPr>
              <w:jc w:val="both"/>
              <w:rPr>
                <w:rFonts w:ascii="Times New Roman" w:hAnsi="Times New Roman" w:cs="Times New Roman"/>
                <w:b/>
                <w:sz w:val="20"/>
                <w:szCs w:val="20"/>
                <w:lang w:val="uk-UA" w:eastAsia="en-GB" w:bidi="he-IL"/>
              </w:rPr>
            </w:pPr>
            <w:r w:rsidRPr="00952986">
              <w:rPr>
                <w:rFonts w:ascii="Times New Roman" w:hAnsi="Times New Roman" w:cs="Times New Roman"/>
                <w:b/>
                <w:sz w:val="20"/>
                <w:szCs w:val="20"/>
                <w:lang w:val="uk-UA" w:eastAsia="en-GB" w:bidi="he-IL"/>
              </w:rPr>
              <w:t>Попередньо врах</w:t>
            </w:r>
            <w:r w:rsidR="000505AE">
              <w:rPr>
                <w:rFonts w:ascii="Times New Roman" w:hAnsi="Times New Roman" w:cs="Times New Roman"/>
                <w:b/>
                <w:sz w:val="20"/>
                <w:szCs w:val="20"/>
                <w:lang w:val="uk-UA" w:eastAsia="en-GB" w:bidi="he-IL"/>
              </w:rPr>
              <w:t>овано</w:t>
            </w:r>
            <w:r w:rsidRPr="00952986">
              <w:rPr>
                <w:rFonts w:ascii="Times New Roman" w:hAnsi="Times New Roman" w:cs="Times New Roman"/>
                <w:b/>
                <w:sz w:val="20"/>
                <w:szCs w:val="20"/>
                <w:lang w:val="uk-UA" w:eastAsia="en-GB" w:bidi="he-IL"/>
              </w:rPr>
              <w:t xml:space="preserve"> в редакції</w:t>
            </w:r>
            <w:r w:rsidR="000505AE">
              <w:rPr>
                <w:rFonts w:ascii="Times New Roman" w:hAnsi="Times New Roman" w:cs="Times New Roman"/>
                <w:b/>
                <w:sz w:val="20"/>
                <w:szCs w:val="20"/>
                <w:lang w:val="uk-UA" w:eastAsia="en-GB" w:bidi="he-IL"/>
              </w:rPr>
              <w:t>:</w:t>
            </w:r>
          </w:p>
          <w:p w14:paraId="10C34E43" w14:textId="150687D0" w:rsidR="00011F61" w:rsidRPr="00952986" w:rsidRDefault="00011F61" w:rsidP="00EF2965">
            <w:pPr>
              <w:jc w:val="both"/>
              <w:rPr>
                <w:rFonts w:ascii="Times New Roman" w:hAnsi="Times New Roman" w:cs="Times New Roman"/>
                <w:b/>
                <w:sz w:val="20"/>
                <w:szCs w:val="20"/>
                <w:lang w:val="uk-UA" w:eastAsia="en-GB" w:bidi="he-IL"/>
              </w:rPr>
            </w:pPr>
            <w:r>
              <w:rPr>
                <w:rFonts w:ascii="Times New Roman" w:hAnsi="Times New Roman" w:cs="Times New Roman"/>
                <w:b/>
                <w:sz w:val="20"/>
                <w:szCs w:val="20"/>
                <w:lang w:val="uk-UA" w:eastAsia="en-GB" w:bidi="he-IL"/>
              </w:rPr>
              <w:t xml:space="preserve">…. </w:t>
            </w:r>
          </w:p>
          <w:p w14:paraId="6D3B8CA7" w14:textId="4A285864" w:rsidR="006F41EC" w:rsidRPr="00952986" w:rsidRDefault="006F41EC" w:rsidP="00EF2965">
            <w:pPr>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 xml:space="preserve">У разі заподіяння учаснику роздрібного ринку електричної енергії, суб’єкту, що належить до особливої групи споживачів,  </w:t>
            </w:r>
            <w:r w:rsidRPr="00952986">
              <w:rPr>
                <w:rFonts w:ascii="Times New Roman" w:hAnsi="Times New Roman" w:cs="Times New Roman"/>
                <w:b/>
                <w:color w:val="0070C0"/>
                <w:sz w:val="20"/>
                <w:szCs w:val="20"/>
                <w:lang w:val="uk-UA" w:eastAsia="en-GB" w:bidi="he-IL"/>
              </w:rPr>
              <w:lastRenderedPageBreak/>
              <w:t xml:space="preserve">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w:t>
            </w:r>
            <w:proofErr w:type="spellStart"/>
            <w:r w:rsidRPr="00952986">
              <w:rPr>
                <w:rFonts w:ascii="Times New Roman" w:hAnsi="Times New Roman" w:cs="Times New Roman"/>
                <w:b/>
                <w:color w:val="0070C0"/>
                <w:sz w:val="20"/>
                <w:szCs w:val="20"/>
                <w:lang w:val="uk-UA" w:eastAsia="en-GB" w:bidi="he-IL"/>
              </w:rPr>
              <w:t>електропостачальника</w:t>
            </w:r>
            <w:proofErr w:type="spellEnd"/>
            <w:r w:rsidRPr="00952986">
              <w:rPr>
                <w:rFonts w:ascii="Times New Roman" w:hAnsi="Times New Roman" w:cs="Times New Roman"/>
                <w:b/>
                <w:color w:val="0070C0"/>
                <w:sz w:val="20"/>
                <w:szCs w:val="20"/>
                <w:lang w:val="uk-UA" w:eastAsia="en-GB" w:bidi="he-IL"/>
              </w:rPr>
              <w:t xml:space="preserve">   </w:t>
            </w:r>
            <w:r w:rsidRPr="00952986">
              <w:rPr>
                <w:rFonts w:ascii="Times New Roman" w:hAnsi="Times New Roman" w:cs="Times New Roman"/>
                <w:b/>
                <w:color w:val="00B050"/>
                <w:sz w:val="20"/>
                <w:szCs w:val="20"/>
                <w:lang w:val="uk-UA" w:eastAsia="en-GB" w:bidi="he-IL"/>
              </w:rPr>
              <w:t>або споживача, в тому числі суб’єкт</w:t>
            </w:r>
            <w:r w:rsidR="000505AE">
              <w:rPr>
                <w:rFonts w:ascii="Times New Roman" w:hAnsi="Times New Roman" w:cs="Times New Roman"/>
                <w:b/>
                <w:color w:val="00B050"/>
                <w:sz w:val="20"/>
                <w:szCs w:val="20"/>
                <w:lang w:val="uk-UA" w:eastAsia="en-GB" w:bidi="he-IL"/>
              </w:rPr>
              <w:t>а</w:t>
            </w:r>
            <w:r w:rsidRPr="00952986">
              <w:rPr>
                <w:rFonts w:ascii="Times New Roman" w:hAnsi="Times New Roman" w:cs="Times New Roman"/>
                <w:b/>
                <w:color w:val="00B050"/>
                <w:sz w:val="20"/>
                <w:szCs w:val="20"/>
                <w:lang w:val="uk-UA" w:eastAsia="en-GB" w:bidi="he-IL"/>
              </w:rPr>
              <w:t xml:space="preserve">, що належить до особливої групи споживачів,  </w:t>
            </w:r>
            <w:r w:rsidRPr="00952986">
              <w:rPr>
                <w:rFonts w:ascii="Times New Roman" w:hAnsi="Times New Roman" w:cs="Times New Roman"/>
                <w:b/>
                <w:color w:val="0070C0"/>
                <w:sz w:val="20"/>
                <w:szCs w:val="20"/>
                <w:lang w:val="uk-UA" w:eastAsia="en-GB" w:bidi="he-IL"/>
              </w:rPr>
              <w:t>та розрахунок нарахованих збитків.</w:t>
            </w:r>
          </w:p>
          <w:p w14:paraId="2E60D43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28615BA" w14:textId="440C5F7C" w:rsidR="006F41EC" w:rsidRPr="00952986" w:rsidRDefault="006F41EC" w:rsidP="00EF2965">
            <w:pPr>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w:t>
            </w:r>
          </w:p>
          <w:p w14:paraId="7841FE85"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F4329C0"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4403CB51"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51D46B66"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0C343D98"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673332CE"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A382438"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789D00C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064C36D"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1395EF9F" w14:textId="77777777" w:rsidR="006F41EC" w:rsidRPr="00952986" w:rsidRDefault="006F41EC" w:rsidP="00EF2965">
            <w:pPr>
              <w:jc w:val="both"/>
              <w:rPr>
                <w:rFonts w:ascii="Times New Roman" w:hAnsi="Times New Roman" w:cs="Times New Roman"/>
                <w:b/>
                <w:color w:val="0070C0"/>
                <w:sz w:val="20"/>
                <w:szCs w:val="20"/>
                <w:lang w:val="uk-UA" w:eastAsia="en-GB" w:bidi="he-IL"/>
              </w:rPr>
            </w:pPr>
          </w:p>
          <w:p w14:paraId="25673D4D" w14:textId="250B1951" w:rsidR="006F41EC" w:rsidRPr="00952986" w:rsidRDefault="00CB36BB" w:rsidP="00EF2965">
            <w:pPr>
              <w:jc w:val="both"/>
              <w:rPr>
                <w:rFonts w:ascii="Times New Roman" w:hAnsi="Times New Roman" w:cs="Times New Roman"/>
                <w:b/>
                <w:color w:val="0070C0"/>
                <w:sz w:val="20"/>
                <w:szCs w:val="20"/>
                <w:lang w:val="uk-UA" w:eastAsia="en-GB" w:bidi="he-IL"/>
              </w:rPr>
            </w:pPr>
            <w:r>
              <w:rPr>
                <w:rFonts w:ascii="Times New Roman" w:hAnsi="Times New Roman" w:cs="Times New Roman"/>
                <w:b/>
                <w:color w:val="0070C0"/>
                <w:sz w:val="20"/>
                <w:szCs w:val="20"/>
                <w:lang w:val="uk-UA" w:eastAsia="en-GB" w:bidi="he-IL"/>
              </w:rPr>
              <w:t>…</w:t>
            </w:r>
          </w:p>
          <w:p w14:paraId="73515E20" w14:textId="77777777" w:rsidR="000505AE" w:rsidRPr="00952986" w:rsidRDefault="000505AE" w:rsidP="000505AE">
            <w:pPr>
              <w:ind w:firstLine="377"/>
              <w:jc w:val="both"/>
              <w:rPr>
                <w:rFonts w:ascii="Times New Roman" w:eastAsia="Times New Roman" w:hAnsi="Times New Roman" w:cs="Times New Roman"/>
                <w:b/>
                <w:color w:val="0070C0"/>
                <w:sz w:val="20"/>
                <w:szCs w:val="20"/>
                <w:lang w:val="uk-UA" w:eastAsia="en-GB" w:bidi="he-IL"/>
              </w:rPr>
            </w:pPr>
            <w:r w:rsidRPr="00952986">
              <w:rPr>
                <w:rFonts w:ascii="Times New Roman" w:eastAsia="Times New Roman" w:hAnsi="Times New Roman" w:cs="Times New Roman"/>
                <w:b/>
                <w:color w:val="0070C0"/>
                <w:sz w:val="20"/>
                <w:szCs w:val="20"/>
                <w:lang w:val="uk-UA" w:eastAsia="en-GB" w:bidi="he-IL"/>
              </w:rPr>
              <w:t>У разі відмови щодо задоволення претензії, учасник роздрібного ринку,</w:t>
            </w:r>
            <w:r w:rsidRPr="00952986">
              <w:rPr>
                <w:rFonts w:ascii="Times New Roman" w:eastAsia="Times New Roman" w:hAnsi="Times New Roman" w:cs="Times New Roman"/>
                <w:b/>
                <w:color w:val="0070C0"/>
                <w:sz w:val="20"/>
                <w:szCs w:val="20"/>
                <w:lang w:val="uk-UA" w:eastAsia="ru-RU"/>
              </w:rPr>
              <w:t xml:space="preserve"> суб’єкт, що належить до особливої групи споживачів, </w:t>
            </w:r>
            <w:r w:rsidRPr="00952986">
              <w:rPr>
                <w:rFonts w:ascii="Times New Roman" w:eastAsia="Times New Roman" w:hAnsi="Times New Roman" w:cs="Times New Roman"/>
                <w:b/>
                <w:color w:val="0070C0"/>
                <w:sz w:val="20"/>
                <w:szCs w:val="20"/>
                <w:lang w:val="uk-UA" w:eastAsia="en-GB" w:bidi="he-IL"/>
              </w:rPr>
              <w:t>надає</w:t>
            </w:r>
            <w:r w:rsidRPr="00952986">
              <w:rPr>
                <w:rFonts w:ascii="Times New Roman" w:eastAsia="Times New Roman" w:hAnsi="Times New Roman" w:cs="Times New Roman"/>
                <w:bCs/>
                <w:color w:val="0070C0"/>
                <w:sz w:val="20"/>
                <w:szCs w:val="20"/>
                <w:lang w:val="uk-UA" w:eastAsia="en-GB" w:bidi="he-IL"/>
              </w:rPr>
              <w:t xml:space="preserve"> </w:t>
            </w:r>
            <w:r w:rsidRPr="000505AE">
              <w:rPr>
                <w:rFonts w:ascii="Times New Roman" w:eastAsia="Times New Roman" w:hAnsi="Times New Roman" w:cs="Times New Roman"/>
                <w:b/>
                <w:color w:val="00B050"/>
                <w:sz w:val="20"/>
                <w:szCs w:val="20"/>
                <w:lang w:val="uk-UA" w:eastAsia="ru-RU"/>
              </w:rPr>
              <w:t>інформацію та/або</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en-GB" w:bidi="he-IL"/>
              </w:rPr>
              <w:t xml:space="preserve">документи, які підтверджують вину іншої сторони або відсутність своєї вини (за наявності). </w:t>
            </w:r>
          </w:p>
          <w:p w14:paraId="0942A112" w14:textId="36F5667E" w:rsidR="006F41EC" w:rsidRPr="00952986" w:rsidRDefault="00CB36BB" w:rsidP="00EF2965">
            <w:pPr>
              <w:jc w:val="both"/>
              <w:rPr>
                <w:rFonts w:ascii="Times New Roman" w:hAnsi="Times New Roman" w:cs="Times New Roman"/>
                <w:b/>
                <w:color w:val="0070C0"/>
                <w:sz w:val="20"/>
                <w:szCs w:val="20"/>
                <w:lang w:val="uk-UA" w:eastAsia="en-GB" w:bidi="he-IL"/>
              </w:rPr>
            </w:pPr>
            <w:r>
              <w:rPr>
                <w:rFonts w:ascii="Times New Roman" w:hAnsi="Times New Roman" w:cs="Times New Roman"/>
                <w:b/>
                <w:color w:val="0070C0"/>
                <w:sz w:val="20"/>
                <w:szCs w:val="20"/>
                <w:lang w:val="uk-UA" w:eastAsia="en-GB" w:bidi="he-IL"/>
              </w:rPr>
              <w:t>….</w:t>
            </w:r>
          </w:p>
        </w:tc>
      </w:tr>
      <w:tr w:rsidR="00EF2965" w:rsidRPr="0051289A" w14:paraId="20061A83" w14:textId="77777777" w:rsidTr="000505AE">
        <w:trPr>
          <w:trHeight w:val="20"/>
        </w:trPr>
        <w:tc>
          <w:tcPr>
            <w:tcW w:w="4345" w:type="dxa"/>
            <w:gridSpan w:val="2"/>
            <w:tcBorders>
              <w:top w:val="nil"/>
            </w:tcBorders>
          </w:tcPr>
          <w:p w14:paraId="451F3A83"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4E45C141"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ПАТ «</w:t>
            </w:r>
            <w:proofErr w:type="spellStart"/>
            <w:r w:rsidRPr="00952986">
              <w:rPr>
                <w:rFonts w:ascii="Times New Roman" w:hAnsi="Times New Roman" w:cs="Times New Roman"/>
                <w:b/>
                <w:bCs/>
                <w:sz w:val="20"/>
                <w:szCs w:val="20"/>
                <w:lang w:val="uk-UA" w:eastAsia="en-GB" w:bidi="he-IL"/>
              </w:rPr>
              <w:t>Запоріжжяобленерго</w:t>
            </w:r>
            <w:proofErr w:type="spellEnd"/>
            <w:r w:rsidRPr="00952986">
              <w:rPr>
                <w:rFonts w:ascii="Times New Roman" w:hAnsi="Times New Roman" w:cs="Times New Roman"/>
                <w:b/>
                <w:bCs/>
                <w:sz w:val="20"/>
                <w:szCs w:val="20"/>
                <w:lang w:val="uk-UA" w:eastAsia="en-GB" w:bidi="he-IL"/>
              </w:rPr>
              <w:t>»</w:t>
            </w:r>
          </w:p>
          <w:p w14:paraId="502ED46A" w14:textId="77777777" w:rsidR="00EF2965" w:rsidRPr="00952986" w:rsidRDefault="00EF2965" w:rsidP="00EF2965">
            <w:pPr>
              <w:jc w:val="both"/>
              <w:rPr>
                <w:rFonts w:ascii="Times New Roman" w:hAnsi="Times New Roman" w:cs="Times New Roman"/>
                <w:b/>
                <w:bCs/>
                <w:sz w:val="20"/>
                <w:szCs w:val="20"/>
                <w:lang w:val="uk-UA" w:eastAsia="en-GB" w:bidi="he-IL"/>
              </w:rPr>
            </w:pPr>
          </w:p>
          <w:p w14:paraId="6BD1E6F8" w14:textId="6DD52682" w:rsidR="00EF2965" w:rsidRPr="00952986" w:rsidRDefault="00EF2965" w:rsidP="000505AE">
            <w:pPr>
              <w:ind w:firstLine="377"/>
              <w:jc w:val="both"/>
              <w:rPr>
                <w:rFonts w:ascii="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iCs/>
                <w:color w:val="0070C0"/>
                <w:sz w:val="20"/>
                <w:szCs w:val="20"/>
                <w:lang w:val="uk-UA" w:eastAsia="en-GB" w:bidi="he-IL"/>
              </w:rPr>
              <w:lastRenderedPageBreak/>
              <w:t xml:space="preserve">8.4.1. Учасник роздрібного ринку або </w:t>
            </w:r>
            <w:r w:rsidRPr="00952986">
              <w:rPr>
                <w:rFonts w:ascii="Times New Roman" w:eastAsia="Times New Roman" w:hAnsi="Times New Roman" w:cs="Times New Roman"/>
                <w:b/>
                <w:bCs/>
                <w:iCs/>
                <w:color w:val="0070C0"/>
                <w:sz w:val="20"/>
                <w:szCs w:val="20"/>
                <w:lang w:val="uk-UA" w:eastAsia="zh-CN"/>
              </w:rPr>
              <w:t xml:space="preserve">суб’єкт, що належить до особливої групи споживачів, </w:t>
            </w:r>
            <w:r w:rsidRPr="00952986">
              <w:rPr>
                <w:rFonts w:ascii="Times New Roman" w:eastAsia="Times New Roman" w:hAnsi="Times New Roman" w:cs="Times New Roman"/>
                <w:b/>
                <w:bCs/>
                <w:iCs/>
                <w:color w:val="0070C0"/>
                <w:sz w:val="20"/>
                <w:szCs w:val="20"/>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w:t>
            </w:r>
            <w:r w:rsidRPr="00952986">
              <w:rPr>
                <w:rFonts w:ascii="Times New Roman" w:eastAsia="Times New Roman" w:hAnsi="Times New Roman" w:cs="Times New Roman"/>
                <w:b/>
                <w:bCs/>
                <w:iCs/>
                <w:color w:val="7030A0"/>
                <w:sz w:val="20"/>
                <w:szCs w:val="20"/>
                <w:lang w:val="uk-UA" w:eastAsia="en-GB" w:bidi="he-IL"/>
              </w:rPr>
              <w:t xml:space="preserve">через Центр захисту споживачів електричної енергії </w:t>
            </w:r>
            <w:r w:rsidRPr="00952986">
              <w:rPr>
                <w:rFonts w:ascii="Times New Roman" w:eastAsia="Times New Roman" w:hAnsi="Times New Roman" w:cs="Times New Roman"/>
                <w:b/>
                <w:bCs/>
                <w:iCs/>
                <w:color w:val="0070C0"/>
                <w:sz w:val="20"/>
                <w:szCs w:val="20"/>
                <w:lang w:val="uk-UA" w:eastAsia="en-GB" w:bidi="he-IL"/>
              </w:rPr>
              <w:t xml:space="preserve">або </w:t>
            </w:r>
            <w:r w:rsidRPr="00952986">
              <w:rPr>
                <w:rFonts w:ascii="Times New Roman" w:eastAsia="Times New Roman" w:hAnsi="Times New Roman" w:cs="Times New Roman"/>
                <w:b/>
                <w:bCs/>
                <w:iCs/>
                <w:color w:val="0070C0"/>
                <w:sz w:val="20"/>
                <w:szCs w:val="20"/>
                <w:lang w:val="uk-UA" w:eastAsia="zh-CN"/>
              </w:rPr>
              <w:t xml:space="preserve">суб’єкту, що належить до особливої групи споживачів, </w:t>
            </w:r>
            <w:r w:rsidRPr="00952986">
              <w:rPr>
                <w:rFonts w:ascii="Times New Roman" w:eastAsia="Times New Roman" w:hAnsi="Times New Roman" w:cs="Times New Roman"/>
                <w:b/>
                <w:bCs/>
                <w:iCs/>
                <w:color w:val="0070C0"/>
                <w:sz w:val="20"/>
                <w:szCs w:val="20"/>
                <w:lang w:val="uk-UA" w:eastAsia="en-GB" w:bidi="he-IL"/>
              </w:rPr>
              <w:t>яким було вчинено порушення.</w:t>
            </w:r>
          </w:p>
          <w:p w14:paraId="5A1491C6" w14:textId="77777777" w:rsidR="00EF2965" w:rsidRPr="00952986" w:rsidRDefault="00EF2965" w:rsidP="00EF2965">
            <w:pPr>
              <w:jc w:val="both"/>
              <w:rPr>
                <w:rFonts w:ascii="Times New Roman" w:hAnsi="Times New Roman" w:cs="Times New Roman"/>
                <w:b/>
                <w:bCs/>
                <w:sz w:val="20"/>
                <w:szCs w:val="20"/>
                <w:lang w:val="uk-UA" w:eastAsia="en-GB" w:bidi="he-IL"/>
              </w:rPr>
            </w:pPr>
          </w:p>
        </w:tc>
        <w:tc>
          <w:tcPr>
            <w:tcW w:w="3942" w:type="dxa"/>
            <w:gridSpan w:val="3"/>
          </w:tcPr>
          <w:p w14:paraId="04350916"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lastRenderedPageBreak/>
              <w:t>ПАТ «</w:t>
            </w:r>
            <w:proofErr w:type="spellStart"/>
            <w:r w:rsidRPr="00952986">
              <w:rPr>
                <w:rFonts w:ascii="Times New Roman" w:hAnsi="Times New Roman" w:cs="Times New Roman"/>
                <w:b/>
                <w:bCs/>
                <w:sz w:val="20"/>
                <w:szCs w:val="20"/>
                <w:lang w:val="uk-UA" w:eastAsia="en-GB" w:bidi="he-IL"/>
              </w:rPr>
              <w:t>Запоріжжяобленерго</w:t>
            </w:r>
            <w:proofErr w:type="spellEnd"/>
            <w:r w:rsidRPr="00952986">
              <w:rPr>
                <w:rFonts w:ascii="Times New Roman" w:hAnsi="Times New Roman" w:cs="Times New Roman"/>
                <w:b/>
                <w:bCs/>
                <w:sz w:val="20"/>
                <w:szCs w:val="20"/>
                <w:lang w:val="uk-UA" w:eastAsia="en-GB" w:bidi="he-IL"/>
              </w:rPr>
              <w:t>»</w:t>
            </w:r>
          </w:p>
          <w:p w14:paraId="01AA43DF" w14:textId="77777777" w:rsidR="00EF2965" w:rsidRPr="00952986" w:rsidRDefault="00EF2965" w:rsidP="00EF2965">
            <w:pPr>
              <w:jc w:val="both"/>
              <w:rPr>
                <w:rFonts w:ascii="Times New Roman" w:hAnsi="Times New Roman" w:cs="Times New Roman"/>
                <w:b/>
                <w:bCs/>
                <w:sz w:val="20"/>
                <w:szCs w:val="20"/>
                <w:lang w:val="uk-UA" w:eastAsia="en-GB" w:bidi="he-IL"/>
              </w:rPr>
            </w:pPr>
          </w:p>
          <w:p w14:paraId="6C1C5A4A" w14:textId="77777777" w:rsidR="00EF2965" w:rsidRPr="00952986" w:rsidRDefault="00EF2965" w:rsidP="000505AE">
            <w:pPr>
              <w:suppressAutoHyphens/>
              <w:snapToGrid w:val="0"/>
              <w:ind w:firstLine="352"/>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lastRenderedPageBreak/>
              <w:t>Оскільки претензією є вимога щодо відновлення або захисту порушених прав однієї сторони договору (споживача або учасника роздрібного ринку), а тому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xml:space="preserve">” пропонується </w:t>
            </w:r>
            <w:proofErr w:type="spellStart"/>
            <w:r w:rsidRPr="00952986">
              <w:rPr>
                <w:rFonts w:ascii="Times New Roman" w:eastAsia="Times New Roman" w:hAnsi="Times New Roman" w:cs="Times New Roman"/>
                <w:bCs/>
                <w:iCs/>
                <w:sz w:val="20"/>
                <w:szCs w:val="20"/>
                <w:lang w:val="uk-UA" w:eastAsia="zh-CN"/>
              </w:rPr>
              <w:t>внести</w:t>
            </w:r>
            <w:proofErr w:type="spellEnd"/>
            <w:r w:rsidRPr="00952986">
              <w:rPr>
                <w:rFonts w:ascii="Times New Roman" w:eastAsia="Times New Roman" w:hAnsi="Times New Roman" w:cs="Times New Roman"/>
                <w:bCs/>
                <w:iCs/>
                <w:sz w:val="20"/>
                <w:szCs w:val="20"/>
                <w:lang w:val="uk-UA" w:eastAsia="zh-CN"/>
              </w:rPr>
              <w:t xml:space="preserve"> зміни в частині подання претензій через Центр захисту споживачів електричної енергії.</w:t>
            </w:r>
          </w:p>
          <w:p w14:paraId="62293F2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12DB2B37"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3FFD428C"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6F7CD1B7"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17CC5915"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3F12A944"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1CC6C66B" w14:textId="703400FA" w:rsidR="00EF2965" w:rsidRPr="00952986" w:rsidRDefault="000505AE" w:rsidP="00EF2965">
            <w:pPr>
              <w:jc w:val="both"/>
              <w:rPr>
                <w:rFonts w:ascii="Times New Roman" w:hAnsi="Times New Roman" w:cs="Times New Roman"/>
                <w:b/>
                <w:sz w:val="20"/>
                <w:szCs w:val="20"/>
                <w:lang w:val="uk-UA" w:eastAsia="en-GB" w:bidi="he-IL"/>
              </w:rPr>
            </w:pPr>
            <w:r>
              <w:rPr>
                <w:rFonts w:ascii="Times New Roman" w:hAnsi="Times New Roman" w:cs="Times New Roman"/>
                <w:b/>
                <w:sz w:val="20"/>
                <w:szCs w:val="20"/>
                <w:lang w:val="uk-UA" w:eastAsia="en-GB" w:bidi="he-IL"/>
              </w:rPr>
              <w:t>Пропонуємо</w:t>
            </w:r>
            <w:r w:rsidR="00EF2965" w:rsidRPr="00952986">
              <w:rPr>
                <w:rFonts w:ascii="Times New Roman" w:hAnsi="Times New Roman" w:cs="Times New Roman"/>
                <w:b/>
                <w:sz w:val="20"/>
                <w:szCs w:val="20"/>
                <w:lang w:val="uk-UA" w:eastAsia="en-GB" w:bidi="he-IL"/>
              </w:rPr>
              <w:t xml:space="preserve"> відхилити</w:t>
            </w:r>
          </w:p>
          <w:p w14:paraId="6367CBE6" w14:textId="16B51294" w:rsidR="00EF2965" w:rsidRPr="000505AE" w:rsidRDefault="000505AE" w:rsidP="000505AE">
            <w:pPr>
              <w:jc w:val="both"/>
              <w:rPr>
                <w:rFonts w:ascii="Times New Roman" w:hAnsi="Times New Roman" w:cs="Times New Roman"/>
                <w:bCs/>
                <w:color w:val="0070C0"/>
                <w:sz w:val="20"/>
                <w:szCs w:val="20"/>
                <w:lang w:val="uk-UA" w:eastAsia="en-GB" w:bidi="he-IL"/>
              </w:rPr>
            </w:pPr>
            <w:r w:rsidRPr="000505AE">
              <w:rPr>
                <w:rFonts w:ascii="Times New Roman" w:hAnsi="Times New Roman" w:cs="Times New Roman"/>
                <w:bCs/>
                <w:sz w:val="20"/>
                <w:szCs w:val="20"/>
                <w:lang w:val="uk-UA" w:eastAsia="en-GB" w:bidi="he-IL"/>
              </w:rPr>
              <w:t xml:space="preserve">Відповідно до запропонованих змін до ПРРЕЕ та Положення про </w:t>
            </w:r>
            <w:r w:rsidR="00EF2965" w:rsidRPr="000505AE">
              <w:rPr>
                <w:rFonts w:ascii="Times New Roman" w:hAnsi="Times New Roman" w:cs="Times New Roman"/>
                <w:bCs/>
                <w:sz w:val="20"/>
                <w:szCs w:val="20"/>
                <w:lang w:val="uk-UA" w:eastAsia="en-GB" w:bidi="he-IL"/>
              </w:rPr>
              <w:t>ЦЗС</w:t>
            </w:r>
            <w:r>
              <w:rPr>
                <w:rFonts w:ascii="Times New Roman" w:hAnsi="Times New Roman" w:cs="Times New Roman"/>
                <w:bCs/>
                <w:sz w:val="20"/>
                <w:szCs w:val="20"/>
                <w:lang w:val="uk-UA" w:eastAsia="en-GB" w:bidi="he-IL"/>
              </w:rPr>
              <w:t xml:space="preserve">, до функціоналу ЦЗС належить </w:t>
            </w:r>
            <w:r w:rsidR="00EF2965" w:rsidRPr="000505AE">
              <w:rPr>
                <w:rFonts w:ascii="Times New Roman" w:hAnsi="Times New Roman" w:cs="Times New Roman"/>
                <w:bCs/>
                <w:sz w:val="20"/>
                <w:szCs w:val="20"/>
                <w:lang w:val="uk-UA" w:eastAsia="en-GB" w:bidi="he-IL"/>
              </w:rPr>
              <w:t>лише розгляду скарг</w:t>
            </w:r>
          </w:p>
        </w:tc>
      </w:tr>
      <w:tr w:rsidR="00EF2965" w:rsidRPr="00952986" w14:paraId="35C70EAF" w14:textId="77777777" w:rsidTr="00F009E4">
        <w:trPr>
          <w:trHeight w:val="20"/>
        </w:trPr>
        <w:tc>
          <w:tcPr>
            <w:tcW w:w="4345" w:type="dxa"/>
            <w:gridSpan w:val="2"/>
          </w:tcPr>
          <w:p w14:paraId="09054C81"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096A598F"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НЕК «Укренерго»</w:t>
            </w:r>
          </w:p>
          <w:p w14:paraId="20B144EE" w14:textId="77777777" w:rsidR="00EF2965" w:rsidRPr="00952986" w:rsidRDefault="00EF2965" w:rsidP="00EF2965">
            <w:pPr>
              <w:jc w:val="both"/>
              <w:rPr>
                <w:rFonts w:ascii="Times New Roman" w:hAnsi="Times New Roman" w:cs="Times New Roman"/>
                <w:b/>
                <w:bCs/>
                <w:sz w:val="20"/>
                <w:szCs w:val="20"/>
                <w:lang w:val="uk-UA" w:eastAsia="en-GB" w:bidi="he-IL"/>
              </w:rPr>
            </w:pPr>
          </w:p>
          <w:p w14:paraId="2B54B221" w14:textId="097E73E0" w:rsidR="00EF2965" w:rsidRPr="00952986" w:rsidRDefault="00EF2965" w:rsidP="000505AE">
            <w:pPr>
              <w:ind w:firstLine="377"/>
              <w:jc w:val="both"/>
              <w:rPr>
                <w:rFonts w:ascii="Times New Roman" w:hAnsi="Times New Roman" w:cs="Times New Roman"/>
                <w:b/>
                <w:bCs/>
                <w:sz w:val="20"/>
                <w:szCs w:val="20"/>
                <w:lang w:val="uk-UA" w:eastAsia="en-GB" w:bidi="he-IL"/>
              </w:rPr>
            </w:pPr>
            <w:r w:rsidRPr="00952986">
              <w:rPr>
                <w:rFonts w:ascii="Times New Roman" w:hAnsi="Times New Roman" w:cs="Times New Roman"/>
                <w:b/>
                <w:bCs/>
                <w:iCs/>
                <w:color w:val="7030A0"/>
                <w:sz w:val="20"/>
                <w:szCs w:val="20"/>
                <w:lang w:val="uk-UA" w:eastAsia="en-GB" w:bidi="he-IL"/>
              </w:rPr>
              <w:t>8.4.1. Зміст цього пункту не узгоджується із</w:t>
            </w:r>
            <w:r w:rsidR="000505AE">
              <w:rPr>
                <w:rFonts w:ascii="Times New Roman" w:hAnsi="Times New Roman" w:cs="Times New Roman"/>
                <w:b/>
                <w:bCs/>
                <w:iCs/>
                <w:color w:val="7030A0"/>
                <w:sz w:val="20"/>
                <w:szCs w:val="20"/>
                <w:lang w:val="uk-UA" w:eastAsia="en-GB" w:bidi="he-IL"/>
              </w:rPr>
              <w:t xml:space="preserve"> </w:t>
            </w:r>
            <w:r w:rsidRPr="00952986">
              <w:rPr>
                <w:rFonts w:ascii="Times New Roman" w:hAnsi="Times New Roman" w:cs="Times New Roman"/>
                <w:b/>
                <w:bCs/>
                <w:iCs/>
                <w:color w:val="7030A0"/>
                <w:sz w:val="20"/>
                <w:szCs w:val="20"/>
                <w:lang w:val="uk-UA" w:eastAsia="en-GB" w:bidi="he-IL"/>
              </w:rPr>
              <w:t>визначенням терміну «претензія» згідно з ПРРЕЕ</w:t>
            </w:r>
          </w:p>
        </w:tc>
        <w:tc>
          <w:tcPr>
            <w:tcW w:w="3942" w:type="dxa"/>
            <w:gridSpan w:val="3"/>
          </w:tcPr>
          <w:p w14:paraId="53ECE1EA"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НЕК «Укренерго»</w:t>
            </w:r>
          </w:p>
          <w:p w14:paraId="41A3B8C8" w14:textId="77777777" w:rsidR="00EF2965" w:rsidRPr="00952986" w:rsidRDefault="00EF2965" w:rsidP="00EF2965">
            <w:pPr>
              <w:jc w:val="both"/>
              <w:rPr>
                <w:rFonts w:ascii="Times New Roman" w:hAnsi="Times New Roman" w:cs="Times New Roman"/>
                <w:b/>
                <w:bCs/>
                <w:sz w:val="20"/>
                <w:szCs w:val="20"/>
                <w:lang w:val="uk-UA" w:eastAsia="en-GB" w:bidi="he-IL"/>
              </w:rPr>
            </w:pPr>
          </w:p>
          <w:p w14:paraId="56A28E7F" w14:textId="69E6C5C1"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r w:rsidRPr="00952986">
              <w:rPr>
                <w:rFonts w:ascii="Times New Roman" w:eastAsia="Times New Roman" w:hAnsi="Times New Roman" w:cs="Times New Roman"/>
                <w:bCs/>
                <w:iCs/>
                <w:sz w:val="20"/>
                <w:szCs w:val="20"/>
                <w:lang w:val="uk-UA" w:eastAsia="zh-CN"/>
              </w:rPr>
              <w:t>Зміст цього пункту не узгоджується із визначенням терміну «претензія» згідно з ПРРЕЕ, оскільки претензія - вимога споживача до суб'єкта роздрібного ринку електричної енергії про усунення порушень умов відповідного договору, у  тому числі щодо якості послуг з постачання та/або розподілу електричної енергії та/або якості електричної енергії, та про відшкодування збитків, завданих учасником роздрібного ринку електричної енергії внаслідок таких порушень.</w:t>
            </w:r>
          </w:p>
          <w:p w14:paraId="78CDA513" w14:textId="77777777"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r w:rsidRPr="00952986">
              <w:rPr>
                <w:rFonts w:ascii="Times New Roman" w:eastAsia="Times New Roman" w:hAnsi="Times New Roman" w:cs="Times New Roman"/>
                <w:bCs/>
                <w:iCs/>
                <w:sz w:val="20"/>
                <w:szCs w:val="20"/>
                <w:lang w:val="uk-UA" w:eastAsia="zh-CN"/>
              </w:rPr>
              <w:t xml:space="preserve">Отже, є необхідним </w:t>
            </w:r>
            <w:proofErr w:type="spellStart"/>
            <w:r w:rsidRPr="00952986">
              <w:rPr>
                <w:rFonts w:ascii="Times New Roman" w:eastAsia="Times New Roman" w:hAnsi="Times New Roman" w:cs="Times New Roman"/>
                <w:bCs/>
                <w:iCs/>
                <w:sz w:val="20"/>
                <w:szCs w:val="20"/>
                <w:lang w:val="uk-UA" w:eastAsia="zh-CN"/>
              </w:rPr>
              <w:t>внести</w:t>
            </w:r>
            <w:proofErr w:type="spellEnd"/>
            <w:r w:rsidRPr="00952986">
              <w:rPr>
                <w:rFonts w:ascii="Times New Roman" w:eastAsia="Times New Roman" w:hAnsi="Times New Roman" w:cs="Times New Roman"/>
                <w:bCs/>
                <w:iCs/>
                <w:sz w:val="20"/>
                <w:szCs w:val="20"/>
                <w:lang w:val="uk-UA" w:eastAsia="zh-CN"/>
              </w:rPr>
              <w:t xml:space="preserve"> зміни до визначення цього терміну. Згідно з даними пропозиціями претензію може подати не тільки споживач, а й інший учасник роздрібного ринку.</w:t>
            </w:r>
          </w:p>
          <w:p w14:paraId="6B42577B" w14:textId="3541797A"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4EF9356A"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722C8909" w14:textId="77777777" w:rsidR="000505AE" w:rsidRDefault="000505AE" w:rsidP="00EF2965">
            <w:pPr>
              <w:jc w:val="both"/>
              <w:rPr>
                <w:rFonts w:ascii="Times New Roman" w:hAnsi="Times New Roman" w:cs="Times New Roman"/>
                <w:b/>
                <w:sz w:val="20"/>
                <w:szCs w:val="20"/>
                <w:lang w:val="uk-UA" w:eastAsia="en-GB" w:bidi="he-IL"/>
              </w:rPr>
            </w:pPr>
          </w:p>
          <w:p w14:paraId="43EA3239" w14:textId="3E5BA06E" w:rsidR="00EF2965" w:rsidRPr="00952986" w:rsidRDefault="00EF2965" w:rsidP="00EF2965">
            <w:pPr>
              <w:jc w:val="both"/>
              <w:rPr>
                <w:rFonts w:ascii="Times New Roman" w:hAnsi="Times New Roman" w:cs="Times New Roman"/>
                <w:b/>
                <w:sz w:val="20"/>
                <w:szCs w:val="20"/>
                <w:lang w:val="uk-UA" w:eastAsia="en-GB" w:bidi="he-IL"/>
              </w:rPr>
            </w:pPr>
            <w:r w:rsidRPr="00952986">
              <w:rPr>
                <w:rFonts w:ascii="Times New Roman" w:hAnsi="Times New Roman" w:cs="Times New Roman"/>
                <w:b/>
                <w:sz w:val="20"/>
                <w:szCs w:val="20"/>
                <w:lang w:val="uk-UA" w:eastAsia="en-GB" w:bidi="he-IL"/>
              </w:rPr>
              <w:t>По</w:t>
            </w:r>
            <w:r w:rsidR="000505AE">
              <w:rPr>
                <w:rFonts w:ascii="Times New Roman" w:hAnsi="Times New Roman" w:cs="Times New Roman"/>
                <w:b/>
                <w:sz w:val="20"/>
                <w:szCs w:val="20"/>
                <w:lang w:val="uk-UA" w:eastAsia="en-GB" w:bidi="he-IL"/>
              </w:rPr>
              <w:t xml:space="preserve">требує </w:t>
            </w:r>
            <w:r w:rsidRPr="00952986">
              <w:rPr>
                <w:rFonts w:ascii="Times New Roman" w:hAnsi="Times New Roman" w:cs="Times New Roman"/>
                <w:b/>
                <w:sz w:val="20"/>
                <w:szCs w:val="20"/>
                <w:lang w:val="uk-UA" w:eastAsia="en-GB" w:bidi="he-IL"/>
              </w:rPr>
              <w:t>обговорення</w:t>
            </w:r>
          </w:p>
          <w:p w14:paraId="28F74699" w14:textId="77777777" w:rsidR="00EF2965" w:rsidRPr="00952986" w:rsidRDefault="00EF2965" w:rsidP="00EF2965">
            <w:pPr>
              <w:jc w:val="both"/>
              <w:rPr>
                <w:rFonts w:ascii="Times New Roman" w:hAnsi="Times New Roman" w:cs="Times New Roman"/>
                <w:b/>
                <w:sz w:val="20"/>
                <w:szCs w:val="20"/>
                <w:lang w:val="uk-UA" w:eastAsia="en-GB" w:bidi="he-IL"/>
              </w:rPr>
            </w:pPr>
          </w:p>
          <w:p w14:paraId="6B22EC10" w14:textId="4AB21C8E" w:rsidR="00EF2965" w:rsidRPr="00952986" w:rsidRDefault="00EF2965" w:rsidP="00EF2965">
            <w:pPr>
              <w:jc w:val="both"/>
              <w:rPr>
                <w:rFonts w:ascii="Times New Roman" w:hAnsi="Times New Roman" w:cs="Times New Roman"/>
                <w:b/>
                <w:color w:val="0070C0"/>
                <w:sz w:val="20"/>
                <w:szCs w:val="20"/>
                <w:lang w:val="uk-UA" w:eastAsia="en-GB" w:bidi="he-IL"/>
              </w:rPr>
            </w:pPr>
          </w:p>
        </w:tc>
      </w:tr>
      <w:tr w:rsidR="00EF2965" w:rsidRPr="00F416A9" w14:paraId="6EE49CE7" w14:textId="77777777" w:rsidTr="00F009E4">
        <w:trPr>
          <w:trHeight w:val="20"/>
        </w:trPr>
        <w:tc>
          <w:tcPr>
            <w:tcW w:w="4345" w:type="dxa"/>
            <w:gridSpan w:val="2"/>
          </w:tcPr>
          <w:p w14:paraId="2452B37C"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5364360A"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ПрАТ «ДТЕК КИЇВСЬКІ ЕЛЕКТРОМЕРЕЖІ»</w:t>
            </w:r>
          </w:p>
          <w:p w14:paraId="2E7F91D4" w14:textId="77777777" w:rsidR="00EF2965" w:rsidRPr="00952986" w:rsidRDefault="00EF2965" w:rsidP="00EF2965">
            <w:pPr>
              <w:jc w:val="center"/>
              <w:rPr>
                <w:rFonts w:ascii="Times New Roman" w:hAnsi="Times New Roman" w:cs="Times New Roman"/>
                <w:b/>
                <w:bCs/>
                <w:sz w:val="20"/>
                <w:szCs w:val="20"/>
                <w:lang w:val="uk-UA" w:eastAsia="en-GB" w:bidi="he-IL"/>
              </w:rPr>
            </w:pPr>
          </w:p>
          <w:p w14:paraId="1D9CDCB7" w14:textId="77777777" w:rsidR="00EF2965" w:rsidRPr="00952986" w:rsidRDefault="00EF2965" w:rsidP="000505AE">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 xml:space="preserve">8.4.1. Учасник роздрібного ринку або </w:t>
            </w:r>
            <w:r w:rsidRPr="00952986">
              <w:rPr>
                <w:rFonts w:ascii="Times New Roman" w:hAnsi="Times New Roman" w:cs="Times New Roman"/>
                <w:b/>
                <w:color w:val="0070C0"/>
                <w:sz w:val="20"/>
                <w:szCs w:val="20"/>
                <w:lang w:val="uk-UA"/>
              </w:rPr>
              <w:t xml:space="preserve">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 xml:space="preserve">щодо якого було вчинено порушення вимог цих Правил та/або умов договорів, наявність яких передбачена цими Правилами, складає у довільній формі претензію та подає її іншому учаснику роздрібного ринку або </w:t>
            </w:r>
            <w:r w:rsidRPr="00952986">
              <w:rPr>
                <w:rFonts w:ascii="Times New Roman" w:hAnsi="Times New Roman" w:cs="Times New Roman"/>
                <w:b/>
                <w:color w:val="0070C0"/>
                <w:sz w:val="20"/>
                <w:szCs w:val="20"/>
                <w:lang w:val="uk-UA"/>
              </w:rPr>
              <w:t xml:space="preserve">суб’єкту, що належить до особливої групи </w:t>
            </w:r>
            <w:r w:rsidRPr="00952986">
              <w:rPr>
                <w:rFonts w:ascii="Times New Roman" w:hAnsi="Times New Roman" w:cs="Times New Roman"/>
                <w:b/>
                <w:color w:val="0070C0"/>
                <w:sz w:val="20"/>
                <w:szCs w:val="20"/>
                <w:lang w:val="uk-UA"/>
              </w:rPr>
              <w:lastRenderedPageBreak/>
              <w:t xml:space="preserve">споживачів, </w:t>
            </w:r>
            <w:r w:rsidRPr="00952986">
              <w:rPr>
                <w:rFonts w:ascii="Times New Roman" w:hAnsi="Times New Roman" w:cs="Times New Roman"/>
                <w:b/>
                <w:color w:val="0070C0"/>
                <w:sz w:val="20"/>
                <w:szCs w:val="20"/>
                <w:lang w:val="uk-UA" w:eastAsia="en-GB" w:bidi="he-IL"/>
              </w:rPr>
              <w:t>яким було вчинено порушення.</w:t>
            </w:r>
          </w:p>
          <w:p w14:paraId="2423B770" w14:textId="77777777" w:rsidR="00EF2965" w:rsidRPr="00952986" w:rsidRDefault="00EF2965" w:rsidP="000505AE">
            <w:pPr>
              <w:ind w:left="-24" w:firstLine="377"/>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У претензії зазначаються:</w:t>
            </w:r>
          </w:p>
          <w:p w14:paraId="09411A75"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повне найменування і поштові реквізити заявника претензії та особи (осіб), якій претензія пред'являється;</w:t>
            </w:r>
          </w:p>
          <w:p w14:paraId="21A0BB05"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дата пред'явлення і номер претензії;</w:t>
            </w:r>
          </w:p>
          <w:p w14:paraId="2E33715B"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обставини, на підставі яких пред'явлено претензію;</w:t>
            </w:r>
          </w:p>
          <w:p w14:paraId="06906EED"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докази, що підтверджують ці обставини;</w:t>
            </w:r>
          </w:p>
          <w:p w14:paraId="6DFC3CC8"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вимоги заявника з посиланням на нормативні акти;</w:t>
            </w:r>
          </w:p>
          <w:p w14:paraId="00B4B7D3"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сума претензії та її розрахунок, якщо претензія підлягає грошовій оцінці;</w:t>
            </w:r>
          </w:p>
          <w:p w14:paraId="2FFCD42C"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платіжні реквізити заявника претензії;</w:t>
            </w:r>
          </w:p>
          <w:p w14:paraId="11647082" w14:textId="77777777" w:rsidR="00EF2965" w:rsidRPr="00952986" w:rsidRDefault="00EF2965" w:rsidP="000505AE">
            <w:pPr>
              <w:pStyle w:val="rvps2"/>
              <w:spacing w:before="0" w:beforeAutospacing="0" w:after="0" w:afterAutospacing="0"/>
              <w:ind w:left="-24" w:firstLine="377"/>
              <w:jc w:val="both"/>
              <w:rPr>
                <w:b/>
                <w:bCs/>
                <w:color w:val="7030A0"/>
                <w:sz w:val="20"/>
                <w:szCs w:val="20"/>
                <w:lang w:val="uk-UA"/>
              </w:rPr>
            </w:pPr>
            <w:r w:rsidRPr="00952986">
              <w:rPr>
                <w:b/>
                <w:bCs/>
                <w:color w:val="7030A0"/>
                <w:sz w:val="20"/>
                <w:szCs w:val="20"/>
                <w:lang w:val="uk-UA"/>
              </w:rPr>
              <w:t>перелік документів, що додаються до претензії.</w:t>
            </w:r>
          </w:p>
          <w:p w14:paraId="1C50B475" w14:textId="77777777" w:rsidR="00EF2965" w:rsidRPr="00952986" w:rsidRDefault="00EF2965" w:rsidP="00126AE6">
            <w:pPr>
              <w:ind w:left="-24"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У разі заподіяння учаснику роздрібного ринку електричної енергії,</w:t>
            </w:r>
            <w:r w:rsidRPr="00952986">
              <w:rPr>
                <w:rFonts w:ascii="Times New Roman" w:hAnsi="Times New Roman" w:cs="Times New Roman"/>
                <w:b/>
                <w:color w:val="0070C0"/>
                <w:sz w:val="20"/>
                <w:szCs w:val="20"/>
                <w:lang w:val="uk-UA"/>
              </w:rPr>
              <w:t xml:space="preserve"> суб’єкту, що належить до особливої групи споживачів, </w:t>
            </w:r>
            <w:r w:rsidRPr="00952986">
              <w:rPr>
                <w:rFonts w:ascii="Times New Roman" w:hAnsi="Times New Roman" w:cs="Times New Roman"/>
                <w:b/>
                <w:color w:val="0070C0"/>
                <w:sz w:val="20"/>
                <w:szCs w:val="20"/>
                <w:lang w:val="uk-UA" w:eastAsia="en-GB" w:bidi="he-IL"/>
              </w:rPr>
              <w:t xml:space="preserve"> збитків у претензії зазначаються підстави та розмір нарахованих збитків. До претензії можуть додаватися документи, які підтверджують вину оператора системи, </w:t>
            </w:r>
            <w:proofErr w:type="spellStart"/>
            <w:r w:rsidRPr="00952986">
              <w:rPr>
                <w:rFonts w:ascii="Times New Roman" w:hAnsi="Times New Roman" w:cs="Times New Roman"/>
                <w:b/>
                <w:color w:val="0070C0"/>
                <w:sz w:val="20"/>
                <w:szCs w:val="20"/>
                <w:lang w:val="uk-UA" w:eastAsia="en-GB" w:bidi="he-IL"/>
              </w:rPr>
              <w:t>електропостачальника</w:t>
            </w:r>
            <w:proofErr w:type="spellEnd"/>
            <w:r w:rsidRPr="00952986">
              <w:rPr>
                <w:rFonts w:ascii="Times New Roman" w:hAnsi="Times New Roman" w:cs="Times New Roman"/>
                <w:b/>
                <w:color w:val="0070C0"/>
                <w:sz w:val="20"/>
                <w:szCs w:val="20"/>
                <w:lang w:val="uk-UA" w:eastAsia="en-GB" w:bidi="he-IL"/>
              </w:rPr>
              <w:t xml:space="preserve">   або споживача та розрахунок нарахованих збитків.</w:t>
            </w:r>
          </w:p>
          <w:p w14:paraId="5F27A081" w14:textId="77777777" w:rsidR="00EF2965" w:rsidRPr="00952986" w:rsidRDefault="00EF2965" w:rsidP="00126AE6">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Учасник роздрібного ринку, суб’єкт, що належить до особливої групи споживачів, протягом 30 календарних днів з дня отримання претензії має:</w:t>
            </w:r>
          </w:p>
          <w:p w14:paraId="0E4550F4" w14:textId="77777777" w:rsidR="00EF2965" w:rsidRPr="00952986" w:rsidRDefault="00EF2965" w:rsidP="00126AE6">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усунути порушення та/або відшкодувати збитки, завдані іншому учаснику роздрібного ринку,</w:t>
            </w:r>
            <w:r w:rsidRPr="00952986">
              <w:rPr>
                <w:rFonts w:ascii="Times New Roman"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eastAsia="en-GB" w:bidi="he-IL"/>
              </w:rPr>
              <w:t>суб’єкту, що належить до особливої групи споживачів, яким було подано претензію;</w:t>
            </w:r>
          </w:p>
          <w:p w14:paraId="77C819B1" w14:textId="77777777" w:rsidR="00EF2965" w:rsidRPr="00952986" w:rsidRDefault="00EF2965" w:rsidP="00126AE6">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повідомити іншого учасника роздрібного ринку,</w:t>
            </w:r>
            <w:r w:rsidRPr="00952986">
              <w:rPr>
                <w:rFonts w:ascii="Times New Roman"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eastAsia="en-GB" w:bidi="he-IL"/>
              </w:rPr>
              <w:t xml:space="preserve">суб’єкта, що належить до особливої групи споживачів, про усунення порушення та/або відшкодування завданих збитків, або  надати йому обґрунтовану відмову щодо задоволення його претензії повністю або частково. </w:t>
            </w:r>
          </w:p>
          <w:p w14:paraId="44F8E9B6" w14:textId="77777777" w:rsidR="00EF2965" w:rsidRPr="00952986" w:rsidRDefault="00EF2965" w:rsidP="00126AE6">
            <w:pPr>
              <w:ind w:firstLine="377"/>
              <w:jc w:val="both"/>
              <w:rPr>
                <w:rFonts w:ascii="Times New Roman" w:hAnsi="Times New Roman" w:cs="Times New Roman"/>
                <w:b/>
                <w:color w:val="7030A0"/>
                <w:sz w:val="20"/>
                <w:szCs w:val="20"/>
                <w:lang w:val="uk-UA" w:eastAsia="en-GB" w:bidi="he-IL"/>
              </w:rPr>
            </w:pPr>
            <w:r w:rsidRPr="00952986">
              <w:rPr>
                <w:rFonts w:ascii="Times New Roman" w:hAnsi="Times New Roman" w:cs="Times New Roman"/>
                <w:b/>
                <w:color w:val="0070C0"/>
                <w:sz w:val="20"/>
                <w:szCs w:val="20"/>
                <w:lang w:val="uk-UA" w:eastAsia="en-GB" w:bidi="he-IL"/>
              </w:rPr>
              <w:t>У разі відмови щодо задоволення претензії, учасник роздрібного ринку,</w:t>
            </w:r>
            <w:r w:rsidRPr="00952986">
              <w:rPr>
                <w:rFonts w:ascii="Times New Roman"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rPr>
              <w:lastRenderedPageBreak/>
              <w:t xml:space="preserve">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 xml:space="preserve">надає документи, </w:t>
            </w:r>
            <w:r w:rsidRPr="00952986">
              <w:rPr>
                <w:rFonts w:ascii="Times New Roman" w:hAnsi="Times New Roman" w:cs="Times New Roman"/>
                <w:b/>
                <w:color w:val="7030A0"/>
                <w:sz w:val="20"/>
                <w:szCs w:val="20"/>
                <w:lang w:val="uk-UA" w:eastAsia="en-GB" w:bidi="he-IL"/>
              </w:rPr>
              <w:t>які підтверджують</w:t>
            </w:r>
            <w:r w:rsidRPr="00952986">
              <w:rPr>
                <w:b/>
                <w:color w:val="7030A0"/>
                <w:sz w:val="20"/>
                <w:szCs w:val="20"/>
                <w:lang w:val="uk-UA"/>
              </w:rPr>
              <w:t xml:space="preserve"> </w:t>
            </w:r>
            <w:r w:rsidRPr="00952986">
              <w:rPr>
                <w:rFonts w:ascii="Times New Roman" w:hAnsi="Times New Roman" w:cs="Times New Roman"/>
                <w:b/>
                <w:color w:val="7030A0"/>
                <w:sz w:val="20"/>
                <w:szCs w:val="20"/>
                <w:lang w:val="uk-UA" w:eastAsia="en-GB" w:bidi="he-IL"/>
              </w:rPr>
              <w:t xml:space="preserve">відсутність своєї вини (за наявності). </w:t>
            </w:r>
          </w:p>
          <w:p w14:paraId="317949AB" w14:textId="77777777" w:rsidR="00EF2965" w:rsidRPr="00952986" w:rsidRDefault="00EF2965" w:rsidP="00126AE6">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Для розгляду претензії учасник роздрібного ринку,</w:t>
            </w:r>
            <w:r w:rsidRPr="00952986">
              <w:rPr>
                <w:rFonts w:ascii="Times New Roman" w:hAnsi="Times New Roman" w:cs="Times New Roman"/>
                <w:b/>
                <w:color w:val="0070C0"/>
                <w:sz w:val="20"/>
                <w:szCs w:val="20"/>
                <w:lang w:val="uk-UA"/>
              </w:rPr>
              <w:t xml:space="preserve"> суб’єкт, що належить до особливої групи споживачів, </w:t>
            </w:r>
            <w:r w:rsidRPr="00952986">
              <w:rPr>
                <w:rFonts w:ascii="Times New Roman" w:hAnsi="Times New Roman" w:cs="Times New Roman"/>
                <w:b/>
                <w:color w:val="0070C0"/>
                <w:sz w:val="20"/>
                <w:szCs w:val="20"/>
                <w:lang w:val="uk-UA" w:eastAsia="en-GB" w:bidi="he-IL"/>
              </w:rPr>
              <w:t>зобов'язані на запит іншої сторони надавати уточнюючу інформацію та документи, необхідні для розгляду претензії.</w:t>
            </w:r>
          </w:p>
          <w:p w14:paraId="15464E03" w14:textId="77777777" w:rsidR="00EF2965" w:rsidRPr="00952986" w:rsidRDefault="00EF2965" w:rsidP="00126AE6">
            <w:pPr>
              <w:ind w:firstLine="377"/>
              <w:jc w:val="both"/>
              <w:rPr>
                <w:rFonts w:ascii="Times New Roman" w:hAnsi="Times New Roman" w:cs="Times New Roman"/>
                <w:b/>
                <w:color w:val="0070C0"/>
                <w:sz w:val="20"/>
                <w:szCs w:val="20"/>
                <w:lang w:val="uk-UA" w:eastAsia="en-GB" w:bidi="he-IL"/>
              </w:rPr>
            </w:pPr>
            <w:r w:rsidRPr="00952986">
              <w:rPr>
                <w:rFonts w:ascii="Times New Roman" w:hAnsi="Times New Roman" w:cs="Times New Roman"/>
                <w:b/>
                <w:color w:val="0070C0"/>
                <w:sz w:val="20"/>
                <w:szCs w:val="20"/>
                <w:lang w:val="uk-UA" w:eastAsia="en-GB" w:bidi="he-IL"/>
              </w:rPr>
              <w:t>Спірні питання щодо відшкодування збитків та/або визначення їх розміру вирішуються сторонами під час розгляду претензії шляхом переговорів між ними або в судовому порядку.</w:t>
            </w:r>
          </w:p>
          <w:p w14:paraId="13BC5CB7" w14:textId="03A38A32" w:rsidR="00AA1AB8" w:rsidRPr="00952986" w:rsidRDefault="00AA1AB8" w:rsidP="00EF2965">
            <w:pPr>
              <w:jc w:val="both"/>
              <w:rPr>
                <w:rFonts w:ascii="Times New Roman" w:hAnsi="Times New Roman" w:cs="Times New Roman"/>
                <w:b/>
                <w:bCs/>
                <w:sz w:val="20"/>
                <w:szCs w:val="20"/>
                <w:lang w:val="uk-UA" w:eastAsia="en-GB" w:bidi="he-IL"/>
              </w:rPr>
            </w:pPr>
          </w:p>
        </w:tc>
        <w:tc>
          <w:tcPr>
            <w:tcW w:w="3942" w:type="dxa"/>
            <w:gridSpan w:val="3"/>
          </w:tcPr>
          <w:p w14:paraId="346243A0"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lastRenderedPageBreak/>
              <w:t>ПрАТ «ДТЕК КИЇВСЬКІ ЕЛЕКТРОМЕРЕЖІ»</w:t>
            </w:r>
          </w:p>
          <w:p w14:paraId="38C90E58" w14:textId="77777777" w:rsidR="00EF2965" w:rsidRPr="00952986" w:rsidRDefault="00EF2965" w:rsidP="00EF2965">
            <w:pPr>
              <w:jc w:val="center"/>
              <w:rPr>
                <w:rFonts w:ascii="Times New Roman" w:hAnsi="Times New Roman" w:cs="Times New Roman"/>
                <w:b/>
                <w:bCs/>
                <w:sz w:val="20"/>
                <w:szCs w:val="20"/>
                <w:lang w:val="uk-UA" w:eastAsia="en-GB" w:bidi="he-IL"/>
              </w:rPr>
            </w:pPr>
          </w:p>
          <w:p w14:paraId="6549E94C"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Ст. 222 Господарського кодексу встановлює, що у </w:t>
            </w:r>
            <w:r w:rsidRPr="00952986">
              <w:rPr>
                <w:rFonts w:ascii="Times New Roman" w:hAnsi="Times New Roman" w:cs="Times New Roman"/>
                <w:color w:val="333333"/>
                <w:sz w:val="20"/>
                <w:szCs w:val="20"/>
                <w:lang w:val="uk-UA"/>
              </w:rPr>
              <w:t>претензії зазначаються:</w:t>
            </w:r>
          </w:p>
          <w:p w14:paraId="5F87FBB3"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повне найменування і поштові реквізити заявника претензії та особи (осіб), якій претензія пред'являється;</w:t>
            </w:r>
          </w:p>
          <w:p w14:paraId="5145967E"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дата пред'явлення і номер претензії;</w:t>
            </w:r>
          </w:p>
          <w:p w14:paraId="75AB4E37"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обставини, на підставі яких пред'явлено претензію;</w:t>
            </w:r>
          </w:p>
          <w:p w14:paraId="47E48A24"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докази, що підтверджують ці обставини;</w:t>
            </w:r>
          </w:p>
          <w:p w14:paraId="25947227"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lastRenderedPageBreak/>
              <w:t>вимоги заявника з посиланням на нормативні акти;</w:t>
            </w:r>
          </w:p>
          <w:p w14:paraId="4AEC0B4C"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сума претензії та її розрахунок, якщо претензія підлягає грошовій оцінці;</w:t>
            </w:r>
          </w:p>
          <w:p w14:paraId="5C7A473D"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платіжні реквізити заявника претензії;</w:t>
            </w:r>
          </w:p>
          <w:p w14:paraId="5A0BC6D3" w14:textId="77777777" w:rsidR="00EF2965" w:rsidRPr="00952986" w:rsidRDefault="00EF2965" w:rsidP="00EF2965">
            <w:pPr>
              <w:pStyle w:val="rvps2"/>
              <w:shd w:val="clear" w:color="auto" w:fill="FFFFFF"/>
              <w:spacing w:before="0" w:beforeAutospacing="0" w:after="0" w:afterAutospacing="0"/>
              <w:ind w:left="40"/>
              <w:jc w:val="both"/>
              <w:rPr>
                <w:color w:val="333333"/>
                <w:sz w:val="20"/>
                <w:szCs w:val="20"/>
                <w:lang w:val="uk-UA"/>
              </w:rPr>
            </w:pPr>
            <w:r w:rsidRPr="00952986">
              <w:rPr>
                <w:color w:val="333333"/>
                <w:sz w:val="20"/>
                <w:szCs w:val="20"/>
                <w:lang w:val="uk-UA"/>
              </w:rPr>
              <w:t>перелік документів, що додаються до претензії.</w:t>
            </w:r>
          </w:p>
          <w:p w14:paraId="10D77A6D"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 Пропонуємо на підставі вимог законодавства передбачити, що має містити саме претензія.</w:t>
            </w:r>
          </w:p>
          <w:p w14:paraId="4BBA59A8"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Встановлювати вину інших осіб не належить до повноважень ОСР (будь якого іншого учасника ринку).</w:t>
            </w:r>
          </w:p>
          <w:p w14:paraId="470E57F9" w14:textId="77777777" w:rsidR="00EF2965" w:rsidRPr="00952986" w:rsidRDefault="00EF2965" w:rsidP="00EF2965">
            <w:pPr>
              <w:jc w:val="both"/>
              <w:rPr>
                <w:rFonts w:ascii="Times New Roman" w:hAnsi="Times New Roman" w:cs="Times New Roman"/>
                <w:sz w:val="20"/>
                <w:szCs w:val="20"/>
                <w:lang w:val="uk-UA"/>
              </w:rPr>
            </w:pPr>
          </w:p>
          <w:p w14:paraId="3C3D8297" w14:textId="77777777"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5B22BA2C"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5066CFF9"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672A3D81"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70D94F4C"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0D24B5E2"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590FC011"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0B6DA503"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67B75B64"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4BC56A01"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2F43CE22"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74EC7318"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11DBF7EA"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5371687E"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p w14:paraId="32FB31F7" w14:textId="77777777" w:rsidR="00126AE6" w:rsidRDefault="00126AE6" w:rsidP="000505AE">
            <w:pPr>
              <w:jc w:val="both"/>
              <w:rPr>
                <w:rFonts w:ascii="Times New Roman" w:hAnsi="Times New Roman" w:cs="Times New Roman"/>
                <w:b/>
                <w:sz w:val="20"/>
                <w:szCs w:val="20"/>
                <w:lang w:val="uk-UA" w:eastAsia="en-GB" w:bidi="he-IL"/>
              </w:rPr>
            </w:pPr>
          </w:p>
          <w:p w14:paraId="049E4416" w14:textId="77777777" w:rsidR="000505AE" w:rsidRPr="00952986" w:rsidRDefault="000505AE" w:rsidP="000505AE">
            <w:pPr>
              <w:jc w:val="both"/>
              <w:rPr>
                <w:rFonts w:ascii="Times New Roman" w:hAnsi="Times New Roman" w:cs="Times New Roman"/>
                <w:b/>
                <w:sz w:val="20"/>
                <w:szCs w:val="20"/>
                <w:lang w:val="uk-UA" w:eastAsia="en-GB" w:bidi="he-IL"/>
              </w:rPr>
            </w:pPr>
            <w:r w:rsidRPr="00CC13A4">
              <w:rPr>
                <w:rFonts w:ascii="Times New Roman" w:hAnsi="Times New Roman" w:cs="Times New Roman"/>
                <w:b/>
                <w:sz w:val="20"/>
                <w:szCs w:val="20"/>
                <w:lang w:val="uk-UA" w:eastAsia="en-GB" w:bidi="he-IL"/>
              </w:rPr>
              <w:t>Потребує обговорення</w:t>
            </w:r>
          </w:p>
          <w:p w14:paraId="01F28EC8" w14:textId="77777777" w:rsidR="000505AE" w:rsidRPr="00952986" w:rsidRDefault="000505AE" w:rsidP="000505AE">
            <w:pPr>
              <w:jc w:val="both"/>
              <w:rPr>
                <w:rFonts w:ascii="Times New Roman" w:hAnsi="Times New Roman" w:cs="Times New Roman"/>
                <w:b/>
                <w:sz w:val="20"/>
                <w:szCs w:val="20"/>
                <w:lang w:val="uk-UA" w:eastAsia="en-GB" w:bidi="he-IL"/>
              </w:rPr>
            </w:pPr>
          </w:p>
          <w:p w14:paraId="246F7025" w14:textId="77777777" w:rsidR="00EF2965" w:rsidRPr="00952986" w:rsidRDefault="00EF2965" w:rsidP="00EF2965">
            <w:pPr>
              <w:jc w:val="both"/>
              <w:rPr>
                <w:rFonts w:ascii="Times New Roman" w:hAnsi="Times New Roman" w:cs="Times New Roman"/>
                <w:b/>
                <w:sz w:val="20"/>
                <w:szCs w:val="20"/>
                <w:lang w:val="uk-UA" w:eastAsia="en-GB" w:bidi="he-IL"/>
              </w:rPr>
            </w:pPr>
          </w:p>
          <w:p w14:paraId="19EE0B1F" w14:textId="77777777" w:rsidR="00EF2965" w:rsidRPr="00952986" w:rsidRDefault="00EF2965" w:rsidP="00EF2965">
            <w:pPr>
              <w:jc w:val="both"/>
              <w:rPr>
                <w:rFonts w:ascii="Times New Roman" w:hAnsi="Times New Roman" w:cs="Times New Roman"/>
                <w:b/>
                <w:sz w:val="20"/>
                <w:szCs w:val="20"/>
                <w:lang w:val="uk-UA" w:eastAsia="en-GB" w:bidi="he-IL"/>
              </w:rPr>
            </w:pPr>
          </w:p>
          <w:p w14:paraId="54158D9D" w14:textId="77777777" w:rsidR="00EF2965" w:rsidRPr="00952986" w:rsidRDefault="00EF2965" w:rsidP="00EF2965">
            <w:pPr>
              <w:jc w:val="both"/>
              <w:rPr>
                <w:rFonts w:ascii="Times New Roman" w:hAnsi="Times New Roman" w:cs="Times New Roman"/>
                <w:b/>
                <w:sz w:val="20"/>
                <w:szCs w:val="20"/>
                <w:lang w:val="uk-UA" w:eastAsia="en-GB" w:bidi="he-IL"/>
              </w:rPr>
            </w:pPr>
          </w:p>
          <w:p w14:paraId="00398613" w14:textId="77777777" w:rsidR="00EF2965" w:rsidRPr="00952986" w:rsidRDefault="00EF2965" w:rsidP="00EF2965">
            <w:pPr>
              <w:jc w:val="both"/>
              <w:rPr>
                <w:rFonts w:ascii="Times New Roman" w:hAnsi="Times New Roman" w:cs="Times New Roman"/>
                <w:b/>
                <w:sz w:val="20"/>
                <w:szCs w:val="20"/>
                <w:lang w:val="uk-UA" w:eastAsia="en-GB" w:bidi="he-IL"/>
              </w:rPr>
            </w:pPr>
          </w:p>
          <w:p w14:paraId="5DF4C929" w14:textId="77777777" w:rsidR="00EF2965" w:rsidRPr="00952986" w:rsidRDefault="00EF2965" w:rsidP="00EF2965">
            <w:pPr>
              <w:jc w:val="both"/>
              <w:rPr>
                <w:rFonts w:ascii="Times New Roman" w:hAnsi="Times New Roman" w:cs="Times New Roman"/>
                <w:b/>
                <w:sz w:val="20"/>
                <w:szCs w:val="20"/>
                <w:lang w:val="uk-UA" w:eastAsia="en-GB" w:bidi="he-IL"/>
              </w:rPr>
            </w:pPr>
          </w:p>
          <w:p w14:paraId="38C7248C" w14:textId="77777777" w:rsidR="00EF2965" w:rsidRPr="00952986" w:rsidRDefault="00EF2965" w:rsidP="00EF2965">
            <w:pPr>
              <w:jc w:val="both"/>
              <w:rPr>
                <w:rFonts w:ascii="Times New Roman" w:hAnsi="Times New Roman" w:cs="Times New Roman"/>
                <w:b/>
                <w:sz w:val="20"/>
                <w:szCs w:val="20"/>
                <w:lang w:val="uk-UA" w:eastAsia="en-GB" w:bidi="he-IL"/>
              </w:rPr>
            </w:pPr>
          </w:p>
          <w:p w14:paraId="6E15F805" w14:textId="77777777" w:rsidR="00EF2965" w:rsidRPr="00952986" w:rsidRDefault="00EF2965" w:rsidP="00EF2965">
            <w:pPr>
              <w:jc w:val="both"/>
              <w:rPr>
                <w:rFonts w:ascii="Times New Roman" w:hAnsi="Times New Roman" w:cs="Times New Roman"/>
                <w:b/>
                <w:sz w:val="20"/>
                <w:szCs w:val="20"/>
                <w:lang w:val="uk-UA" w:eastAsia="en-GB" w:bidi="he-IL"/>
              </w:rPr>
            </w:pPr>
          </w:p>
          <w:p w14:paraId="28BEAB52" w14:textId="77777777" w:rsidR="00EF2965" w:rsidRPr="00952986" w:rsidRDefault="00EF2965" w:rsidP="00EF2965">
            <w:pPr>
              <w:jc w:val="both"/>
              <w:rPr>
                <w:rFonts w:ascii="Times New Roman" w:hAnsi="Times New Roman" w:cs="Times New Roman"/>
                <w:b/>
                <w:sz w:val="20"/>
                <w:szCs w:val="20"/>
                <w:lang w:val="uk-UA" w:eastAsia="en-GB" w:bidi="he-IL"/>
              </w:rPr>
            </w:pPr>
          </w:p>
          <w:p w14:paraId="03F91CD9" w14:textId="77777777" w:rsidR="00EF2965" w:rsidRPr="00952986" w:rsidRDefault="00EF2965" w:rsidP="00EF2965">
            <w:pPr>
              <w:jc w:val="both"/>
              <w:rPr>
                <w:rFonts w:ascii="Times New Roman" w:hAnsi="Times New Roman" w:cs="Times New Roman"/>
                <w:b/>
                <w:sz w:val="20"/>
                <w:szCs w:val="20"/>
                <w:lang w:val="uk-UA" w:eastAsia="en-GB" w:bidi="he-IL"/>
              </w:rPr>
            </w:pPr>
          </w:p>
          <w:p w14:paraId="1C35E697" w14:textId="77777777" w:rsidR="00EF2965" w:rsidRPr="00952986" w:rsidRDefault="00EF2965" w:rsidP="00EF2965">
            <w:pPr>
              <w:jc w:val="both"/>
              <w:rPr>
                <w:rFonts w:ascii="Times New Roman" w:hAnsi="Times New Roman" w:cs="Times New Roman"/>
                <w:b/>
                <w:sz w:val="20"/>
                <w:szCs w:val="20"/>
                <w:lang w:val="uk-UA" w:eastAsia="en-GB" w:bidi="he-IL"/>
              </w:rPr>
            </w:pPr>
          </w:p>
          <w:p w14:paraId="43412920" w14:textId="77777777" w:rsidR="00EF2965" w:rsidRPr="00952986" w:rsidRDefault="00EF2965" w:rsidP="00EF2965">
            <w:pPr>
              <w:jc w:val="both"/>
              <w:rPr>
                <w:rFonts w:ascii="Times New Roman" w:hAnsi="Times New Roman" w:cs="Times New Roman"/>
                <w:b/>
                <w:sz w:val="20"/>
                <w:szCs w:val="20"/>
                <w:lang w:val="uk-UA" w:eastAsia="en-GB" w:bidi="he-IL"/>
              </w:rPr>
            </w:pPr>
          </w:p>
          <w:p w14:paraId="0ECA3089" w14:textId="77777777" w:rsidR="00EF2965" w:rsidRPr="00952986" w:rsidRDefault="00EF2965" w:rsidP="00EF2965">
            <w:pPr>
              <w:jc w:val="both"/>
              <w:rPr>
                <w:rFonts w:ascii="Times New Roman" w:hAnsi="Times New Roman" w:cs="Times New Roman"/>
                <w:b/>
                <w:sz w:val="20"/>
                <w:szCs w:val="20"/>
                <w:lang w:val="uk-UA" w:eastAsia="en-GB" w:bidi="he-IL"/>
              </w:rPr>
            </w:pPr>
          </w:p>
          <w:p w14:paraId="18FA6BF7" w14:textId="77777777" w:rsidR="00EF2965" w:rsidRPr="00952986" w:rsidRDefault="00EF2965" w:rsidP="00EF2965">
            <w:pPr>
              <w:jc w:val="both"/>
              <w:rPr>
                <w:rFonts w:ascii="Times New Roman" w:hAnsi="Times New Roman" w:cs="Times New Roman"/>
                <w:b/>
                <w:sz w:val="20"/>
                <w:szCs w:val="20"/>
                <w:lang w:val="uk-UA" w:eastAsia="en-GB" w:bidi="he-IL"/>
              </w:rPr>
            </w:pPr>
          </w:p>
          <w:p w14:paraId="3035FD91" w14:textId="77777777" w:rsidR="00EF2965" w:rsidRPr="00952986" w:rsidRDefault="00EF2965" w:rsidP="00EF2965">
            <w:pPr>
              <w:jc w:val="both"/>
              <w:rPr>
                <w:rFonts w:ascii="Times New Roman" w:hAnsi="Times New Roman" w:cs="Times New Roman"/>
                <w:b/>
                <w:sz w:val="20"/>
                <w:szCs w:val="20"/>
                <w:lang w:val="uk-UA" w:eastAsia="en-GB" w:bidi="he-IL"/>
              </w:rPr>
            </w:pPr>
          </w:p>
          <w:p w14:paraId="0D34B7E9" w14:textId="77777777" w:rsidR="00EF2965" w:rsidRPr="00952986" w:rsidRDefault="00EF2965" w:rsidP="00EF2965">
            <w:pPr>
              <w:jc w:val="both"/>
              <w:rPr>
                <w:rFonts w:ascii="Times New Roman" w:hAnsi="Times New Roman" w:cs="Times New Roman"/>
                <w:b/>
                <w:sz w:val="20"/>
                <w:szCs w:val="20"/>
                <w:lang w:val="uk-UA" w:eastAsia="en-GB" w:bidi="he-IL"/>
              </w:rPr>
            </w:pPr>
          </w:p>
          <w:p w14:paraId="60BABBA3" w14:textId="77777777" w:rsidR="00EF2965" w:rsidRPr="00952986" w:rsidRDefault="00EF2965" w:rsidP="00EF2965">
            <w:pPr>
              <w:jc w:val="both"/>
              <w:rPr>
                <w:rFonts w:ascii="Times New Roman" w:hAnsi="Times New Roman" w:cs="Times New Roman"/>
                <w:b/>
                <w:sz w:val="20"/>
                <w:szCs w:val="20"/>
                <w:lang w:val="uk-UA" w:eastAsia="en-GB" w:bidi="he-IL"/>
              </w:rPr>
            </w:pPr>
          </w:p>
          <w:p w14:paraId="566A6AC1" w14:textId="77777777" w:rsidR="00EF2965" w:rsidRPr="00952986" w:rsidRDefault="00EF2965" w:rsidP="00EF2965">
            <w:pPr>
              <w:jc w:val="both"/>
              <w:rPr>
                <w:rFonts w:ascii="Times New Roman" w:hAnsi="Times New Roman" w:cs="Times New Roman"/>
                <w:b/>
                <w:sz w:val="20"/>
                <w:szCs w:val="20"/>
                <w:lang w:val="uk-UA" w:eastAsia="en-GB" w:bidi="he-IL"/>
              </w:rPr>
            </w:pPr>
          </w:p>
          <w:p w14:paraId="2CD2A8A9" w14:textId="77777777" w:rsidR="00EF2965" w:rsidRPr="00952986" w:rsidRDefault="00EF2965" w:rsidP="00EF2965">
            <w:pPr>
              <w:jc w:val="both"/>
              <w:rPr>
                <w:rFonts w:ascii="Times New Roman" w:hAnsi="Times New Roman" w:cs="Times New Roman"/>
                <w:b/>
                <w:sz w:val="20"/>
                <w:szCs w:val="20"/>
                <w:lang w:val="uk-UA" w:eastAsia="en-GB" w:bidi="he-IL"/>
              </w:rPr>
            </w:pPr>
          </w:p>
          <w:p w14:paraId="2D028AAB" w14:textId="77777777" w:rsidR="00EF2965" w:rsidRPr="00952986" w:rsidRDefault="00EF2965" w:rsidP="00EF2965">
            <w:pPr>
              <w:jc w:val="both"/>
              <w:rPr>
                <w:rFonts w:ascii="Times New Roman" w:hAnsi="Times New Roman" w:cs="Times New Roman"/>
                <w:b/>
                <w:sz w:val="20"/>
                <w:szCs w:val="20"/>
                <w:lang w:val="uk-UA" w:eastAsia="en-GB" w:bidi="he-IL"/>
              </w:rPr>
            </w:pPr>
          </w:p>
          <w:p w14:paraId="57252A87" w14:textId="77777777" w:rsidR="00EF2965" w:rsidRPr="00952986" w:rsidRDefault="00EF2965" w:rsidP="00EF2965">
            <w:pPr>
              <w:jc w:val="both"/>
              <w:rPr>
                <w:rFonts w:ascii="Times New Roman" w:hAnsi="Times New Roman" w:cs="Times New Roman"/>
                <w:b/>
                <w:sz w:val="20"/>
                <w:szCs w:val="20"/>
                <w:lang w:val="uk-UA" w:eastAsia="en-GB" w:bidi="he-IL"/>
              </w:rPr>
            </w:pPr>
          </w:p>
          <w:p w14:paraId="1104B1A8" w14:textId="77777777" w:rsidR="00EF2965" w:rsidRPr="00952986" w:rsidRDefault="00EF2965" w:rsidP="00EF2965">
            <w:pPr>
              <w:jc w:val="both"/>
              <w:rPr>
                <w:rFonts w:ascii="Times New Roman" w:hAnsi="Times New Roman" w:cs="Times New Roman"/>
                <w:b/>
                <w:sz w:val="20"/>
                <w:szCs w:val="20"/>
                <w:lang w:val="uk-UA" w:eastAsia="en-GB" w:bidi="he-IL"/>
              </w:rPr>
            </w:pPr>
          </w:p>
          <w:p w14:paraId="7AB517EE" w14:textId="77777777" w:rsidR="00EF2965" w:rsidRPr="00952986" w:rsidRDefault="00EF2965" w:rsidP="00EF2965">
            <w:pPr>
              <w:jc w:val="both"/>
              <w:rPr>
                <w:rFonts w:ascii="Times New Roman" w:hAnsi="Times New Roman" w:cs="Times New Roman"/>
                <w:b/>
                <w:sz w:val="20"/>
                <w:szCs w:val="20"/>
                <w:lang w:val="uk-UA" w:eastAsia="en-GB" w:bidi="he-IL"/>
              </w:rPr>
            </w:pPr>
          </w:p>
          <w:p w14:paraId="64B944DA" w14:textId="77777777" w:rsidR="00EF2965" w:rsidRPr="00952986" w:rsidRDefault="00EF2965" w:rsidP="00EF2965">
            <w:pPr>
              <w:jc w:val="both"/>
              <w:rPr>
                <w:rFonts w:ascii="Times New Roman" w:hAnsi="Times New Roman" w:cs="Times New Roman"/>
                <w:b/>
                <w:sz w:val="20"/>
                <w:szCs w:val="20"/>
                <w:lang w:val="uk-UA" w:eastAsia="en-GB" w:bidi="he-IL"/>
              </w:rPr>
            </w:pPr>
          </w:p>
          <w:p w14:paraId="58F0D28C" w14:textId="77777777" w:rsidR="00EF2965" w:rsidRPr="00952986" w:rsidRDefault="00EF2965" w:rsidP="00EF2965">
            <w:pPr>
              <w:jc w:val="both"/>
              <w:rPr>
                <w:rFonts w:ascii="Times New Roman" w:hAnsi="Times New Roman" w:cs="Times New Roman"/>
                <w:b/>
                <w:sz w:val="20"/>
                <w:szCs w:val="20"/>
                <w:lang w:val="uk-UA" w:eastAsia="en-GB" w:bidi="he-IL"/>
              </w:rPr>
            </w:pPr>
          </w:p>
          <w:p w14:paraId="4BA957F2" w14:textId="77777777" w:rsidR="00EF2965" w:rsidRPr="00952986" w:rsidRDefault="00EF2965" w:rsidP="00EF2965">
            <w:pPr>
              <w:jc w:val="both"/>
              <w:rPr>
                <w:rFonts w:ascii="Times New Roman" w:hAnsi="Times New Roman" w:cs="Times New Roman"/>
                <w:b/>
                <w:sz w:val="20"/>
                <w:szCs w:val="20"/>
                <w:lang w:val="uk-UA" w:eastAsia="en-GB" w:bidi="he-IL"/>
              </w:rPr>
            </w:pPr>
          </w:p>
          <w:p w14:paraId="1EDE1A80" w14:textId="77777777" w:rsidR="00EF2965" w:rsidRPr="00952986" w:rsidRDefault="00EF2965" w:rsidP="00EF2965">
            <w:pPr>
              <w:jc w:val="both"/>
              <w:rPr>
                <w:rFonts w:ascii="Times New Roman" w:hAnsi="Times New Roman" w:cs="Times New Roman"/>
                <w:b/>
                <w:sz w:val="20"/>
                <w:szCs w:val="20"/>
                <w:lang w:val="uk-UA" w:eastAsia="en-GB" w:bidi="he-IL"/>
              </w:rPr>
            </w:pPr>
          </w:p>
          <w:p w14:paraId="4E9BBA27" w14:textId="77777777" w:rsidR="00EF2965" w:rsidRPr="00952986" w:rsidRDefault="00EF2965" w:rsidP="00EF2965">
            <w:pPr>
              <w:jc w:val="both"/>
              <w:rPr>
                <w:rFonts w:ascii="Times New Roman" w:hAnsi="Times New Roman" w:cs="Times New Roman"/>
                <w:b/>
                <w:sz w:val="20"/>
                <w:szCs w:val="20"/>
                <w:lang w:val="uk-UA" w:eastAsia="en-GB" w:bidi="he-IL"/>
              </w:rPr>
            </w:pPr>
          </w:p>
          <w:p w14:paraId="2F5EE0F1" w14:textId="77777777" w:rsidR="00EF2965" w:rsidRPr="00952986" w:rsidRDefault="00EF2965" w:rsidP="00EF2965">
            <w:pPr>
              <w:jc w:val="both"/>
              <w:rPr>
                <w:rFonts w:ascii="Times New Roman" w:hAnsi="Times New Roman" w:cs="Times New Roman"/>
                <w:b/>
                <w:sz w:val="20"/>
                <w:szCs w:val="20"/>
                <w:lang w:val="uk-UA" w:eastAsia="en-GB" w:bidi="he-IL"/>
              </w:rPr>
            </w:pPr>
          </w:p>
          <w:p w14:paraId="1A796B04" w14:textId="77777777" w:rsidR="00EF2965" w:rsidRPr="00952986" w:rsidRDefault="00EF2965" w:rsidP="00EF2965">
            <w:pPr>
              <w:jc w:val="both"/>
              <w:rPr>
                <w:rFonts w:ascii="Times New Roman" w:hAnsi="Times New Roman" w:cs="Times New Roman"/>
                <w:b/>
                <w:sz w:val="20"/>
                <w:szCs w:val="20"/>
                <w:lang w:val="uk-UA" w:eastAsia="en-GB" w:bidi="he-IL"/>
              </w:rPr>
            </w:pPr>
          </w:p>
          <w:p w14:paraId="2C02AB3A" w14:textId="77777777" w:rsidR="00EF2965" w:rsidRPr="00952986" w:rsidRDefault="00EF2965" w:rsidP="00EF2965">
            <w:pPr>
              <w:jc w:val="both"/>
              <w:rPr>
                <w:rFonts w:ascii="Times New Roman" w:hAnsi="Times New Roman" w:cs="Times New Roman"/>
                <w:b/>
                <w:sz w:val="20"/>
                <w:szCs w:val="20"/>
                <w:lang w:val="uk-UA" w:eastAsia="en-GB" w:bidi="he-IL"/>
              </w:rPr>
            </w:pPr>
          </w:p>
          <w:p w14:paraId="3E8B9030" w14:textId="77777777" w:rsidR="00EF2965" w:rsidRDefault="00EF2965" w:rsidP="00EF2965">
            <w:pPr>
              <w:jc w:val="both"/>
              <w:rPr>
                <w:rFonts w:ascii="Times New Roman" w:hAnsi="Times New Roman" w:cs="Times New Roman"/>
                <w:b/>
                <w:sz w:val="20"/>
                <w:szCs w:val="20"/>
                <w:lang w:val="uk-UA" w:eastAsia="en-GB" w:bidi="he-IL"/>
              </w:rPr>
            </w:pPr>
          </w:p>
          <w:p w14:paraId="54624D85" w14:textId="77777777" w:rsidR="00CC13A4" w:rsidRDefault="00CC13A4" w:rsidP="00EF2965">
            <w:pPr>
              <w:jc w:val="both"/>
              <w:rPr>
                <w:rFonts w:ascii="Times New Roman" w:hAnsi="Times New Roman" w:cs="Times New Roman"/>
                <w:b/>
                <w:sz w:val="20"/>
                <w:szCs w:val="20"/>
                <w:lang w:val="uk-UA" w:eastAsia="en-GB" w:bidi="he-IL"/>
              </w:rPr>
            </w:pPr>
          </w:p>
          <w:p w14:paraId="18122197" w14:textId="77777777" w:rsidR="00CB36BB" w:rsidRDefault="00CB36BB" w:rsidP="00EF2965">
            <w:pPr>
              <w:jc w:val="both"/>
              <w:rPr>
                <w:rFonts w:ascii="Times New Roman" w:hAnsi="Times New Roman" w:cs="Times New Roman"/>
                <w:b/>
                <w:sz w:val="20"/>
                <w:szCs w:val="20"/>
                <w:lang w:val="uk-UA" w:eastAsia="en-GB" w:bidi="he-IL"/>
              </w:rPr>
            </w:pPr>
          </w:p>
          <w:p w14:paraId="1E366D96" w14:textId="77777777" w:rsidR="00CB36BB" w:rsidRDefault="00CB36BB" w:rsidP="00EF2965">
            <w:pPr>
              <w:jc w:val="both"/>
              <w:rPr>
                <w:rFonts w:ascii="Times New Roman" w:hAnsi="Times New Roman" w:cs="Times New Roman"/>
                <w:b/>
                <w:sz w:val="20"/>
                <w:szCs w:val="20"/>
                <w:lang w:val="uk-UA" w:eastAsia="en-GB" w:bidi="he-IL"/>
              </w:rPr>
            </w:pPr>
          </w:p>
          <w:p w14:paraId="6C151028" w14:textId="77777777" w:rsidR="00CB36BB" w:rsidRDefault="00CB36BB" w:rsidP="00EF2965">
            <w:pPr>
              <w:jc w:val="both"/>
              <w:rPr>
                <w:rFonts w:ascii="Times New Roman" w:hAnsi="Times New Roman" w:cs="Times New Roman"/>
                <w:b/>
                <w:sz w:val="20"/>
                <w:szCs w:val="20"/>
                <w:lang w:val="uk-UA" w:eastAsia="en-GB" w:bidi="he-IL"/>
              </w:rPr>
            </w:pPr>
          </w:p>
          <w:p w14:paraId="1A7EE6AB" w14:textId="77777777" w:rsidR="00CB36BB" w:rsidRDefault="00CB36BB" w:rsidP="00EF2965">
            <w:pPr>
              <w:jc w:val="both"/>
              <w:rPr>
                <w:rFonts w:ascii="Times New Roman" w:hAnsi="Times New Roman" w:cs="Times New Roman"/>
                <w:b/>
                <w:sz w:val="20"/>
                <w:szCs w:val="20"/>
                <w:lang w:val="uk-UA" w:eastAsia="en-GB" w:bidi="he-IL"/>
              </w:rPr>
            </w:pPr>
          </w:p>
          <w:p w14:paraId="438151D6" w14:textId="77777777" w:rsidR="00CB36BB" w:rsidRDefault="00CB36BB" w:rsidP="00EF2965">
            <w:pPr>
              <w:jc w:val="both"/>
              <w:rPr>
                <w:rFonts w:ascii="Times New Roman" w:hAnsi="Times New Roman" w:cs="Times New Roman"/>
                <w:b/>
                <w:sz w:val="20"/>
                <w:szCs w:val="20"/>
                <w:lang w:val="uk-UA" w:eastAsia="en-GB" w:bidi="he-IL"/>
              </w:rPr>
            </w:pPr>
          </w:p>
          <w:p w14:paraId="0C41EE19" w14:textId="77777777" w:rsidR="00CB36BB" w:rsidRDefault="00CB36BB" w:rsidP="00EF2965">
            <w:pPr>
              <w:jc w:val="both"/>
              <w:rPr>
                <w:rFonts w:ascii="Times New Roman" w:hAnsi="Times New Roman" w:cs="Times New Roman"/>
                <w:b/>
                <w:sz w:val="20"/>
                <w:szCs w:val="20"/>
                <w:lang w:val="uk-UA" w:eastAsia="en-GB" w:bidi="he-IL"/>
              </w:rPr>
            </w:pPr>
          </w:p>
          <w:p w14:paraId="4283E4F6" w14:textId="77777777" w:rsidR="00CB36BB" w:rsidRDefault="00CB36BB" w:rsidP="00EF2965">
            <w:pPr>
              <w:jc w:val="both"/>
              <w:rPr>
                <w:rFonts w:ascii="Times New Roman" w:hAnsi="Times New Roman" w:cs="Times New Roman"/>
                <w:b/>
                <w:sz w:val="20"/>
                <w:szCs w:val="20"/>
                <w:lang w:val="uk-UA" w:eastAsia="en-GB" w:bidi="he-IL"/>
              </w:rPr>
            </w:pPr>
          </w:p>
          <w:p w14:paraId="135574BD" w14:textId="77777777" w:rsidR="00CB36BB" w:rsidRDefault="00CB36BB" w:rsidP="00EF2965">
            <w:pPr>
              <w:jc w:val="both"/>
              <w:rPr>
                <w:rFonts w:ascii="Times New Roman" w:hAnsi="Times New Roman" w:cs="Times New Roman"/>
                <w:b/>
                <w:sz w:val="20"/>
                <w:szCs w:val="20"/>
                <w:lang w:val="uk-UA" w:eastAsia="en-GB" w:bidi="he-IL"/>
              </w:rPr>
            </w:pPr>
          </w:p>
          <w:p w14:paraId="60C75051" w14:textId="77777777" w:rsidR="00CB36BB" w:rsidRDefault="00CB36BB" w:rsidP="00EF2965">
            <w:pPr>
              <w:jc w:val="both"/>
              <w:rPr>
                <w:rFonts w:ascii="Times New Roman" w:hAnsi="Times New Roman" w:cs="Times New Roman"/>
                <w:b/>
                <w:sz w:val="20"/>
                <w:szCs w:val="20"/>
                <w:lang w:val="uk-UA" w:eastAsia="en-GB" w:bidi="he-IL"/>
              </w:rPr>
            </w:pPr>
          </w:p>
          <w:p w14:paraId="7CD36986" w14:textId="77777777" w:rsidR="00CB36BB" w:rsidRDefault="00CB36BB" w:rsidP="00EF2965">
            <w:pPr>
              <w:jc w:val="both"/>
              <w:rPr>
                <w:rFonts w:ascii="Times New Roman" w:hAnsi="Times New Roman" w:cs="Times New Roman"/>
                <w:b/>
                <w:sz w:val="20"/>
                <w:szCs w:val="20"/>
                <w:lang w:val="uk-UA" w:eastAsia="en-GB" w:bidi="he-IL"/>
              </w:rPr>
            </w:pPr>
          </w:p>
          <w:p w14:paraId="4D9ED9FC" w14:textId="77777777" w:rsidR="00CB36BB" w:rsidRPr="00952986" w:rsidRDefault="00CB36BB" w:rsidP="00EF2965">
            <w:pPr>
              <w:jc w:val="both"/>
              <w:rPr>
                <w:rFonts w:ascii="Times New Roman" w:hAnsi="Times New Roman" w:cs="Times New Roman"/>
                <w:b/>
                <w:sz w:val="20"/>
                <w:szCs w:val="20"/>
                <w:lang w:val="uk-UA" w:eastAsia="en-GB" w:bidi="he-IL"/>
              </w:rPr>
            </w:pPr>
          </w:p>
          <w:p w14:paraId="5A44D78F" w14:textId="77777777" w:rsidR="00CC13A4" w:rsidRDefault="00CC13A4" w:rsidP="00CC13A4">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lastRenderedPageBreak/>
              <w:t>Потребує обговорення</w:t>
            </w:r>
          </w:p>
          <w:p w14:paraId="1EC7B7D8" w14:textId="16F59F70" w:rsidR="00EF2965" w:rsidRPr="00952986" w:rsidRDefault="00EF2965" w:rsidP="00126AE6">
            <w:pPr>
              <w:jc w:val="both"/>
              <w:rPr>
                <w:rFonts w:ascii="Times New Roman" w:hAnsi="Times New Roman" w:cs="Times New Roman"/>
                <w:b/>
                <w:color w:val="0070C0"/>
                <w:sz w:val="20"/>
                <w:szCs w:val="20"/>
                <w:lang w:val="uk-UA" w:eastAsia="en-GB" w:bidi="he-IL"/>
              </w:rPr>
            </w:pPr>
          </w:p>
        </w:tc>
      </w:tr>
      <w:tr w:rsidR="00EF2965" w:rsidRPr="00F14630" w14:paraId="622162E7" w14:textId="36F3CA83" w:rsidTr="00F009E4">
        <w:trPr>
          <w:trHeight w:val="20"/>
        </w:trPr>
        <w:tc>
          <w:tcPr>
            <w:tcW w:w="4345" w:type="dxa"/>
            <w:gridSpan w:val="2"/>
            <w:vMerge w:val="restart"/>
          </w:tcPr>
          <w:p w14:paraId="44B6A193"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p w14:paraId="4D9FD586" w14:textId="143808CF"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b/>
                <w:color w:val="0070C0"/>
                <w:sz w:val="20"/>
                <w:szCs w:val="20"/>
                <w:lang w:val="uk-UA"/>
              </w:rPr>
              <w:t>8.4.2.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У разі надходження претензії</w:t>
            </w:r>
            <w:r w:rsidRPr="00952986">
              <w:rPr>
                <w:rFonts w:ascii="Times New Roman" w:eastAsia="Calibri" w:hAnsi="Times New Roman" w:cs="Times New Roman"/>
                <w:b/>
                <w:i/>
                <w:strike/>
                <w:color w:val="FF0000"/>
                <w:sz w:val="20"/>
                <w:szCs w:val="20"/>
                <w:lang w:val="uk-UA"/>
              </w:rPr>
              <w:t>/скарги</w:t>
            </w:r>
            <w:r w:rsidRPr="00952986">
              <w:rPr>
                <w:rFonts w:ascii="Times New Roman" w:eastAsia="Calibri" w:hAnsi="Times New Roman" w:cs="Times New Roman"/>
                <w:color w:val="FF0000"/>
                <w:sz w:val="20"/>
                <w:szCs w:val="20"/>
                <w:lang w:val="uk-UA"/>
              </w:rPr>
              <w:t xml:space="preserve"> </w:t>
            </w:r>
            <w:r w:rsidRPr="00952986">
              <w:rPr>
                <w:rFonts w:ascii="Times New Roman" w:eastAsia="Calibri" w:hAnsi="Times New Roman" w:cs="Times New Roman"/>
                <w:color w:val="000000"/>
                <w:sz w:val="20"/>
                <w:szCs w:val="20"/>
                <w:lang w:val="uk-UA"/>
              </w:rPr>
              <w:t>споживача щодо якості електричної енергії оператор системи розглядає її протягом 15 днів з дня отримання претензії</w:t>
            </w:r>
            <w:r w:rsidRPr="00952986">
              <w:rPr>
                <w:rFonts w:ascii="Times New Roman" w:eastAsia="Calibri" w:hAnsi="Times New Roman" w:cs="Times New Roman"/>
                <w:strike/>
                <w:color w:val="FF0000"/>
                <w:sz w:val="20"/>
                <w:szCs w:val="20"/>
                <w:lang w:val="uk-UA"/>
              </w:rPr>
              <w:t>/</w:t>
            </w:r>
            <w:r w:rsidRPr="00952986">
              <w:rPr>
                <w:rFonts w:ascii="Times New Roman" w:eastAsia="Calibri" w:hAnsi="Times New Roman" w:cs="Times New Roman"/>
                <w:b/>
                <w:i/>
                <w:strike/>
                <w:color w:val="FF0000"/>
                <w:sz w:val="20"/>
                <w:szCs w:val="20"/>
                <w:lang w:val="uk-UA"/>
              </w:rPr>
              <w:t>скарги</w:t>
            </w:r>
            <w:r w:rsidRPr="00952986">
              <w:rPr>
                <w:rFonts w:ascii="Times New Roman" w:eastAsia="Calibri" w:hAnsi="Times New Roman" w:cs="Times New Roman"/>
                <w:color w:val="000000"/>
                <w:sz w:val="20"/>
                <w:szCs w:val="20"/>
                <w:lang w:val="uk-UA"/>
              </w:rPr>
              <w:t>, а у разі проведення вимірювань показників якості електричної енергії в точці розподілу (передачі) електричної енергії - протягом 30 днів.</w:t>
            </w:r>
          </w:p>
          <w:p w14:paraId="07CF513F" w14:textId="77777777" w:rsidR="00EF2965" w:rsidRPr="00952986" w:rsidRDefault="00EF2965" w:rsidP="00EF2965">
            <w:pPr>
              <w:ind w:firstLine="240"/>
              <w:jc w:val="both"/>
              <w:rPr>
                <w:rFonts w:ascii="Times New Roman" w:eastAsia="Calibri" w:hAnsi="Times New Roman" w:cs="Times New Roman"/>
                <w:b/>
                <w:i/>
                <w:strike/>
                <w:color w:val="FF0000"/>
                <w:sz w:val="20"/>
                <w:szCs w:val="20"/>
                <w:lang w:val="uk-UA"/>
              </w:rPr>
            </w:pPr>
            <w:r w:rsidRPr="00952986">
              <w:rPr>
                <w:rFonts w:ascii="Times New Roman" w:eastAsia="Calibri" w:hAnsi="Times New Roman" w:cs="Times New Roman"/>
                <w:color w:val="000000"/>
                <w:sz w:val="20"/>
                <w:szCs w:val="20"/>
                <w:lang w:val="uk-UA"/>
              </w:rPr>
              <w:t xml:space="preserve">Розгляд претензій </w:t>
            </w:r>
            <w:r w:rsidRPr="00952986">
              <w:rPr>
                <w:rFonts w:ascii="Times New Roman" w:eastAsia="Calibri" w:hAnsi="Times New Roman" w:cs="Times New Roman"/>
                <w:b/>
                <w:i/>
                <w:strike/>
                <w:color w:val="FF0000"/>
                <w:sz w:val="20"/>
                <w:szCs w:val="20"/>
                <w:lang w:val="uk-UA"/>
              </w:rPr>
              <w:t>та скарг</w:t>
            </w:r>
            <w:r w:rsidRPr="00952986">
              <w:rPr>
                <w:rFonts w:ascii="Times New Roman" w:eastAsia="Calibri" w:hAnsi="Times New Roman" w:cs="Times New Roman"/>
                <w:color w:val="FF0000"/>
                <w:sz w:val="20"/>
                <w:szCs w:val="20"/>
                <w:lang w:val="uk-UA"/>
              </w:rPr>
              <w:t xml:space="preserve"> </w:t>
            </w:r>
            <w:r w:rsidRPr="00952986">
              <w:rPr>
                <w:rFonts w:ascii="Times New Roman" w:eastAsia="Calibri" w:hAnsi="Times New Roman" w:cs="Times New Roman"/>
                <w:color w:val="000000"/>
                <w:sz w:val="20"/>
                <w:szCs w:val="20"/>
                <w:lang w:val="uk-UA"/>
              </w:rPr>
              <w:t xml:space="preserve">споживачів щодо показників якості електричної енергії, вимірювання показників якості електричної енергії, </w:t>
            </w:r>
            <w:r w:rsidRPr="00952986">
              <w:rPr>
                <w:rFonts w:ascii="Times New Roman" w:eastAsia="Calibri" w:hAnsi="Times New Roman" w:cs="Times New Roman"/>
                <w:b/>
                <w:i/>
                <w:strike/>
                <w:color w:val="FF0000"/>
                <w:sz w:val="20"/>
                <w:szCs w:val="20"/>
                <w:lang w:val="uk-UA"/>
              </w:rPr>
              <w:t>претензій щодо</w:t>
            </w:r>
            <w:r w:rsidRPr="00952986">
              <w:rPr>
                <w:rFonts w:ascii="Times New Roman" w:eastAsia="Calibri" w:hAnsi="Times New Roman" w:cs="Times New Roman"/>
                <w:color w:val="FF0000"/>
                <w:sz w:val="20"/>
                <w:szCs w:val="20"/>
                <w:lang w:val="uk-UA"/>
              </w:rPr>
              <w:t xml:space="preserve"> </w:t>
            </w:r>
            <w:r w:rsidRPr="00952986">
              <w:rPr>
                <w:rFonts w:ascii="Times New Roman" w:eastAsia="Calibri" w:hAnsi="Times New Roman" w:cs="Times New Roman"/>
                <w:color w:val="000000"/>
                <w:sz w:val="20"/>
                <w:szCs w:val="20"/>
                <w:lang w:val="uk-UA"/>
              </w:rPr>
              <w:t xml:space="preserve">відшкодування збитків, завданих внаслідок недотримання оператором системи показників якості електропостачання, зокрема внаслідок недотримання показників якості електричної енергії та перерв в електропостачанні, здійснюється відповідно до вимог Кодексу систем розподілу та Кодексу системи передачі </w:t>
            </w:r>
            <w:r w:rsidRPr="00952986">
              <w:rPr>
                <w:rFonts w:ascii="Times New Roman" w:eastAsia="Calibri" w:hAnsi="Times New Roman" w:cs="Times New Roman"/>
                <w:b/>
                <w:i/>
                <w:strike/>
                <w:color w:val="FF0000"/>
                <w:sz w:val="20"/>
                <w:szCs w:val="20"/>
                <w:lang w:val="uk-UA"/>
              </w:rPr>
              <w:t>та/або правил розгляду звернень споживачів щодо дій суб'єктів господарювання, що провадять діяльність у сферах енергетики та/або комунальних послуг, та врегулювання спорів, затверджених Регулятором.</w:t>
            </w:r>
          </w:p>
          <w:p w14:paraId="03E0CCE7" w14:textId="77777777" w:rsidR="00EF2965" w:rsidRPr="00952986" w:rsidRDefault="00EF2965" w:rsidP="00EF2965">
            <w:pPr>
              <w:jc w:val="both"/>
              <w:rPr>
                <w:rFonts w:ascii="Times New Roman" w:hAnsi="Times New Roman" w:cs="Times New Roman"/>
                <w:b/>
                <w:color w:val="0070C0"/>
                <w:sz w:val="20"/>
                <w:szCs w:val="20"/>
                <w:lang w:val="uk-UA" w:eastAsia="en-GB" w:bidi="he-IL"/>
              </w:rPr>
            </w:pPr>
          </w:p>
        </w:tc>
        <w:tc>
          <w:tcPr>
            <w:tcW w:w="4128" w:type="dxa"/>
            <w:gridSpan w:val="3"/>
          </w:tcPr>
          <w:p w14:paraId="6D9F7ACA" w14:textId="2D615CF8" w:rsidR="00EF2965" w:rsidRPr="00952986" w:rsidRDefault="00EF2965" w:rsidP="00EF2965">
            <w:pPr>
              <w:ind w:firstLine="240"/>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АТ «ДТЕК ДНІПРОВСЬКІ ЕЛЕКТРОМЕРЕЖІ»</w:t>
            </w:r>
          </w:p>
          <w:p w14:paraId="67FD0D74" w14:textId="77777777" w:rsidR="00EF2965" w:rsidRPr="00952986" w:rsidRDefault="00EF2965" w:rsidP="00EF2965">
            <w:pPr>
              <w:ind w:firstLine="240"/>
              <w:jc w:val="both"/>
              <w:rPr>
                <w:rFonts w:ascii="Times New Roman" w:hAnsi="Times New Roman" w:cs="Times New Roman"/>
                <w:b/>
                <w:bCs/>
                <w:sz w:val="20"/>
                <w:szCs w:val="20"/>
                <w:lang w:val="uk-UA"/>
              </w:rPr>
            </w:pPr>
          </w:p>
          <w:p w14:paraId="224BB24B" w14:textId="6665BC7E" w:rsidR="00EF2965" w:rsidRPr="00952986" w:rsidRDefault="00EF2965" w:rsidP="00EF2965">
            <w:pPr>
              <w:ind w:firstLine="240"/>
              <w:jc w:val="both"/>
              <w:rPr>
                <w:rFonts w:ascii="Times New Roman" w:eastAsia="Calibri" w:hAnsi="Times New Roman" w:cs="Times New Roman"/>
                <w:b/>
                <w:color w:val="0070C0"/>
                <w:sz w:val="20"/>
                <w:szCs w:val="20"/>
                <w:lang w:val="uk-UA"/>
              </w:rPr>
            </w:pPr>
            <w:r w:rsidRPr="00952986">
              <w:rPr>
                <w:rFonts w:ascii="Times New Roman" w:hAnsi="Times New Roman" w:cs="Times New Roman"/>
                <w:b/>
                <w:bCs/>
                <w:color w:val="7030A0"/>
                <w:sz w:val="20"/>
                <w:szCs w:val="20"/>
                <w:lang w:val="uk-UA"/>
              </w:rPr>
              <w:t>Виключити пункт</w:t>
            </w:r>
          </w:p>
        </w:tc>
        <w:tc>
          <w:tcPr>
            <w:tcW w:w="3942" w:type="dxa"/>
            <w:gridSpan w:val="3"/>
          </w:tcPr>
          <w:p w14:paraId="15E8A8D5" w14:textId="77777777" w:rsidR="00EF2965" w:rsidRPr="00952986" w:rsidRDefault="00EF2965" w:rsidP="00EF2965">
            <w:pPr>
              <w:ind w:firstLine="240"/>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АТ «ДТЕК ДНІПРОВСЬКІ ЕЛЕКТРОМЕРЕЖІ»</w:t>
            </w:r>
          </w:p>
          <w:p w14:paraId="19A1C19B" w14:textId="77777777" w:rsidR="00EF2965" w:rsidRPr="00952986" w:rsidRDefault="00EF2965" w:rsidP="00EF2965">
            <w:pPr>
              <w:ind w:firstLine="240"/>
              <w:jc w:val="both"/>
              <w:rPr>
                <w:rFonts w:ascii="Times New Roman" w:hAnsi="Times New Roman" w:cs="Times New Roman"/>
                <w:b/>
                <w:bCs/>
                <w:sz w:val="20"/>
                <w:szCs w:val="20"/>
                <w:lang w:val="uk-UA"/>
              </w:rPr>
            </w:pPr>
          </w:p>
          <w:p w14:paraId="7B07E7F7" w14:textId="14261F64" w:rsidR="00EF2965" w:rsidRPr="00952986" w:rsidRDefault="00EF2965" w:rsidP="00EF2965">
            <w:pPr>
              <w:ind w:firstLine="240"/>
              <w:jc w:val="both"/>
              <w:rPr>
                <w:rFonts w:ascii="Times New Roman" w:eastAsia="Calibri" w:hAnsi="Times New Roman" w:cs="Times New Roman"/>
                <w:b/>
                <w:color w:val="0070C0"/>
                <w:sz w:val="20"/>
                <w:szCs w:val="20"/>
                <w:lang w:val="uk-UA"/>
              </w:rPr>
            </w:pPr>
            <w:r w:rsidRPr="00952986">
              <w:rPr>
                <w:rFonts w:ascii="Times New Roman" w:eastAsia="Times New Roman" w:hAnsi="Times New Roman" w:cs="Times New Roman"/>
                <w:bCs/>
                <w:sz w:val="20"/>
                <w:szCs w:val="20"/>
                <w:lang w:val="uk-UA"/>
              </w:rPr>
              <w:t>Пункт потребує виключенню, оскільки</w:t>
            </w:r>
            <w:r w:rsidRPr="00952986">
              <w:rPr>
                <w:rFonts w:ascii="Times New Roman" w:eastAsia="Times New Roman" w:hAnsi="Times New Roman" w:cs="Times New Roman"/>
                <w:sz w:val="20"/>
                <w:szCs w:val="20"/>
                <w:lang w:val="uk-UA"/>
              </w:rPr>
              <w:t xml:space="preserve"> «претензія про якість електричної енергії» - це скарга на якість електричної енергії і її розгляд повинен здійснювати у загальному порядку, який описаний у пункті 8.3.</w:t>
            </w:r>
          </w:p>
        </w:tc>
        <w:tc>
          <w:tcPr>
            <w:tcW w:w="3179" w:type="dxa"/>
            <w:gridSpan w:val="2"/>
          </w:tcPr>
          <w:p w14:paraId="29806A97" w14:textId="77777777" w:rsidR="00CC13A4" w:rsidRDefault="00CC13A4" w:rsidP="00126AE6">
            <w:pPr>
              <w:jc w:val="both"/>
              <w:rPr>
                <w:rFonts w:ascii="Times New Roman" w:eastAsia="Calibri" w:hAnsi="Times New Roman" w:cs="Times New Roman"/>
                <w:b/>
                <w:sz w:val="20"/>
                <w:szCs w:val="20"/>
                <w:lang w:val="uk-UA"/>
              </w:rPr>
            </w:pPr>
          </w:p>
          <w:p w14:paraId="3308A3AF" w14:textId="77777777" w:rsidR="00CC13A4" w:rsidRDefault="00CC13A4" w:rsidP="00126AE6">
            <w:pPr>
              <w:jc w:val="both"/>
              <w:rPr>
                <w:rFonts w:ascii="Times New Roman" w:eastAsia="Calibri" w:hAnsi="Times New Roman" w:cs="Times New Roman"/>
                <w:b/>
                <w:sz w:val="20"/>
                <w:szCs w:val="20"/>
                <w:lang w:val="uk-UA"/>
              </w:rPr>
            </w:pPr>
          </w:p>
          <w:p w14:paraId="547ED355" w14:textId="77777777" w:rsidR="00CC13A4" w:rsidRDefault="00CC13A4" w:rsidP="00126AE6">
            <w:pPr>
              <w:jc w:val="both"/>
              <w:rPr>
                <w:rFonts w:ascii="Times New Roman" w:eastAsia="Calibri" w:hAnsi="Times New Roman" w:cs="Times New Roman"/>
                <w:b/>
                <w:sz w:val="20"/>
                <w:szCs w:val="20"/>
                <w:lang w:val="uk-UA"/>
              </w:rPr>
            </w:pPr>
          </w:p>
          <w:p w14:paraId="5F38E25D" w14:textId="6D7C4C0F" w:rsidR="00EF2965" w:rsidRPr="00952986" w:rsidRDefault="00126AE6" w:rsidP="00126AE6">
            <w:pPr>
              <w:jc w:val="both"/>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Потребує обговорення</w:t>
            </w:r>
          </w:p>
          <w:p w14:paraId="41ACC47A" w14:textId="3A71C6F9" w:rsidR="00EF2965" w:rsidRPr="00952986" w:rsidRDefault="00EF2965" w:rsidP="00EF2965">
            <w:pPr>
              <w:ind w:firstLine="240"/>
              <w:jc w:val="both"/>
              <w:rPr>
                <w:rFonts w:ascii="Times New Roman" w:eastAsia="Calibri" w:hAnsi="Times New Roman" w:cs="Times New Roman"/>
                <w:b/>
                <w:color w:val="0070C0"/>
                <w:sz w:val="20"/>
                <w:szCs w:val="20"/>
                <w:lang w:val="uk-UA"/>
              </w:rPr>
            </w:pPr>
          </w:p>
        </w:tc>
      </w:tr>
      <w:tr w:rsidR="00EF2965" w:rsidRPr="00F14630" w14:paraId="75E97A4E" w14:textId="77777777" w:rsidTr="00F009E4">
        <w:trPr>
          <w:trHeight w:val="20"/>
        </w:trPr>
        <w:tc>
          <w:tcPr>
            <w:tcW w:w="4345" w:type="dxa"/>
            <w:gridSpan w:val="2"/>
            <w:vMerge/>
          </w:tcPr>
          <w:p w14:paraId="59C5A66E"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67EA2DBC"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ПрАТ «ДТЕК КИЇВСЬКІ ЕЛЕКТРОМЕРЕЖІ»</w:t>
            </w:r>
          </w:p>
          <w:p w14:paraId="1815AAC5" w14:textId="77777777" w:rsidR="00EF2965" w:rsidRPr="00952986" w:rsidRDefault="00EF2965" w:rsidP="00EF2965">
            <w:pPr>
              <w:jc w:val="both"/>
              <w:rPr>
                <w:rFonts w:ascii="Times New Roman" w:hAnsi="Times New Roman" w:cs="Times New Roman"/>
                <w:b/>
                <w:bCs/>
                <w:sz w:val="20"/>
                <w:szCs w:val="20"/>
                <w:lang w:val="uk-UA" w:eastAsia="en-GB" w:bidi="he-IL"/>
              </w:rPr>
            </w:pPr>
          </w:p>
          <w:p w14:paraId="0E8EB6E9" w14:textId="1DC6404F" w:rsidR="00EF2965" w:rsidRPr="00952986" w:rsidRDefault="00EF2965" w:rsidP="00EF2965">
            <w:pPr>
              <w:ind w:firstLine="240"/>
              <w:jc w:val="both"/>
              <w:rPr>
                <w:rFonts w:ascii="Times New Roman" w:eastAsia="Calibri" w:hAnsi="Times New Roman" w:cs="Times New Roman"/>
                <w:b/>
                <w:bCs/>
                <w:sz w:val="20"/>
                <w:szCs w:val="20"/>
                <w:lang w:val="uk-UA"/>
              </w:rPr>
            </w:pPr>
            <w:r w:rsidRPr="00952986">
              <w:rPr>
                <w:rFonts w:ascii="Times New Roman" w:hAnsi="Times New Roman" w:cs="Times New Roman"/>
                <w:b/>
                <w:bCs/>
                <w:color w:val="7030A0"/>
                <w:sz w:val="20"/>
                <w:szCs w:val="20"/>
                <w:lang w:val="uk-UA"/>
              </w:rPr>
              <w:t>Виключити пункт</w:t>
            </w:r>
          </w:p>
        </w:tc>
        <w:tc>
          <w:tcPr>
            <w:tcW w:w="3942" w:type="dxa"/>
            <w:gridSpan w:val="3"/>
          </w:tcPr>
          <w:p w14:paraId="17DAA6EA" w14:textId="77777777" w:rsidR="00EF2965" w:rsidRPr="00952986" w:rsidRDefault="00EF2965" w:rsidP="00EF2965">
            <w:pPr>
              <w:jc w:val="center"/>
              <w:rPr>
                <w:rFonts w:ascii="Times New Roman" w:hAnsi="Times New Roman" w:cs="Times New Roman"/>
                <w:b/>
                <w:bCs/>
                <w:sz w:val="20"/>
                <w:szCs w:val="20"/>
                <w:lang w:val="uk-UA" w:eastAsia="en-GB" w:bidi="he-IL"/>
              </w:rPr>
            </w:pPr>
            <w:r w:rsidRPr="00952986">
              <w:rPr>
                <w:rFonts w:ascii="Times New Roman" w:hAnsi="Times New Roman" w:cs="Times New Roman"/>
                <w:b/>
                <w:bCs/>
                <w:sz w:val="20"/>
                <w:szCs w:val="20"/>
                <w:lang w:val="uk-UA" w:eastAsia="en-GB" w:bidi="he-IL"/>
              </w:rPr>
              <w:t>ПрАТ «ДТЕК КИЇВСЬКІ ЕЛЕКТРОМЕРЕЖІ»</w:t>
            </w:r>
          </w:p>
          <w:p w14:paraId="3A42304E" w14:textId="77777777" w:rsidR="00EF2965" w:rsidRPr="00952986" w:rsidRDefault="00EF2965" w:rsidP="00EF2965">
            <w:pPr>
              <w:jc w:val="both"/>
              <w:rPr>
                <w:rFonts w:ascii="Times New Roman" w:hAnsi="Times New Roman" w:cs="Times New Roman"/>
                <w:b/>
                <w:bCs/>
                <w:sz w:val="20"/>
                <w:szCs w:val="20"/>
                <w:lang w:val="uk-UA" w:eastAsia="en-GB" w:bidi="he-IL"/>
              </w:rPr>
            </w:pPr>
          </w:p>
          <w:p w14:paraId="140BC02B" w14:textId="6E423713" w:rsidR="00EF2965" w:rsidRPr="00952986" w:rsidRDefault="00EF2965" w:rsidP="00EF2965">
            <w:pPr>
              <w:ind w:firstLine="240"/>
              <w:jc w:val="both"/>
              <w:rPr>
                <w:rFonts w:ascii="Times New Roman" w:eastAsia="Times New Roman" w:hAnsi="Times New Roman" w:cs="Times New Roman"/>
                <w:bCs/>
                <w:sz w:val="20"/>
                <w:szCs w:val="20"/>
                <w:lang w:val="uk-UA"/>
              </w:rPr>
            </w:pPr>
            <w:r w:rsidRPr="00952986">
              <w:rPr>
                <w:rFonts w:ascii="Times New Roman" w:hAnsi="Times New Roman" w:cs="Times New Roman"/>
                <w:bCs/>
                <w:sz w:val="20"/>
                <w:szCs w:val="20"/>
                <w:lang w:val="uk-UA"/>
              </w:rPr>
              <w:t>Пункт потребує виключенню, оскільки</w:t>
            </w:r>
            <w:r w:rsidRPr="00952986">
              <w:rPr>
                <w:rFonts w:ascii="Times New Roman" w:hAnsi="Times New Roman" w:cs="Times New Roman"/>
                <w:sz w:val="20"/>
                <w:szCs w:val="20"/>
                <w:lang w:val="uk-UA"/>
              </w:rPr>
              <w:t xml:space="preserve"> «претензія про якість електричної енергії» - це скарга на якість електричної енергії і її розгляд повинен здійснювати у загальному порядку, який описаний у пункті 8.3.</w:t>
            </w:r>
          </w:p>
        </w:tc>
        <w:tc>
          <w:tcPr>
            <w:tcW w:w="3179" w:type="dxa"/>
            <w:gridSpan w:val="2"/>
          </w:tcPr>
          <w:p w14:paraId="29AA6422" w14:textId="77777777" w:rsidR="00CC13A4" w:rsidRDefault="00CC13A4" w:rsidP="00126AE6">
            <w:pPr>
              <w:jc w:val="both"/>
              <w:rPr>
                <w:rFonts w:ascii="Times New Roman" w:eastAsia="Calibri" w:hAnsi="Times New Roman" w:cs="Times New Roman"/>
                <w:b/>
                <w:sz w:val="20"/>
                <w:szCs w:val="20"/>
                <w:lang w:val="uk-UA"/>
              </w:rPr>
            </w:pPr>
          </w:p>
          <w:p w14:paraId="36E87114" w14:textId="77777777" w:rsidR="00CC13A4" w:rsidRDefault="00CC13A4" w:rsidP="00126AE6">
            <w:pPr>
              <w:jc w:val="both"/>
              <w:rPr>
                <w:rFonts w:ascii="Times New Roman" w:eastAsia="Calibri" w:hAnsi="Times New Roman" w:cs="Times New Roman"/>
                <w:b/>
                <w:sz w:val="20"/>
                <w:szCs w:val="20"/>
                <w:lang w:val="uk-UA"/>
              </w:rPr>
            </w:pPr>
          </w:p>
          <w:p w14:paraId="5271DA69" w14:textId="77777777" w:rsidR="00CC13A4" w:rsidRDefault="00CC13A4" w:rsidP="00126AE6">
            <w:pPr>
              <w:jc w:val="both"/>
              <w:rPr>
                <w:rFonts w:ascii="Times New Roman" w:eastAsia="Calibri" w:hAnsi="Times New Roman" w:cs="Times New Roman"/>
                <w:b/>
                <w:sz w:val="20"/>
                <w:szCs w:val="20"/>
                <w:lang w:val="uk-UA"/>
              </w:rPr>
            </w:pPr>
          </w:p>
          <w:p w14:paraId="2EB3B3E8" w14:textId="0E46F000" w:rsidR="00126AE6" w:rsidRPr="00952986" w:rsidRDefault="00126AE6" w:rsidP="00126AE6">
            <w:pPr>
              <w:jc w:val="both"/>
              <w:rPr>
                <w:rFonts w:ascii="Times New Roman" w:eastAsia="Calibri" w:hAnsi="Times New Roman" w:cs="Times New Roman"/>
                <w:b/>
                <w:sz w:val="20"/>
                <w:szCs w:val="20"/>
                <w:lang w:val="uk-UA"/>
              </w:rPr>
            </w:pPr>
            <w:r>
              <w:rPr>
                <w:rFonts w:ascii="Times New Roman" w:eastAsia="Calibri" w:hAnsi="Times New Roman" w:cs="Times New Roman"/>
                <w:b/>
                <w:sz w:val="20"/>
                <w:szCs w:val="20"/>
                <w:lang w:val="uk-UA"/>
              </w:rPr>
              <w:t>Потребує обговорення</w:t>
            </w:r>
          </w:p>
          <w:p w14:paraId="21D7FBF4" w14:textId="39EB23B0" w:rsidR="00EF2965" w:rsidRPr="00952986" w:rsidRDefault="00EF2965" w:rsidP="00AA1AB8">
            <w:pPr>
              <w:ind w:firstLine="240"/>
              <w:jc w:val="both"/>
              <w:rPr>
                <w:rFonts w:ascii="Times New Roman" w:eastAsia="Calibri" w:hAnsi="Times New Roman" w:cs="Times New Roman"/>
                <w:b/>
                <w:color w:val="0070C0"/>
                <w:sz w:val="20"/>
                <w:szCs w:val="20"/>
                <w:lang w:val="uk-UA"/>
              </w:rPr>
            </w:pPr>
          </w:p>
        </w:tc>
      </w:tr>
      <w:tr w:rsidR="00EF2965" w:rsidRPr="0051289A" w14:paraId="3DB3E2A4" w14:textId="1BFA61B3" w:rsidTr="00F009E4">
        <w:trPr>
          <w:trHeight w:val="20"/>
        </w:trPr>
        <w:tc>
          <w:tcPr>
            <w:tcW w:w="4345" w:type="dxa"/>
            <w:gridSpan w:val="2"/>
          </w:tcPr>
          <w:p w14:paraId="0C52E0B6" w14:textId="1E474FD4" w:rsidR="00EF2965" w:rsidRPr="00952986" w:rsidRDefault="00EF2965" w:rsidP="00EF2965">
            <w:pPr>
              <w:ind w:firstLine="240"/>
              <w:jc w:val="both"/>
              <w:rPr>
                <w:rFonts w:ascii="Times New Roman" w:hAnsi="Times New Roman" w:cs="Times New Roman"/>
                <w:color w:val="0070C0"/>
                <w:sz w:val="20"/>
                <w:szCs w:val="20"/>
                <w:lang w:val="uk-UA"/>
              </w:rPr>
            </w:pPr>
            <w:r w:rsidRPr="00952986">
              <w:rPr>
                <w:rFonts w:ascii="Times New Roman" w:eastAsia="Calibri" w:hAnsi="Times New Roman" w:cs="Times New Roman"/>
                <w:b/>
                <w:color w:val="0070C0"/>
                <w:sz w:val="20"/>
                <w:szCs w:val="20"/>
                <w:lang w:val="uk-UA"/>
              </w:rPr>
              <w:t xml:space="preserve">        </w:t>
            </w:r>
            <w:r w:rsidRPr="00952986">
              <w:rPr>
                <w:rFonts w:ascii="Times New Roman" w:hAnsi="Times New Roman" w:cs="Times New Roman"/>
                <w:b/>
                <w:color w:val="0070C0"/>
                <w:sz w:val="20"/>
                <w:szCs w:val="20"/>
                <w:lang w:val="uk-UA"/>
              </w:rPr>
              <w:t>8.4.3.</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0070C0"/>
                <w:sz w:val="20"/>
                <w:szCs w:val="20"/>
                <w:lang w:val="uk-UA"/>
              </w:rPr>
              <w:t>Виключити</w:t>
            </w:r>
          </w:p>
          <w:p w14:paraId="644D4B2C" w14:textId="77777777" w:rsidR="00EF2965" w:rsidRPr="00952986" w:rsidRDefault="00EF2965" w:rsidP="00EF2965">
            <w:pPr>
              <w:ind w:firstLine="240"/>
              <w:jc w:val="both"/>
              <w:rPr>
                <w:rFonts w:ascii="Times New Roman" w:hAnsi="Times New Roman" w:cs="Times New Roman"/>
                <w:color w:val="0070C0"/>
                <w:sz w:val="20"/>
                <w:szCs w:val="20"/>
                <w:lang w:val="uk-UA"/>
              </w:rPr>
            </w:pPr>
          </w:p>
          <w:p w14:paraId="34490B88" w14:textId="62835B2A"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У разі отримання претензії споживача щодо перерв (обмеження) в електропостачанні, що виникли внаслідок </w:t>
            </w:r>
            <w:r w:rsidRPr="00952986">
              <w:rPr>
                <w:rFonts w:ascii="Times New Roman" w:hAnsi="Times New Roman" w:cs="Times New Roman"/>
                <w:b/>
                <w:i/>
                <w:strike/>
                <w:color w:val="FF0000"/>
                <w:sz w:val="20"/>
                <w:szCs w:val="20"/>
                <w:lang w:val="uk-UA"/>
              </w:rPr>
              <w:lastRenderedPageBreak/>
              <w:t>технологічних порушень у роботі мереж оператора системи або планових робіт без повідомлення споживачів в установленому порядку, оператор системи складає акт про застосування обмеження, у якому зазначається тривалість перерви (обмеження) в електропостачанні.</w:t>
            </w:r>
          </w:p>
          <w:p w14:paraId="714C1D65" w14:textId="77777777"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Акт про застосування обмеження складається у формі у двох примірниках та підписується уповноваженими представниками споживача та оператора системи. Сторони можуть додати до </w:t>
            </w:r>
            <w:proofErr w:type="spellStart"/>
            <w:r w:rsidRPr="00952986">
              <w:rPr>
                <w:rFonts w:ascii="Times New Roman" w:hAnsi="Times New Roman" w:cs="Times New Roman"/>
                <w:b/>
                <w:i/>
                <w:strike/>
                <w:color w:val="FF0000"/>
                <w:sz w:val="20"/>
                <w:szCs w:val="20"/>
                <w:lang w:val="uk-UA"/>
              </w:rPr>
              <w:t>акта</w:t>
            </w:r>
            <w:proofErr w:type="spellEnd"/>
            <w:r w:rsidRPr="00952986">
              <w:rPr>
                <w:rFonts w:ascii="Times New Roman" w:hAnsi="Times New Roman" w:cs="Times New Roman"/>
                <w:b/>
                <w:i/>
                <w:strike/>
                <w:color w:val="FF0000"/>
                <w:sz w:val="20"/>
                <w:szCs w:val="20"/>
                <w:lang w:val="uk-UA"/>
              </w:rPr>
              <w:t xml:space="preserve"> документи, які підтверджують вину іншої сторони або відсутність своєї вини.</w:t>
            </w:r>
          </w:p>
          <w:p w14:paraId="1010A65A" w14:textId="77777777"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Тривалість перерви (обмеження) визначається спільно за документацією споживача та оператора системи відповідно до диспетчерських оперативних документів оператора системи. Якщо перерва в електропостачанні викликана технологічними порушеннями в роботі мереж оператора системи, то для розрахунку обсягу </w:t>
            </w:r>
            <w:proofErr w:type="spellStart"/>
            <w:r w:rsidRPr="00952986">
              <w:rPr>
                <w:rFonts w:ascii="Times New Roman" w:hAnsi="Times New Roman" w:cs="Times New Roman"/>
                <w:b/>
                <w:i/>
                <w:strike/>
                <w:color w:val="FF0000"/>
                <w:sz w:val="20"/>
                <w:szCs w:val="20"/>
                <w:lang w:val="uk-UA"/>
              </w:rPr>
              <w:t>недовідпущеної</w:t>
            </w:r>
            <w:proofErr w:type="spellEnd"/>
            <w:r w:rsidRPr="00952986">
              <w:rPr>
                <w:rFonts w:ascii="Times New Roman" w:hAnsi="Times New Roman" w:cs="Times New Roman"/>
                <w:b/>
                <w:i/>
                <w:strike/>
                <w:color w:val="FF0000"/>
                <w:sz w:val="20"/>
                <w:szCs w:val="20"/>
                <w:lang w:val="uk-UA"/>
              </w:rPr>
              <w:t xml:space="preserve"> електричної енергії тривалість перерви зменшується на проміжок часу, який регламентується Правилами улаштування електроустановок відповідно до категорії надійності електропостачання струмоприймачів споживача.</w:t>
            </w:r>
          </w:p>
          <w:p w14:paraId="69CA8B82" w14:textId="77777777"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Обсяг </w:t>
            </w:r>
            <w:proofErr w:type="spellStart"/>
            <w:r w:rsidRPr="00952986">
              <w:rPr>
                <w:rFonts w:ascii="Times New Roman" w:hAnsi="Times New Roman" w:cs="Times New Roman"/>
                <w:b/>
                <w:i/>
                <w:strike/>
                <w:color w:val="FF0000"/>
                <w:sz w:val="20"/>
                <w:szCs w:val="20"/>
                <w:lang w:val="uk-UA"/>
              </w:rPr>
              <w:t>недовідпущеної</w:t>
            </w:r>
            <w:proofErr w:type="spellEnd"/>
            <w:r w:rsidRPr="00952986">
              <w:rPr>
                <w:rFonts w:ascii="Times New Roman" w:hAnsi="Times New Roman" w:cs="Times New Roman"/>
                <w:b/>
                <w:i/>
                <w:strike/>
                <w:color w:val="FF0000"/>
                <w:sz w:val="20"/>
                <w:szCs w:val="20"/>
                <w:lang w:val="uk-UA"/>
              </w:rPr>
              <w:t xml:space="preserve"> електричної енергії споживачу протягом розрахункового періоду визначається як добуток середньодобового споживання, визначеного за фактом споживання в попередньому розрахунковому періоді, а за його відсутності - за профілем споживання, на час перерви (обмеження) електропостачання з вини оператора системи.</w:t>
            </w:r>
          </w:p>
          <w:p w14:paraId="1A56D8A4" w14:textId="77777777"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Оператор системи зобов'язаний відшкодувати споживачу збитки, що враховують, у тому числі, розрахунковий обсяг </w:t>
            </w:r>
            <w:proofErr w:type="spellStart"/>
            <w:r w:rsidRPr="00952986">
              <w:rPr>
                <w:rFonts w:ascii="Times New Roman" w:hAnsi="Times New Roman" w:cs="Times New Roman"/>
                <w:b/>
                <w:i/>
                <w:strike/>
                <w:color w:val="FF0000"/>
                <w:sz w:val="20"/>
                <w:szCs w:val="20"/>
                <w:lang w:val="uk-UA"/>
              </w:rPr>
              <w:t>недовідпущеної</w:t>
            </w:r>
            <w:proofErr w:type="spellEnd"/>
            <w:r w:rsidRPr="00952986">
              <w:rPr>
                <w:rFonts w:ascii="Times New Roman" w:hAnsi="Times New Roman" w:cs="Times New Roman"/>
                <w:b/>
                <w:i/>
                <w:strike/>
                <w:color w:val="FF0000"/>
                <w:sz w:val="20"/>
                <w:szCs w:val="20"/>
                <w:lang w:val="uk-UA"/>
              </w:rPr>
              <w:t xml:space="preserve"> електричної енергії та ціну на ринку "на добу наперед" у період перерви (обмеження).</w:t>
            </w:r>
          </w:p>
          <w:p w14:paraId="10C1B9F6" w14:textId="77777777" w:rsidR="00EF2965" w:rsidRPr="00952986" w:rsidRDefault="00EF2965" w:rsidP="00EF2965">
            <w:pPr>
              <w:ind w:firstLine="240"/>
              <w:jc w:val="both"/>
              <w:rPr>
                <w:rFonts w:ascii="Times New Roman" w:hAnsi="Times New Roman" w:cs="Times New Roman"/>
                <w:b/>
                <w:i/>
                <w:strike/>
                <w:color w:val="FF0000"/>
                <w:sz w:val="20"/>
                <w:szCs w:val="20"/>
                <w:lang w:val="uk-UA"/>
              </w:rPr>
            </w:pPr>
            <w:r w:rsidRPr="00952986">
              <w:rPr>
                <w:rFonts w:ascii="Times New Roman" w:hAnsi="Times New Roman" w:cs="Times New Roman"/>
                <w:b/>
                <w:i/>
                <w:strike/>
                <w:color w:val="FF0000"/>
                <w:sz w:val="20"/>
                <w:szCs w:val="20"/>
                <w:lang w:val="uk-UA"/>
              </w:rPr>
              <w:t xml:space="preserve">У разі відмови оператора системи від складення </w:t>
            </w:r>
            <w:proofErr w:type="spellStart"/>
            <w:r w:rsidRPr="00952986">
              <w:rPr>
                <w:rFonts w:ascii="Times New Roman" w:hAnsi="Times New Roman" w:cs="Times New Roman"/>
                <w:b/>
                <w:i/>
                <w:strike/>
                <w:color w:val="FF0000"/>
                <w:sz w:val="20"/>
                <w:szCs w:val="20"/>
                <w:lang w:val="uk-UA"/>
              </w:rPr>
              <w:t>акта</w:t>
            </w:r>
            <w:proofErr w:type="spellEnd"/>
            <w:r w:rsidRPr="00952986">
              <w:rPr>
                <w:rFonts w:ascii="Times New Roman" w:hAnsi="Times New Roman" w:cs="Times New Roman"/>
                <w:b/>
                <w:i/>
                <w:strike/>
                <w:color w:val="FF0000"/>
                <w:sz w:val="20"/>
                <w:szCs w:val="20"/>
                <w:lang w:val="uk-UA"/>
              </w:rPr>
              <w:t xml:space="preserve"> про застосування обмеження </w:t>
            </w:r>
            <w:r w:rsidRPr="00952986">
              <w:rPr>
                <w:rFonts w:ascii="Times New Roman" w:hAnsi="Times New Roman" w:cs="Times New Roman"/>
                <w:b/>
                <w:i/>
                <w:strike/>
                <w:color w:val="FF0000"/>
                <w:sz w:val="20"/>
                <w:szCs w:val="20"/>
                <w:lang w:val="uk-UA"/>
              </w:rPr>
              <w:lastRenderedPageBreak/>
              <w:t xml:space="preserve">споживач самостійно складає акт про застосування обмеження та зазначає в ньому тривалість перерви (обмеження) та обсяг </w:t>
            </w:r>
            <w:proofErr w:type="spellStart"/>
            <w:r w:rsidRPr="00952986">
              <w:rPr>
                <w:rFonts w:ascii="Times New Roman" w:hAnsi="Times New Roman" w:cs="Times New Roman"/>
                <w:b/>
                <w:i/>
                <w:strike/>
                <w:color w:val="FF0000"/>
                <w:sz w:val="20"/>
                <w:szCs w:val="20"/>
                <w:lang w:val="uk-UA"/>
              </w:rPr>
              <w:t>недовідпущеної</w:t>
            </w:r>
            <w:proofErr w:type="spellEnd"/>
            <w:r w:rsidRPr="00952986">
              <w:rPr>
                <w:rFonts w:ascii="Times New Roman" w:hAnsi="Times New Roman" w:cs="Times New Roman"/>
                <w:b/>
                <w:i/>
                <w:strike/>
                <w:color w:val="FF0000"/>
                <w:sz w:val="20"/>
                <w:szCs w:val="20"/>
                <w:lang w:val="uk-UA"/>
              </w:rPr>
              <w:t xml:space="preserve"> споживачу електричної енергії виходячи з даних, наявних у споживача, після чого надсилає (надає) цей акт оператору системи. Акт про застосування обмеження має бути надісланий споживачем на адресу оператора системи рекомендованим листом з повідомленням про вручення поштових відправлень або вручений представнику оператора системи розподілу особисто за місцем знаходження оператора системи. При врученні </w:t>
            </w:r>
            <w:proofErr w:type="spellStart"/>
            <w:r w:rsidRPr="00952986">
              <w:rPr>
                <w:rFonts w:ascii="Times New Roman" w:hAnsi="Times New Roman" w:cs="Times New Roman"/>
                <w:b/>
                <w:i/>
                <w:strike/>
                <w:color w:val="FF0000"/>
                <w:sz w:val="20"/>
                <w:szCs w:val="20"/>
                <w:lang w:val="uk-UA"/>
              </w:rPr>
              <w:t>акта</w:t>
            </w:r>
            <w:proofErr w:type="spellEnd"/>
            <w:r w:rsidRPr="00952986">
              <w:rPr>
                <w:rFonts w:ascii="Times New Roman" w:hAnsi="Times New Roman" w:cs="Times New Roman"/>
                <w:b/>
                <w:i/>
                <w:strike/>
                <w:color w:val="FF0000"/>
                <w:sz w:val="20"/>
                <w:szCs w:val="20"/>
                <w:lang w:val="uk-UA"/>
              </w:rPr>
              <w:t xml:space="preserve"> про застосування обмеження особисто оператор системи має поставити на екземплярі </w:t>
            </w:r>
            <w:proofErr w:type="spellStart"/>
            <w:r w:rsidRPr="00952986">
              <w:rPr>
                <w:rFonts w:ascii="Times New Roman" w:hAnsi="Times New Roman" w:cs="Times New Roman"/>
                <w:b/>
                <w:i/>
                <w:strike/>
                <w:color w:val="FF0000"/>
                <w:sz w:val="20"/>
                <w:szCs w:val="20"/>
                <w:lang w:val="uk-UA"/>
              </w:rPr>
              <w:t>акта</w:t>
            </w:r>
            <w:proofErr w:type="spellEnd"/>
            <w:r w:rsidRPr="00952986">
              <w:rPr>
                <w:rFonts w:ascii="Times New Roman" w:hAnsi="Times New Roman" w:cs="Times New Roman"/>
                <w:b/>
                <w:i/>
                <w:strike/>
                <w:color w:val="FF0000"/>
                <w:sz w:val="20"/>
                <w:szCs w:val="20"/>
                <w:lang w:val="uk-UA"/>
              </w:rPr>
              <w:t xml:space="preserve"> споживача відмітку про його отримання. Оператор системи протягом 5 робочих днів з моменту його отримання має погодити акт та здійснити відповідне відшкодування або надати обґрунтовані зауваження до нього шляхом надіслання споживачу відповідного письмового повідомлення рекомендованим листом з повідомленням про вручення поштових відправлень.</w:t>
            </w:r>
          </w:p>
          <w:p w14:paraId="5EAEF4F5"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p w14:paraId="78F83E35" w14:textId="3209EE0F" w:rsidR="00EF2965" w:rsidRPr="00952986" w:rsidRDefault="00EF2965" w:rsidP="00EF2965">
            <w:pPr>
              <w:ind w:firstLine="240"/>
              <w:jc w:val="both"/>
              <w:rPr>
                <w:rFonts w:ascii="Times New Roman" w:eastAsia="Calibri" w:hAnsi="Times New Roman" w:cs="Times New Roman"/>
                <w:b/>
                <w:color w:val="0070C0"/>
                <w:sz w:val="20"/>
                <w:szCs w:val="20"/>
                <w:lang w:val="uk-UA"/>
              </w:rPr>
            </w:pPr>
            <w:r w:rsidRPr="00952986">
              <w:rPr>
                <w:rFonts w:ascii="Times New Roman" w:eastAsia="Times New Roman" w:hAnsi="Times New Roman" w:cs="Times New Roman"/>
                <w:b/>
                <w:sz w:val="20"/>
                <w:szCs w:val="20"/>
                <w:lang w:val="uk-UA" w:eastAsia="en-GB" w:bidi="he-IL"/>
              </w:rPr>
              <w:t>У зв’язку з цим пункти 8.4.4 – 8.4.7 вважати відповідно пунктами 8.4.3 – 8.4.6;</w:t>
            </w:r>
          </w:p>
          <w:p w14:paraId="55AF35E8" w14:textId="43DA99BF"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14B51973" w14:textId="77777777" w:rsidR="00EF2965" w:rsidRPr="00952986" w:rsidRDefault="00EF2965" w:rsidP="00EF2965">
            <w:pPr>
              <w:ind w:firstLine="240"/>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lastRenderedPageBreak/>
              <w:t>Громадська спілка «Асоціація сонячної енергетики України»</w:t>
            </w:r>
          </w:p>
          <w:p w14:paraId="1DA05B9D" w14:textId="77777777" w:rsidR="00EF2965" w:rsidRPr="00952986" w:rsidRDefault="00EF2965" w:rsidP="00EF2965">
            <w:pPr>
              <w:widowControl w:val="0"/>
              <w:tabs>
                <w:tab w:val="left" w:pos="1952"/>
                <w:tab w:val="left" w:pos="2261"/>
              </w:tabs>
              <w:autoSpaceDE w:val="0"/>
              <w:autoSpaceDN w:val="0"/>
              <w:ind w:left="113" w:right="84" w:firstLine="240"/>
              <w:jc w:val="both"/>
              <w:rPr>
                <w:rFonts w:ascii="Times New Roman" w:eastAsia="Times New Roman" w:hAnsi="Times New Roman" w:cs="Times New Roman"/>
                <w:i/>
                <w:sz w:val="20"/>
                <w:szCs w:val="20"/>
                <w:lang w:val="uk-UA"/>
              </w:rPr>
            </w:pPr>
          </w:p>
          <w:p w14:paraId="1FBACCB7" w14:textId="2364F29A" w:rsidR="00EF2965" w:rsidRPr="00952986" w:rsidRDefault="00EF2965" w:rsidP="00EF2965">
            <w:pPr>
              <w:widowControl w:val="0"/>
              <w:tabs>
                <w:tab w:val="left" w:pos="1952"/>
                <w:tab w:val="left" w:pos="2261"/>
              </w:tabs>
              <w:autoSpaceDE w:val="0"/>
              <w:autoSpaceDN w:val="0"/>
              <w:ind w:left="113" w:right="84" w:firstLine="240"/>
              <w:jc w:val="both"/>
              <w:rPr>
                <w:rFonts w:ascii="Times New Roman" w:eastAsia="Times New Roman" w:hAnsi="Times New Roman" w:cs="Times New Roman"/>
                <w:b/>
                <w:bCs/>
                <w:iCs/>
                <w:spacing w:val="-1"/>
                <w:sz w:val="20"/>
                <w:szCs w:val="20"/>
                <w:lang w:val="uk-UA"/>
              </w:rPr>
            </w:pPr>
            <w:r w:rsidRPr="00952986">
              <w:rPr>
                <w:rFonts w:ascii="Times New Roman" w:eastAsia="Times New Roman" w:hAnsi="Times New Roman" w:cs="Times New Roman"/>
                <w:b/>
                <w:bCs/>
                <w:iCs/>
                <w:color w:val="7030A0"/>
                <w:sz w:val="20"/>
                <w:szCs w:val="20"/>
                <w:lang w:val="uk-UA"/>
              </w:rPr>
              <w:t>Пропонуємо</w:t>
            </w:r>
            <w:r w:rsidRPr="00952986">
              <w:rPr>
                <w:rFonts w:ascii="Times New Roman" w:eastAsia="Times New Roman" w:hAnsi="Times New Roman" w:cs="Times New Roman"/>
                <w:b/>
                <w:bCs/>
                <w:iCs/>
                <w:color w:val="7030A0"/>
                <w:spacing w:val="1"/>
                <w:sz w:val="20"/>
                <w:szCs w:val="20"/>
                <w:lang w:val="uk-UA"/>
              </w:rPr>
              <w:t xml:space="preserve"> </w:t>
            </w:r>
            <w:r w:rsidRPr="00952986">
              <w:rPr>
                <w:rFonts w:ascii="Times New Roman" w:eastAsia="Times New Roman" w:hAnsi="Times New Roman" w:cs="Times New Roman"/>
                <w:b/>
                <w:bCs/>
                <w:iCs/>
                <w:color w:val="7030A0"/>
                <w:sz w:val="20"/>
                <w:szCs w:val="20"/>
                <w:lang w:val="uk-UA"/>
              </w:rPr>
              <w:t>залишити</w:t>
            </w:r>
            <w:r w:rsidRPr="00952986">
              <w:rPr>
                <w:rFonts w:ascii="Times New Roman" w:eastAsia="Times New Roman" w:hAnsi="Times New Roman" w:cs="Times New Roman"/>
                <w:b/>
                <w:bCs/>
                <w:iCs/>
                <w:color w:val="7030A0"/>
                <w:spacing w:val="-57"/>
                <w:sz w:val="20"/>
                <w:szCs w:val="20"/>
                <w:lang w:val="uk-UA"/>
              </w:rPr>
              <w:t xml:space="preserve">        </w:t>
            </w:r>
            <w:r w:rsidRPr="00952986">
              <w:rPr>
                <w:rFonts w:ascii="Times New Roman" w:eastAsia="Times New Roman" w:hAnsi="Times New Roman" w:cs="Times New Roman"/>
                <w:b/>
                <w:bCs/>
                <w:iCs/>
                <w:color w:val="7030A0"/>
                <w:sz w:val="20"/>
                <w:szCs w:val="20"/>
                <w:lang w:val="uk-UA"/>
              </w:rPr>
              <w:t>даний</w:t>
            </w:r>
            <w:r w:rsidRPr="00952986">
              <w:rPr>
                <w:rFonts w:ascii="Times New Roman" w:eastAsia="Times New Roman" w:hAnsi="Times New Roman" w:cs="Times New Roman"/>
                <w:b/>
                <w:bCs/>
                <w:iCs/>
                <w:color w:val="7030A0"/>
                <w:spacing w:val="1"/>
                <w:sz w:val="20"/>
                <w:szCs w:val="20"/>
                <w:lang w:val="uk-UA"/>
              </w:rPr>
              <w:t xml:space="preserve"> </w:t>
            </w:r>
            <w:r w:rsidRPr="00952986">
              <w:rPr>
                <w:rFonts w:ascii="Times New Roman" w:eastAsia="Times New Roman" w:hAnsi="Times New Roman" w:cs="Times New Roman"/>
                <w:b/>
                <w:bCs/>
                <w:iCs/>
                <w:color w:val="7030A0"/>
                <w:sz w:val="20"/>
                <w:szCs w:val="20"/>
                <w:lang w:val="uk-UA"/>
              </w:rPr>
              <w:t>пункт</w:t>
            </w:r>
            <w:r w:rsidRPr="00952986">
              <w:rPr>
                <w:rFonts w:ascii="Times New Roman" w:eastAsia="Times New Roman" w:hAnsi="Times New Roman" w:cs="Times New Roman"/>
                <w:b/>
                <w:bCs/>
                <w:iCs/>
                <w:color w:val="7030A0"/>
                <w:spacing w:val="1"/>
                <w:sz w:val="20"/>
                <w:szCs w:val="20"/>
                <w:lang w:val="uk-UA"/>
              </w:rPr>
              <w:t xml:space="preserve"> </w:t>
            </w:r>
            <w:r w:rsidRPr="00952986">
              <w:rPr>
                <w:rFonts w:ascii="Times New Roman" w:eastAsia="Times New Roman" w:hAnsi="Times New Roman" w:cs="Times New Roman"/>
                <w:b/>
                <w:bCs/>
                <w:iCs/>
                <w:color w:val="7030A0"/>
                <w:sz w:val="20"/>
                <w:szCs w:val="20"/>
                <w:lang w:val="uk-UA"/>
              </w:rPr>
              <w:t>в</w:t>
            </w:r>
            <w:r w:rsidRPr="00952986">
              <w:rPr>
                <w:rFonts w:ascii="Times New Roman" w:eastAsia="Times New Roman" w:hAnsi="Times New Roman" w:cs="Times New Roman"/>
                <w:b/>
                <w:bCs/>
                <w:iCs/>
                <w:color w:val="7030A0"/>
                <w:spacing w:val="1"/>
                <w:sz w:val="20"/>
                <w:szCs w:val="20"/>
                <w:lang w:val="uk-UA"/>
              </w:rPr>
              <w:t xml:space="preserve"> </w:t>
            </w:r>
            <w:r w:rsidRPr="00952986">
              <w:rPr>
                <w:rFonts w:ascii="Times New Roman" w:eastAsia="Times New Roman" w:hAnsi="Times New Roman" w:cs="Times New Roman"/>
                <w:b/>
                <w:bCs/>
                <w:iCs/>
                <w:color w:val="7030A0"/>
                <w:sz w:val="20"/>
                <w:szCs w:val="20"/>
                <w:lang w:val="uk-UA"/>
              </w:rPr>
              <w:t>чинній</w:t>
            </w:r>
            <w:r w:rsidRPr="00952986">
              <w:rPr>
                <w:rFonts w:ascii="Times New Roman" w:eastAsia="Times New Roman" w:hAnsi="Times New Roman" w:cs="Times New Roman"/>
                <w:b/>
                <w:bCs/>
                <w:iCs/>
                <w:color w:val="7030A0"/>
                <w:spacing w:val="1"/>
                <w:sz w:val="20"/>
                <w:szCs w:val="20"/>
                <w:lang w:val="uk-UA"/>
              </w:rPr>
              <w:t xml:space="preserve"> </w:t>
            </w:r>
            <w:r w:rsidRPr="00952986">
              <w:rPr>
                <w:rFonts w:ascii="Times New Roman" w:eastAsia="Times New Roman" w:hAnsi="Times New Roman" w:cs="Times New Roman"/>
                <w:b/>
                <w:bCs/>
                <w:iCs/>
                <w:color w:val="7030A0"/>
                <w:sz w:val="20"/>
                <w:szCs w:val="20"/>
                <w:lang w:val="uk-UA"/>
              </w:rPr>
              <w:t>редакції</w:t>
            </w:r>
          </w:p>
        </w:tc>
        <w:tc>
          <w:tcPr>
            <w:tcW w:w="3942" w:type="dxa"/>
            <w:gridSpan w:val="3"/>
          </w:tcPr>
          <w:p w14:paraId="02650721" w14:textId="77777777" w:rsidR="00EF2965" w:rsidRPr="00952986" w:rsidRDefault="00EF2965" w:rsidP="00EF2965">
            <w:pPr>
              <w:ind w:firstLine="240"/>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Громадська спілка «Асоціація сонячної енергетики України»</w:t>
            </w:r>
          </w:p>
          <w:p w14:paraId="78CF21A0" w14:textId="77777777" w:rsidR="00EF2965" w:rsidRPr="00952986" w:rsidRDefault="00EF2965" w:rsidP="00EF2965">
            <w:pPr>
              <w:widowControl w:val="0"/>
              <w:tabs>
                <w:tab w:val="left" w:pos="1952"/>
                <w:tab w:val="left" w:pos="2261"/>
              </w:tabs>
              <w:autoSpaceDE w:val="0"/>
              <w:autoSpaceDN w:val="0"/>
              <w:ind w:left="113" w:right="84" w:firstLine="240"/>
              <w:jc w:val="both"/>
              <w:rPr>
                <w:rFonts w:ascii="Times New Roman" w:eastAsia="Times New Roman" w:hAnsi="Times New Roman" w:cs="Times New Roman"/>
                <w:i/>
                <w:sz w:val="20"/>
                <w:szCs w:val="20"/>
                <w:lang w:val="uk-UA"/>
              </w:rPr>
            </w:pPr>
          </w:p>
          <w:p w14:paraId="2E42B2F4" w14:textId="3551D70A" w:rsidR="00EF2965" w:rsidRPr="00952986" w:rsidRDefault="00EF2965" w:rsidP="00EF2965">
            <w:pPr>
              <w:ind w:firstLine="240"/>
              <w:jc w:val="both"/>
              <w:rPr>
                <w:rFonts w:ascii="Times New Roman" w:eastAsia="Calibri" w:hAnsi="Times New Roman" w:cs="Times New Roman"/>
                <w:b/>
                <w:iCs/>
                <w:color w:val="0070C0"/>
                <w:sz w:val="20"/>
                <w:szCs w:val="20"/>
                <w:lang w:val="uk-UA"/>
              </w:rPr>
            </w:pPr>
            <w:r w:rsidRPr="00952986">
              <w:rPr>
                <w:rFonts w:ascii="Times New Roman" w:eastAsia="Times New Roman" w:hAnsi="Times New Roman" w:cs="Times New Roman"/>
                <w:iCs/>
                <w:sz w:val="20"/>
                <w:szCs w:val="20"/>
                <w:lang w:val="uk-UA"/>
              </w:rPr>
              <w:t>Виключення</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пункту</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8.4.3. погіршить становище</w:t>
            </w:r>
            <w:r w:rsidRPr="00952986">
              <w:rPr>
                <w:rFonts w:ascii="Times New Roman" w:eastAsia="Times New Roman" w:hAnsi="Times New Roman" w:cs="Times New Roman"/>
                <w:iCs/>
                <w:spacing w:val="-58"/>
                <w:sz w:val="20"/>
                <w:szCs w:val="20"/>
                <w:lang w:val="uk-UA"/>
              </w:rPr>
              <w:t xml:space="preserve"> </w:t>
            </w:r>
            <w:r w:rsidRPr="00952986">
              <w:rPr>
                <w:rFonts w:ascii="Times New Roman" w:eastAsia="Times New Roman" w:hAnsi="Times New Roman" w:cs="Times New Roman"/>
                <w:iCs/>
                <w:sz w:val="20"/>
                <w:szCs w:val="20"/>
                <w:lang w:val="uk-UA"/>
              </w:rPr>
              <w:t xml:space="preserve">споживача. Статтею  </w:t>
            </w:r>
            <w:r w:rsidRPr="00952986">
              <w:rPr>
                <w:rFonts w:ascii="Times New Roman" w:eastAsia="Times New Roman" w:hAnsi="Times New Roman" w:cs="Times New Roman"/>
                <w:iCs/>
                <w:spacing w:val="49"/>
                <w:sz w:val="20"/>
                <w:szCs w:val="20"/>
                <w:lang w:val="uk-UA"/>
              </w:rPr>
              <w:t xml:space="preserve"> </w:t>
            </w:r>
            <w:r w:rsidRPr="00952986">
              <w:rPr>
                <w:rFonts w:ascii="Times New Roman" w:eastAsia="Times New Roman" w:hAnsi="Times New Roman" w:cs="Times New Roman"/>
                <w:iCs/>
                <w:sz w:val="20"/>
                <w:szCs w:val="20"/>
                <w:lang w:val="uk-UA"/>
              </w:rPr>
              <w:t xml:space="preserve">22 КУ  </w:t>
            </w:r>
            <w:proofErr w:type="spellStart"/>
            <w:r w:rsidRPr="00952986">
              <w:rPr>
                <w:rFonts w:ascii="Times New Roman" w:eastAsia="Times New Roman" w:hAnsi="Times New Roman" w:cs="Times New Roman"/>
                <w:iCs/>
                <w:sz w:val="20"/>
                <w:szCs w:val="20"/>
                <w:lang w:val="uk-UA"/>
              </w:rPr>
              <w:lastRenderedPageBreak/>
              <w:t>передбаченот</w:t>
            </w:r>
            <w:r w:rsidRPr="00952986">
              <w:rPr>
                <w:rFonts w:ascii="Times New Roman" w:eastAsia="Times New Roman" w:hAnsi="Times New Roman" w:cs="Times New Roman"/>
                <w:iCs/>
                <w:color w:val="1F1F1F"/>
                <w:sz w:val="20"/>
                <w:szCs w:val="20"/>
                <w:lang w:val="uk-UA"/>
              </w:rPr>
              <w:t>при</w:t>
            </w:r>
            <w:proofErr w:type="spellEnd"/>
            <w:r w:rsidRPr="00952986">
              <w:rPr>
                <w:rFonts w:ascii="Times New Roman" w:eastAsia="Times New Roman" w:hAnsi="Times New Roman" w:cs="Times New Roman"/>
                <w:iCs/>
                <w:color w:val="1F1F1F"/>
                <w:spacing w:val="-63"/>
                <w:sz w:val="20"/>
                <w:szCs w:val="20"/>
                <w:lang w:val="uk-UA"/>
              </w:rPr>
              <w:t xml:space="preserve"> </w:t>
            </w:r>
            <w:r w:rsidRPr="00952986">
              <w:rPr>
                <w:rFonts w:ascii="Times New Roman" w:eastAsia="Times New Roman" w:hAnsi="Times New Roman" w:cs="Times New Roman"/>
                <w:iCs/>
                <w:color w:val="1F1F1F"/>
                <w:sz w:val="20"/>
                <w:szCs w:val="20"/>
                <w:lang w:val="uk-UA"/>
              </w:rPr>
              <w:t>прийнятті нових законів або</w:t>
            </w:r>
            <w:r w:rsidRPr="00952986">
              <w:rPr>
                <w:rFonts w:ascii="Times New Roman" w:eastAsia="Times New Roman" w:hAnsi="Times New Roman" w:cs="Times New Roman"/>
                <w:iCs/>
                <w:color w:val="1F1F1F"/>
                <w:spacing w:val="-57"/>
                <w:sz w:val="20"/>
                <w:szCs w:val="20"/>
                <w:lang w:val="uk-UA"/>
              </w:rPr>
              <w:t xml:space="preserve"> </w:t>
            </w:r>
            <w:r w:rsidRPr="00952986">
              <w:rPr>
                <w:rFonts w:ascii="Times New Roman" w:eastAsia="Times New Roman" w:hAnsi="Times New Roman" w:cs="Times New Roman"/>
                <w:iCs/>
                <w:color w:val="1F1F1F"/>
                <w:sz w:val="20"/>
                <w:szCs w:val="20"/>
                <w:lang w:val="uk-UA"/>
              </w:rPr>
              <w:t>внесенні</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змін</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до</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чинних</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законів</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не</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допускається</w:t>
            </w:r>
            <w:r w:rsidRPr="00952986">
              <w:rPr>
                <w:rFonts w:ascii="Times New Roman" w:eastAsia="Times New Roman" w:hAnsi="Times New Roman" w:cs="Times New Roman"/>
                <w:iCs/>
                <w:color w:val="1F1F1F"/>
                <w:spacing w:val="-57"/>
                <w:sz w:val="20"/>
                <w:szCs w:val="20"/>
                <w:lang w:val="uk-UA"/>
              </w:rPr>
              <w:t xml:space="preserve"> </w:t>
            </w:r>
            <w:r w:rsidRPr="00952986">
              <w:rPr>
                <w:rFonts w:ascii="Times New Roman" w:eastAsia="Times New Roman" w:hAnsi="Times New Roman" w:cs="Times New Roman"/>
                <w:iCs/>
                <w:color w:val="1F1F1F"/>
                <w:sz w:val="20"/>
                <w:szCs w:val="20"/>
                <w:lang w:val="uk-UA"/>
              </w:rPr>
              <w:t>звуження</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змісту та обсягу</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існуючих</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прав</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і</w:t>
            </w:r>
            <w:r w:rsidRPr="00952986">
              <w:rPr>
                <w:rFonts w:ascii="Times New Roman" w:eastAsia="Times New Roman" w:hAnsi="Times New Roman" w:cs="Times New Roman"/>
                <w:iCs/>
                <w:color w:val="1F1F1F"/>
                <w:spacing w:val="1"/>
                <w:sz w:val="20"/>
                <w:szCs w:val="20"/>
                <w:lang w:val="uk-UA"/>
              </w:rPr>
              <w:t xml:space="preserve"> </w:t>
            </w:r>
            <w:r w:rsidRPr="00952986">
              <w:rPr>
                <w:rFonts w:ascii="Times New Roman" w:eastAsia="Times New Roman" w:hAnsi="Times New Roman" w:cs="Times New Roman"/>
                <w:iCs/>
                <w:color w:val="1F1F1F"/>
                <w:sz w:val="20"/>
                <w:szCs w:val="20"/>
                <w:lang w:val="uk-UA"/>
              </w:rPr>
              <w:t>свобод.</w:t>
            </w:r>
            <w:r w:rsidRPr="00952986">
              <w:rPr>
                <w:rFonts w:ascii="Times New Roman" w:eastAsia="Times New Roman" w:hAnsi="Times New Roman" w:cs="Times New Roman"/>
                <w:iCs/>
                <w:sz w:val="20"/>
                <w:szCs w:val="20"/>
                <w:lang w:val="uk-UA"/>
              </w:rPr>
              <w:t>)</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У</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разі</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виключення</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даного</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пункту з ПРРЕЕ,</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необхідно</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включити</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його</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до</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іншого</w:t>
            </w:r>
            <w:r w:rsidRPr="00952986">
              <w:rPr>
                <w:rFonts w:ascii="Times New Roman" w:eastAsia="Times New Roman" w:hAnsi="Times New Roman" w:cs="Times New Roman"/>
                <w:iCs/>
                <w:spacing w:val="-57"/>
                <w:sz w:val="20"/>
                <w:szCs w:val="20"/>
                <w:lang w:val="uk-UA"/>
              </w:rPr>
              <w:t xml:space="preserve"> </w:t>
            </w:r>
            <w:proofErr w:type="spellStart"/>
            <w:r w:rsidRPr="00952986">
              <w:rPr>
                <w:rFonts w:ascii="Times New Roman" w:eastAsia="Times New Roman" w:hAnsi="Times New Roman" w:cs="Times New Roman"/>
                <w:iCs/>
                <w:sz w:val="20"/>
                <w:szCs w:val="20"/>
                <w:lang w:val="uk-UA"/>
              </w:rPr>
              <w:t>н.п.а</w:t>
            </w:r>
            <w:proofErr w:type="spellEnd"/>
            <w:r w:rsidRPr="00952986">
              <w:rPr>
                <w:rFonts w:ascii="Times New Roman" w:eastAsia="Times New Roman" w:hAnsi="Times New Roman" w:cs="Times New Roman"/>
                <w:iCs/>
                <w:sz w:val="20"/>
                <w:szCs w:val="20"/>
                <w:lang w:val="uk-UA"/>
              </w:rPr>
              <w:t>. з метою можливості</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споживачем</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надати</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свої</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зауваження до ОСР у зв'язку</w:t>
            </w:r>
            <w:r w:rsidRPr="00952986">
              <w:rPr>
                <w:rFonts w:ascii="Times New Roman" w:eastAsia="Times New Roman" w:hAnsi="Times New Roman" w:cs="Times New Roman"/>
                <w:iCs/>
                <w:spacing w:val="-57"/>
                <w:sz w:val="20"/>
                <w:szCs w:val="20"/>
                <w:lang w:val="uk-UA"/>
              </w:rPr>
              <w:t xml:space="preserve"> </w:t>
            </w:r>
            <w:r w:rsidRPr="00952986">
              <w:rPr>
                <w:rFonts w:ascii="Times New Roman" w:eastAsia="Times New Roman" w:hAnsi="Times New Roman" w:cs="Times New Roman"/>
                <w:iCs/>
                <w:sz w:val="20"/>
                <w:szCs w:val="20"/>
                <w:lang w:val="uk-UA"/>
              </w:rPr>
              <w:t xml:space="preserve">із </w:t>
            </w:r>
            <w:r w:rsidRPr="00952986">
              <w:rPr>
                <w:rFonts w:ascii="Times New Roman" w:eastAsia="Times New Roman" w:hAnsi="Times New Roman" w:cs="Times New Roman"/>
                <w:iCs/>
                <w:spacing w:val="-1"/>
                <w:sz w:val="20"/>
                <w:szCs w:val="20"/>
                <w:lang w:val="uk-UA"/>
              </w:rPr>
              <w:t xml:space="preserve">виникненням </w:t>
            </w:r>
            <w:r w:rsidRPr="00952986">
              <w:rPr>
                <w:rFonts w:ascii="Times New Roman" w:eastAsia="Times New Roman" w:hAnsi="Times New Roman" w:cs="Times New Roman"/>
                <w:iCs/>
                <w:sz w:val="20"/>
                <w:szCs w:val="20"/>
                <w:lang w:val="uk-UA"/>
              </w:rPr>
              <w:t>перерв(обмежені) у</w:t>
            </w:r>
            <w:r w:rsidRPr="00952986">
              <w:rPr>
                <w:rFonts w:ascii="Times New Roman" w:eastAsia="Times New Roman" w:hAnsi="Times New Roman" w:cs="Times New Roman"/>
                <w:iCs/>
                <w:spacing w:val="-58"/>
                <w:sz w:val="20"/>
                <w:szCs w:val="20"/>
                <w:lang w:val="uk-UA"/>
              </w:rPr>
              <w:t xml:space="preserve"> </w:t>
            </w:r>
            <w:r w:rsidRPr="00952986">
              <w:rPr>
                <w:rFonts w:ascii="Times New Roman" w:eastAsia="Times New Roman" w:hAnsi="Times New Roman" w:cs="Times New Roman"/>
                <w:iCs/>
                <w:sz w:val="20"/>
                <w:szCs w:val="20"/>
                <w:lang w:val="uk-UA"/>
              </w:rPr>
              <w:t>електропостачанні,</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напр.</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в</w:t>
            </w:r>
            <w:r w:rsidRPr="00952986">
              <w:rPr>
                <w:rFonts w:ascii="Times New Roman" w:eastAsia="Times New Roman" w:hAnsi="Times New Roman" w:cs="Times New Roman"/>
                <w:iCs/>
                <w:spacing w:val="-57"/>
                <w:sz w:val="20"/>
                <w:szCs w:val="20"/>
                <w:lang w:val="uk-UA"/>
              </w:rPr>
              <w:t xml:space="preserve">    </w:t>
            </w:r>
            <w:r w:rsidRPr="00952986">
              <w:rPr>
                <w:rFonts w:ascii="Times New Roman" w:eastAsia="Times New Roman" w:hAnsi="Times New Roman" w:cs="Times New Roman"/>
                <w:iCs/>
                <w:sz w:val="20"/>
                <w:szCs w:val="20"/>
                <w:lang w:val="uk-UA"/>
              </w:rPr>
              <w:t>КСР. На даний час в нормах</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КСР</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не</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передбачено</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оформлення</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Акту</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про</w:t>
            </w:r>
            <w:r w:rsidRPr="00952986">
              <w:rPr>
                <w:rFonts w:ascii="Times New Roman" w:eastAsia="Times New Roman" w:hAnsi="Times New Roman" w:cs="Times New Roman"/>
                <w:iCs/>
                <w:spacing w:val="-57"/>
                <w:sz w:val="20"/>
                <w:szCs w:val="20"/>
                <w:lang w:val="uk-UA"/>
              </w:rPr>
              <w:t xml:space="preserve"> </w:t>
            </w:r>
            <w:r w:rsidRPr="00952986">
              <w:rPr>
                <w:rFonts w:ascii="Times New Roman" w:eastAsia="Times New Roman" w:hAnsi="Times New Roman" w:cs="Times New Roman"/>
                <w:iCs/>
                <w:sz w:val="20"/>
                <w:szCs w:val="20"/>
                <w:lang w:val="uk-UA"/>
              </w:rPr>
              <w:t>застосування</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обмеження</w:t>
            </w:r>
            <w:r w:rsidRPr="00952986">
              <w:rPr>
                <w:rFonts w:ascii="Times New Roman" w:eastAsia="Times New Roman" w:hAnsi="Times New Roman" w:cs="Times New Roman"/>
                <w:iCs/>
                <w:spacing w:val="-57"/>
                <w:sz w:val="20"/>
                <w:szCs w:val="20"/>
                <w:lang w:val="uk-UA"/>
              </w:rPr>
              <w:t xml:space="preserve"> </w:t>
            </w:r>
            <w:r w:rsidRPr="00952986">
              <w:rPr>
                <w:rFonts w:ascii="Times New Roman" w:eastAsia="Times New Roman" w:hAnsi="Times New Roman" w:cs="Times New Roman"/>
                <w:iCs/>
                <w:sz w:val="20"/>
                <w:szCs w:val="20"/>
                <w:lang w:val="uk-UA"/>
              </w:rPr>
              <w:t>споживачем.</w:t>
            </w:r>
            <w:r w:rsidRPr="00952986">
              <w:rPr>
                <w:rFonts w:ascii="Times New Roman" w:eastAsia="Times New Roman" w:hAnsi="Times New Roman" w:cs="Times New Roman"/>
                <w:iCs/>
                <w:spacing w:val="-1"/>
                <w:sz w:val="20"/>
                <w:szCs w:val="20"/>
                <w:lang w:val="uk-UA"/>
              </w:rPr>
              <w:t xml:space="preserve"> </w:t>
            </w:r>
            <w:r w:rsidRPr="00952986">
              <w:rPr>
                <w:rFonts w:ascii="Times New Roman" w:hAnsi="Times New Roman" w:cs="Times New Roman"/>
                <w:iCs/>
                <w:sz w:val="20"/>
                <w:szCs w:val="20"/>
                <w:lang w:val="uk-UA"/>
              </w:rPr>
              <w:t>(КСР 11.,11.5)</w:t>
            </w:r>
          </w:p>
        </w:tc>
        <w:tc>
          <w:tcPr>
            <w:tcW w:w="3179" w:type="dxa"/>
            <w:gridSpan w:val="2"/>
          </w:tcPr>
          <w:p w14:paraId="08E9C3E7"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p w14:paraId="10CB33C6"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p w14:paraId="074838E0" w14:textId="0CBDD92B" w:rsidR="00EF2965" w:rsidRPr="00011F61" w:rsidRDefault="00BC4D4A" w:rsidP="00EF2965">
            <w:pPr>
              <w:ind w:firstLine="240"/>
              <w:jc w:val="both"/>
              <w:rPr>
                <w:rFonts w:ascii="Times New Roman" w:eastAsia="Calibri" w:hAnsi="Times New Roman" w:cs="Times New Roman"/>
                <w:b/>
                <w:sz w:val="20"/>
                <w:szCs w:val="20"/>
                <w:lang w:val="uk-UA"/>
              </w:rPr>
            </w:pPr>
            <w:r w:rsidRPr="00011F61">
              <w:rPr>
                <w:rFonts w:ascii="Times New Roman" w:eastAsia="Calibri" w:hAnsi="Times New Roman" w:cs="Times New Roman"/>
                <w:b/>
                <w:sz w:val="20"/>
                <w:szCs w:val="20"/>
                <w:lang w:val="uk-UA"/>
              </w:rPr>
              <w:t>Пропонуємо</w:t>
            </w:r>
            <w:r w:rsidR="00EF2965" w:rsidRPr="00011F61">
              <w:rPr>
                <w:rFonts w:ascii="Times New Roman" w:eastAsia="Calibri" w:hAnsi="Times New Roman" w:cs="Times New Roman"/>
                <w:b/>
                <w:sz w:val="20"/>
                <w:szCs w:val="20"/>
                <w:lang w:val="uk-UA"/>
              </w:rPr>
              <w:t xml:space="preserve"> відхилити</w:t>
            </w:r>
          </w:p>
          <w:p w14:paraId="00682ECB" w14:textId="03679269" w:rsidR="00126AE6" w:rsidRPr="00011F61" w:rsidRDefault="00EF2965" w:rsidP="00EF2965">
            <w:pPr>
              <w:ind w:firstLine="240"/>
              <w:jc w:val="both"/>
              <w:rPr>
                <w:rFonts w:ascii="Times New Roman" w:eastAsia="Calibri" w:hAnsi="Times New Roman" w:cs="Times New Roman"/>
                <w:bCs/>
                <w:sz w:val="20"/>
                <w:szCs w:val="20"/>
                <w:lang w:val="uk-UA"/>
              </w:rPr>
            </w:pPr>
            <w:r w:rsidRPr="00011F61">
              <w:rPr>
                <w:rFonts w:ascii="Times New Roman" w:eastAsia="Calibri" w:hAnsi="Times New Roman" w:cs="Times New Roman"/>
                <w:bCs/>
                <w:sz w:val="20"/>
                <w:szCs w:val="20"/>
                <w:lang w:val="uk-UA"/>
              </w:rPr>
              <w:lastRenderedPageBreak/>
              <w:t>ПРРЕЕ передбача</w:t>
            </w:r>
            <w:r w:rsidR="00272A5D" w:rsidRPr="00011F61">
              <w:rPr>
                <w:rFonts w:ascii="Times New Roman" w:eastAsia="Calibri" w:hAnsi="Times New Roman" w:cs="Times New Roman"/>
                <w:bCs/>
                <w:sz w:val="20"/>
                <w:szCs w:val="20"/>
                <w:lang w:val="uk-UA"/>
              </w:rPr>
              <w:t>ють</w:t>
            </w:r>
            <w:r w:rsidRPr="00011F61">
              <w:rPr>
                <w:rFonts w:ascii="Times New Roman" w:eastAsia="Calibri" w:hAnsi="Times New Roman" w:cs="Times New Roman"/>
                <w:bCs/>
                <w:sz w:val="20"/>
                <w:szCs w:val="20"/>
                <w:lang w:val="uk-UA"/>
              </w:rPr>
              <w:t xml:space="preserve"> процедуру відшкодування збитків шляхом оформлення претензії</w:t>
            </w:r>
            <w:r w:rsidR="00126AE6" w:rsidRPr="00011F61">
              <w:rPr>
                <w:rFonts w:ascii="Times New Roman" w:eastAsia="Calibri" w:hAnsi="Times New Roman" w:cs="Times New Roman"/>
                <w:bCs/>
                <w:sz w:val="20"/>
                <w:szCs w:val="20"/>
                <w:lang w:val="uk-UA"/>
              </w:rPr>
              <w:t>.</w:t>
            </w:r>
          </w:p>
          <w:p w14:paraId="5D6EE62D" w14:textId="691AB631" w:rsidR="00B62928" w:rsidRDefault="00126AE6" w:rsidP="00EF2965">
            <w:pPr>
              <w:ind w:firstLine="240"/>
              <w:jc w:val="both"/>
              <w:rPr>
                <w:rFonts w:ascii="Times New Roman" w:eastAsia="Calibri" w:hAnsi="Times New Roman" w:cs="Times New Roman"/>
                <w:b/>
                <w:sz w:val="20"/>
                <w:szCs w:val="20"/>
                <w:lang w:val="uk-UA"/>
              </w:rPr>
            </w:pPr>
            <w:r w:rsidRPr="00011F61">
              <w:rPr>
                <w:rFonts w:ascii="Times New Roman" w:eastAsia="Calibri" w:hAnsi="Times New Roman" w:cs="Times New Roman"/>
                <w:bCs/>
                <w:sz w:val="20"/>
                <w:szCs w:val="20"/>
                <w:lang w:val="uk-UA"/>
              </w:rPr>
              <w:t>Порядок забезпечення стандартів якості електропостачання та надання компенсацій</w:t>
            </w:r>
            <w:r w:rsidRPr="00126AE6">
              <w:rPr>
                <w:rFonts w:ascii="Times New Roman" w:eastAsia="Calibri" w:hAnsi="Times New Roman" w:cs="Times New Roman"/>
                <w:bCs/>
                <w:sz w:val="20"/>
                <w:szCs w:val="20"/>
                <w:lang w:val="uk-UA"/>
              </w:rPr>
              <w:t xml:space="preserve"> споживачам за їх недотримання</w:t>
            </w:r>
            <w:r>
              <w:rPr>
                <w:rFonts w:ascii="Times New Roman" w:eastAsia="Calibri" w:hAnsi="Times New Roman" w:cs="Times New Roman"/>
                <w:bCs/>
                <w:sz w:val="20"/>
                <w:szCs w:val="20"/>
                <w:lang w:val="uk-UA"/>
              </w:rPr>
              <w:t xml:space="preserve">, затверджений </w:t>
            </w:r>
            <w:proofErr w:type="spellStart"/>
            <w:r w:rsidRPr="00126AE6">
              <w:rPr>
                <w:rFonts w:ascii="Times New Roman" w:eastAsia="Calibri" w:hAnsi="Times New Roman" w:cs="Times New Roman"/>
                <w:bCs/>
                <w:sz w:val="20"/>
                <w:szCs w:val="20"/>
                <w:lang w:val="uk-UA"/>
              </w:rPr>
              <w:t>постановю</w:t>
            </w:r>
            <w:proofErr w:type="spellEnd"/>
            <w:r w:rsidRPr="00126AE6">
              <w:rPr>
                <w:rFonts w:ascii="Times New Roman" w:eastAsia="Calibri" w:hAnsi="Times New Roman" w:cs="Times New Roman"/>
                <w:bCs/>
                <w:sz w:val="20"/>
                <w:szCs w:val="20"/>
                <w:lang w:val="uk-UA"/>
              </w:rPr>
              <w:t xml:space="preserve"> НКРЕКП від </w:t>
            </w:r>
            <w:r w:rsidRPr="00126AE6">
              <w:rPr>
                <w:rFonts w:ascii="Times New Roman" w:hAnsi="Times New Roman" w:cs="Times New Roman"/>
                <w:sz w:val="20"/>
                <w:szCs w:val="20"/>
                <w:lang w:val="uk-UA"/>
              </w:rPr>
              <w:t>12.06.2018 № 375</w:t>
            </w:r>
            <w:r>
              <w:rPr>
                <w:rFonts w:ascii="Times New Roman" w:eastAsia="Calibri" w:hAnsi="Times New Roman" w:cs="Times New Roman"/>
                <w:bCs/>
                <w:sz w:val="20"/>
                <w:szCs w:val="20"/>
                <w:lang w:val="uk-UA"/>
              </w:rPr>
              <w:t>, встановлено загальні та гарантовані стандартів якості та обов’язок ОСР/</w:t>
            </w:r>
            <w:proofErr w:type="spellStart"/>
            <w:r>
              <w:rPr>
                <w:rFonts w:ascii="Times New Roman" w:eastAsia="Calibri" w:hAnsi="Times New Roman" w:cs="Times New Roman"/>
                <w:bCs/>
                <w:sz w:val="20"/>
                <w:szCs w:val="20"/>
                <w:lang w:val="uk-UA"/>
              </w:rPr>
              <w:t>електропостачальника</w:t>
            </w:r>
            <w:proofErr w:type="spellEnd"/>
            <w:r>
              <w:rPr>
                <w:rFonts w:ascii="Times New Roman" w:eastAsia="Calibri" w:hAnsi="Times New Roman" w:cs="Times New Roman"/>
                <w:bCs/>
                <w:sz w:val="20"/>
                <w:szCs w:val="20"/>
                <w:lang w:val="uk-UA"/>
              </w:rPr>
              <w:t xml:space="preserve"> сплачувати споживачу компенсацію у разі їх недотримання</w:t>
            </w:r>
          </w:p>
          <w:p w14:paraId="6F82E0A6" w14:textId="38F28272" w:rsidR="00B62928" w:rsidRPr="00952986" w:rsidRDefault="00B62928" w:rsidP="00EF2965">
            <w:pPr>
              <w:ind w:firstLine="240"/>
              <w:jc w:val="both"/>
              <w:rPr>
                <w:rFonts w:ascii="Times New Roman" w:eastAsia="Calibri" w:hAnsi="Times New Roman" w:cs="Times New Roman"/>
                <w:b/>
                <w:color w:val="0070C0"/>
                <w:sz w:val="20"/>
                <w:szCs w:val="20"/>
                <w:lang w:val="uk-UA"/>
              </w:rPr>
            </w:pPr>
          </w:p>
        </w:tc>
      </w:tr>
      <w:tr w:rsidR="00EF2965" w:rsidRPr="00952986" w14:paraId="6594914E" w14:textId="0AF12B3B" w:rsidTr="00F009E4">
        <w:trPr>
          <w:trHeight w:val="20"/>
        </w:trPr>
        <w:tc>
          <w:tcPr>
            <w:tcW w:w="4345" w:type="dxa"/>
            <w:gridSpan w:val="2"/>
          </w:tcPr>
          <w:p w14:paraId="5E2D6AFD" w14:textId="3C3501EC"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b/>
                <w:color w:val="0070C0"/>
                <w:sz w:val="20"/>
                <w:szCs w:val="20"/>
                <w:lang w:val="uk-UA"/>
              </w:rPr>
              <w:lastRenderedPageBreak/>
              <w:t xml:space="preserve">8.4.3 </w:t>
            </w:r>
            <w:r w:rsidRPr="00952986">
              <w:rPr>
                <w:rFonts w:ascii="Times New Roman" w:eastAsia="Calibri" w:hAnsi="Times New Roman" w:cs="Times New Roman"/>
                <w:color w:val="000000"/>
                <w:sz w:val="20"/>
                <w:szCs w:val="20"/>
                <w:lang w:val="uk-UA"/>
              </w:rPr>
              <w:t xml:space="preserve">У разі виявлення представниками оператора системи пошкоджень чи зриву пломб та/або індикаторів, установлених у місцях, указаних в акті про пломбування, або пошкоджень відбитків тавр на цих пломбах, пошкодження розрахункових засобів вимірювальної техніки, явних ознак втручання в параметри розрахункових засобів вимірювальної техніки з метою зміни їх показів, самовільних підключень до електричних мереж розрахунок обсягу електричної енергії, який підлягає оплаті, здійснюється відповідно до порядку, визначеного главою </w:t>
            </w:r>
            <w:r w:rsidRPr="00952986">
              <w:rPr>
                <w:rFonts w:ascii="Times New Roman" w:eastAsia="Calibri" w:hAnsi="Times New Roman" w:cs="Times New Roman"/>
                <w:b/>
                <w:color w:val="0070C0"/>
                <w:sz w:val="20"/>
                <w:szCs w:val="20"/>
                <w:lang w:val="uk-UA"/>
              </w:rPr>
              <w:t>8.5</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цього розділу.</w:t>
            </w:r>
          </w:p>
          <w:p w14:paraId="71DA7A59"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76DDF28E"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942" w:type="dxa"/>
            <w:gridSpan w:val="3"/>
          </w:tcPr>
          <w:p w14:paraId="3014FEAB"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179" w:type="dxa"/>
            <w:gridSpan w:val="2"/>
          </w:tcPr>
          <w:p w14:paraId="611431B3"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r>
      <w:tr w:rsidR="00EF2965" w:rsidRPr="00952986" w14:paraId="44AA6A36" w14:textId="5EC393DD" w:rsidTr="00F009E4">
        <w:trPr>
          <w:trHeight w:val="20"/>
        </w:trPr>
        <w:tc>
          <w:tcPr>
            <w:tcW w:w="4345" w:type="dxa"/>
            <w:gridSpan w:val="2"/>
          </w:tcPr>
          <w:p w14:paraId="07EE2336" w14:textId="56840888"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b/>
                <w:color w:val="0070C0"/>
                <w:sz w:val="20"/>
                <w:szCs w:val="20"/>
                <w:lang w:val="uk-UA"/>
              </w:rPr>
              <w:t xml:space="preserve">8.4.4  </w:t>
            </w:r>
            <w:r w:rsidRPr="00952986">
              <w:rPr>
                <w:rFonts w:ascii="Times New Roman" w:eastAsia="Calibri" w:hAnsi="Times New Roman" w:cs="Times New Roman"/>
                <w:color w:val="000000"/>
                <w:sz w:val="20"/>
                <w:szCs w:val="20"/>
                <w:lang w:val="uk-UA"/>
              </w:rPr>
              <w:t xml:space="preserve">У разі виявлення під час контрольного огляду або технічної перевірки уповноваженим представником оператора системи, від якого </w:t>
            </w:r>
            <w:r w:rsidRPr="00952986">
              <w:rPr>
                <w:rFonts w:ascii="Times New Roman" w:eastAsia="Calibri" w:hAnsi="Times New Roman" w:cs="Times New Roman"/>
                <w:color w:val="000000"/>
                <w:sz w:val="20"/>
                <w:szCs w:val="20"/>
                <w:lang w:val="uk-UA"/>
              </w:rPr>
              <w:lastRenderedPageBreak/>
              <w:t xml:space="preserve">споживач одержує електричну енергію, порушень цих Правил, у тому числі фактів </w:t>
            </w:r>
            <w:proofErr w:type="spellStart"/>
            <w:r w:rsidRPr="00952986">
              <w:rPr>
                <w:rFonts w:ascii="Times New Roman" w:eastAsia="Calibri" w:hAnsi="Times New Roman" w:cs="Times New Roman"/>
                <w:color w:val="000000"/>
                <w:sz w:val="20"/>
                <w:szCs w:val="20"/>
                <w:lang w:val="uk-UA"/>
              </w:rPr>
              <w:t>безоблікового</w:t>
            </w:r>
            <w:proofErr w:type="spellEnd"/>
            <w:r w:rsidRPr="00952986">
              <w:rPr>
                <w:rFonts w:ascii="Times New Roman" w:eastAsia="Calibri" w:hAnsi="Times New Roman" w:cs="Times New Roman"/>
                <w:color w:val="000000"/>
                <w:sz w:val="20"/>
                <w:szCs w:val="20"/>
                <w:lang w:val="uk-UA"/>
              </w:rPr>
              <w:t xml:space="preserve"> споживання електричної енергії, на місці виявлення порушення у присутності споживача (представника споживача) або іншої особи, яка допустила представників оператора системи на об'єкт (територію) споживача для проведення перевірки, оформлюється акт про порушення згідно з формою, наведеною в додатку 9 до цих Правил.</w:t>
            </w:r>
          </w:p>
          <w:p w14:paraId="213C71FF" w14:textId="6A441F0E"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w:t>
            </w:r>
          </w:p>
          <w:p w14:paraId="52685A7D" w14:textId="77777777" w:rsidR="00EF2965" w:rsidRPr="00952986" w:rsidRDefault="00EF2965" w:rsidP="00EF2965">
            <w:pPr>
              <w:ind w:firstLine="240"/>
              <w:jc w:val="both"/>
              <w:rPr>
                <w:rFonts w:ascii="Times New Roman" w:eastAsia="Calibri" w:hAnsi="Times New Roman" w:cs="Times New Roman"/>
                <w:sz w:val="20"/>
                <w:szCs w:val="20"/>
                <w:lang w:val="uk-UA"/>
              </w:rPr>
            </w:pPr>
          </w:p>
          <w:p w14:paraId="6652ED33" w14:textId="3DDB83BE"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В акті про порушення мають бути зазначені зміст виявленого порушення з посиланням на відповідні пункти цих Правил, необхідні для визначення обсягу та вартості необлікованої електричної енергії параметри, що характеризують електроустановку споживача, схему підключення електроустановки споживача та її графічне зображення із зазначенням, ЕІС код площадки комерційного обліку, за якою виявлено порушення (за наявності), та у разі виявлення порушень, зазначених у пункті </w:t>
            </w:r>
            <w:r w:rsidRPr="00952986">
              <w:rPr>
                <w:rFonts w:ascii="Times New Roman" w:eastAsia="Calibri" w:hAnsi="Times New Roman" w:cs="Times New Roman"/>
                <w:b/>
                <w:color w:val="0070C0"/>
                <w:sz w:val="20"/>
                <w:szCs w:val="20"/>
                <w:lang w:val="uk-UA"/>
              </w:rPr>
              <w:t xml:space="preserve">8.5.2 глави 8.5 </w:t>
            </w:r>
            <w:r w:rsidRPr="00952986">
              <w:rPr>
                <w:rFonts w:ascii="Times New Roman" w:eastAsia="Calibri" w:hAnsi="Times New Roman" w:cs="Times New Roman"/>
                <w:color w:val="000000"/>
                <w:sz w:val="20"/>
                <w:szCs w:val="20"/>
                <w:lang w:val="uk-UA"/>
              </w:rPr>
              <w:t>цього розділу:</w:t>
            </w:r>
          </w:p>
          <w:p w14:paraId="7D610038"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w:t>
            </w:r>
          </w:p>
          <w:p w14:paraId="08A8895D" w14:textId="7B08CEA5"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4BFEB994"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942" w:type="dxa"/>
            <w:gridSpan w:val="3"/>
          </w:tcPr>
          <w:p w14:paraId="6BE482EC"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179" w:type="dxa"/>
            <w:gridSpan w:val="2"/>
          </w:tcPr>
          <w:p w14:paraId="100C7E73"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r>
      <w:tr w:rsidR="00EF2965" w:rsidRPr="00952986" w14:paraId="2E0C84D9" w14:textId="4A5BAA3D" w:rsidTr="00F009E4">
        <w:trPr>
          <w:trHeight w:val="20"/>
        </w:trPr>
        <w:tc>
          <w:tcPr>
            <w:tcW w:w="4345" w:type="dxa"/>
            <w:gridSpan w:val="2"/>
          </w:tcPr>
          <w:p w14:paraId="3B369CC0" w14:textId="46186681"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eastAsia="Calibri" w:hAnsi="Times New Roman" w:cs="Times New Roman"/>
                <w:b/>
                <w:color w:val="0070C0"/>
                <w:sz w:val="20"/>
                <w:szCs w:val="20"/>
                <w:lang w:val="uk-UA"/>
              </w:rPr>
              <w:t xml:space="preserve">8.4.5. </w:t>
            </w:r>
            <w:r w:rsidRPr="00952986">
              <w:rPr>
                <w:rFonts w:ascii="Times New Roman" w:hAnsi="Times New Roman" w:cs="Times New Roman"/>
                <w:color w:val="000000"/>
                <w:sz w:val="20"/>
                <w:szCs w:val="20"/>
                <w:lang w:val="uk-UA"/>
              </w:rPr>
              <w:t>Акт про порушення розглядається комісією з розгляду актів про порушення, що створюється оператором системи і має складатися не менше ніж з трьох уповноважених представників оператора системи.</w:t>
            </w:r>
          </w:p>
          <w:p w14:paraId="392847B2"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Споживач має право бути присутнім на засіданні комісії з розгляду актів про порушення.</w:t>
            </w:r>
          </w:p>
          <w:p w14:paraId="6AF2DADA" w14:textId="77777777" w:rsidR="00EF2965" w:rsidRPr="00952986" w:rsidRDefault="00EF2965" w:rsidP="00EF2965">
            <w:pPr>
              <w:ind w:firstLine="240"/>
              <w:jc w:val="both"/>
              <w:rPr>
                <w:rFonts w:ascii="Times New Roman" w:eastAsia="Calibri" w:hAnsi="Times New Roman" w:cs="Times New Roman"/>
                <w:b/>
                <w:sz w:val="20"/>
                <w:szCs w:val="20"/>
                <w:lang w:val="uk-UA"/>
              </w:rPr>
            </w:pPr>
            <w:r w:rsidRPr="00952986">
              <w:rPr>
                <w:rFonts w:ascii="Times New Roman" w:eastAsia="Calibri" w:hAnsi="Times New Roman" w:cs="Times New Roman"/>
                <w:b/>
                <w:sz w:val="20"/>
                <w:szCs w:val="20"/>
                <w:lang w:val="uk-UA"/>
              </w:rPr>
              <w:t>…….</w:t>
            </w:r>
          </w:p>
          <w:p w14:paraId="5550085F" w14:textId="506E7670"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 xml:space="preserve">У разі причетності споживача до порушень, зазначених у пункті </w:t>
            </w:r>
            <w:r w:rsidRPr="00952986">
              <w:rPr>
                <w:rFonts w:ascii="Times New Roman" w:hAnsi="Times New Roman" w:cs="Times New Roman"/>
                <w:b/>
                <w:color w:val="0070C0"/>
                <w:sz w:val="20"/>
                <w:szCs w:val="20"/>
                <w:lang w:val="uk-UA"/>
              </w:rPr>
              <w:t>8.5.2 глави 8.5</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 xml:space="preserve">цього розділу, у протоколі зазначаються відомості щодо обсягу та вартості необлікованої електричної енергії. У такому разі разом з протоколом споживачу надаються розрахунок обсягу та вартості необлікованої електричної енергії з посиланням на відповідні пункти глави </w:t>
            </w:r>
            <w:r w:rsidRPr="00952986">
              <w:rPr>
                <w:rFonts w:ascii="Times New Roman" w:hAnsi="Times New Roman" w:cs="Times New Roman"/>
                <w:b/>
                <w:color w:val="0070C0"/>
                <w:sz w:val="20"/>
                <w:szCs w:val="20"/>
                <w:lang w:val="uk-UA"/>
              </w:rPr>
              <w:t>8.5</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 xml:space="preserve">цього розділу та розрахункові документи для </w:t>
            </w:r>
            <w:r w:rsidRPr="00952986">
              <w:rPr>
                <w:rFonts w:ascii="Times New Roman" w:hAnsi="Times New Roman" w:cs="Times New Roman"/>
                <w:color w:val="000000"/>
                <w:sz w:val="20"/>
                <w:szCs w:val="20"/>
                <w:lang w:val="uk-UA"/>
              </w:rPr>
              <w:lastRenderedPageBreak/>
              <w:t>оплати необлікованої електричної енергії та/або збитків.</w:t>
            </w:r>
          </w:p>
          <w:p w14:paraId="2E32B1CF" w14:textId="77777777"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5DC37280" w14:textId="33997CBE"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6C2264F8"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942" w:type="dxa"/>
            <w:gridSpan w:val="3"/>
          </w:tcPr>
          <w:p w14:paraId="0F9EBED6"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179" w:type="dxa"/>
            <w:gridSpan w:val="2"/>
          </w:tcPr>
          <w:p w14:paraId="399EC34C"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r>
      <w:tr w:rsidR="00EF2965" w:rsidRPr="0051289A" w14:paraId="316DB74E" w14:textId="1AB70BFC" w:rsidTr="00F009E4">
        <w:trPr>
          <w:trHeight w:val="20"/>
        </w:trPr>
        <w:tc>
          <w:tcPr>
            <w:tcW w:w="4345" w:type="dxa"/>
            <w:gridSpan w:val="2"/>
            <w:vMerge w:val="restart"/>
          </w:tcPr>
          <w:p w14:paraId="075CE1ED" w14:textId="131F2980" w:rsidR="00EF2965" w:rsidRPr="00952986" w:rsidRDefault="00EF2965" w:rsidP="00EF2965">
            <w:pPr>
              <w:ind w:firstLine="240"/>
              <w:jc w:val="both"/>
              <w:rPr>
                <w:rFonts w:ascii="Times New Roman" w:eastAsia="Calibri" w:hAnsi="Times New Roman" w:cs="Times New Roman"/>
                <w:b/>
                <w:color w:val="0070C0"/>
                <w:sz w:val="20"/>
                <w:szCs w:val="20"/>
                <w:lang w:val="uk-UA"/>
              </w:rPr>
            </w:pPr>
            <w:r w:rsidRPr="00952986">
              <w:rPr>
                <w:rFonts w:ascii="Times New Roman" w:eastAsia="Calibri" w:hAnsi="Times New Roman" w:cs="Times New Roman"/>
                <w:b/>
                <w:color w:val="0070C0"/>
                <w:sz w:val="20"/>
                <w:szCs w:val="20"/>
                <w:lang w:val="uk-UA"/>
              </w:rPr>
              <w:t xml:space="preserve">8.4.6. </w:t>
            </w:r>
          </w:p>
          <w:p w14:paraId="5B424F70"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p w14:paraId="1019CEE1"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Кошти за необліковану електричну енергію та суми збитків перераховуються споживачем на поточний рахунок оператора системи.</w:t>
            </w:r>
          </w:p>
          <w:p w14:paraId="492237EC"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Споживач має оплатити розрахункові документи за необліковану електричну енергію протягом 30 календарних днів від дня отримання рахунка (у випадку неотримання споживачем рахунка у поштовому відділенні упродовж 5 робочих днів з дня надходження рахунка до поштового відділення споживача рахунок вважається отриманим споживачем на 5 робочий день).</w:t>
            </w:r>
          </w:p>
          <w:p w14:paraId="40C83CB0"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У разі незгоди споживача з фактом </w:t>
            </w:r>
            <w:proofErr w:type="spellStart"/>
            <w:r w:rsidRPr="00952986">
              <w:rPr>
                <w:rFonts w:ascii="Times New Roman" w:hAnsi="Times New Roman" w:cs="Times New Roman"/>
                <w:color w:val="000000"/>
                <w:sz w:val="20"/>
                <w:szCs w:val="20"/>
                <w:lang w:val="uk-UA"/>
              </w:rPr>
              <w:t>безоблікового</w:t>
            </w:r>
            <w:proofErr w:type="spellEnd"/>
            <w:r w:rsidRPr="00952986">
              <w:rPr>
                <w:rFonts w:ascii="Times New Roman" w:hAnsi="Times New Roman" w:cs="Times New Roman"/>
                <w:color w:val="000000"/>
                <w:sz w:val="20"/>
                <w:szCs w:val="20"/>
                <w:lang w:val="uk-UA"/>
              </w:rPr>
              <w:t xml:space="preserve"> споживання електричної енергії та відмови від сплати вартості необлікованої електричної енергії оператор системи звертається з позовом до суду для підтвердження факту </w:t>
            </w:r>
            <w:proofErr w:type="spellStart"/>
            <w:r w:rsidRPr="00952986">
              <w:rPr>
                <w:rFonts w:ascii="Times New Roman" w:hAnsi="Times New Roman" w:cs="Times New Roman"/>
                <w:color w:val="000000"/>
                <w:sz w:val="20"/>
                <w:szCs w:val="20"/>
                <w:lang w:val="uk-UA"/>
              </w:rPr>
              <w:t>безоблікового</w:t>
            </w:r>
            <w:proofErr w:type="spellEnd"/>
            <w:r w:rsidRPr="00952986">
              <w:rPr>
                <w:rFonts w:ascii="Times New Roman" w:hAnsi="Times New Roman" w:cs="Times New Roman"/>
                <w:color w:val="000000"/>
                <w:sz w:val="20"/>
                <w:szCs w:val="20"/>
                <w:lang w:val="uk-UA"/>
              </w:rPr>
              <w:t xml:space="preserve"> споживання електричної енергії та стягнення вартості необлікованої електричної енергії.</w:t>
            </w:r>
          </w:p>
          <w:p w14:paraId="5CCD119D"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Спірні питання, які виникають між сторонами при складанні </w:t>
            </w:r>
            <w:proofErr w:type="spellStart"/>
            <w:r w:rsidRPr="00952986">
              <w:rPr>
                <w:rFonts w:ascii="Times New Roman" w:hAnsi="Times New Roman" w:cs="Times New Roman"/>
                <w:color w:val="000000"/>
                <w:sz w:val="20"/>
                <w:szCs w:val="20"/>
                <w:lang w:val="uk-UA"/>
              </w:rPr>
              <w:t>акта</w:t>
            </w:r>
            <w:proofErr w:type="spellEnd"/>
            <w:r w:rsidRPr="00952986">
              <w:rPr>
                <w:rFonts w:ascii="Times New Roman" w:hAnsi="Times New Roman" w:cs="Times New Roman"/>
                <w:color w:val="000000"/>
                <w:sz w:val="20"/>
                <w:szCs w:val="20"/>
                <w:lang w:val="uk-UA"/>
              </w:rPr>
              <w:t xml:space="preserve"> про порушення та/або визначенні обсягу та вартості необлікованої електричної енергії, вирішуються Регулятором, центральним органом виконавчої влади, що забезпечує формування та реалізацію державної політики в електроенергетичному комплексі, центральним органом виконавчої влади, що реалізує державну політику у сфері нагляду (контролю) в галузі електроенергетики відповідно до компетенції, енергетичним омбудсменом та/або судом.</w:t>
            </w:r>
          </w:p>
          <w:p w14:paraId="4229A088"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Якщо судом прийнято рішення, яким спростовано факт </w:t>
            </w:r>
            <w:proofErr w:type="spellStart"/>
            <w:r w:rsidRPr="00952986">
              <w:rPr>
                <w:rFonts w:ascii="Times New Roman" w:hAnsi="Times New Roman" w:cs="Times New Roman"/>
                <w:color w:val="000000"/>
                <w:sz w:val="20"/>
                <w:szCs w:val="20"/>
                <w:lang w:val="uk-UA"/>
              </w:rPr>
              <w:t>безоблікового</w:t>
            </w:r>
            <w:proofErr w:type="spellEnd"/>
            <w:r w:rsidRPr="00952986">
              <w:rPr>
                <w:rFonts w:ascii="Times New Roman" w:hAnsi="Times New Roman" w:cs="Times New Roman"/>
                <w:color w:val="000000"/>
                <w:sz w:val="20"/>
                <w:szCs w:val="20"/>
                <w:lang w:val="uk-UA"/>
              </w:rPr>
              <w:t xml:space="preserve"> споживання електричної енергії споживачем та/або відмовлено оператору системи в задоволенні позову щодо стягнення зі споживача вартості необлікованої електричної енергії, розрахованої на підставі </w:t>
            </w:r>
            <w:proofErr w:type="spellStart"/>
            <w:r w:rsidRPr="00952986">
              <w:rPr>
                <w:rFonts w:ascii="Times New Roman" w:hAnsi="Times New Roman" w:cs="Times New Roman"/>
                <w:color w:val="000000"/>
                <w:sz w:val="20"/>
                <w:szCs w:val="20"/>
                <w:lang w:val="uk-UA"/>
              </w:rPr>
              <w:t>акта</w:t>
            </w:r>
            <w:proofErr w:type="spellEnd"/>
            <w:r w:rsidRPr="00952986">
              <w:rPr>
                <w:rFonts w:ascii="Times New Roman" w:hAnsi="Times New Roman" w:cs="Times New Roman"/>
                <w:color w:val="000000"/>
                <w:sz w:val="20"/>
                <w:szCs w:val="20"/>
                <w:lang w:val="uk-UA"/>
              </w:rPr>
              <w:t xml:space="preserve"> про порушення, та за умови набрання рішенням суду законної сили оператор </w:t>
            </w:r>
            <w:r w:rsidRPr="00952986">
              <w:rPr>
                <w:rFonts w:ascii="Times New Roman" w:hAnsi="Times New Roman" w:cs="Times New Roman"/>
                <w:color w:val="000000"/>
                <w:sz w:val="20"/>
                <w:szCs w:val="20"/>
                <w:lang w:val="uk-UA"/>
              </w:rPr>
              <w:lastRenderedPageBreak/>
              <w:t>системи скасовує відповідний акт про порушення.</w:t>
            </w:r>
          </w:p>
          <w:p w14:paraId="208BE21A" w14:textId="209ECE4B"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4128" w:type="dxa"/>
            <w:gridSpan w:val="3"/>
          </w:tcPr>
          <w:p w14:paraId="1F702DC2" w14:textId="69DC2BF6"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АТ «ДТЕК ДНІПРОВСЬКІ ЕЛЕКТРОМЕРЕЖІ»</w:t>
            </w:r>
          </w:p>
          <w:p w14:paraId="7CEC0FF3" w14:textId="77777777" w:rsidR="00EF2965" w:rsidRPr="00952986" w:rsidRDefault="00EF2965" w:rsidP="00EF2965">
            <w:pPr>
              <w:jc w:val="both"/>
              <w:rPr>
                <w:rFonts w:ascii="Times New Roman" w:hAnsi="Times New Roman" w:cs="Times New Roman"/>
                <w:b/>
                <w:bCs/>
                <w:sz w:val="20"/>
                <w:szCs w:val="20"/>
                <w:lang w:val="uk-UA"/>
              </w:rPr>
            </w:pPr>
          </w:p>
          <w:p w14:paraId="0C53B05D" w14:textId="77777777" w:rsidR="00EF2965" w:rsidRPr="00952986" w:rsidRDefault="00EF2965" w:rsidP="00EF2965">
            <w:pPr>
              <w:ind w:firstLine="240"/>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Залишити у діючій редакції</w:t>
            </w:r>
          </w:p>
          <w:p w14:paraId="50C4906F" w14:textId="48B25823"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942" w:type="dxa"/>
            <w:gridSpan w:val="3"/>
          </w:tcPr>
          <w:p w14:paraId="5A73F300" w14:textId="7777777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179" w:type="dxa"/>
            <w:gridSpan w:val="2"/>
          </w:tcPr>
          <w:p w14:paraId="2DC3ACB6" w14:textId="77777777" w:rsidR="00EF2965" w:rsidRDefault="00EF2965" w:rsidP="00EF2965">
            <w:pPr>
              <w:ind w:firstLine="240"/>
              <w:jc w:val="both"/>
              <w:rPr>
                <w:rFonts w:ascii="Times New Roman" w:eastAsia="Calibri" w:hAnsi="Times New Roman" w:cs="Times New Roman"/>
                <w:b/>
                <w:sz w:val="20"/>
                <w:szCs w:val="20"/>
                <w:lang w:val="uk-UA"/>
              </w:rPr>
            </w:pPr>
          </w:p>
          <w:p w14:paraId="63336542" w14:textId="77777777" w:rsidR="00242558" w:rsidRPr="00011F61" w:rsidRDefault="00242558" w:rsidP="00EF2965">
            <w:pPr>
              <w:ind w:firstLine="240"/>
              <w:jc w:val="both"/>
              <w:rPr>
                <w:rFonts w:ascii="Times New Roman" w:eastAsia="Calibri" w:hAnsi="Times New Roman" w:cs="Times New Roman"/>
                <w:b/>
                <w:sz w:val="20"/>
                <w:szCs w:val="20"/>
                <w:lang w:val="uk-UA"/>
              </w:rPr>
            </w:pPr>
          </w:p>
          <w:p w14:paraId="7B53800F" w14:textId="5A9698ED" w:rsidR="00EF2965" w:rsidRPr="00011F61" w:rsidRDefault="00011F61" w:rsidP="00242558">
            <w:pPr>
              <w:jc w:val="both"/>
              <w:rPr>
                <w:rFonts w:ascii="Times New Roman" w:eastAsia="Calibri" w:hAnsi="Times New Roman" w:cs="Times New Roman"/>
                <w:b/>
                <w:color w:val="0070C0"/>
                <w:sz w:val="20"/>
                <w:szCs w:val="20"/>
                <w:lang w:val="uk-UA"/>
              </w:rPr>
            </w:pPr>
            <w:r w:rsidRPr="00011F61">
              <w:rPr>
                <w:rFonts w:ascii="Times New Roman" w:eastAsia="Calibri" w:hAnsi="Times New Roman" w:cs="Times New Roman"/>
                <w:b/>
                <w:sz w:val="20"/>
                <w:szCs w:val="20"/>
                <w:lang w:val="uk-UA"/>
              </w:rPr>
              <w:t>Попередньо враховано шляхом залишення в діючій редакції</w:t>
            </w:r>
          </w:p>
        </w:tc>
      </w:tr>
      <w:tr w:rsidR="00EF2965" w:rsidRPr="0051289A" w14:paraId="0D3EF95F" w14:textId="77777777" w:rsidTr="00F009E4">
        <w:trPr>
          <w:trHeight w:val="20"/>
        </w:trPr>
        <w:tc>
          <w:tcPr>
            <w:tcW w:w="4345" w:type="dxa"/>
            <w:gridSpan w:val="2"/>
            <w:vMerge/>
          </w:tcPr>
          <w:p w14:paraId="269A2735" w14:textId="77777777" w:rsidR="00EF2965" w:rsidRPr="00952986" w:rsidRDefault="00EF2965" w:rsidP="00EF2965">
            <w:pPr>
              <w:ind w:firstLine="240"/>
              <w:jc w:val="both"/>
              <w:rPr>
                <w:rFonts w:ascii="Times New Roman" w:eastAsia="Calibri" w:hAnsi="Times New Roman" w:cs="Times New Roman"/>
                <w:b/>
                <w:color w:val="0070C0"/>
                <w:sz w:val="20"/>
                <w:szCs w:val="20"/>
                <w:highlight w:val="yellow"/>
                <w:lang w:val="uk-UA"/>
              </w:rPr>
            </w:pPr>
          </w:p>
        </w:tc>
        <w:tc>
          <w:tcPr>
            <w:tcW w:w="4128" w:type="dxa"/>
            <w:gridSpan w:val="3"/>
          </w:tcPr>
          <w:p w14:paraId="03EEE6BA"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ПАТ «</w:t>
            </w:r>
            <w:proofErr w:type="spellStart"/>
            <w:r w:rsidRPr="00952986">
              <w:rPr>
                <w:rFonts w:ascii="Times New Roman" w:hAnsi="Times New Roman" w:cs="Times New Roman"/>
                <w:b/>
                <w:bCs/>
                <w:sz w:val="20"/>
                <w:szCs w:val="20"/>
                <w:lang w:val="uk-UA"/>
              </w:rPr>
              <w:t>Запоріжжяобленерго</w:t>
            </w:r>
            <w:proofErr w:type="spellEnd"/>
            <w:r w:rsidRPr="00952986">
              <w:rPr>
                <w:rFonts w:ascii="Times New Roman" w:hAnsi="Times New Roman" w:cs="Times New Roman"/>
                <w:b/>
                <w:bCs/>
                <w:sz w:val="20"/>
                <w:szCs w:val="20"/>
                <w:lang w:val="uk-UA"/>
              </w:rPr>
              <w:t>»</w:t>
            </w:r>
          </w:p>
          <w:p w14:paraId="24C6C7BE" w14:textId="77777777" w:rsidR="00EF2965" w:rsidRPr="00952986" w:rsidRDefault="00EF2965" w:rsidP="00EF2965">
            <w:pPr>
              <w:ind w:firstLine="240"/>
              <w:jc w:val="both"/>
              <w:rPr>
                <w:rFonts w:ascii="Times New Roman" w:hAnsi="Times New Roman" w:cs="Times New Roman"/>
                <w:b/>
                <w:bCs/>
                <w:sz w:val="20"/>
                <w:szCs w:val="20"/>
                <w:lang w:val="uk-UA"/>
              </w:rPr>
            </w:pPr>
          </w:p>
          <w:p w14:paraId="4A1D6A5B"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sz w:val="20"/>
                <w:szCs w:val="20"/>
                <w:lang w:val="uk-UA" w:eastAsia="zh-CN"/>
              </w:rPr>
              <w:t xml:space="preserve">Пропонується абзац другий п.8.4.5. залишити у діючий редакції, а саме: </w:t>
            </w:r>
          </w:p>
          <w:p w14:paraId="3FCA005D"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color w:val="7030A0"/>
                <w:sz w:val="20"/>
                <w:szCs w:val="20"/>
                <w:lang w:val="uk-UA" w:eastAsia="zh-CN"/>
              </w:rPr>
            </w:pPr>
            <w:r w:rsidRPr="00952986">
              <w:rPr>
                <w:rFonts w:ascii="Times New Roman" w:eastAsia="Calibri" w:hAnsi="Times New Roman" w:cs="Times New Roman"/>
                <w:b/>
                <w:bCs/>
                <w:color w:val="7030A0"/>
                <w:sz w:val="20"/>
                <w:szCs w:val="20"/>
                <w:lang w:val="uk-UA" w:eastAsia="zh-CN"/>
              </w:rPr>
              <w:t>Споживач має оплатити розрахункові документи за необліковану електричну енергію протягом 30 календарних днів від дня отримання рахунка (у випадку неотримання споживачем рахунка у поштовому відділенні упродовж 5 робочих днів з дня надходження рахунка до поштового відділення споживача рахунок вважається отриманим споживачем на 5 робочий день);</w:t>
            </w:r>
          </w:p>
          <w:p w14:paraId="24361D79"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b/>
                <w:bCs/>
                <w:sz w:val="20"/>
                <w:szCs w:val="20"/>
                <w:lang w:val="uk-UA" w:eastAsia="zh-CN"/>
              </w:rPr>
            </w:pPr>
          </w:p>
          <w:p w14:paraId="17C0A66F"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b/>
                <w:bCs/>
                <w:sz w:val="20"/>
                <w:szCs w:val="20"/>
                <w:lang w:val="uk-UA" w:eastAsia="zh-CN"/>
              </w:rPr>
            </w:pPr>
          </w:p>
          <w:p w14:paraId="54BDA380"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sz w:val="20"/>
                <w:szCs w:val="20"/>
                <w:lang w:val="uk-UA" w:eastAsia="zh-CN"/>
              </w:rPr>
            </w:pPr>
            <w:r w:rsidRPr="00952986">
              <w:rPr>
                <w:rFonts w:ascii="Times New Roman" w:eastAsia="Calibri" w:hAnsi="Times New Roman" w:cs="Times New Roman"/>
                <w:color w:val="000000"/>
                <w:sz w:val="20"/>
                <w:szCs w:val="20"/>
                <w:lang w:val="uk-UA" w:eastAsia="zh-CN"/>
              </w:rPr>
              <w:t xml:space="preserve">або </w:t>
            </w:r>
            <w:r w:rsidRPr="00952986">
              <w:rPr>
                <w:rFonts w:ascii="Times New Roman" w:eastAsia="Times New Roman" w:hAnsi="Times New Roman" w:cs="Times New Roman"/>
                <w:sz w:val="20"/>
                <w:szCs w:val="20"/>
                <w:lang w:val="uk-UA" w:eastAsia="zh-CN"/>
              </w:rPr>
              <w:t>доповнити п.6.2. Типового договору споживача про надання послуг з розподілу (передачі) електричної енергії, що є Додатком 3 до ПРРЕЕ, підпунктом 11 наступного змісту:</w:t>
            </w:r>
          </w:p>
          <w:p w14:paraId="0A3641AA" w14:textId="77777777" w:rsidR="00EF2965" w:rsidRPr="00952986" w:rsidRDefault="00EF2965" w:rsidP="00EF2965">
            <w:pPr>
              <w:widowControl w:val="0"/>
              <w:tabs>
                <w:tab w:val="left" w:pos="1163"/>
              </w:tabs>
              <w:suppressAutoHyphens/>
              <w:snapToGrid w:val="0"/>
              <w:contextualSpacing/>
              <w:jc w:val="both"/>
              <w:rPr>
                <w:rFonts w:ascii="Times New Roman" w:eastAsia="Times New Roman" w:hAnsi="Times New Roman" w:cs="Times New Roman"/>
                <w:color w:val="7030A0"/>
                <w:sz w:val="20"/>
                <w:szCs w:val="20"/>
                <w:lang w:val="uk-UA" w:eastAsia="zh-CN"/>
              </w:rPr>
            </w:pPr>
            <w:r w:rsidRPr="00952986">
              <w:rPr>
                <w:rFonts w:ascii="Times New Roman" w:eastAsia="Times New Roman" w:hAnsi="Times New Roman" w:cs="Times New Roman"/>
                <w:b/>
                <w:bCs/>
                <w:color w:val="7030A0"/>
                <w:sz w:val="20"/>
                <w:szCs w:val="20"/>
                <w:lang w:val="uk-UA" w:eastAsia="zh-CN"/>
              </w:rPr>
              <w:t>11) здійснювати оплату рахунків, виставлених на підставі актів про порушення Правил роздрібного ринку електричної енергії та умов договору протягом 30 календарних днів від дня отримання рахунку або в інший термін, встановлений договором.</w:t>
            </w:r>
          </w:p>
          <w:p w14:paraId="02DEF340" w14:textId="77777777" w:rsidR="00EF2965" w:rsidRPr="00952986" w:rsidRDefault="00EF2965" w:rsidP="00EF2965">
            <w:pPr>
              <w:ind w:firstLine="240"/>
              <w:jc w:val="both"/>
              <w:rPr>
                <w:rFonts w:ascii="Times New Roman" w:hAnsi="Times New Roman" w:cs="Times New Roman"/>
                <w:b/>
                <w:bCs/>
                <w:sz w:val="20"/>
                <w:szCs w:val="20"/>
                <w:lang w:val="uk-UA"/>
              </w:rPr>
            </w:pPr>
          </w:p>
        </w:tc>
        <w:tc>
          <w:tcPr>
            <w:tcW w:w="3942" w:type="dxa"/>
            <w:gridSpan w:val="3"/>
          </w:tcPr>
          <w:p w14:paraId="7E4F5487"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ПАТ «</w:t>
            </w:r>
            <w:proofErr w:type="spellStart"/>
            <w:r w:rsidRPr="00952986">
              <w:rPr>
                <w:rFonts w:ascii="Times New Roman" w:hAnsi="Times New Roman" w:cs="Times New Roman"/>
                <w:b/>
                <w:bCs/>
                <w:sz w:val="20"/>
                <w:szCs w:val="20"/>
                <w:lang w:val="uk-UA"/>
              </w:rPr>
              <w:t>Запоріжжяобленерго</w:t>
            </w:r>
            <w:proofErr w:type="spellEnd"/>
            <w:r w:rsidRPr="00952986">
              <w:rPr>
                <w:rFonts w:ascii="Times New Roman" w:hAnsi="Times New Roman" w:cs="Times New Roman"/>
                <w:b/>
                <w:bCs/>
                <w:sz w:val="20"/>
                <w:szCs w:val="20"/>
                <w:lang w:val="uk-UA"/>
              </w:rPr>
              <w:t>»</w:t>
            </w:r>
          </w:p>
          <w:p w14:paraId="446AB67B" w14:textId="77777777" w:rsidR="00EF2965" w:rsidRPr="00952986" w:rsidRDefault="00EF2965" w:rsidP="00EF2965">
            <w:pPr>
              <w:ind w:firstLine="240"/>
              <w:jc w:val="both"/>
              <w:rPr>
                <w:rFonts w:ascii="Times New Roman" w:hAnsi="Times New Roman" w:cs="Times New Roman"/>
                <w:b/>
                <w:bCs/>
                <w:sz w:val="20"/>
                <w:szCs w:val="20"/>
                <w:lang w:val="uk-UA"/>
              </w:rPr>
            </w:pPr>
          </w:p>
          <w:p w14:paraId="0CB0D911" w14:textId="77777777" w:rsidR="00EF2965" w:rsidRPr="00952986" w:rsidRDefault="00EF2965" w:rsidP="00EF2965">
            <w:pPr>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Запропонованою редакцією Регулятором виключено норму ПРРЕЕ, якою було визначено:</w:t>
            </w:r>
          </w:p>
          <w:p w14:paraId="77841F10" w14:textId="766D43BE" w:rsidR="00EF2965" w:rsidRPr="00952986" w:rsidRDefault="00EF2965" w:rsidP="00EF2965">
            <w:pPr>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1.обов'язок споживача щодо сплати рахунків за не обліковану електричну енергії;</w:t>
            </w:r>
          </w:p>
          <w:p w14:paraId="22A8AA5E" w14:textId="77777777" w:rsidR="00EF2965" w:rsidRPr="00952986" w:rsidRDefault="00EF2965" w:rsidP="00EF2965">
            <w:pPr>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2. строк такої оплати.</w:t>
            </w:r>
          </w:p>
          <w:p w14:paraId="3B9C8DDF" w14:textId="77777777" w:rsidR="00EF2965" w:rsidRPr="00952986" w:rsidRDefault="00EF2965" w:rsidP="00EF2965">
            <w:pPr>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Вважаємо виключення зазначеної норми неприпустимим, оскільки призведе до прогалини правового регулювання питання оплати споживачем обсягу необлікованої електроенергії, що значно погіршить платіжну дисципліну споживачів та сприятиме збільшенню випадків необлікованого споживання, а також збільшенню втрат ОСР.</w:t>
            </w:r>
          </w:p>
          <w:p w14:paraId="7FFB86EA" w14:textId="77777777" w:rsidR="00EF2965" w:rsidRPr="00952986" w:rsidRDefault="00EF2965" w:rsidP="00EF2965">
            <w:pPr>
              <w:suppressAutoHyphens/>
              <w:snapToGrid w:val="0"/>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Cs/>
                <w:iCs/>
                <w:sz w:val="20"/>
                <w:szCs w:val="20"/>
                <w:lang w:val="uk-UA" w:eastAsia="zh-CN"/>
              </w:rPr>
              <w:t>Тобто у разі виключення цієї норми споживач фактично звільняється від обов'язку оплати за не обліковану електричну енергію, а ОСР буде позбавлений можливості вимагати оплати такої заборгованості.</w:t>
            </w:r>
          </w:p>
          <w:p w14:paraId="32815228" w14:textId="77777777" w:rsidR="00EF2965" w:rsidRPr="00952986" w:rsidRDefault="00EF2965" w:rsidP="00EF2965">
            <w:pPr>
              <w:ind w:firstLine="240"/>
              <w:jc w:val="both"/>
              <w:rPr>
                <w:rFonts w:ascii="Times New Roman" w:eastAsia="Times New Roman" w:hAnsi="Times New Roman" w:cs="Times New Roman"/>
                <w:bCs/>
                <w:iCs/>
                <w:sz w:val="20"/>
                <w:szCs w:val="20"/>
                <w:lang w:val="uk-UA" w:eastAsia="zh-CN"/>
              </w:rPr>
            </w:pPr>
            <w:r w:rsidRPr="00952986">
              <w:rPr>
                <w:rFonts w:ascii="Times New Roman" w:eastAsia="Times New Roman" w:hAnsi="Times New Roman" w:cs="Times New Roman"/>
                <w:bCs/>
                <w:iCs/>
                <w:sz w:val="20"/>
                <w:szCs w:val="20"/>
                <w:lang w:val="uk-UA" w:eastAsia="zh-CN"/>
              </w:rPr>
              <w:t xml:space="preserve">Тому вважаємо необхідним або залишити без змін в попередній редакції, або </w:t>
            </w:r>
            <w:proofErr w:type="spellStart"/>
            <w:r w:rsidRPr="00952986">
              <w:rPr>
                <w:rFonts w:ascii="Times New Roman" w:eastAsia="Times New Roman" w:hAnsi="Times New Roman" w:cs="Times New Roman"/>
                <w:bCs/>
                <w:iCs/>
                <w:sz w:val="20"/>
                <w:szCs w:val="20"/>
                <w:lang w:val="uk-UA" w:eastAsia="zh-CN"/>
              </w:rPr>
              <w:t>внести</w:t>
            </w:r>
            <w:proofErr w:type="spellEnd"/>
            <w:r w:rsidRPr="00952986">
              <w:rPr>
                <w:rFonts w:ascii="Times New Roman" w:eastAsia="Times New Roman" w:hAnsi="Times New Roman" w:cs="Times New Roman"/>
                <w:bCs/>
                <w:iCs/>
                <w:sz w:val="20"/>
                <w:szCs w:val="20"/>
                <w:lang w:val="uk-UA" w:eastAsia="zh-CN"/>
              </w:rPr>
              <w:t xml:space="preserve"> зміни до Типового договору споживача про надання послуг з розподілу електричної енергії, в редакції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w:t>
            </w:r>
          </w:p>
          <w:p w14:paraId="3E268D4E" w14:textId="6F73B637" w:rsidR="00EF2965" w:rsidRPr="00952986" w:rsidRDefault="00EF2965" w:rsidP="00EF2965">
            <w:pPr>
              <w:ind w:firstLine="240"/>
              <w:jc w:val="both"/>
              <w:rPr>
                <w:rFonts w:ascii="Times New Roman" w:eastAsia="Calibri" w:hAnsi="Times New Roman" w:cs="Times New Roman"/>
                <w:b/>
                <w:color w:val="0070C0"/>
                <w:sz w:val="20"/>
                <w:szCs w:val="20"/>
                <w:lang w:val="uk-UA"/>
              </w:rPr>
            </w:pPr>
          </w:p>
        </w:tc>
        <w:tc>
          <w:tcPr>
            <w:tcW w:w="3179" w:type="dxa"/>
            <w:gridSpan w:val="2"/>
          </w:tcPr>
          <w:p w14:paraId="0BE4D234" w14:textId="77777777" w:rsidR="00EF2965" w:rsidRPr="00011F61" w:rsidRDefault="00EF2965" w:rsidP="00EF2965">
            <w:pPr>
              <w:ind w:firstLine="240"/>
              <w:jc w:val="both"/>
              <w:rPr>
                <w:rFonts w:ascii="Times New Roman" w:eastAsia="Calibri" w:hAnsi="Times New Roman" w:cs="Times New Roman"/>
                <w:b/>
                <w:sz w:val="20"/>
                <w:szCs w:val="20"/>
                <w:lang w:val="uk-UA"/>
              </w:rPr>
            </w:pPr>
          </w:p>
          <w:p w14:paraId="72A290E9" w14:textId="77777777" w:rsidR="00EF2965" w:rsidRPr="00011F61" w:rsidRDefault="00EF2965" w:rsidP="00EF2965">
            <w:pPr>
              <w:ind w:firstLine="240"/>
              <w:jc w:val="both"/>
              <w:rPr>
                <w:rFonts w:ascii="Times New Roman" w:eastAsia="Calibri" w:hAnsi="Times New Roman" w:cs="Times New Roman"/>
                <w:b/>
                <w:sz w:val="20"/>
                <w:szCs w:val="20"/>
                <w:lang w:val="uk-UA"/>
              </w:rPr>
            </w:pPr>
          </w:p>
          <w:p w14:paraId="0A5375E7" w14:textId="77777777" w:rsidR="00EF2965" w:rsidRPr="00011F61" w:rsidRDefault="00EF2965" w:rsidP="00EF2965">
            <w:pPr>
              <w:ind w:firstLine="240"/>
              <w:jc w:val="both"/>
              <w:rPr>
                <w:rFonts w:ascii="Times New Roman" w:eastAsia="Calibri" w:hAnsi="Times New Roman" w:cs="Times New Roman"/>
                <w:b/>
                <w:sz w:val="20"/>
                <w:szCs w:val="20"/>
                <w:lang w:val="uk-UA"/>
              </w:rPr>
            </w:pPr>
          </w:p>
          <w:p w14:paraId="0376F2AC" w14:textId="77777777" w:rsidR="00EF2965" w:rsidRPr="00011F61" w:rsidRDefault="00EF2965" w:rsidP="00EF2965">
            <w:pPr>
              <w:ind w:firstLine="240"/>
              <w:jc w:val="both"/>
              <w:rPr>
                <w:rFonts w:ascii="Times New Roman" w:eastAsia="Calibri" w:hAnsi="Times New Roman" w:cs="Times New Roman"/>
                <w:b/>
                <w:sz w:val="20"/>
                <w:szCs w:val="20"/>
                <w:lang w:val="uk-UA"/>
              </w:rPr>
            </w:pPr>
          </w:p>
          <w:p w14:paraId="4A5BEE34" w14:textId="4C90BC4E" w:rsidR="00EF2965" w:rsidRPr="00011F61" w:rsidRDefault="00EF2965" w:rsidP="00011F61">
            <w:pPr>
              <w:jc w:val="both"/>
              <w:rPr>
                <w:rFonts w:ascii="Times New Roman" w:eastAsia="Calibri" w:hAnsi="Times New Roman" w:cs="Times New Roman"/>
                <w:b/>
                <w:sz w:val="20"/>
                <w:szCs w:val="20"/>
                <w:lang w:val="uk-UA"/>
              </w:rPr>
            </w:pPr>
            <w:r w:rsidRPr="00011F61">
              <w:rPr>
                <w:rFonts w:ascii="Times New Roman" w:eastAsia="Calibri" w:hAnsi="Times New Roman" w:cs="Times New Roman"/>
                <w:b/>
                <w:sz w:val="20"/>
                <w:szCs w:val="20"/>
                <w:lang w:val="uk-UA"/>
              </w:rPr>
              <w:t>Попередньо врах</w:t>
            </w:r>
            <w:r w:rsidR="00FC1D5E" w:rsidRPr="00011F61">
              <w:rPr>
                <w:rFonts w:ascii="Times New Roman" w:eastAsia="Calibri" w:hAnsi="Times New Roman" w:cs="Times New Roman"/>
                <w:b/>
                <w:sz w:val="20"/>
                <w:szCs w:val="20"/>
                <w:lang w:val="uk-UA"/>
              </w:rPr>
              <w:t>овано</w:t>
            </w:r>
            <w:r w:rsidRPr="00011F61">
              <w:rPr>
                <w:rFonts w:ascii="Times New Roman" w:eastAsia="Calibri" w:hAnsi="Times New Roman" w:cs="Times New Roman"/>
                <w:b/>
                <w:sz w:val="20"/>
                <w:szCs w:val="20"/>
                <w:lang w:val="uk-UA"/>
              </w:rPr>
              <w:t xml:space="preserve"> шляхом залишення в діючій редакції</w:t>
            </w:r>
          </w:p>
          <w:p w14:paraId="549F4CB5" w14:textId="77777777" w:rsidR="00EF2965" w:rsidRPr="00011F61" w:rsidRDefault="00EF2965" w:rsidP="00EF2965">
            <w:pPr>
              <w:ind w:firstLine="240"/>
              <w:jc w:val="both"/>
              <w:rPr>
                <w:rFonts w:ascii="Times New Roman" w:eastAsia="Calibri" w:hAnsi="Times New Roman" w:cs="Times New Roman"/>
                <w:b/>
                <w:sz w:val="20"/>
                <w:szCs w:val="20"/>
                <w:lang w:val="uk-UA"/>
              </w:rPr>
            </w:pPr>
          </w:p>
          <w:p w14:paraId="6807C5DF" w14:textId="05485E58" w:rsidR="00EF2965" w:rsidRPr="00011F61" w:rsidRDefault="00EF2965" w:rsidP="00EF2965">
            <w:pPr>
              <w:ind w:firstLine="240"/>
              <w:jc w:val="both"/>
              <w:rPr>
                <w:rFonts w:ascii="Times New Roman" w:eastAsia="Calibri" w:hAnsi="Times New Roman" w:cs="Times New Roman"/>
                <w:b/>
                <w:sz w:val="20"/>
                <w:szCs w:val="20"/>
                <w:lang w:val="uk-UA"/>
              </w:rPr>
            </w:pPr>
          </w:p>
        </w:tc>
      </w:tr>
      <w:tr w:rsidR="00EF2965" w:rsidRPr="0051289A" w14:paraId="1C4E0662" w14:textId="77777777" w:rsidTr="00F009E4">
        <w:trPr>
          <w:trHeight w:val="20"/>
        </w:trPr>
        <w:tc>
          <w:tcPr>
            <w:tcW w:w="4345" w:type="dxa"/>
            <w:gridSpan w:val="2"/>
            <w:vMerge/>
          </w:tcPr>
          <w:p w14:paraId="48FBDF4F" w14:textId="77777777" w:rsidR="00EF2965" w:rsidRPr="00952986" w:rsidRDefault="00EF2965" w:rsidP="00EF2965">
            <w:pPr>
              <w:ind w:firstLine="240"/>
              <w:jc w:val="both"/>
              <w:rPr>
                <w:rFonts w:ascii="Times New Roman" w:eastAsia="Calibri" w:hAnsi="Times New Roman" w:cs="Times New Roman"/>
                <w:b/>
                <w:color w:val="0070C0"/>
                <w:sz w:val="20"/>
                <w:szCs w:val="20"/>
                <w:highlight w:val="yellow"/>
                <w:lang w:val="uk-UA"/>
              </w:rPr>
            </w:pPr>
          </w:p>
        </w:tc>
        <w:tc>
          <w:tcPr>
            <w:tcW w:w="4128" w:type="dxa"/>
            <w:gridSpan w:val="3"/>
          </w:tcPr>
          <w:p w14:paraId="6430B58C" w14:textId="77777777"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ПрАТ «ДТЕК КИЇВСЬКІ ЕЛЕКТРОМЕРЕЖІ»</w:t>
            </w:r>
          </w:p>
          <w:p w14:paraId="27880577" w14:textId="77777777" w:rsidR="00EF2965" w:rsidRPr="00952986" w:rsidRDefault="00EF2965" w:rsidP="00EF2965">
            <w:pPr>
              <w:ind w:firstLine="240"/>
              <w:jc w:val="both"/>
              <w:rPr>
                <w:rFonts w:ascii="Times New Roman" w:hAnsi="Times New Roman" w:cs="Times New Roman"/>
                <w:b/>
                <w:bCs/>
                <w:sz w:val="20"/>
                <w:szCs w:val="20"/>
                <w:lang w:val="uk-UA"/>
              </w:rPr>
            </w:pPr>
          </w:p>
          <w:p w14:paraId="3B2B6DF6" w14:textId="77777777" w:rsidR="00EF2965" w:rsidRPr="00952986" w:rsidRDefault="00EF2965" w:rsidP="00EF2965">
            <w:pPr>
              <w:ind w:firstLine="240"/>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8.4.6. Залишити у діючій редакції</w:t>
            </w:r>
          </w:p>
          <w:p w14:paraId="01B2C60D" w14:textId="70E4F37E" w:rsidR="00EF2965" w:rsidRPr="00952986" w:rsidRDefault="00EF2965" w:rsidP="00EF2965">
            <w:pPr>
              <w:ind w:firstLine="240"/>
              <w:jc w:val="both"/>
              <w:rPr>
                <w:rFonts w:ascii="Times New Roman" w:hAnsi="Times New Roman" w:cs="Times New Roman"/>
                <w:b/>
                <w:bCs/>
                <w:sz w:val="20"/>
                <w:szCs w:val="20"/>
                <w:lang w:val="uk-UA"/>
              </w:rPr>
            </w:pPr>
          </w:p>
        </w:tc>
        <w:tc>
          <w:tcPr>
            <w:tcW w:w="3942" w:type="dxa"/>
            <w:gridSpan w:val="3"/>
          </w:tcPr>
          <w:p w14:paraId="426486DD" w14:textId="77777777" w:rsidR="00EF2965" w:rsidRPr="00952986" w:rsidRDefault="00EF2965" w:rsidP="00EF2965">
            <w:pPr>
              <w:suppressAutoHyphens/>
              <w:snapToGrid w:val="0"/>
              <w:jc w:val="both"/>
              <w:rPr>
                <w:rFonts w:ascii="Times New Roman" w:eastAsia="Times New Roman" w:hAnsi="Times New Roman" w:cs="Times New Roman"/>
                <w:bCs/>
                <w:iCs/>
                <w:sz w:val="20"/>
                <w:szCs w:val="20"/>
                <w:lang w:val="uk-UA" w:eastAsia="zh-CN"/>
              </w:rPr>
            </w:pPr>
          </w:p>
        </w:tc>
        <w:tc>
          <w:tcPr>
            <w:tcW w:w="3179" w:type="dxa"/>
            <w:gridSpan w:val="2"/>
          </w:tcPr>
          <w:p w14:paraId="0C7FFAB8" w14:textId="77777777" w:rsidR="00242558" w:rsidRPr="00011F61" w:rsidRDefault="00242558" w:rsidP="00242558">
            <w:pPr>
              <w:ind w:firstLine="240"/>
              <w:jc w:val="both"/>
              <w:rPr>
                <w:rFonts w:ascii="Times New Roman" w:eastAsia="Calibri" w:hAnsi="Times New Roman" w:cs="Times New Roman"/>
                <w:b/>
                <w:sz w:val="20"/>
                <w:szCs w:val="20"/>
                <w:lang w:val="uk-UA"/>
              </w:rPr>
            </w:pPr>
          </w:p>
          <w:p w14:paraId="2BA29926" w14:textId="77777777" w:rsidR="00242558" w:rsidRDefault="00242558" w:rsidP="00242558">
            <w:pPr>
              <w:ind w:firstLine="240"/>
              <w:jc w:val="both"/>
              <w:rPr>
                <w:rFonts w:ascii="Times New Roman" w:eastAsia="Calibri" w:hAnsi="Times New Roman" w:cs="Times New Roman"/>
                <w:b/>
                <w:sz w:val="20"/>
                <w:szCs w:val="20"/>
                <w:lang w:val="uk-UA"/>
              </w:rPr>
            </w:pPr>
          </w:p>
          <w:p w14:paraId="25969139" w14:textId="452EB355" w:rsidR="00EF2965" w:rsidRPr="00952986" w:rsidRDefault="00242558" w:rsidP="00242558">
            <w:pPr>
              <w:jc w:val="both"/>
              <w:rPr>
                <w:rFonts w:ascii="Times New Roman" w:eastAsia="Calibri" w:hAnsi="Times New Roman" w:cs="Times New Roman"/>
                <w:b/>
                <w:sz w:val="20"/>
                <w:szCs w:val="20"/>
                <w:lang w:val="uk-UA"/>
              </w:rPr>
            </w:pPr>
            <w:r w:rsidRPr="00011F61">
              <w:rPr>
                <w:rFonts w:ascii="Times New Roman" w:eastAsia="Calibri" w:hAnsi="Times New Roman" w:cs="Times New Roman"/>
                <w:b/>
                <w:sz w:val="20"/>
                <w:szCs w:val="20"/>
                <w:lang w:val="uk-UA"/>
              </w:rPr>
              <w:t>Попередньо враховано шляхом залишення в діючій редакції</w:t>
            </w:r>
          </w:p>
        </w:tc>
      </w:tr>
      <w:tr w:rsidR="00EF2965" w:rsidRPr="00952986" w14:paraId="32D0BE81" w14:textId="4D64C485" w:rsidTr="00F009E4">
        <w:trPr>
          <w:trHeight w:val="20"/>
        </w:trPr>
        <w:tc>
          <w:tcPr>
            <w:tcW w:w="4345" w:type="dxa"/>
            <w:gridSpan w:val="2"/>
          </w:tcPr>
          <w:p w14:paraId="6AF786FF" w14:textId="77777777" w:rsidR="00EF2965" w:rsidRPr="00952986" w:rsidRDefault="00EF2965" w:rsidP="00EF2965">
            <w:pPr>
              <w:pStyle w:val="3"/>
              <w:spacing w:before="0" w:after="0" w:line="240" w:lineRule="auto"/>
              <w:jc w:val="both"/>
              <w:rPr>
                <w:rFonts w:ascii="Times New Roman" w:hAnsi="Times New Roman" w:cs="Times New Roman"/>
                <w:i/>
                <w:strike/>
                <w:color w:val="FF0000"/>
                <w:sz w:val="20"/>
                <w:szCs w:val="20"/>
                <w:lang w:val="uk-UA"/>
              </w:rPr>
            </w:pPr>
            <w:r w:rsidRPr="00952986">
              <w:rPr>
                <w:rFonts w:ascii="Times New Roman" w:hAnsi="Times New Roman" w:cs="Times New Roman"/>
                <w:i/>
                <w:strike/>
                <w:color w:val="FF0000"/>
                <w:sz w:val="20"/>
                <w:szCs w:val="20"/>
                <w:lang w:val="uk-UA"/>
              </w:rPr>
              <w:t>8.5. Процедура розгляду скарг та вирішення спорів</w:t>
            </w:r>
          </w:p>
          <w:p w14:paraId="3502DC00" w14:textId="77777777" w:rsidR="00EF2965" w:rsidRPr="00952986" w:rsidRDefault="00EF2965" w:rsidP="00EF2965">
            <w:pPr>
              <w:pStyle w:val="3"/>
              <w:spacing w:before="0" w:after="0" w:line="240" w:lineRule="auto"/>
              <w:jc w:val="center"/>
              <w:rPr>
                <w:rFonts w:ascii="Times New Roman" w:eastAsia="Calibri" w:hAnsi="Times New Roman" w:cs="Times New Roman"/>
                <w:color w:val="0070C0"/>
                <w:sz w:val="20"/>
                <w:szCs w:val="20"/>
                <w:lang w:val="uk-UA"/>
              </w:rPr>
            </w:pPr>
            <w:r w:rsidRPr="00952986">
              <w:rPr>
                <w:rFonts w:ascii="Times New Roman" w:eastAsia="Calibri" w:hAnsi="Times New Roman" w:cs="Times New Roman"/>
                <w:color w:val="0070C0"/>
                <w:sz w:val="20"/>
                <w:szCs w:val="20"/>
                <w:lang w:val="uk-UA"/>
              </w:rPr>
              <w:t>Главу виключити</w:t>
            </w:r>
          </w:p>
          <w:p w14:paraId="3C521DC4" w14:textId="77777777" w:rsidR="00EF2965" w:rsidRPr="00952986" w:rsidRDefault="00EF2965" w:rsidP="00EF2965">
            <w:pPr>
              <w:jc w:val="both"/>
              <w:rPr>
                <w:rFonts w:ascii="Times New Roman" w:hAnsi="Times New Roman" w:cs="Times New Roman"/>
                <w:sz w:val="20"/>
                <w:szCs w:val="20"/>
                <w:lang w:val="uk-UA"/>
              </w:rPr>
            </w:pPr>
          </w:p>
          <w:p w14:paraId="59B7B475" w14:textId="3C9E34F9" w:rsidR="00EF2965" w:rsidRPr="00952986" w:rsidRDefault="00EF2965" w:rsidP="00EF2965">
            <w:pPr>
              <w:ind w:firstLine="720"/>
              <w:jc w:val="both"/>
              <w:rPr>
                <w:rFonts w:ascii="Times New Roman" w:hAnsi="Times New Roman" w:cs="Times New Roman"/>
                <w:b/>
                <w:sz w:val="20"/>
                <w:szCs w:val="20"/>
                <w:lang w:val="uk-UA" w:eastAsia="en-GB" w:bidi="he-IL"/>
              </w:rPr>
            </w:pPr>
            <w:r w:rsidRPr="00952986">
              <w:rPr>
                <w:rFonts w:ascii="Times New Roman" w:hAnsi="Times New Roman" w:cs="Times New Roman"/>
                <w:b/>
                <w:sz w:val="20"/>
                <w:szCs w:val="20"/>
                <w:lang w:val="uk-UA" w:eastAsia="en-GB" w:bidi="he-IL"/>
              </w:rPr>
              <w:t>У зв’язку з цим главу 8.6 вважати главою 8.5</w:t>
            </w:r>
          </w:p>
          <w:p w14:paraId="12ED4084" w14:textId="5C33E18C" w:rsidR="00EF2965" w:rsidRPr="00952986" w:rsidRDefault="00EF2965" w:rsidP="00EF2965">
            <w:pPr>
              <w:jc w:val="both"/>
              <w:rPr>
                <w:rFonts w:ascii="Times New Roman" w:hAnsi="Times New Roman" w:cs="Times New Roman"/>
                <w:sz w:val="20"/>
                <w:szCs w:val="20"/>
                <w:lang w:val="uk-UA"/>
              </w:rPr>
            </w:pPr>
          </w:p>
        </w:tc>
        <w:tc>
          <w:tcPr>
            <w:tcW w:w="4128" w:type="dxa"/>
            <w:gridSpan w:val="3"/>
          </w:tcPr>
          <w:p w14:paraId="4EA52F9E" w14:textId="77777777" w:rsidR="00EF2965" w:rsidRPr="00952986" w:rsidRDefault="00EF2965" w:rsidP="00EF2965">
            <w:pPr>
              <w:pStyle w:val="3"/>
              <w:spacing w:before="0" w:after="0" w:line="240" w:lineRule="auto"/>
              <w:jc w:val="both"/>
              <w:rPr>
                <w:rFonts w:ascii="Times New Roman" w:hAnsi="Times New Roman" w:cs="Times New Roman"/>
                <w:i/>
                <w:strike/>
                <w:color w:val="FF0000"/>
                <w:sz w:val="20"/>
                <w:szCs w:val="20"/>
                <w:lang w:val="uk-UA"/>
              </w:rPr>
            </w:pPr>
          </w:p>
        </w:tc>
        <w:tc>
          <w:tcPr>
            <w:tcW w:w="3942" w:type="dxa"/>
            <w:gridSpan w:val="3"/>
          </w:tcPr>
          <w:p w14:paraId="47BA5905" w14:textId="77777777" w:rsidR="00EF2965" w:rsidRPr="00952986" w:rsidRDefault="00EF2965" w:rsidP="00EF2965">
            <w:pPr>
              <w:pStyle w:val="3"/>
              <w:spacing w:before="0" w:after="0" w:line="240" w:lineRule="auto"/>
              <w:jc w:val="both"/>
              <w:rPr>
                <w:rFonts w:ascii="Times New Roman" w:hAnsi="Times New Roman" w:cs="Times New Roman"/>
                <w:i/>
                <w:strike/>
                <w:color w:val="FF0000"/>
                <w:sz w:val="20"/>
                <w:szCs w:val="20"/>
                <w:lang w:val="uk-UA"/>
              </w:rPr>
            </w:pPr>
          </w:p>
        </w:tc>
        <w:tc>
          <w:tcPr>
            <w:tcW w:w="3179" w:type="dxa"/>
            <w:gridSpan w:val="2"/>
          </w:tcPr>
          <w:p w14:paraId="2DD412EF" w14:textId="77777777" w:rsidR="00EF2965" w:rsidRPr="00952986" w:rsidRDefault="00EF2965" w:rsidP="00EF2965">
            <w:pPr>
              <w:pStyle w:val="3"/>
              <w:spacing w:before="0" w:after="0" w:line="240" w:lineRule="auto"/>
              <w:jc w:val="both"/>
              <w:rPr>
                <w:rFonts w:ascii="Times New Roman" w:hAnsi="Times New Roman" w:cs="Times New Roman"/>
                <w:i/>
                <w:strike/>
                <w:color w:val="FF0000"/>
                <w:sz w:val="20"/>
                <w:szCs w:val="20"/>
                <w:lang w:val="uk-UA"/>
              </w:rPr>
            </w:pPr>
          </w:p>
        </w:tc>
      </w:tr>
      <w:tr w:rsidR="00EF2965" w:rsidRPr="0051289A" w14:paraId="6B2A6BA9" w14:textId="3BE734E3" w:rsidTr="00E30BA6">
        <w:trPr>
          <w:trHeight w:val="20"/>
        </w:trPr>
        <w:tc>
          <w:tcPr>
            <w:tcW w:w="15594" w:type="dxa"/>
            <w:gridSpan w:val="10"/>
          </w:tcPr>
          <w:p w14:paraId="3E3A25D9" w14:textId="77777777" w:rsidR="00EF2965" w:rsidRPr="00952986" w:rsidRDefault="00EF2965" w:rsidP="00EF2965">
            <w:pPr>
              <w:pStyle w:val="3"/>
              <w:spacing w:before="0" w:after="0" w:line="240" w:lineRule="auto"/>
              <w:jc w:val="center"/>
              <w:rPr>
                <w:rFonts w:ascii="Times New Roman" w:hAnsi="Times New Roman" w:cs="Times New Roman"/>
                <w:color w:val="0070C0"/>
                <w:sz w:val="20"/>
                <w:szCs w:val="20"/>
                <w:lang w:val="uk-UA"/>
              </w:rPr>
            </w:pPr>
          </w:p>
          <w:p w14:paraId="1B42E303" w14:textId="77777777" w:rsidR="00EF2965" w:rsidRPr="00952986" w:rsidRDefault="00EF2965" w:rsidP="00EF2965">
            <w:pPr>
              <w:pStyle w:val="3"/>
              <w:spacing w:before="0" w:after="0" w:line="240" w:lineRule="auto"/>
              <w:jc w:val="center"/>
              <w:rPr>
                <w:rFonts w:ascii="Times New Roman" w:hAnsi="Times New Roman" w:cs="Times New Roman"/>
                <w:color w:val="0070C0"/>
                <w:sz w:val="20"/>
                <w:szCs w:val="20"/>
                <w:lang w:val="uk-UA"/>
              </w:rPr>
            </w:pPr>
            <w:r w:rsidRPr="00952986">
              <w:rPr>
                <w:rFonts w:ascii="Times New Roman" w:hAnsi="Times New Roman" w:cs="Times New Roman"/>
                <w:color w:val="0070C0"/>
                <w:sz w:val="20"/>
                <w:szCs w:val="20"/>
                <w:lang w:val="uk-UA"/>
              </w:rPr>
              <w:t xml:space="preserve">8.5. </w:t>
            </w:r>
            <w:bookmarkStart w:id="84" w:name="2503"/>
            <w:r w:rsidRPr="00952986">
              <w:rPr>
                <w:rFonts w:ascii="Times New Roman" w:hAnsi="Times New Roman" w:cs="Times New Roman"/>
                <w:color w:val="0070C0"/>
                <w:sz w:val="20"/>
                <w:szCs w:val="20"/>
                <w:lang w:val="uk-UA"/>
              </w:rPr>
              <w:t>Визначення обсягу та вартості електричної енергії, не облікованої внаслідок порушення цих Правил</w:t>
            </w:r>
            <w:bookmarkEnd w:id="84"/>
          </w:p>
          <w:p w14:paraId="2FE4CF0B" w14:textId="58E7587A" w:rsidR="00EF2965" w:rsidRPr="00952986" w:rsidRDefault="00EF2965" w:rsidP="00EF2965">
            <w:pPr>
              <w:rPr>
                <w:rFonts w:ascii="Times New Roman" w:hAnsi="Times New Roman" w:cs="Times New Roman"/>
                <w:sz w:val="20"/>
                <w:szCs w:val="20"/>
                <w:lang w:val="uk-UA"/>
              </w:rPr>
            </w:pPr>
          </w:p>
        </w:tc>
      </w:tr>
      <w:tr w:rsidR="00EF2965" w:rsidRPr="0051289A" w14:paraId="566F905C" w14:textId="77E7A605" w:rsidTr="00F009E4">
        <w:trPr>
          <w:trHeight w:val="20"/>
        </w:trPr>
        <w:tc>
          <w:tcPr>
            <w:tcW w:w="4345" w:type="dxa"/>
            <w:gridSpan w:val="2"/>
          </w:tcPr>
          <w:p w14:paraId="6D2B1BAF" w14:textId="77777777" w:rsidR="00EF2965" w:rsidRPr="00952986" w:rsidRDefault="00EF2965" w:rsidP="00EF2965">
            <w:pPr>
              <w:ind w:firstLine="240"/>
              <w:jc w:val="both"/>
              <w:rPr>
                <w:rFonts w:ascii="Times New Roman" w:hAnsi="Times New Roman" w:cs="Times New Roman"/>
                <w:b/>
                <w:color w:val="000000"/>
                <w:sz w:val="20"/>
                <w:szCs w:val="20"/>
                <w:lang w:val="uk-UA"/>
              </w:rPr>
            </w:pPr>
            <w:r w:rsidRPr="00952986">
              <w:rPr>
                <w:rFonts w:ascii="Times New Roman" w:hAnsi="Times New Roman" w:cs="Times New Roman"/>
                <w:b/>
                <w:bCs/>
                <w:color w:val="0070C0"/>
                <w:sz w:val="20"/>
                <w:szCs w:val="20"/>
                <w:lang w:val="uk-UA"/>
              </w:rPr>
              <w:t>8.5.4</w:t>
            </w:r>
            <w:r w:rsidRPr="00952986">
              <w:rPr>
                <w:rFonts w:ascii="Times New Roman" w:hAnsi="Times New Roman" w:cs="Times New Roman"/>
                <w:i/>
                <w:color w:val="0070C0"/>
                <w:sz w:val="20"/>
                <w:szCs w:val="20"/>
                <w:lang w:val="uk-UA"/>
              </w:rPr>
              <w:t xml:space="preserve"> </w:t>
            </w:r>
            <w:r w:rsidRPr="00952986">
              <w:rPr>
                <w:rFonts w:ascii="Times New Roman" w:hAnsi="Times New Roman" w:cs="Times New Roman"/>
                <w:color w:val="000000"/>
                <w:sz w:val="20"/>
                <w:szCs w:val="20"/>
                <w:lang w:val="uk-UA"/>
              </w:rPr>
              <w:t>Факт пошкодження пломб та/або індикаторів, та/або засобів вимірювальної техніки, факт втручання споживача в роботу засобів вимірювальної техніки, крім випадків спрацювання індикаторів (фіксації індикаторами впливу фізичних полів), має бути підтверджений експертизою, проведеною спеціалізованою організацією (підприємством), яка має право на її проведення відповідно до законодавства (далі - експертиза). До отримання оператором системи результатів експертизи положення цієї глави не застосовуються для визначення обсягу та вартості необлікованої електричної енергії, за винятком випадків, передбачених цим пунктом.</w:t>
            </w:r>
          </w:p>
          <w:p w14:paraId="1A3BE7C0"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3046264D" w14:textId="77777777" w:rsidR="00EF2965" w:rsidRPr="00952986" w:rsidRDefault="00EF2965" w:rsidP="00EF2965">
            <w:pPr>
              <w:jc w:val="both"/>
              <w:rPr>
                <w:rFonts w:ascii="Times New Roman" w:hAnsi="Times New Roman" w:cs="Times New Roman"/>
                <w:sz w:val="20"/>
                <w:szCs w:val="20"/>
                <w:lang w:val="uk-UA"/>
              </w:rPr>
            </w:pPr>
          </w:p>
          <w:p w14:paraId="4BDB2050" w14:textId="1BFC0410"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У разі виявлення у споживача порушень, зазначених у підпунктах 2–4 пункту </w:t>
            </w:r>
            <w:r w:rsidRPr="00952986">
              <w:rPr>
                <w:rFonts w:ascii="Times New Roman" w:hAnsi="Times New Roman" w:cs="Times New Roman"/>
                <w:b/>
                <w:color w:val="0070C0"/>
                <w:sz w:val="20"/>
                <w:szCs w:val="20"/>
                <w:lang w:val="uk-UA"/>
              </w:rPr>
              <w:t>8.5.2</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цієї глави (у частині відсутності засобів вимірювальної техніки, пломб, індикаторів та фіксації впливу фізичних полів індикатором), обсяг та вартість необлікованої електричної енергії визначається оператором системи відповідно до положень цієї глави без проведення відповідної експертизи.</w:t>
            </w:r>
          </w:p>
          <w:p w14:paraId="2FE0998D" w14:textId="738396C5" w:rsidR="00EF2965" w:rsidRPr="00952986" w:rsidRDefault="00EF2965" w:rsidP="00EF2965">
            <w:pPr>
              <w:jc w:val="both"/>
              <w:rPr>
                <w:rFonts w:ascii="Times New Roman" w:hAnsi="Times New Roman" w:cs="Times New Roman"/>
                <w:sz w:val="20"/>
                <w:szCs w:val="20"/>
                <w:lang w:val="uk-UA"/>
              </w:rPr>
            </w:pPr>
          </w:p>
        </w:tc>
        <w:tc>
          <w:tcPr>
            <w:tcW w:w="4128" w:type="dxa"/>
            <w:gridSpan w:val="3"/>
          </w:tcPr>
          <w:p w14:paraId="7257A126"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942" w:type="dxa"/>
            <w:gridSpan w:val="3"/>
          </w:tcPr>
          <w:p w14:paraId="67B8C7C6"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179" w:type="dxa"/>
            <w:gridSpan w:val="2"/>
          </w:tcPr>
          <w:p w14:paraId="0CD90388"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r>
      <w:tr w:rsidR="00EF2965" w:rsidRPr="0051289A" w14:paraId="6CE91F71" w14:textId="7C6939AA" w:rsidTr="00F009E4">
        <w:trPr>
          <w:trHeight w:val="20"/>
        </w:trPr>
        <w:tc>
          <w:tcPr>
            <w:tcW w:w="4345" w:type="dxa"/>
            <w:gridSpan w:val="2"/>
          </w:tcPr>
          <w:p w14:paraId="04D91E71" w14:textId="1515BEFC"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hAnsi="Times New Roman" w:cs="Times New Roman"/>
                <w:b/>
                <w:color w:val="0070C0"/>
                <w:sz w:val="20"/>
                <w:szCs w:val="20"/>
                <w:lang w:val="uk-UA"/>
              </w:rPr>
              <w:t>8.5.5</w:t>
            </w:r>
            <w:r w:rsidRPr="00952986">
              <w:rPr>
                <w:rFonts w:ascii="Times New Roman" w:hAnsi="Times New Roman" w:cs="Times New Roman"/>
                <w:i/>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підпункті 1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цієї глави, положення цієї глави не застосовуються у випадку порушення оператором системи термінів проведення періодичної повірки засобів вимірювальної техніки, періодична </w:t>
            </w:r>
            <w:r w:rsidRPr="00952986">
              <w:rPr>
                <w:rFonts w:ascii="Times New Roman" w:eastAsia="Calibri" w:hAnsi="Times New Roman" w:cs="Times New Roman"/>
                <w:color w:val="000000"/>
                <w:sz w:val="20"/>
                <w:szCs w:val="20"/>
                <w:lang w:val="uk-UA"/>
              </w:rPr>
              <w:lastRenderedPageBreak/>
              <w:t>повірка яких має здійснюватися за рахунок оператора системи.</w:t>
            </w:r>
          </w:p>
          <w:p w14:paraId="187ABCAD" w14:textId="77777777" w:rsidR="00EF2965" w:rsidRPr="00952986" w:rsidRDefault="00EF2965" w:rsidP="00EF2965">
            <w:pPr>
              <w:ind w:firstLine="240"/>
              <w:jc w:val="both"/>
              <w:rPr>
                <w:rFonts w:ascii="Times New Roman" w:eastAsia="Calibri" w:hAnsi="Times New Roman" w:cs="Times New Roman"/>
                <w:sz w:val="20"/>
                <w:szCs w:val="20"/>
                <w:lang w:val="uk-UA"/>
              </w:rPr>
            </w:pPr>
          </w:p>
          <w:p w14:paraId="18717D97" w14:textId="026BE3D4"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підпункті 2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положення цієї глави застосовуються за умови наявності доступу до струмоведучих частин схеми (вузла) обліку, про що зазначається в акті про порушення, та у частині щодо пошкодження/відсутності пломби, якщо з моменту встановлення пломби до моменту виявлення факту її пошкодження/відсутності минуло не більше шести років.</w:t>
            </w:r>
          </w:p>
          <w:p w14:paraId="54EBC798" w14:textId="2C38A5D4" w:rsidR="00EF2965" w:rsidRPr="00952986" w:rsidRDefault="00EF2965" w:rsidP="00EF2965">
            <w:pPr>
              <w:ind w:firstLine="240"/>
              <w:jc w:val="both"/>
              <w:rPr>
                <w:rFonts w:ascii="Times New Roman" w:eastAsia="Calibri" w:hAnsi="Times New Roman" w:cs="Times New Roman"/>
                <w:sz w:val="20"/>
                <w:szCs w:val="20"/>
                <w:lang w:val="uk-UA"/>
              </w:rPr>
            </w:pPr>
          </w:p>
          <w:p w14:paraId="745505D5" w14:textId="49506CB7"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підпункті 4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цієї глави, положення цієї глави не застосовуються у випадку закінчення строку експлуатації індикатора (але не більше шести років) або терміну повірки лічильника (якщо індикатор </w:t>
            </w:r>
            <w:proofErr w:type="spellStart"/>
            <w:r w:rsidRPr="00952986">
              <w:rPr>
                <w:rFonts w:ascii="Times New Roman" w:eastAsia="Calibri" w:hAnsi="Times New Roman" w:cs="Times New Roman"/>
                <w:color w:val="000000"/>
                <w:sz w:val="20"/>
                <w:szCs w:val="20"/>
                <w:lang w:val="uk-UA"/>
              </w:rPr>
              <w:t>схемотехнічно</w:t>
            </w:r>
            <w:proofErr w:type="spellEnd"/>
            <w:r w:rsidRPr="00952986">
              <w:rPr>
                <w:rFonts w:ascii="Times New Roman" w:eastAsia="Calibri" w:hAnsi="Times New Roman" w:cs="Times New Roman"/>
                <w:color w:val="000000"/>
                <w:sz w:val="20"/>
                <w:szCs w:val="20"/>
                <w:lang w:val="uk-UA"/>
              </w:rPr>
              <w:t xml:space="preserve"> вмонтований у лічильник), визначеного його виробником.</w:t>
            </w:r>
          </w:p>
          <w:p w14:paraId="31DA2583" w14:textId="77777777" w:rsidR="00EF2965" w:rsidRPr="00952986" w:rsidRDefault="00EF2965" w:rsidP="00EF2965">
            <w:pPr>
              <w:ind w:firstLine="240"/>
              <w:jc w:val="both"/>
              <w:rPr>
                <w:rFonts w:ascii="Times New Roman" w:eastAsia="Calibri" w:hAnsi="Times New Roman" w:cs="Times New Roman"/>
                <w:sz w:val="20"/>
                <w:szCs w:val="20"/>
                <w:lang w:val="uk-UA"/>
              </w:rPr>
            </w:pPr>
          </w:p>
          <w:p w14:paraId="7CCDA0A1"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Дата виробництва індикатора та строк його експлуатації зазначаються в акті про пломбування.</w:t>
            </w:r>
          </w:p>
          <w:p w14:paraId="38E2B93D" w14:textId="7F8DF193"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4128" w:type="dxa"/>
            <w:gridSpan w:val="3"/>
          </w:tcPr>
          <w:p w14:paraId="4D338564"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942" w:type="dxa"/>
            <w:gridSpan w:val="3"/>
          </w:tcPr>
          <w:p w14:paraId="20C0EB85"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179" w:type="dxa"/>
            <w:gridSpan w:val="2"/>
          </w:tcPr>
          <w:p w14:paraId="6BD636FA"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r>
      <w:tr w:rsidR="00EF2965" w:rsidRPr="00952986" w14:paraId="0B786002" w14:textId="1407F75B" w:rsidTr="00F009E4">
        <w:trPr>
          <w:trHeight w:val="20"/>
        </w:trPr>
        <w:tc>
          <w:tcPr>
            <w:tcW w:w="4345" w:type="dxa"/>
            <w:gridSpan w:val="2"/>
          </w:tcPr>
          <w:p w14:paraId="52E9F015" w14:textId="348ABE8E"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hAnsi="Times New Roman" w:cs="Times New Roman"/>
                <w:b/>
                <w:color w:val="0070C0"/>
                <w:sz w:val="20"/>
                <w:szCs w:val="20"/>
                <w:lang w:val="uk-UA"/>
              </w:rPr>
              <w:t>8.5.6</w:t>
            </w:r>
            <w:r w:rsidRPr="00952986">
              <w:rPr>
                <w:rFonts w:ascii="Times New Roman" w:hAnsi="Times New Roman" w:cs="Times New Roman"/>
                <w:i/>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підпунктах 6 - 8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положення цієї глави застосовуються за умови виявлення місця підключення до відповідних мереж, про що зазначається в акті про порушення та позначається на схемі (крім випадків, передбачених цим пунктом).</w:t>
            </w:r>
          </w:p>
          <w:p w14:paraId="73AC43C5" w14:textId="77777777" w:rsidR="00EF2965" w:rsidRPr="00952986" w:rsidRDefault="00EF2965" w:rsidP="00EF2965">
            <w:pPr>
              <w:pStyle w:val="3"/>
              <w:spacing w:before="0" w:after="0" w:line="240" w:lineRule="auto"/>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4623828A" w14:textId="79256C30"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підпунктах 5 - 8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зразки кабелів (проводів), через які було здійснено самовільне підключення, можуть вилучатися, про що робиться відповідний запис в акті про порушення. Місця вилучення зразків позначаються на схемі.</w:t>
            </w:r>
          </w:p>
          <w:p w14:paraId="3E7AE38D" w14:textId="2E7AA86D" w:rsidR="00EF2965" w:rsidRPr="00952986" w:rsidRDefault="00EF2965" w:rsidP="00EF2965">
            <w:pPr>
              <w:rPr>
                <w:rFonts w:ascii="Times New Roman" w:hAnsi="Times New Roman" w:cs="Times New Roman"/>
                <w:sz w:val="20"/>
                <w:szCs w:val="20"/>
                <w:lang w:val="uk-UA"/>
              </w:rPr>
            </w:pPr>
          </w:p>
        </w:tc>
        <w:tc>
          <w:tcPr>
            <w:tcW w:w="4128" w:type="dxa"/>
            <w:gridSpan w:val="3"/>
          </w:tcPr>
          <w:p w14:paraId="75F1E14D"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942" w:type="dxa"/>
            <w:gridSpan w:val="3"/>
          </w:tcPr>
          <w:p w14:paraId="49366E28"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179" w:type="dxa"/>
            <w:gridSpan w:val="2"/>
          </w:tcPr>
          <w:p w14:paraId="10A90C25"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r>
      <w:tr w:rsidR="00EF2965" w:rsidRPr="00952986" w14:paraId="5E3C515D" w14:textId="40438FC1" w:rsidTr="00F009E4">
        <w:trPr>
          <w:trHeight w:val="20"/>
        </w:trPr>
        <w:tc>
          <w:tcPr>
            <w:tcW w:w="4345" w:type="dxa"/>
            <w:gridSpan w:val="2"/>
          </w:tcPr>
          <w:p w14:paraId="53EA07BA" w14:textId="77777777" w:rsidR="00EF2965" w:rsidRPr="00952986" w:rsidRDefault="00EF2965" w:rsidP="00EF2965">
            <w:pPr>
              <w:ind w:firstLine="240"/>
              <w:jc w:val="both"/>
              <w:rPr>
                <w:rFonts w:ascii="Times New Roman" w:hAnsi="Times New Roman" w:cs="Times New Roman"/>
                <w:b/>
                <w:bCs/>
                <w:i/>
                <w:color w:val="0070C0"/>
                <w:sz w:val="20"/>
                <w:szCs w:val="20"/>
                <w:lang w:val="uk-UA"/>
              </w:rPr>
            </w:pPr>
            <w:r w:rsidRPr="00952986">
              <w:rPr>
                <w:rFonts w:ascii="Times New Roman" w:hAnsi="Times New Roman" w:cs="Times New Roman"/>
                <w:b/>
                <w:bCs/>
                <w:color w:val="0070C0"/>
                <w:sz w:val="20"/>
                <w:szCs w:val="20"/>
                <w:lang w:val="uk-UA"/>
              </w:rPr>
              <w:t>8.5.8</w:t>
            </w:r>
            <w:r w:rsidRPr="00952986">
              <w:rPr>
                <w:rFonts w:ascii="Times New Roman" w:hAnsi="Times New Roman" w:cs="Times New Roman"/>
                <w:b/>
                <w:bCs/>
                <w:i/>
                <w:color w:val="0070C0"/>
                <w:sz w:val="20"/>
                <w:szCs w:val="20"/>
                <w:lang w:val="uk-UA"/>
              </w:rPr>
              <w:t xml:space="preserve">  </w:t>
            </w:r>
          </w:p>
          <w:p w14:paraId="1A4A3782" w14:textId="0CF5FCA5"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2C402967" w14:textId="6B21C482"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lastRenderedPageBreak/>
              <w:t xml:space="preserve">1) у разі виявлення у споживача порушень, зазначених у підпунктах 1 - 3 (у частині пошкодження/відсутності засобів вимірювальної техніки та/або пломб, та/або пристроїв (шафи обліку, захисної панелі тощо), на яких встановлені пломби) або у підпункті 4 пункту </w:t>
            </w:r>
            <w:r w:rsidRPr="00952986">
              <w:rPr>
                <w:rFonts w:ascii="Times New Roman" w:hAnsi="Times New Roman" w:cs="Times New Roman"/>
                <w:b/>
                <w:color w:val="0070C0"/>
                <w:sz w:val="20"/>
                <w:szCs w:val="20"/>
                <w:lang w:val="uk-UA"/>
              </w:rPr>
              <w:t>8.5.2</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до дня виявлення порушення, але не більше загальної кількості робочих днів у шести календарних місяцях, що передували дню виявлення порушення;</w:t>
            </w:r>
          </w:p>
          <w:p w14:paraId="34813095" w14:textId="77777777" w:rsidR="00EF2965" w:rsidRPr="00952986" w:rsidRDefault="00EF2965" w:rsidP="00EF2965">
            <w:pPr>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162D6B4F" w14:textId="29B0206E" w:rsidR="00EF2965" w:rsidRPr="00952986" w:rsidRDefault="00EF2965" w:rsidP="00EF2965">
            <w:pPr>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 xml:space="preserve"> 5) у разі виявлення у споживача порушення, зазначеного в підпункті 5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цієї глави, - з дня останнього контрольного огляду засобу комерційного обліку або технічної перевірки (якщо технічну перевірку було проведено після останнього контрольного огляду засобу комерційного обліку), або відключення електроустановки споживача (якщо контрольний огляд засобу комерційного обліку та/або технічна перевірка у період з дати відключення електроустановки споживача до дати виявлення порушення не були проведені) до дня виявлення порушення, але не більше загальної кількості робочих днів у шести календарних місяцях, що передували дню виявлення порушення; </w:t>
            </w:r>
          </w:p>
          <w:p w14:paraId="1EB116C5" w14:textId="77777777" w:rsidR="00EF2965" w:rsidRPr="00952986" w:rsidRDefault="00EF2965" w:rsidP="00EF2965">
            <w:pPr>
              <w:jc w:val="both"/>
              <w:rPr>
                <w:rFonts w:ascii="Times New Roman" w:eastAsia="Calibri" w:hAnsi="Times New Roman" w:cs="Times New Roman"/>
                <w:sz w:val="20"/>
                <w:szCs w:val="20"/>
                <w:lang w:val="uk-UA"/>
              </w:rPr>
            </w:pPr>
          </w:p>
          <w:p w14:paraId="677A692C" w14:textId="68EFB12C"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6) у разі виявлення у споживача порушення, зазначеного в підпункті 8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цієї глави, - з дня останньої технічної перевірки або допуску електроустановки споживача в експлуатацію, або набуття права власності чи користування на об'єкт (якщо технічну перевірку у період з дати допуску електроустановки споживача в експлуатацію або набуття ним права власності (користування) на об'єкт до дати виявлення порушення не було проведено) до дня виявлення порушення, але не більше загальної кількості робочих днів у </w:t>
            </w:r>
            <w:r w:rsidRPr="00952986">
              <w:rPr>
                <w:rFonts w:ascii="Times New Roman" w:eastAsia="Calibri" w:hAnsi="Times New Roman" w:cs="Times New Roman"/>
                <w:color w:val="000000"/>
                <w:sz w:val="20"/>
                <w:szCs w:val="20"/>
                <w:lang w:val="uk-UA"/>
              </w:rPr>
              <w:lastRenderedPageBreak/>
              <w:t>дванадцяти календарних місяцях, що передували дню виявлення порушення.</w:t>
            </w:r>
          </w:p>
          <w:p w14:paraId="5FC7D288" w14:textId="77777777" w:rsidR="00EF2965" w:rsidRPr="00952986" w:rsidRDefault="00EF2965" w:rsidP="00EF2965">
            <w:pPr>
              <w:pStyle w:val="3"/>
              <w:spacing w:before="0" w:after="0" w:line="240" w:lineRule="auto"/>
              <w:jc w:val="both"/>
              <w:rPr>
                <w:rFonts w:ascii="Times New Roman" w:hAnsi="Times New Roman" w:cs="Times New Roman"/>
                <w:b w:val="0"/>
                <w:color w:val="auto"/>
                <w:sz w:val="20"/>
                <w:szCs w:val="20"/>
                <w:lang w:val="uk-UA"/>
              </w:rPr>
            </w:pPr>
            <w:r w:rsidRPr="00952986">
              <w:rPr>
                <w:rFonts w:ascii="Times New Roman" w:hAnsi="Times New Roman" w:cs="Times New Roman"/>
                <w:b w:val="0"/>
                <w:color w:val="auto"/>
                <w:sz w:val="20"/>
                <w:szCs w:val="20"/>
                <w:lang w:val="uk-UA"/>
              </w:rPr>
              <w:t>……</w:t>
            </w:r>
          </w:p>
          <w:p w14:paraId="00231DD6" w14:textId="059A574C" w:rsidR="00EF2965" w:rsidRPr="00952986" w:rsidRDefault="00EF2965" w:rsidP="00EF2965">
            <w:pPr>
              <w:rPr>
                <w:rFonts w:ascii="Times New Roman" w:hAnsi="Times New Roman" w:cs="Times New Roman"/>
                <w:sz w:val="20"/>
                <w:szCs w:val="20"/>
                <w:lang w:val="uk-UA"/>
              </w:rPr>
            </w:pPr>
          </w:p>
        </w:tc>
        <w:tc>
          <w:tcPr>
            <w:tcW w:w="4128" w:type="dxa"/>
            <w:gridSpan w:val="3"/>
          </w:tcPr>
          <w:p w14:paraId="233B89C9"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942" w:type="dxa"/>
            <w:gridSpan w:val="3"/>
          </w:tcPr>
          <w:p w14:paraId="7BC1CF7D"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179" w:type="dxa"/>
            <w:gridSpan w:val="2"/>
          </w:tcPr>
          <w:p w14:paraId="7AEEAE4F"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r>
      <w:tr w:rsidR="00EF2965" w:rsidRPr="0051289A" w14:paraId="5F895702" w14:textId="31A20CAE" w:rsidTr="00F009E4">
        <w:trPr>
          <w:trHeight w:val="20"/>
        </w:trPr>
        <w:tc>
          <w:tcPr>
            <w:tcW w:w="4345" w:type="dxa"/>
            <w:gridSpan w:val="2"/>
          </w:tcPr>
          <w:p w14:paraId="771B71C8" w14:textId="6F61E860"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hAnsi="Times New Roman" w:cs="Times New Roman"/>
                <w:b/>
                <w:color w:val="0070C0"/>
                <w:sz w:val="20"/>
                <w:szCs w:val="20"/>
                <w:lang w:val="uk-UA"/>
              </w:rPr>
              <w:lastRenderedPageBreak/>
              <w:t xml:space="preserve">8.5.9 </w:t>
            </w:r>
            <w:r w:rsidRPr="00952986">
              <w:rPr>
                <w:rFonts w:ascii="Times New Roman" w:eastAsia="Calibri" w:hAnsi="Times New Roman" w:cs="Times New Roman"/>
                <w:color w:val="000000"/>
                <w:sz w:val="20"/>
                <w:szCs w:val="20"/>
                <w:lang w:val="uk-UA"/>
              </w:rPr>
              <w:t xml:space="preserve">У разі виявлення у споживача порушень, зазначених у підпунктах 1 - 4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розрахований обсяг споживання необлікованої електричної енергії споживачем протягом розрахункового періоду (місяця) має бути зменшений на обсяг електричної енергії, спожитий споживачем у цьому періоді за точкою (точками) комерційного обліку, на якій (яких) було виявлено порушення, відповідно до даних комерційного обліку електричної енергії.</w:t>
            </w:r>
          </w:p>
          <w:p w14:paraId="5090D6B2" w14:textId="238086E2" w:rsidR="00EF2965" w:rsidRPr="00952986" w:rsidRDefault="00EF2965" w:rsidP="00EF2965">
            <w:pPr>
              <w:pStyle w:val="3"/>
              <w:spacing w:before="0" w:after="0" w:line="240" w:lineRule="auto"/>
              <w:jc w:val="both"/>
              <w:rPr>
                <w:rFonts w:ascii="Times New Roman" w:hAnsi="Times New Roman" w:cs="Times New Roman"/>
                <w:i/>
                <w:color w:val="0070C0"/>
                <w:sz w:val="20"/>
                <w:szCs w:val="20"/>
                <w:lang w:val="uk-UA"/>
              </w:rPr>
            </w:pPr>
          </w:p>
        </w:tc>
        <w:tc>
          <w:tcPr>
            <w:tcW w:w="4128" w:type="dxa"/>
            <w:gridSpan w:val="3"/>
          </w:tcPr>
          <w:p w14:paraId="2C8F3459"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942" w:type="dxa"/>
            <w:gridSpan w:val="3"/>
          </w:tcPr>
          <w:p w14:paraId="5C469BF9"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179" w:type="dxa"/>
            <w:gridSpan w:val="2"/>
          </w:tcPr>
          <w:p w14:paraId="30CD2BFB"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r>
      <w:tr w:rsidR="00EF2965" w:rsidRPr="00952986" w14:paraId="4917AA52" w14:textId="4A1CFB93" w:rsidTr="00F009E4">
        <w:trPr>
          <w:trHeight w:val="20"/>
        </w:trPr>
        <w:tc>
          <w:tcPr>
            <w:tcW w:w="4345" w:type="dxa"/>
            <w:gridSpan w:val="2"/>
          </w:tcPr>
          <w:p w14:paraId="211A4338" w14:textId="51BB896B"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b/>
                <w:color w:val="0070C0"/>
                <w:sz w:val="20"/>
                <w:szCs w:val="20"/>
                <w:lang w:val="uk-UA"/>
              </w:rPr>
              <w:t>8.5.10</w:t>
            </w:r>
            <w:r w:rsidRPr="00952986">
              <w:rPr>
                <w:rFonts w:ascii="Times New Roman" w:hAnsi="Times New Roman" w:cs="Times New Roman"/>
                <w:i/>
                <w:color w:val="0070C0"/>
                <w:sz w:val="20"/>
                <w:szCs w:val="20"/>
                <w:lang w:val="uk-UA"/>
              </w:rPr>
              <w:t xml:space="preserve"> </w:t>
            </w:r>
            <w:r w:rsidRPr="00952986">
              <w:rPr>
                <w:rFonts w:ascii="Times New Roman" w:hAnsi="Times New Roman" w:cs="Times New Roman"/>
                <w:color w:val="000000"/>
                <w:sz w:val="20"/>
                <w:szCs w:val="20"/>
                <w:lang w:val="uk-UA"/>
              </w:rPr>
              <w:t xml:space="preserve">У разі виявлення у непобутового споживача порушень, зазначених у підпунктах 1–5 пункту </w:t>
            </w:r>
            <w:r w:rsidRPr="00952986">
              <w:rPr>
                <w:rFonts w:ascii="Times New Roman" w:hAnsi="Times New Roman" w:cs="Times New Roman"/>
                <w:b/>
                <w:color w:val="0070C0"/>
                <w:sz w:val="20"/>
                <w:szCs w:val="20"/>
                <w:lang w:val="uk-UA"/>
              </w:rPr>
              <w:t>8.5.2</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цієї глави, величина розрахункового добового обсягу споживання електричної енергії протягом робочого часу (</w:t>
            </w:r>
            <w:proofErr w:type="spellStart"/>
            <w:r w:rsidRPr="00952986">
              <w:rPr>
                <w:rFonts w:ascii="Times New Roman" w:hAnsi="Times New Roman" w:cs="Times New Roman"/>
                <w:color w:val="000000"/>
                <w:sz w:val="20"/>
                <w:szCs w:val="20"/>
                <w:lang w:val="uk-UA"/>
              </w:rPr>
              <w:t>W</w:t>
            </w:r>
            <w:r w:rsidRPr="00952986">
              <w:rPr>
                <w:rFonts w:ascii="Times New Roman" w:hAnsi="Times New Roman" w:cs="Times New Roman"/>
                <w:color w:val="000000"/>
                <w:sz w:val="20"/>
                <w:szCs w:val="20"/>
                <w:vertAlign w:val="subscript"/>
                <w:lang w:val="uk-UA"/>
              </w:rPr>
              <w:t>доб</w:t>
            </w:r>
            <w:proofErr w:type="spellEnd"/>
            <w:r w:rsidRPr="00952986">
              <w:rPr>
                <w:rFonts w:ascii="Times New Roman" w:hAnsi="Times New Roman" w:cs="Times New Roman"/>
                <w:color w:val="000000"/>
                <w:sz w:val="20"/>
                <w:szCs w:val="20"/>
                <w:lang w:val="uk-UA"/>
              </w:rPr>
              <w:t xml:space="preserve">, </w:t>
            </w:r>
            <w:proofErr w:type="spellStart"/>
            <w:r w:rsidRPr="00952986">
              <w:rPr>
                <w:rFonts w:ascii="Times New Roman" w:hAnsi="Times New Roman" w:cs="Times New Roman"/>
                <w:color w:val="000000"/>
                <w:sz w:val="20"/>
                <w:szCs w:val="20"/>
                <w:lang w:val="uk-UA"/>
              </w:rPr>
              <w:t>кВт·год</w:t>
            </w:r>
            <w:proofErr w:type="spellEnd"/>
            <w:r w:rsidRPr="00952986">
              <w:rPr>
                <w:rFonts w:ascii="Times New Roman" w:hAnsi="Times New Roman" w:cs="Times New Roman"/>
                <w:color w:val="000000"/>
                <w:sz w:val="20"/>
                <w:szCs w:val="20"/>
                <w:lang w:val="uk-UA"/>
              </w:rPr>
              <w:t>) розраховується за формулою</w:t>
            </w:r>
          </w:p>
          <w:p w14:paraId="27C4EF28" w14:textId="07917C89" w:rsidR="00EF2965" w:rsidRPr="00952986" w:rsidRDefault="00EF2965" w:rsidP="00EF2965">
            <w:pPr>
              <w:pStyle w:val="3"/>
              <w:spacing w:before="0" w:after="0" w:line="240" w:lineRule="auto"/>
              <w:jc w:val="both"/>
              <w:rPr>
                <w:rFonts w:ascii="Times New Roman" w:hAnsi="Times New Roman" w:cs="Times New Roman"/>
                <w:i/>
                <w:color w:val="0070C0"/>
                <w:sz w:val="20"/>
                <w:szCs w:val="20"/>
                <w:lang w:val="uk-UA"/>
              </w:rPr>
            </w:pPr>
            <w:r w:rsidRPr="00952986">
              <w:rPr>
                <w:rFonts w:ascii="Times New Roman" w:hAnsi="Times New Roman" w:cs="Times New Roman"/>
                <w:color w:val="000000"/>
                <w:sz w:val="20"/>
                <w:szCs w:val="20"/>
                <w:lang w:val="uk-UA"/>
              </w:rPr>
              <w:t>…..</w:t>
            </w:r>
          </w:p>
        </w:tc>
        <w:tc>
          <w:tcPr>
            <w:tcW w:w="4128" w:type="dxa"/>
            <w:gridSpan w:val="3"/>
          </w:tcPr>
          <w:p w14:paraId="58B00BF9"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942" w:type="dxa"/>
            <w:gridSpan w:val="3"/>
          </w:tcPr>
          <w:p w14:paraId="282701E0"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179" w:type="dxa"/>
            <w:gridSpan w:val="2"/>
          </w:tcPr>
          <w:p w14:paraId="54EC0381"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r>
      <w:tr w:rsidR="00EF2965" w:rsidRPr="00952986" w14:paraId="0E19B744" w14:textId="7D4F422D" w:rsidTr="00F009E4">
        <w:trPr>
          <w:trHeight w:val="20"/>
        </w:trPr>
        <w:tc>
          <w:tcPr>
            <w:tcW w:w="4345" w:type="dxa"/>
            <w:gridSpan w:val="2"/>
          </w:tcPr>
          <w:p w14:paraId="0FDEA51A" w14:textId="16285C32"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hAnsi="Times New Roman" w:cs="Times New Roman"/>
                <w:b/>
                <w:color w:val="0070C0"/>
                <w:sz w:val="20"/>
                <w:szCs w:val="20"/>
                <w:lang w:val="uk-UA"/>
              </w:rPr>
              <w:t>8.5.11</w:t>
            </w:r>
            <w:r w:rsidRPr="00952986">
              <w:rPr>
                <w:rFonts w:ascii="Times New Roman" w:hAnsi="Times New Roman" w:cs="Times New Roman"/>
                <w:i/>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У разі виявлення у побутового споживача порушень, зазначених у підпунктах 1–5 пункту </w:t>
            </w:r>
            <w:r w:rsidRPr="00952986">
              <w:rPr>
                <w:rFonts w:ascii="Times New Roman" w:eastAsia="Calibri" w:hAnsi="Times New Roman" w:cs="Times New Roman"/>
                <w:b/>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величина розрахункового добового обсягу споживання електричної енергії (</w:t>
            </w:r>
            <w:proofErr w:type="spellStart"/>
            <w:r w:rsidRPr="00952986">
              <w:rPr>
                <w:rFonts w:ascii="Times New Roman" w:eastAsia="Calibri" w:hAnsi="Times New Roman" w:cs="Times New Roman"/>
                <w:color w:val="000000"/>
                <w:sz w:val="20"/>
                <w:szCs w:val="20"/>
                <w:lang w:val="uk-UA"/>
              </w:rPr>
              <w:t>W</w:t>
            </w:r>
            <w:r w:rsidRPr="00952986">
              <w:rPr>
                <w:rFonts w:ascii="Times New Roman" w:eastAsia="Calibri" w:hAnsi="Times New Roman" w:cs="Times New Roman"/>
                <w:color w:val="000000"/>
                <w:sz w:val="20"/>
                <w:szCs w:val="20"/>
                <w:vertAlign w:val="subscript"/>
                <w:lang w:val="uk-UA"/>
              </w:rPr>
              <w:t>доб</w:t>
            </w:r>
            <w:proofErr w:type="spellEnd"/>
            <w:r w:rsidRPr="00952986">
              <w:rPr>
                <w:rFonts w:ascii="Times New Roman" w:eastAsia="Calibri" w:hAnsi="Times New Roman" w:cs="Times New Roman"/>
                <w:color w:val="000000"/>
                <w:sz w:val="20"/>
                <w:szCs w:val="20"/>
                <w:lang w:val="uk-UA"/>
              </w:rPr>
              <w:t xml:space="preserve">, </w:t>
            </w:r>
            <w:proofErr w:type="spellStart"/>
            <w:r w:rsidRPr="00952986">
              <w:rPr>
                <w:rFonts w:ascii="Times New Roman" w:eastAsia="Calibri" w:hAnsi="Times New Roman" w:cs="Times New Roman"/>
                <w:color w:val="000000"/>
                <w:sz w:val="20"/>
                <w:szCs w:val="20"/>
                <w:lang w:val="uk-UA"/>
              </w:rPr>
              <w:t>кВт·год</w:t>
            </w:r>
            <w:proofErr w:type="spellEnd"/>
            <w:r w:rsidRPr="00952986">
              <w:rPr>
                <w:rFonts w:ascii="Times New Roman" w:eastAsia="Calibri" w:hAnsi="Times New Roman" w:cs="Times New Roman"/>
                <w:color w:val="000000"/>
                <w:sz w:val="20"/>
                <w:szCs w:val="20"/>
                <w:lang w:val="uk-UA"/>
              </w:rPr>
              <w:t>) розраховується за формулою</w:t>
            </w:r>
          </w:p>
          <w:p w14:paraId="6B7085E0" w14:textId="77777777" w:rsidR="00EF2965" w:rsidRPr="00952986" w:rsidRDefault="00EF2965" w:rsidP="00EF2965">
            <w:pPr>
              <w:pStyle w:val="3"/>
              <w:spacing w:before="0" w:after="0" w:line="240" w:lineRule="auto"/>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792EA916" w14:textId="4EDE1761" w:rsidR="00EF2965" w:rsidRPr="00952986" w:rsidRDefault="00EF2965" w:rsidP="00EF2965">
            <w:pPr>
              <w:pStyle w:val="3"/>
              <w:spacing w:before="0" w:after="0" w:line="240" w:lineRule="auto"/>
              <w:jc w:val="both"/>
              <w:rPr>
                <w:rFonts w:ascii="Times New Roman" w:hAnsi="Times New Roman" w:cs="Times New Roman"/>
                <w:i/>
                <w:color w:val="0070C0"/>
                <w:sz w:val="20"/>
                <w:szCs w:val="20"/>
                <w:lang w:val="uk-UA"/>
              </w:rPr>
            </w:pPr>
          </w:p>
        </w:tc>
        <w:tc>
          <w:tcPr>
            <w:tcW w:w="4128" w:type="dxa"/>
            <w:gridSpan w:val="3"/>
          </w:tcPr>
          <w:p w14:paraId="414C1319"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942" w:type="dxa"/>
            <w:gridSpan w:val="3"/>
          </w:tcPr>
          <w:p w14:paraId="70395743"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c>
          <w:tcPr>
            <w:tcW w:w="3179" w:type="dxa"/>
            <w:gridSpan w:val="2"/>
          </w:tcPr>
          <w:p w14:paraId="64AAC224" w14:textId="77777777" w:rsidR="00EF2965" w:rsidRPr="00952986" w:rsidRDefault="00EF2965" w:rsidP="00EF2965">
            <w:pPr>
              <w:ind w:firstLine="240"/>
              <w:jc w:val="both"/>
              <w:rPr>
                <w:rFonts w:ascii="Times New Roman" w:hAnsi="Times New Roman" w:cs="Times New Roman"/>
                <w:b/>
                <w:color w:val="0070C0"/>
                <w:sz w:val="20"/>
                <w:szCs w:val="20"/>
                <w:lang w:val="uk-UA"/>
              </w:rPr>
            </w:pPr>
          </w:p>
        </w:tc>
      </w:tr>
      <w:tr w:rsidR="00EF2965" w:rsidRPr="00952986" w14:paraId="539FC396" w14:textId="05E6BA6B" w:rsidTr="00F009E4">
        <w:trPr>
          <w:trHeight w:val="20"/>
        </w:trPr>
        <w:tc>
          <w:tcPr>
            <w:tcW w:w="4345" w:type="dxa"/>
            <w:gridSpan w:val="2"/>
          </w:tcPr>
          <w:p w14:paraId="33B58A3E" w14:textId="5699BF26" w:rsidR="00EF2965" w:rsidRPr="00952986" w:rsidRDefault="00EF2965" w:rsidP="00EF2965">
            <w:pPr>
              <w:ind w:firstLine="240"/>
              <w:jc w:val="both"/>
              <w:rPr>
                <w:rFonts w:ascii="Times New Roman" w:hAnsi="Times New Roman" w:cs="Times New Roman"/>
                <w:b/>
                <w:color w:val="000000"/>
                <w:sz w:val="20"/>
                <w:szCs w:val="20"/>
                <w:lang w:val="uk-UA"/>
              </w:rPr>
            </w:pPr>
            <w:r w:rsidRPr="00952986">
              <w:rPr>
                <w:rFonts w:ascii="Times New Roman" w:hAnsi="Times New Roman" w:cs="Times New Roman"/>
                <w:b/>
                <w:bCs/>
                <w:color w:val="0070C0"/>
                <w:sz w:val="20"/>
                <w:szCs w:val="20"/>
                <w:lang w:val="uk-UA"/>
              </w:rPr>
              <w:t>8.5.12</w:t>
            </w:r>
            <w:r w:rsidRPr="00952986">
              <w:rPr>
                <w:rFonts w:ascii="Times New Roman" w:hAnsi="Times New Roman" w:cs="Times New Roman"/>
                <w:i/>
                <w:color w:val="0070C0"/>
                <w:sz w:val="20"/>
                <w:szCs w:val="20"/>
                <w:lang w:val="uk-UA"/>
              </w:rPr>
              <w:t xml:space="preserve">  </w:t>
            </w:r>
            <w:r w:rsidRPr="00952986">
              <w:rPr>
                <w:rFonts w:ascii="Times New Roman" w:hAnsi="Times New Roman" w:cs="Times New Roman"/>
                <w:color w:val="000000"/>
                <w:sz w:val="20"/>
                <w:szCs w:val="20"/>
                <w:lang w:val="uk-UA"/>
              </w:rPr>
              <w:t xml:space="preserve">У разі виявлення у непобутового споживача порушень, зазначених у підпунктах 6-8 пункту </w:t>
            </w:r>
            <w:r w:rsidRPr="00952986">
              <w:rPr>
                <w:rFonts w:ascii="Times New Roman" w:hAnsi="Times New Roman" w:cs="Times New Roman"/>
                <w:b/>
                <w:bCs/>
                <w:color w:val="0070C0"/>
                <w:sz w:val="20"/>
                <w:szCs w:val="20"/>
                <w:lang w:val="uk-UA"/>
              </w:rPr>
              <w:t>8.5.2</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цієї глави, величина розрахункового добового обсягу споживання електричної енергії через проводи (кабелі), якими здійснене самовільне підключення (</w:t>
            </w:r>
            <w:proofErr w:type="spellStart"/>
            <w:r w:rsidRPr="00952986">
              <w:rPr>
                <w:rFonts w:ascii="Times New Roman" w:hAnsi="Times New Roman" w:cs="Times New Roman"/>
                <w:color w:val="000000"/>
                <w:sz w:val="20"/>
                <w:szCs w:val="20"/>
                <w:lang w:val="uk-UA"/>
              </w:rPr>
              <w:t>W</w:t>
            </w:r>
            <w:r w:rsidRPr="00952986">
              <w:rPr>
                <w:rFonts w:ascii="Times New Roman" w:hAnsi="Times New Roman" w:cs="Times New Roman"/>
                <w:color w:val="000000"/>
                <w:sz w:val="20"/>
                <w:szCs w:val="20"/>
                <w:vertAlign w:val="subscript"/>
                <w:lang w:val="uk-UA"/>
              </w:rPr>
              <w:t>доб.с.п</w:t>
            </w:r>
            <w:proofErr w:type="spellEnd"/>
            <w:r w:rsidRPr="00952986">
              <w:rPr>
                <w:rFonts w:ascii="Times New Roman" w:hAnsi="Times New Roman" w:cs="Times New Roman"/>
                <w:color w:val="000000"/>
                <w:sz w:val="20"/>
                <w:szCs w:val="20"/>
                <w:vertAlign w:val="subscript"/>
                <w:lang w:val="uk-UA"/>
              </w:rPr>
              <w:t>.</w:t>
            </w:r>
            <w:r w:rsidRPr="00952986">
              <w:rPr>
                <w:rFonts w:ascii="Times New Roman" w:hAnsi="Times New Roman" w:cs="Times New Roman"/>
                <w:color w:val="000000"/>
                <w:sz w:val="20"/>
                <w:szCs w:val="20"/>
                <w:lang w:val="uk-UA"/>
              </w:rPr>
              <w:t xml:space="preserve">, </w:t>
            </w:r>
            <w:proofErr w:type="spellStart"/>
            <w:r w:rsidRPr="00952986">
              <w:rPr>
                <w:rFonts w:ascii="Times New Roman" w:hAnsi="Times New Roman" w:cs="Times New Roman"/>
                <w:color w:val="000000"/>
                <w:sz w:val="20"/>
                <w:szCs w:val="20"/>
                <w:lang w:val="uk-UA"/>
              </w:rPr>
              <w:t>кВт·год</w:t>
            </w:r>
            <w:proofErr w:type="spellEnd"/>
            <w:r w:rsidRPr="00952986">
              <w:rPr>
                <w:rFonts w:ascii="Times New Roman" w:hAnsi="Times New Roman" w:cs="Times New Roman"/>
                <w:color w:val="000000"/>
                <w:sz w:val="20"/>
                <w:szCs w:val="20"/>
                <w:lang w:val="uk-UA"/>
              </w:rPr>
              <w:t>), розраховується за формулою</w:t>
            </w:r>
          </w:p>
          <w:p w14:paraId="15B3CBE9" w14:textId="77777777" w:rsidR="00EF2965" w:rsidRPr="00952986" w:rsidRDefault="00EF2965" w:rsidP="00EF2965">
            <w:pPr>
              <w:pStyle w:val="3"/>
              <w:spacing w:before="0" w:after="0" w:line="240" w:lineRule="auto"/>
              <w:jc w:val="both"/>
              <w:rPr>
                <w:rFonts w:ascii="Times New Roman" w:hAnsi="Times New Roman" w:cs="Times New Roman"/>
                <w:b w:val="0"/>
                <w:color w:val="auto"/>
                <w:sz w:val="20"/>
                <w:szCs w:val="20"/>
                <w:lang w:val="uk-UA"/>
              </w:rPr>
            </w:pPr>
            <w:r w:rsidRPr="00952986">
              <w:rPr>
                <w:rFonts w:ascii="Times New Roman" w:hAnsi="Times New Roman" w:cs="Times New Roman"/>
                <w:b w:val="0"/>
                <w:color w:val="auto"/>
                <w:sz w:val="20"/>
                <w:szCs w:val="20"/>
                <w:lang w:val="uk-UA"/>
              </w:rPr>
              <w:t>……</w:t>
            </w:r>
          </w:p>
          <w:p w14:paraId="01BD3B7C" w14:textId="5233EC18" w:rsidR="00EF2965" w:rsidRPr="00952986" w:rsidRDefault="00EF2965" w:rsidP="00EF2965">
            <w:pPr>
              <w:rPr>
                <w:rFonts w:ascii="Times New Roman" w:hAnsi="Times New Roman" w:cs="Times New Roman"/>
                <w:lang w:val="uk-UA"/>
              </w:rPr>
            </w:pPr>
          </w:p>
        </w:tc>
        <w:tc>
          <w:tcPr>
            <w:tcW w:w="4128" w:type="dxa"/>
            <w:gridSpan w:val="3"/>
          </w:tcPr>
          <w:p w14:paraId="7F533764"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942" w:type="dxa"/>
            <w:gridSpan w:val="3"/>
          </w:tcPr>
          <w:p w14:paraId="3753ED3B"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179" w:type="dxa"/>
            <w:gridSpan w:val="2"/>
          </w:tcPr>
          <w:p w14:paraId="7F8A5E74"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r>
      <w:tr w:rsidR="00EF2965" w:rsidRPr="00952986" w14:paraId="2735B20C" w14:textId="7A568232" w:rsidTr="00F009E4">
        <w:trPr>
          <w:trHeight w:val="20"/>
        </w:trPr>
        <w:tc>
          <w:tcPr>
            <w:tcW w:w="4345" w:type="dxa"/>
            <w:gridSpan w:val="2"/>
          </w:tcPr>
          <w:p w14:paraId="7DFED3A7" w14:textId="79BBD80A"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b/>
                <w:color w:val="0070C0"/>
                <w:sz w:val="20"/>
                <w:szCs w:val="20"/>
                <w:lang w:val="uk-UA"/>
              </w:rPr>
              <w:t>8.5.13</w:t>
            </w:r>
            <w:r w:rsidRPr="00952986">
              <w:rPr>
                <w:rFonts w:ascii="Times New Roman" w:hAnsi="Times New Roman" w:cs="Times New Roman"/>
                <w:i/>
                <w:color w:val="0070C0"/>
                <w:sz w:val="20"/>
                <w:szCs w:val="20"/>
                <w:lang w:val="uk-UA"/>
              </w:rPr>
              <w:t xml:space="preserve"> </w:t>
            </w:r>
            <w:r w:rsidRPr="00952986">
              <w:rPr>
                <w:rFonts w:ascii="Times New Roman" w:hAnsi="Times New Roman" w:cs="Times New Roman"/>
                <w:color w:val="000000"/>
                <w:sz w:val="20"/>
                <w:szCs w:val="20"/>
                <w:lang w:val="uk-UA"/>
              </w:rPr>
              <w:t xml:space="preserve">У разі виявлення у побутового споживача порушень, зазначених у підпунктах 6 - 8 пункту </w:t>
            </w:r>
            <w:r w:rsidRPr="00952986">
              <w:rPr>
                <w:rFonts w:ascii="Times New Roman" w:hAnsi="Times New Roman" w:cs="Times New Roman"/>
                <w:b/>
                <w:color w:val="0070C0"/>
                <w:sz w:val="20"/>
                <w:szCs w:val="20"/>
                <w:lang w:val="uk-UA"/>
              </w:rPr>
              <w:t>8.5.2</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color w:val="000000"/>
                <w:sz w:val="20"/>
                <w:szCs w:val="20"/>
                <w:lang w:val="uk-UA"/>
              </w:rPr>
              <w:t xml:space="preserve">цієї глави, величина розрахункового добового обсягу споживання електричної енергії через проводи (кабелі), якими здійснене самовільне підключення </w:t>
            </w:r>
            <w:r w:rsidRPr="00952986">
              <w:rPr>
                <w:rFonts w:ascii="Times New Roman" w:hAnsi="Times New Roman" w:cs="Times New Roman"/>
                <w:color w:val="000000"/>
                <w:sz w:val="20"/>
                <w:szCs w:val="20"/>
                <w:lang w:val="uk-UA"/>
              </w:rPr>
              <w:lastRenderedPageBreak/>
              <w:t>(</w:t>
            </w:r>
            <w:proofErr w:type="spellStart"/>
            <w:r w:rsidRPr="00952986">
              <w:rPr>
                <w:rFonts w:ascii="Times New Roman" w:hAnsi="Times New Roman" w:cs="Times New Roman"/>
                <w:color w:val="000000"/>
                <w:sz w:val="20"/>
                <w:szCs w:val="20"/>
                <w:lang w:val="uk-UA"/>
              </w:rPr>
              <w:t>W</w:t>
            </w:r>
            <w:r w:rsidRPr="00952986">
              <w:rPr>
                <w:rFonts w:ascii="Times New Roman" w:hAnsi="Times New Roman" w:cs="Times New Roman"/>
                <w:color w:val="000000"/>
                <w:sz w:val="20"/>
                <w:szCs w:val="20"/>
                <w:vertAlign w:val="subscript"/>
                <w:lang w:val="uk-UA"/>
              </w:rPr>
              <w:t>доб.с.п</w:t>
            </w:r>
            <w:proofErr w:type="spellEnd"/>
            <w:r w:rsidRPr="00952986">
              <w:rPr>
                <w:rFonts w:ascii="Times New Roman" w:hAnsi="Times New Roman" w:cs="Times New Roman"/>
                <w:color w:val="000000"/>
                <w:sz w:val="20"/>
                <w:szCs w:val="20"/>
                <w:vertAlign w:val="subscript"/>
                <w:lang w:val="uk-UA"/>
              </w:rPr>
              <w:t>.</w:t>
            </w:r>
            <w:r w:rsidRPr="00952986">
              <w:rPr>
                <w:rFonts w:ascii="Times New Roman" w:hAnsi="Times New Roman" w:cs="Times New Roman"/>
                <w:color w:val="000000"/>
                <w:sz w:val="20"/>
                <w:szCs w:val="20"/>
                <w:lang w:val="uk-UA"/>
              </w:rPr>
              <w:t xml:space="preserve">, </w:t>
            </w:r>
            <w:proofErr w:type="spellStart"/>
            <w:r w:rsidRPr="00952986">
              <w:rPr>
                <w:rFonts w:ascii="Times New Roman" w:hAnsi="Times New Roman" w:cs="Times New Roman"/>
                <w:color w:val="000000"/>
                <w:sz w:val="20"/>
                <w:szCs w:val="20"/>
                <w:lang w:val="uk-UA"/>
              </w:rPr>
              <w:t>кВт·год</w:t>
            </w:r>
            <w:proofErr w:type="spellEnd"/>
            <w:r w:rsidRPr="00952986">
              <w:rPr>
                <w:rFonts w:ascii="Times New Roman" w:hAnsi="Times New Roman" w:cs="Times New Roman"/>
                <w:color w:val="000000"/>
                <w:sz w:val="20"/>
                <w:szCs w:val="20"/>
                <w:lang w:val="uk-UA"/>
              </w:rPr>
              <w:t>), визначається за формулою 8 цієї глави.</w:t>
            </w:r>
          </w:p>
          <w:p w14:paraId="377DC33C" w14:textId="77777777" w:rsidR="00EF2965" w:rsidRPr="00952986" w:rsidRDefault="00EF2965" w:rsidP="00EF2965">
            <w:pPr>
              <w:pStyle w:val="3"/>
              <w:spacing w:before="0" w:after="0" w:line="240" w:lineRule="auto"/>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1004E79A" w14:textId="340AAC73" w:rsidR="00EF2965" w:rsidRPr="00952986" w:rsidRDefault="00EF2965" w:rsidP="00EF2965">
            <w:pPr>
              <w:rPr>
                <w:rFonts w:ascii="Times New Roman" w:hAnsi="Times New Roman" w:cs="Times New Roman"/>
                <w:lang w:val="uk-UA"/>
              </w:rPr>
            </w:pPr>
          </w:p>
        </w:tc>
        <w:tc>
          <w:tcPr>
            <w:tcW w:w="4128" w:type="dxa"/>
            <w:gridSpan w:val="3"/>
          </w:tcPr>
          <w:p w14:paraId="0AFB814C" w14:textId="77777777" w:rsidR="00EF2965" w:rsidRPr="00952986" w:rsidRDefault="00EF2965" w:rsidP="00EF2965">
            <w:pPr>
              <w:jc w:val="both"/>
              <w:rPr>
                <w:rFonts w:ascii="Times New Roman" w:hAnsi="Times New Roman" w:cs="Times New Roman"/>
                <w:b/>
                <w:color w:val="0070C0"/>
                <w:sz w:val="20"/>
                <w:szCs w:val="20"/>
                <w:lang w:val="uk-UA"/>
              </w:rPr>
            </w:pPr>
          </w:p>
        </w:tc>
        <w:tc>
          <w:tcPr>
            <w:tcW w:w="3942" w:type="dxa"/>
            <w:gridSpan w:val="3"/>
          </w:tcPr>
          <w:p w14:paraId="60D836BC" w14:textId="77777777" w:rsidR="00EF2965" w:rsidRPr="00952986" w:rsidRDefault="00EF2965" w:rsidP="00EF2965">
            <w:pPr>
              <w:jc w:val="both"/>
              <w:rPr>
                <w:rFonts w:ascii="Times New Roman" w:hAnsi="Times New Roman" w:cs="Times New Roman"/>
                <w:b/>
                <w:color w:val="0070C0"/>
                <w:sz w:val="20"/>
                <w:szCs w:val="20"/>
                <w:lang w:val="uk-UA"/>
              </w:rPr>
            </w:pPr>
          </w:p>
        </w:tc>
        <w:tc>
          <w:tcPr>
            <w:tcW w:w="3179" w:type="dxa"/>
            <w:gridSpan w:val="2"/>
          </w:tcPr>
          <w:p w14:paraId="63CDB452" w14:textId="77777777" w:rsidR="00EF2965" w:rsidRPr="00952986" w:rsidRDefault="00EF2965" w:rsidP="00EF2965">
            <w:pPr>
              <w:jc w:val="both"/>
              <w:rPr>
                <w:rFonts w:ascii="Times New Roman" w:hAnsi="Times New Roman" w:cs="Times New Roman"/>
                <w:b/>
                <w:color w:val="0070C0"/>
                <w:sz w:val="20"/>
                <w:szCs w:val="20"/>
                <w:lang w:val="uk-UA"/>
              </w:rPr>
            </w:pPr>
          </w:p>
        </w:tc>
      </w:tr>
      <w:tr w:rsidR="00EF2965" w:rsidRPr="00952986" w14:paraId="60822475" w14:textId="658B86E0" w:rsidTr="00F009E4">
        <w:trPr>
          <w:trHeight w:val="20"/>
        </w:trPr>
        <w:tc>
          <w:tcPr>
            <w:tcW w:w="4345" w:type="dxa"/>
            <w:gridSpan w:val="2"/>
          </w:tcPr>
          <w:p w14:paraId="56B90EE1" w14:textId="53079B8C" w:rsidR="00EF2965" w:rsidRPr="00952986" w:rsidRDefault="00EF2965" w:rsidP="00EF2965">
            <w:pPr>
              <w:ind w:firstLine="240"/>
              <w:jc w:val="both"/>
              <w:rPr>
                <w:rFonts w:ascii="Times New Roman" w:eastAsia="Calibri" w:hAnsi="Times New Roman" w:cs="Times New Roman"/>
                <w:b/>
                <w:bCs/>
                <w:color w:val="000000"/>
                <w:sz w:val="20"/>
                <w:szCs w:val="20"/>
                <w:lang w:val="uk-UA"/>
              </w:rPr>
            </w:pPr>
            <w:r w:rsidRPr="00952986">
              <w:rPr>
                <w:rFonts w:ascii="Times New Roman" w:hAnsi="Times New Roman" w:cs="Times New Roman"/>
                <w:b/>
                <w:bCs/>
                <w:color w:val="0070C0"/>
                <w:sz w:val="20"/>
                <w:szCs w:val="20"/>
                <w:lang w:val="uk-UA"/>
              </w:rPr>
              <w:t>8.5.14</w:t>
            </w:r>
            <w:r w:rsidRPr="00952986">
              <w:rPr>
                <w:rFonts w:ascii="Times New Roman" w:hAnsi="Times New Roman" w:cs="Times New Roman"/>
                <w:i/>
                <w:color w:val="0070C0"/>
                <w:sz w:val="20"/>
                <w:szCs w:val="20"/>
                <w:lang w:val="uk-UA"/>
              </w:rPr>
              <w:t xml:space="preserve"> </w:t>
            </w:r>
            <w:r w:rsidRPr="00952986">
              <w:rPr>
                <w:rFonts w:ascii="Times New Roman" w:eastAsia="Calibri" w:hAnsi="Times New Roman" w:cs="Times New Roman"/>
                <w:color w:val="000000"/>
                <w:sz w:val="20"/>
                <w:szCs w:val="20"/>
                <w:lang w:val="uk-UA"/>
              </w:rPr>
              <w:t xml:space="preserve">У разі виявлення у непобутового споживача порушень, зазначених у підпункті 9 пункту </w:t>
            </w:r>
            <w:r w:rsidRPr="00952986">
              <w:rPr>
                <w:rFonts w:ascii="Times New Roman" w:eastAsia="Calibri" w:hAnsi="Times New Roman" w:cs="Times New Roman"/>
                <w:b/>
                <w:bCs/>
                <w:color w:val="0070C0"/>
                <w:sz w:val="20"/>
                <w:szCs w:val="20"/>
                <w:lang w:val="uk-UA"/>
              </w:rPr>
              <w:t>8.5.2</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color w:val="000000"/>
                <w:sz w:val="20"/>
                <w:szCs w:val="20"/>
                <w:lang w:val="uk-UA"/>
              </w:rPr>
              <w:t>цієї глави, засіб вимірювальної техніки, щодо якого виявлено порушення, замінюється на засіб вимірювальної техніки, який відповідає вимогам Кодексу комерційного обліку та законодавства у сфері метрології.</w:t>
            </w:r>
          </w:p>
          <w:p w14:paraId="326B946E" w14:textId="77777777" w:rsidR="00EF2965" w:rsidRPr="00952986" w:rsidRDefault="00EF2965" w:rsidP="00EF2965">
            <w:pPr>
              <w:pStyle w:val="3"/>
              <w:spacing w:before="0" w:after="0" w:line="240" w:lineRule="auto"/>
              <w:jc w:val="both"/>
              <w:rPr>
                <w:rFonts w:ascii="Times New Roman" w:hAnsi="Times New Roman" w:cs="Times New Roman"/>
                <w:b w:val="0"/>
                <w:color w:val="auto"/>
                <w:sz w:val="20"/>
                <w:szCs w:val="20"/>
                <w:lang w:val="uk-UA"/>
              </w:rPr>
            </w:pPr>
            <w:r w:rsidRPr="00952986">
              <w:rPr>
                <w:rFonts w:ascii="Times New Roman" w:hAnsi="Times New Roman" w:cs="Times New Roman"/>
                <w:b w:val="0"/>
                <w:color w:val="auto"/>
                <w:sz w:val="20"/>
                <w:szCs w:val="20"/>
                <w:lang w:val="uk-UA"/>
              </w:rPr>
              <w:t>…….</w:t>
            </w:r>
          </w:p>
          <w:p w14:paraId="40503806" w14:textId="0FBC8458" w:rsidR="00EF2965" w:rsidRPr="00952986" w:rsidRDefault="00EF2965" w:rsidP="00EF2965">
            <w:pPr>
              <w:rPr>
                <w:rFonts w:ascii="Times New Roman" w:hAnsi="Times New Roman" w:cs="Times New Roman"/>
                <w:lang w:val="uk-UA"/>
              </w:rPr>
            </w:pPr>
          </w:p>
        </w:tc>
        <w:tc>
          <w:tcPr>
            <w:tcW w:w="4128" w:type="dxa"/>
            <w:gridSpan w:val="3"/>
          </w:tcPr>
          <w:p w14:paraId="13545D24"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942" w:type="dxa"/>
            <w:gridSpan w:val="3"/>
          </w:tcPr>
          <w:p w14:paraId="04EAB3F7"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c>
          <w:tcPr>
            <w:tcW w:w="3179" w:type="dxa"/>
            <w:gridSpan w:val="2"/>
          </w:tcPr>
          <w:p w14:paraId="34C23E74" w14:textId="77777777" w:rsidR="00EF2965" w:rsidRPr="00952986" w:rsidRDefault="00EF2965" w:rsidP="00EF2965">
            <w:pPr>
              <w:pStyle w:val="3"/>
              <w:spacing w:before="0" w:after="0" w:line="240" w:lineRule="auto"/>
              <w:jc w:val="both"/>
              <w:rPr>
                <w:rFonts w:ascii="Times New Roman" w:hAnsi="Times New Roman" w:cs="Times New Roman"/>
                <w:color w:val="0070C0"/>
                <w:sz w:val="20"/>
                <w:szCs w:val="20"/>
                <w:lang w:val="uk-UA"/>
              </w:rPr>
            </w:pPr>
          </w:p>
        </w:tc>
      </w:tr>
      <w:tr w:rsidR="00EF2965" w:rsidRPr="0051289A" w14:paraId="13820D71" w14:textId="1AE2C461" w:rsidTr="00E30BA6">
        <w:trPr>
          <w:trHeight w:val="20"/>
        </w:trPr>
        <w:tc>
          <w:tcPr>
            <w:tcW w:w="15594" w:type="dxa"/>
            <w:gridSpan w:val="10"/>
          </w:tcPr>
          <w:p w14:paraId="48CBE91E" w14:textId="77777777" w:rsidR="00FC1D5E" w:rsidRDefault="00FC1D5E" w:rsidP="00EF2965">
            <w:pPr>
              <w:pStyle w:val="3"/>
              <w:spacing w:before="0" w:after="0" w:line="240" w:lineRule="auto"/>
              <w:jc w:val="center"/>
              <w:rPr>
                <w:rFonts w:ascii="Times New Roman" w:hAnsi="Times New Roman" w:cs="Times New Roman"/>
                <w:color w:val="000000"/>
                <w:sz w:val="20"/>
                <w:szCs w:val="20"/>
                <w:lang w:val="uk-UA"/>
              </w:rPr>
            </w:pPr>
            <w:bookmarkStart w:id="85" w:name="1014"/>
          </w:p>
          <w:p w14:paraId="7CAEE181" w14:textId="370152A2" w:rsidR="00EF2965" w:rsidRPr="00952986" w:rsidRDefault="00EF2965" w:rsidP="00EF2965">
            <w:pPr>
              <w:pStyle w:val="3"/>
              <w:spacing w:before="0" w:after="0" w:line="240" w:lineRule="auto"/>
              <w:jc w:val="center"/>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IX. Вимоги до інформаційного обміну на роздрібному ринку</w:t>
            </w:r>
          </w:p>
          <w:bookmarkEnd w:id="85"/>
          <w:p w14:paraId="089487B9" w14:textId="77777777" w:rsidR="00EF2965" w:rsidRPr="00952986" w:rsidRDefault="00EF2965" w:rsidP="00EF2965">
            <w:pPr>
              <w:pStyle w:val="3"/>
              <w:spacing w:before="0" w:after="0" w:line="240" w:lineRule="auto"/>
              <w:jc w:val="center"/>
              <w:rPr>
                <w:rFonts w:ascii="Times New Roman" w:hAnsi="Times New Roman" w:cs="Times New Roman"/>
                <w:color w:val="000000"/>
                <w:sz w:val="20"/>
                <w:szCs w:val="20"/>
                <w:lang w:val="uk-UA"/>
              </w:rPr>
            </w:pPr>
          </w:p>
        </w:tc>
      </w:tr>
      <w:tr w:rsidR="00EF2965" w:rsidRPr="0051289A" w14:paraId="2C0C14E5" w14:textId="45276673" w:rsidTr="00E30BA6">
        <w:trPr>
          <w:trHeight w:val="20"/>
        </w:trPr>
        <w:tc>
          <w:tcPr>
            <w:tcW w:w="15594" w:type="dxa"/>
            <w:gridSpan w:val="10"/>
          </w:tcPr>
          <w:p w14:paraId="0D7CCF25" w14:textId="77777777" w:rsidR="00FC1D5E" w:rsidRDefault="00FC1D5E" w:rsidP="00EF2965">
            <w:pPr>
              <w:keepNext/>
              <w:keepLines/>
              <w:jc w:val="center"/>
              <w:outlineLvl w:val="2"/>
              <w:rPr>
                <w:rFonts w:ascii="Times New Roman" w:eastAsia="Times New Roman" w:hAnsi="Times New Roman" w:cs="Times New Roman"/>
                <w:b/>
                <w:bCs/>
                <w:color w:val="000000"/>
                <w:sz w:val="20"/>
                <w:szCs w:val="20"/>
                <w:lang w:val="uk-UA"/>
              </w:rPr>
            </w:pPr>
            <w:bookmarkStart w:id="86" w:name="1024"/>
          </w:p>
          <w:p w14:paraId="74DD750C" w14:textId="51BAFCB0" w:rsidR="00EF2965" w:rsidRPr="00952986" w:rsidRDefault="00EF2965" w:rsidP="00EF2965">
            <w:pPr>
              <w:keepNext/>
              <w:keepLines/>
              <w:jc w:val="center"/>
              <w:outlineLvl w:val="2"/>
              <w:rPr>
                <w:rFonts w:ascii="Times New Roman" w:eastAsia="Times New Roman" w:hAnsi="Times New Roman" w:cs="Times New Roman"/>
                <w:b/>
                <w:bCs/>
                <w:color w:val="000000"/>
                <w:sz w:val="20"/>
                <w:szCs w:val="20"/>
                <w:lang w:val="uk-UA"/>
              </w:rPr>
            </w:pPr>
            <w:r w:rsidRPr="00952986">
              <w:rPr>
                <w:rFonts w:ascii="Times New Roman" w:eastAsia="Times New Roman" w:hAnsi="Times New Roman" w:cs="Times New Roman"/>
                <w:b/>
                <w:bCs/>
                <w:color w:val="000000"/>
                <w:sz w:val="20"/>
                <w:szCs w:val="20"/>
                <w:lang w:val="uk-UA"/>
              </w:rPr>
              <w:t xml:space="preserve">9.2. Інформація </w:t>
            </w:r>
            <w:proofErr w:type="spellStart"/>
            <w:r w:rsidRPr="00952986">
              <w:rPr>
                <w:rFonts w:ascii="Times New Roman" w:eastAsia="Times New Roman" w:hAnsi="Times New Roman" w:cs="Times New Roman"/>
                <w:b/>
                <w:bCs/>
                <w:color w:val="000000"/>
                <w:sz w:val="20"/>
                <w:szCs w:val="20"/>
                <w:lang w:val="uk-UA"/>
              </w:rPr>
              <w:t>електропостачальника</w:t>
            </w:r>
            <w:proofErr w:type="spellEnd"/>
            <w:r w:rsidRPr="00952986">
              <w:rPr>
                <w:rFonts w:ascii="Times New Roman" w:eastAsia="Times New Roman" w:hAnsi="Times New Roman" w:cs="Times New Roman"/>
                <w:b/>
                <w:bCs/>
                <w:color w:val="000000"/>
                <w:sz w:val="20"/>
                <w:szCs w:val="20"/>
                <w:lang w:val="uk-UA"/>
              </w:rPr>
              <w:t xml:space="preserve"> в загальнодоступних (публічних) місцях</w:t>
            </w:r>
            <w:bookmarkEnd w:id="86"/>
          </w:p>
          <w:p w14:paraId="139223FE" w14:textId="77777777" w:rsidR="00EF2965" w:rsidRPr="00952986" w:rsidRDefault="00EF2965" w:rsidP="00EF2965">
            <w:pPr>
              <w:keepNext/>
              <w:keepLines/>
              <w:jc w:val="center"/>
              <w:outlineLvl w:val="2"/>
              <w:rPr>
                <w:rFonts w:ascii="Times New Roman" w:eastAsia="Times New Roman" w:hAnsi="Times New Roman" w:cs="Times New Roman"/>
                <w:b/>
                <w:bCs/>
                <w:color w:val="000000"/>
                <w:sz w:val="20"/>
                <w:szCs w:val="20"/>
                <w:lang w:val="uk-UA"/>
              </w:rPr>
            </w:pPr>
          </w:p>
        </w:tc>
      </w:tr>
      <w:tr w:rsidR="00EF2965" w:rsidRPr="00045C6C" w14:paraId="5D268403" w14:textId="687B956C" w:rsidTr="00F009E4">
        <w:trPr>
          <w:trHeight w:val="20"/>
        </w:trPr>
        <w:tc>
          <w:tcPr>
            <w:tcW w:w="4345" w:type="dxa"/>
            <w:gridSpan w:val="2"/>
          </w:tcPr>
          <w:p w14:paraId="6176F7DE"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776ABE54"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75C774A5"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4818FA00" w14:textId="2C0FDBA9"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9.2.1. </w:t>
            </w:r>
            <w:proofErr w:type="spellStart"/>
            <w:r w:rsidRPr="00952986">
              <w:rPr>
                <w:rFonts w:ascii="Times New Roman" w:hAnsi="Times New Roman" w:cs="Times New Roman"/>
                <w:color w:val="000000"/>
                <w:sz w:val="20"/>
                <w:szCs w:val="20"/>
                <w:lang w:val="uk-UA"/>
              </w:rPr>
              <w:t>Електропостачальник</w:t>
            </w:r>
            <w:proofErr w:type="spellEnd"/>
            <w:r w:rsidRPr="00952986">
              <w:rPr>
                <w:rFonts w:ascii="Times New Roman" w:hAnsi="Times New Roman" w:cs="Times New Roman"/>
                <w:color w:val="000000"/>
                <w:sz w:val="20"/>
                <w:szCs w:val="20"/>
                <w:lang w:val="uk-UA"/>
              </w:rPr>
              <w:t xml:space="preserve"> постійно має розміщувати на власному офіційному </w:t>
            </w:r>
            <w:proofErr w:type="spellStart"/>
            <w:r w:rsidRPr="00952986">
              <w:rPr>
                <w:rFonts w:ascii="Times New Roman" w:hAnsi="Times New Roman" w:cs="Times New Roman"/>
                <w:color w:val="000000"/>
                <w:sz w:val="20"/>
                <w:szCs w:val="20"/>
                <w:lang w:val="uk-UA"/>
              </w:rPr>
              <w:t>вебсайті</w:t>
            </w:r>
            <w:proofErr w:type="spellEnd"/>
            <w:r w:rsidRPr="00952986">
              <w:rPr>
                <w:rFonts w:ascii="Times New Roman" w:hAnsi="Times New Roman" w:cs="Times New Roman"/>
                <w:color w:val="000000"/>
                <w:sz w:val="20"/>
                <w:szCs w:val="20"/>
                <w:lang w:val="uk-UA"/>
              </w:rPr>
              <w:t xml:space="preserve"> інформацію щодо:</w:t>
            </w:r>
          </w:p>
          <w:p w14:paraId="013BB7AF" w14:textId="77777777" w:rsidR="00EF2965" w:rsidRPr="00952986" w:rsidRDefault="00EF2965" w:rsidP="00EF2965">
            <w:pPr>
              <w:keepNext/>
              <w:keepLines/>
              <w:jc w:val="both"/>
              <w:outlineLvl w:val="2"/>
              <w:rPr>
                <w:rFonts w:ascii="Times New Roman" w:eastAsia="Times New Roman" w:hAnsi="Times New Roman" w:cs="Times New Roman"/>
                <w:b/>
                <w:bCs/>
                <w:color w:val="000000"/>
                <w:sz w:val="20"/>
                <w:szCs w:val="20"/>
                <w:lang w:val="uk-UA"/>
              </w:rPr>
            </w:pPr>
            <w:r w:rsidRPr="00952986">
              <w:rPr>
                <w:rFonts w:ascii="Times New Roman" w:eastAsia="Times New Roman" w:hAnsi="Times New Roman" w:cs="Times New Roman"/>
                <w:b/>
                <w:bCs/>
                <w:color w:val="000000"/>
                <w:sz w:val="20"/>
                <w:szCs w:val="20"/>
                <w:lang w:val="uk-UA"/>
              </w:rPr>
              <w:t>….</w:t>
            </w:r>
          </w:p>
          <w:p w14:paraId="6B025457" w14:textId="06B744EF" w:rsidR="00EF2965" w:rsidRPr="00952986" w:rsidRDefault="00EF2965" w:rsidP="00EF2965">
            <w:pPr>
              <w:ind w:firstLine="240"/>
              <w:jc w:val="both"/>
              <w:rPr>
                <w:rFonts w:ascii="Times New Roman" w:eastAsia="Times New Roman" w:hAnsi="Times New Roman" w:cs="Times New Roman"/>
                <w:b/>
                <w:color w:val="0070C0"/>
                <w:sz w:val="20"/>
                <w:szCs w:val="20"/>
                <w:shd w:val="clear" w:color="auto" w:fill="FFFFFF"/>
                <w:lang w:val="uk-UA" w:eastAsia="ru-RU"/>
              </w:rPr>
            </w:pPr>
            <w:r w:rsidRPr="00952986">
              <w:rPr>
                <w:rFonts w:ascii="Times New Roman" w:eastAsia="Times New Roman" w:hAnsi="Times New Roman" w:cs="Times New Roman"/>
                <w:b/>
                <w:color w:val="0070C0"/>
                <w:sz w:val="20"/>
                <w:szCs w:val="20"/>
                <w:shd w:val="clear" w:color="auto" w:fill="FFFFFF"/>
                <w:lang w:val="uk-UA" w:eastAsia="ru-RU"/>
              </w:rPr>
              <w:t>контактних даних оператора систем для подання повідомлень про загрозу електробезпеці;</w:t>
            </w:r>
          </w:p>
          <w:p w14:paraId="2B82357D" w14:textId="77777777" w:rsidR="00EF2965" w:rsidRPr="00952986" w:rsidRDefault="00EF2965" w:rsidP="00EF2965">
            <w:pPr>
              <w:jc w:val="both"/>
              <w:rPr>
                <w:rFonts w:ascii="Times New Roman" w:eastAsia="Calibri" w:hAnsi="Times New Roman" w:cs="Times New Roman"/>
                <w:b/>
                <w:color w:val="0070C0"/>
                <w:sz w:val="20"/>
                <w:szCs w:val="20"/>
                <w:lang w:val="uk-UA"/>
              </w:rPr>
            </w:pPr>
          </w:p>
          <w:p w14:paraId="536A8E68"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переваг ефективного кінцевого використання енергії споживачами та порад щодо підвищення енергоефективності при споживанні електроенергії;</w:t>
            </w:r>
          </w:p>
          <w:p w14:paraId="39E61A73"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прав споживачів, передбачених законодавством;</w:t>
            </w:r>
          </w:p>
          <w:p w14:paraId="4B91927B"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чинних нормативно-правових актів, які регулюють відносини на роздрібному ринку;</w:t>
            </w:r>
          </w:p>
          <w:p w14:paraId="2AAD5752"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в галузі електроенергетики, операторів системи, адміністратора ринку, </w:t>
            </w:r>
            <w:r w:rsidRPr="00952986">
              <w:rPr>
                <w:rFonts w:ascii="Times New Roman" w:eastAsia="Calibri" w:hAnsi="Times New Roman" w:cs="Times New Roman"/>
                <w:color w:val="000000"/>
                <w:sz w:val="20"/>
                <w:szCs w:val="20"/>
                <w:lang w:val="uk-UA"/>
              </w:rPr>
              <w:lastRenderedPageBreak/>
              <w:t>адміністратора комерційного обліку, Антимонопольного комітету України, енергетичного омбудсмена, інших державних органів;</w:t>
            </w:r>
          </w:p>
          <w:p w14:paraId="56FBA813" w14:textId="2D20E5E2"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sz w:val="20"/>
                <w:szCs w:val="20"/>
                <w:lang w:val="uk-UA"/>
              </w:rPr>
              <w:t>контактних даних центрів обслуговування споживачів,</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b/>
                <w:color w:val="0070C0"/>
                <w:sz w:val="20"/>
                <w:szCs w:val="20"/>
                <w:lang w:val="uk-UA"/>
              </w:rPr>
              <w:t xml:space="preserve">центру захисту прав споживачів електричної енергії, </w:t>
            </w:r>
            <w:proofErr w:type="spellStart"/>
            <w:r w:rsidRPr="00952986">
              <w:rPr>
                <w:rFonts w:ascii="Times New Roman" w:eastAsia="Calibri" w:hAnsi="Times New Roman" w:cs="Times New Roman"/>
                <w:sz w:val="20"/>
                <w:szCs w:val="20"/>
                <w:lang w:val="uk-UA"/>
              </w:rPr>
              <w:t>кол</w:t>
            </w:r>
            <w:proofErr w:type="spellEnd"/>
            <w:r w:rsidRPr="00952986">
              <w:rPr>
                <w:rFonts w:ascii="Times New Roman" w:eastAsia="Calibri" w:hAnsi="Times New Roman" w:cs="Times New Roman"/>
                <w:sz w:val="20"/>
                <w:szCs w:val="20"/>
                <w:lang w:val="uk-UA"/>
              </w:rPr>
              <w:t xml:space="preserve">-центрів </w:t>
            </w:r>
            <w:proofErr w:type="spellStart"/>
            <w:r w:rsidRPr="00952986">
              <w:rPr>
                <w:rFonts w:ascii="Times New Roman" w:eastAsia="Calibri" w:hAnsi="Times New Roman" w:cs="Times New Roman"/>
                <w:sz w:val="20"/>
                <w:szCs w:val="20"/>
                <w:lang w:val="uk-UA"/>
              </w:rPr>
              <w:t>електропостачальника</w:t>
            </w:r>
            <w:proofErr w:type="spellEnd"/>
            <w:r w:rsidRPr="00952986">
              <w:rPr>
                <w:rFonts w:ascii="Times New Roman" w:eastAsia="Calibri" w:hAnsi="Times New Roman" w:cs="Times New Roman"/>
                <w:sz w:val="20"/>
                <w:szCs w:val="20"/>
                <w:lang w:val="uk-UA"/>
              </w:rPr>
              <w:t xml:space="preserve"> та операторів системи розподілу, на території ліцензованої діяльності яких знаходяться споживачі </w:t>
            </w:r>
            <w:proofErr w:type="spellStart"/>
            <w:r w:rsidRPr="00952986">
              <w:rPr>
                <w:rFonts w:ascii="Times New Roman" w:eastAsia="Calibri" w:hAnsi="Times New Roman" w:cs="Times New Roman"/>
                <w:sz w:val="20"/>
                <w:szCs w:val="20"/>
                <w:lang w:val="uk-UA"/>
              </w:rPr>
              <w:t>електропостачальника</w:t>
            </w:r>
            <w:proofErr w:type="spellEnd"/>
            <w:r w:rsidRPr="00952986">
              <w:rPr>
                <w:rFonts w:ascii="Times New Roman" w:eastAsia="Calibri" w:hAnsi="Times New Roman" w:cs="Times New Roman"/>
                <w:sz w:val="20"/>
                <w:szCs w:val="20"/>
                <w:lang w:val="uk-UA"/>
              </w:rPr>
              <w:t>;</w:t>
            </w:r>
          </w:p>
          <w:p w14:paraId="0F6BBF17" w14:textId="76D05F37" w:rsidR="00EF2965" w:rsidRPr="00952986" w:rsidRDefault="00EF2965" w:rsidP="00EF2965">
            <w:pPr>
              <w:ind w:firstLine="240"/>
              <w:jc w:val="both"/>
              <w:rPr>
                <w:rFonts w:ascii="Times New Roman" w:eastAsia="Calibri" w:hAnsi="Times New Roman" w:cs="Times New Roman"/>
                <w:b/>
                <w:color w:val="0070C0"/>
                <w:sz w:val="20"/>
                <w:szCs w:val="20"/>
                <w:lang w:val="uk-UA"/>
              </w:rPr>
            </w:pPr>
            <w:r w:rsidRPr="00952986">
              <w:rPr>
                <w:rFonts w:ascii="Times New Roman" w:hAnsi="Times New Roman" w:cs="Times New Roman"/>
                <w:b/>
                <w:color w:val="0070C0"/>
                <w:sz w:val="20"/>
                <w:szCs w:val="20"/>
                <w:shd w:val="clear" w:color="auto" w:fill="FFFFFF"/>
                <w:lang w:val="uk-UA"/>
              </w:rPr>
              <w:t>порядку роботи центру захисту прав споживачів електричної енергії</w:t>
            </w:r>
            <w:r w:rsidRPr="00952986">
              <w:rPr>
                <w:rFonts w:ascii="Times New Roman" w:eastAsia="Calibri" w:hAnsi="Times New Roman" w:cs="Times New Roman"/>
                <w:b/>
                <w:color w:val="0070C0"/>
                <w:sz w:val="20"/>
                <w:szCs w:val="20"/>
                <w:lang w:val="uk-UA"/>
              </w:rPr>
              <w:t>;</w:t>
            </w:r>
          </w:p>
          <w:p w14:paraId="338E9532" w14:textId="77777777" w:rsidR="00EF2965" w:rsidRPr="00952986" w:rsidRDefault="00EF2965" w:rsidP="00EF2965">
            <w:pPr>
              <w:ind w:firstLine="240"/>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переліку основних послуг, що надаються </w:t>
            </w:r>
            <w:proofErr w:type="spellStart"/>
            <w:r w:rsidRPr="00952986">
              <w:rPr>
                <w:rFonts w:ascii="Times New Roman" w:eastAsia="Calibri" w:hAnsi="Times New Roman" w:cs="Times New Roman"/>
                <w:color w:val="000000"/>
                <w:sz w:val="20"/>
                <w:szCs w:val="20"/>
                <w:lang w:val="uk-UA"/>
              </w:rPr>
              <w:t>кол</w:t>
            </w:r>
            <w:proofErr w:type="spellEnd"/>
            <w:r w:rsidRPr="00952986">
              <w:rPr>
                <w:rFonts w:ascii="Times New Roman" w:eastAsia="Calibri" w:hAnsi="Times New Roman" w:cs="Times New Roman"/>
                <w:color w:val="000000"/>
                <w:sz w:val="20"/>
                <w:szCs w:val="20"/>
                <w:lang w:val="uk-UA"/>
              </w:rPr>
              <w:t xml:space="preserve">-центром </w:t>
            </w:r>
            <w:proofErr w:type="spellStart"/>
            <w:r w:rsidRPr="00952986">
              <w:rPr>
                <w:rFonts w:ascii="Times New Roman" w:eastAsia="Calibri" w:hAnsi="Times New Roman" w:cs="Times New Roman"/>
                <w:color w:val="000000"/>
                <w:sz w:val="20"/>
                <w:szCs w:val="20"/>
                <w:lang w:val="uk-UA"/>
              </w:rPr>
              <w:t>електропостачальника</w:t>
            </w:r>
            <w:proofErr w:type="spellEnd"/>
            <w:r w:rsidRPr="00952986">
              <w:rPr>
                <w:rFonts w:ascii="Times New Roman" w:eastAsia="Calibri" w:hAnsi="Times New Roman" w:cs="Times New Roman"/>
                <w:color w:val="000000"/>
                <w:sz w:val="20"/>
                <w:szCs w:val="20"/>
                <w:lang w:val="uk-UA"/>
              </w:rPr>
              <w:t>;</w:t>
            </w:r>
          </w:p>
          <w:p w14:paraId="7FFE6FB5" w14:textId="77777777" w:rsidR="00EF2965" w:rsidRPr="00952986" w:rsidRDefault="00EF2965" w:rsidP="00EF2965">
            <w:pPr>
              <w:ind w:firstLine="240"/>
              <w:jc w:val="both"/>
              <w:rPr>
                <w:rFonts w:ascii="Times New Roman" w:eastAsia="Calibri" w:hAnsi="Times New Roman" w:cs="Times New Roman"/>
                <w:b/>
                <w:i/>
                <w:strike/>
                <w:color w:val="FF0000"/>
                <w:sz w:val="20"/>
                <w:szCs w:val="20"/>
                <w:lang w:val="uk-UA"/>
              </w:rPr>
            </w:pPr>
            <w:r w:rsidRPr="00952986">
              <w:rPr>
                <w:rFonts w:ascii="Times New Roman" w:eastAsia="Calibri" w:hAnsi="Times New Roman" w:cs="Times New Roman"/>
                <w:b/>
                <w:i/>
                <w:strike/>
                <w:color w:val="FF0000"/>
                <w:sz w:val="20"/>
                <w:szCs w:val="20"/>
                <w:lang w:val="uk-UA"/>
              </w:rPr>
              <w:t xml:space="preserve">контактних даних інформаційно-консультаційних центрів та </w:t>
            </w:r>
            <w:proofErr w:type="spellStart"/>
            <w:r w:rsidRPr="00952986">
              <w:rPr>
                <w:rFonts w:ascii="Times New Roman" w:eastAsia="Calibri" w:hAnsi="Times New Roman" w:cs="Times New Roman"/>
                <w:b/>
                <w:i/>
                <w:strike/>
                <w:color w:val="FF0000"/>
                <w:sz w:val="20"/>
                <w:szCs w:val="20"/>
                <w:lang w:val="uk-UA"/>
              </w:rPr>
              <w:t>кол</w:t>
            </w:r>
            <w:proofErr w:type="spellEnd"/>
            <w:r w:rsidRPr="00952986">
              <w:rPr>
                <w:rFonts w:ascii="Times New Roman" w:eastAsia="Calibri" w:hAnsi="Times New Roman" w:cs="Times New Roman"/>
                <w:b/>
                <w:i/>
                <w:strike/>
                <w:color w:val="FF0000"/>
                <w:sz w:val="20"/>
                <w:szCs w:val="20"/>
                <w:lang w:val="uk-UA"/>
              </w:rPr>
              <w:t>-центрів учасників роздрібного ринку.</w:t>
            </w:r>
          </w:p>
          <w:p w14:paraId="4098C05B" w14:textId="77777777" w:rsidR="00EF2965" w:rsidRPr="00952986" w:rsidRDefault="00EF2965" w:rsidP="00EF2965">
            <w:pPr>
              <w:keepNext/>
              <w:keepLines/>
              <w:jc w:val="both"/>
              <w:outlineLvl w:val="2"/>
              <w:rPr>
                <w:rFonts w:ascii="Times New Roman" w:eastAsia="Times New Roman" w:hAnsi="Times New Roman" w:cs="Times New Roman"/>
                <w:b/>
                <w:bCs/>
                <w:color w:val="000000"/>
                <w:sz w:val="20"/>
                <w:szCs w:val="20"/>
                <w:lang w:val="uk-UA"/>
              </w:rPr>
            </w:pPr>
          </w:p>
        </w:tc>
        <w:tc>
          <w:tcPr>
            <w:tcW w:w="4128" w:type="dxa"/>
            <w:gridSpan w:val="3"/>
          </w:tcPr>
          <w:p w14:paraId="33C0EE92" w14:textId="77777777" w:rsidR="00EF2965" w:rsidRPr="00952986" w:rsidRDefault="00EF2965" w:rsidP="00EF2965">
            <w:pPr>
              <w:ind w:hanging="10"/>
              <w:jc w:val="center"/>
              <w:rPr>
                <w:rFonts w:ascii="Times New Roman" w:hAnsi="Times New Roman" w:cs="Times New Roman"/>
                <w:b/>
                <w:bCs/>
                <w:color w:val="000000"/>
                <w:sz w:val="20"/>
                <w:szCs w:val="20"/>
                <w:lang w:val="uk-UA"/>
              </w:rPr>
            </w:pPr>
            <w:r w:rsidRPr="00952986">
              <w:rPr>
                <w:rFonts w:ascii="Times New Roman" w:hAnsi="Times New Roman" w:cs="Times New Roman"/>
                <w:b/>
                <w:bCs/>
                <w:color w:val="000000"/>
                <w:sz w:val="20"/>
                <w:szCs w:val="20"/>
                <w:lang w:val="uk-UA"/>
              </w:rPr>
              <w:lastRenderedPageBreak/>
              <w:t>TOB «ДНІПРОВСЬКІ ЕНЕРГЕТИЧНІ ПОСЛУГИ»</w:t>
            </w:r>
          </w:p>
          <w:p w14:paraId="52320BF2" w14:textId="77777777" w:rsidR="00EF2965" w:rsidRPr="00952986" w:rsidRDefault="00EF2965" w:rsidP="00EF2965">
            <w:pPr>
              <w:ind w:hanging="10"/>
              <w:jc w:val="center"/>
              <w:rPr>
                <w:rFonts w:ascii="Times New Roman" w:hAnsi="Times New Roman" w:cs="Times New Roman"/>
                <w:b/>
                <w:bCs/>
                <w:color w:val="000000"/>
                <w:sz w:val="20"/>
                <w:szCs w:val="20"/>
                <w:lang w:val="uk-UA"/>
              </w:rPr>
            </w:pPr>
          </w:p>
          <w:p w14:paraId="031486C1" w14:textId="77777777" w:rsidR="00EF2965" w:rsidRPr="00952986" w:rsidRDefault="00EF2965" w:rsidP="00EF2965">
            <w:pPr>
              <w:ind w:firstLine="186"/>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9.2.1. </w:t>
            </w:r>
            <w:proofErr w:type="spellStart"/>
            <w:r w:rsidRPr="00952986">
              <w:rPr>
                <w:rFonts w:ascii="Times New Roman" w:eastAsia="Times New Roman" w:hAnsi="Times New Roman" w:cs="Times New Roman"/>
                <w:sz w:val="20"/>
                <w:szCs w:val="20"/>
                <w:lang w:val="uk-UA" w:eastAsia="ru-RU"/>
              </w:rPr>
              <w:t>Електропостачальник</w:t>
            </w:r>
            <w:proofErr w:type="spellEnd"/>
            <w:r w:rsidRPr="00952986">
              <w:rPr>
                <w:rFonts w:ascii="Times New Roman" w:eastAsia="Times New Roman" w:hAnsi="Times New Roman" w:cs="Times New Roman"/>
                <w:sz w:val="20"/>
                <w:szCs w:val="20"/>
                <w:lang w:val="uk-UA" w:eastAsia="ru-RU"/>
              </w:rPr>
              <w:t xml:space="preserve"> постійно має розміщувати на власному офіційному </w:t>
            </w:r>
            <w:proofErr w:type="spellStart"/>
            <w:r w:rsidRPr="00952986">
              <w:rPr>
                <w:rFonts w:ascii="Times New Roman" w:eastAsia="Times New Roman" w:hAnsi="Times New Roman" w:cs="Times New Roman"/>
                <w:sz w:val="20"/>
                <w:szCs w:val="20"/>
                <w:lang w:val="uk-UA" w:eastAsia="ru-RU"/>
              </w:rPr>
              <w:t>вебсайті</w:t>
            </w:r>
            <w:proofErr w:type="spellEnd"/>
            <w:r w:rsidRPr="00952986">
              <w:rPr>
                <w:rFonts w:ascii="Times New Roman" w:eastAsia="Times New Roman" w:hAnsi="Times New Roman" w:cs="Times New Roman"/>
                <w:sz w:val="20"/>
                <w:szCs w:val="20"/>
                <w:lang w:val="uk-UA" w:eastAsia="ru-RU"/>
              </w:rPr>
              <w:t xml:space="preserve"> інформацію щодо:</w:t>
            </w:r>
          </w:p>
          <w:p w14:paraId="458255FB" w14:textId="77777777" w:rsidR="00EF2965" w:rsidRPr="00952986" w:rsidRDefault="00EF2965" w:rsidP="00EF2965">
            <w:pPr>
              <w:keepNext/>
              <w:keepLines/>
              <w:ind w:firstLine="186"/>
              <w:jc w:val="both"/>
              <w:outlineLvl w:val="2"/>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w:t>
            </w:r>
          </w:p>
          <w:p w14:paraId="34295D0C" w14:textId="77777777" w:rsidR="00EF2965" w:rsidRPr="00952986" w:rsidRDefault="00EF2965" w:rsidP="00EF2965">
            <w:pPr>
              <w:ind w:firstLine="186"/>
              <w:jc w:val="both"/>
              <w:rPr>
                <w:rFonts w:ascii="Times New Roman" w:eastAsia="Times New Roman" w:hAnsi="Times New Roman" w:cs="Times New Roman"/>
                <w:b/>
                <w:bCs/>
                <w:color w:val="0070C0"/>
                <w:sz w:val="20"/>
                <w:szCs w:val="20"/>
                <w:shd w:val="clear" w:color="auto" w:fill="FFFFFF"/>
                <w:lang w:val="uk-UA" w:eastAsia="ru-RU"/>
              </w:rPr>
            </w:pPr>
            <w:r w:rsidRPr="00952986">
              <w:rPr>
                <w:rFonts w:ascii="Times New Roman" w:eastAsia="Times New Roman" w:hAnsi="Times New Roman" w:cs="Times New Roman"/>
                <w:b/>
                <w:bCs/>
                <w:color w:val="0070C0"/>
                <w:sz w:val="20"/>
                <w:szCs w:val="20"/>
                <w:shd w:val="clear" w:color="auto" w:fill="FFFFFF"/>
                <w:lang w:val="uk-UA" w:eastAsia="ru-RU"/>
              </w:rPr>
              <w:t>контактних даних</w:t>
            </w:r>
            <w:r w:rsidRPr="00952986">
              <w:rPr>
                <w:rFonts w:ascii="Times New Roman" w:eastAsia="Times New Roman" w:hAnsi="Times New Roman" w:cs="Times New Roman"/>
                <w:color w:val="0070C0"/>
                <w:sz w:val="20"/>
                <w:szCs w:val="20"/>
                <w:shd w:val="clear" w:color="auto" w:fill="FFFFFF"/>
                <w:lang w:val="uk-UA" w:eastAsia="ru-RU"/>
              </w:rPr>
              <w:t xml:space="preserve"> </w:t>
            </w:r>
            <w:r w:rsidRPr="00952986">
              <w:rPr>
                <w:rFonts w:ascii="Times New Roman" w:eastAsia="Times New Roman" w:hAnsi="Times New Roman" w:cs="Times New Roman"/>
                <w:b/>
                <w:bCs/>
                <w:color w:val="7030A0"/>
                <w:sz w:val="20"/>
                <w:szCs w:val="20"/>
                <w:shd w:val="clear" w:color="auto" w:fill="FFFFFF"/>
                <w:lang w:val="uk-UA" w:eastAsia="ru-RU"/>
              </w:rPr>
              <w:t>операторів</w:t>
            </w:r>
            <w:r w:rsidRPr="00952986">
              <w:rPr>
                <w:rFonts w:ascii="Times New Roman" w:eastAsia="Times New Roman" w:hAnsi="Times New Roman" w:cs="Times New Roman"/>
                <w:sz w:val="20"/>
                <w:szCs w:val="20"/>
                <w:shd w:val="clear" w:color="auto" w:fill="FFFFFF"/>
                <w:lang w:val="uk-UA" w:eastAsia="ru-RU"/>
              </w:rPr>
              <w:t xml:space="preserve"> </w:t>
            </w:r>
            <w:r w:rsidRPr="00952986">
              <w:rPr>
                <w:rFonts w:ascii="Times New Roman" w:eastAsia="Times New Roman" w:hAnsi="Times New Roman" w:cs="Times New Roman"/>
                <w:b/>
                <w:bCs/>
                <w:color w:val="0070C0"/>
                <w:sz w:val="20"/>
                <w:szCs w:val="20"/>
                <w:shd w:val="clear" w:color="auto" w:fill="FFFFFF"/>
                <w:lang w:val="uk-UA" w:eastAsia="ru-RU"/>
              </w:rPr>
              <w:t>систем для подання повідомлень про загрозу електробезпеці;</w:t>
            </w:r>
          </w:p>
          <w:p w14:paraId="31E35E31"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p>
          <w:p w14:paraId="7AA1468E"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переваг ефективного кінцевого використання енергії споживачами та порад щодо підвищення енергоефективності при споживанні електроенергії;</w:t>
            </w:r>
          </w:p>
          <w:p w14:paraId="181C9DBD"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прав споживачів, передбачених законодавством;</w:t>
            </w:r>
          </w:p>
          <w:p w14:paraId="1CDC21B8"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чинних нормативно-правових актів, які регулюють відносини на роздрібному ринку;</w:t>
            </w:r>
          </w:p>
          <w:p w14:paraId="44066350"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 xml:space="preserve">посилань на веб-сторінки Регулятора,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в галузі електроенергетики, операторів системи, </w:t>
            </w:r>
            <w:r w:rsidRPr="00952986">
              <w:rPr>
                <w:rFonts w:ascii="Times New Roman" w:eastAsia="Calibri" w:hAnsi="Times New Roman" w:cs="Times New Roman"/>
                <w:sz w:val="20"/>
                <w:szCs w:val="20"/>
                <w:lang w:val="uk-UA" w:eastAsia="ru-RU"/>
              </w:rPr>
              <w:lastRenderedPageBreak/>
              <w:t>адміністратора ринку, адміністратора комерційного обліку, Антимонопольного комітету України, енергетичного омбудсмена, інших державних органів;</w:t>
            </w:r>
          </w:p>
          <w:p w14:paraId="441CDB3D"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 xml:space="preserve">контактних даних центрів обслуговування споживачів, центру захисту прав споживачів електричної енергії, </w:t>
            </w:r>
            <w:proofErr w:type="spellStart"/>
            <w:r w:rsidRPr="00952986">
              <w:rPr>
                <w:rFonts w:ascii="Times New Roman" w:eastAsia="Calibri" w:hAnsi="Times New Roman" w:cs="Times New Roman"/>
                <w:sz w:val="20"/>
                <w:szCs w:val="20"/>
                <w:lang w:val="uk-UA" w:eastAsia="ru-RU"/>
              </w:rPr>
              <w:t>кол</w:t>
            </w:r>
            <w:proofErr w:type="spellEnd"/>
            <w:r w:rsidRPr="00952986">
              <w:rPr>
                <w:rFonts w:ascii="Times New Roman" w:eastAsia="Calibri" w:hAnsi="Times New Roman" w:cs="Times New Roman"/>
                <w:sz w:val="20"/>
                <w:szCs w:val="20"/>
                <w:lang w:val="uk-UA" w:eastAsia="ru-RU"/>
              </w:rPr>
              <w:t xml:space="preserve">-центрів </w:t>
            </w:r>
            <w:proofErr w:type="spellStart"/>
            <w:r w:rsidRPr="00952986">
              <w:rPr>
                <w:rFonts w:ascii="Times New Roman" w:eastAsia="Calibri" w:hAnsi="Times New Roman" w:cs="Times New Roman"/>
                <w:sz w:val="20"/>
                <w:szCs w:val="20"/>
                <w:lang w:val="uk-UA" w:eastAsia="ru-RU"/>
              </w:rPr>
              <w:t>електропостачальника</w:t>
            </w:r>
            <w:proofErr w:type="spellEnd"/>
            <w:r w:rsidRPr="00952986">
              <w:rPr>
                <w:rFonts w:ascii="Times New Roman" w:eastAsia="Calibri" w:hAnsi="Times New Roman" w:cs="Times New Roman"/>
                <w:sz w:val="20"/>
                <w:szCs w:val="20"/>
                <w:lang w:val="uk-UA" w:eastAsia="ru-RU"/>
              </w:rPr>
              <w:t xml:space="preserve"> та операторів системи розподілу, на території ліцензованої діяльності яких знаходяться споживачі </w:t>
            </w:r>
            <w:proofErr w:type="spellStart"/>
            <w:r w:rsidRPr="00952986">
              <w:rPr>
                <w:rFonts w:ascii="Times New Roman" w:eastAsia="Calibri" w:hAnsi="Times New Roman" w:cs="Times New Roman"/>
                <w:sz w:val="20"/>
                <w:szCs w:val="20"/>
                <w:lang w:val="uk-UA" w:eastAsia="ru-RU"/>
              </w:rPr>
              <w:t>електропостачальника</w:t>
            </w:r>
            <w:proofErr w:type="spellEnd"/>
            <w:r w:rsidRPr="00952986">
              <w:rPr>
                <w:rFonts w:ascii="Times New Roman" w:eastAsia="Calibri" w:hAnsi="Times New Roman" w:cs="Times New Roman"/>
                <w:sz w:val="20"/>
                <w:szCs w:val="20"/>
                <w:lang w:val="uk-UA" w:eastAsia="ru-RU"/>
              </w:rPr>
              <w:t>;</w:t>
            </w:r>
          </w:p>
          <w:p w14:paraId="22139192"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Times New Roman" w:hAnsi="Times New Roman" w:cs="Times New Roman"/>
                <w:sz w:val="20"/>
                <w:szCs w:val="20"/>
                <w:shd w:val="clear" w:color="auto" w:fill="FFFFFF"/>
                <w:lang w:val="uk-UA" w:eastAsia="ru-RU"/>
              </w:rPr>
              <w:t>порядку роботи центру захисту прав споживачів електричної енергії</w:t>
            </w:r>
            <w:r w:rsidRPr="00952986">
              <w:rPr>
                <w:rFonts w:ascii="Times New Roman" w:eastAsia="Calibri" w:hAnsi="Times New Roman" w:cs="Times New Roman"/>
                <w:sz w:val="20"/>
                <w:szCs w:val="20"/>
                <w:lang w:val="uk-UA" w:eastAsia="ru-RU"/>
              </w:rPr>
              <w:t>;</w:t>
            </w:r>
          </w:p>
          <w:p w14:paraId="000E7D35" w14:textId="77777777" w:rsidR="00EF2965" w:rsidRPr="00952986" w:rsidRDefault="00EF2965" w:rsidP="00EF2965">
            <w:pPr>
              <w:ind w:firstLine="186"/>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 xml:space="preserve">переліку основних послуг, що надаються </w:t>
            </w:r>
            <w:proofErr w:type="spellStart"/>
            <w:r w:rsidRPr="00952986">
              <w:rPr>
                <w:rFonts w:ascii="Times New Roman" w:eastAsia="Calibri" w:hAnsi="Times New Roman" w:cs="Times New Roman"/>
                <w:sz w:val="20"/>
                <w:szCs w:val="20"/>
                <w:lang w:val="uk-UA" w:eastAsia="ru-RU"/>
              </w:rPr>
              <w:t>кол</w:t>
            </w:r>
            <w:proofErr w:type="spellEnd"/>
            <w:r w:rsidRPr="00952986">
              <w:rPr>
                <w:rFonts w:ascii="Times New Roman" w:eastAsia="Calibri" w:hAnsi="Times New Roman" w:cs="Times New Roman"/>
                <w:sz w:val="20"/>
                <w:szCs w:val="20"/>
                <w:lang w:val="uk-UA" w:eastAsia="ru-RU"/>
              </w:rPr>
              <w:t xml:space="preserve">-центром </w:t>
            </w:r>
            <w:proofErr w:type="spellStart"/>
            <w:r w:rsidRPr="00952986">
              <w:rPr>
                <w:rFonts w:ascii="Times New Roman" w:eastAsia="Calibri" w:hAnsi="Times New Roman" w:cs="Times New Roman"/>
                <w:sz w:val="20"/>
                <w:szCs w:val="20"/>
                <w:lang w:val="uk-UA" w:eastAsia="ru-RU"/>
              </w:rPr>
              <w:t>електропостачальника</w:t>
            </w:r>
            <w:proofErr w:type="spellEnd"/>
            <w:r w:rsidRPr="00952986">
              <w:rPr>
                <w:rFonts w:ascii="Times New Roman" w:eastAsia="Calibri" w:hAnsi="Times New Roman" w:cs="Times New Roman"/>
                <w:sz w:val="20"/>
                <w:szCs w:val="20"/>
                <w:lang w:val="uk-UA" w:eastAsia="ru-RU"/>
              </w:rPr>
              <w:t>;</w:t>
            </w:r>
          </w:p>
          <w:p w14:paraId="02DF4E52" w14:textId="46E618F8" w:rsidR="00EF2965" w:rsidRPr="00952986" w:rsidRDefault="00EF2965" w:rsidP="00EF2965">
            <w:pPr>
              <w:ind w:firstLine="186"/>
              <w:jc w:val="both"/>
              <w:rPr>
                <w:rFonts w:ascii="Times New Roman" w:hAnsi="Times New Roman" w:cs="Times New Roman"/>
                <w:b/>
                <w:bCs/>
                <w:iCs/>
                <w:color w:val="000000"/>
                <w:sz w:val="20"/>
                <w:szCs w:val="20"/>
                <w:lang w:val="uk-UA"/>
              </w:rPr>
            </w:pPr>
            <w:r w:rsidRPr="00952986">
              <w:rPr>
                <w:rFonts w:ascii="Times New Roman" w:eastAsia="Calibri" w:hAnsi="Times New Roman" w:cs="Times New Roman"/>
                <w:b/>
                <w:bCs/>
                <w:iCs/>
                <w:strike/>
                <w:color w:val="0070C0"/>
                <w:sz w:val="20"/>
                <w:szCs w:val="20"/>
                <w:lang w:val="uk-UA" w:eastAsia="ru-RU"/>
              </w:rPr>
              <w:t xml:space="preserve">контактних даних інформаційно-консультаційних центрів та </w:t>
            </w:r>
            <w:proofErr w:type="spellStart"/>
            <w:r w:rsidRPr="00952986">
              <w:rPr>
                <w:rFonts w:ascii="Times New Roman" w:eastAsia="Calibri" w:hAnsi="Times New Roman" w:cs="Times New Roman"/>
                <w:b/>
                <w:bCs/>
                <w:iCs/>
                <w:strike/>
                <w:color w:val="0070C0"/>
                <w:sz w:val="20"/>
                <w:szCs w:val="20"/>
                <w:lang w:val="uk-UA" w:eastAsia="ru-RU"/>
              </w:rPr>
              <w:t>кол</w:t>
            </w:r>
            <w:proofErr w:type="spellEnd"/>
            <w:r w:rsidRPr="00952986">
              <w:rPr>
                <w:rFonts w:ascii="Times New Roman" w:eastAsia="Calibri" w:hAnsi="Times New Roman" w:cs="Times New Roman"/>
                <w:b/>
                <w:bCs/>
                <w:iCs/>
                <w:strike/>
                <w:color w:val="0070C0"/>
                <w:sz w:val="20"/>
                <w:szCs w:val="20"/>
                <w:lang w:val="uk-UA" w:eastAsia="ru-RU"/>
              </w:rPr>
              <w:t>-центрів учасників роздрібного ринку.</w:t>
            </w:r>
          </w:p>
        </w:tc>
        <w:tc>
          <w:tcPr>
            <w:tcW w:w="3942" w:type="dxa"/>
            <w:gridSpan w:val="3"/>
          </w:tcPr>
          <w:p w14:paraId="4DE6094D" w14:textId="77777777" w:rsidR="00EF2965" w:rsidRPr="00952986" w:rsidRDefault="00EF2965" w:rsidP="00EF2965">
            <w:pPr>
              <w:ind w:hanging="10"/>
              <w:jc w:val="center"/>
              <w:rPr>
                <w:rFonts w:ascii="Times New Roman" w:hAnsi="Times New Roman" w:cs="Times New Roman"/>
                <w:b/>
                <w:bCs/>
                <w:color w:val="000000"/>
                <w:sz w:val="20"/>
                <w:szCs w:val="20"/>
                <w:lang w:val="uk-UA"/>
              </w:rPr>
            </w:pPr>
            <w:r w:rsidRPr="00952986">
              <w:rPr>
                <w:rFonts w:ascii="Times New Roman" w:hAnsi="Times New Roman" w:cs="Times New Roman"/>
                <w:b/>
                <w:bCs/>
                <w:color w:val="000000"/>
                <w:sz w:val="20"/>
                <w:szCs w:val="20"/>
                <w:lang w:val="uk-UA"/>
              </w:rPr>
              <w:lastRenderedPageBreak/>
              <w:t>TOB «ДНІПРОВСЬКІ ЕНЕРГЕТИЧНІ ПОСЛУГИ»</w:t>
            </w:r>
          </w:p>
          <w:p w14:paraId="0CFFB9F9" w14:textId="77777777" w:rsidR="00EF2965" w:rsidRPr="00952986" w:rsidRDefault="00EF2965" w:rsidP="00EF2965">
            <w:pPr>
              <w:ind w:hanging="10"/>
              <w:jc w:val="center"/>
              <w:rPr>
                <w:rFonts w:ascii="Times New Roman" w:hAnsi="Times New Roman" w:cs="Times New Roman"/>
                <w:b/>
                <w:bCs/>
                <w:color w:val="000000"/>
                <w:sz w:val="20"/>
                <w:szCs w:val="20"/>
                <w:lang w:val="uk-UA"/>
              </w:rPr>
            </w:pPr>
          </w:p>
          <w:p w14:paraId="77EC8B94" w14:textId="77777777" w:rsidR="00EF2965" w:rsidRPr="00952986" w:rsidRDefault="00EF2965" w:rsidP="00EF2965">
            <w:pPr>
              <w:ind w:firstLine="240"/>
              <w:jc w:val="both"/>
              <w:rPr>
                <w:rFonts w:ascii="Times New Roman" w:hAnsi="Times New Roman" w:cs="Times New Roman"/>
                <w:b/>
                <w:sz w:val="20"/>
                <w:szCs w:val="20"/>
                <w:lang w:val="uk-UA"/>
              </w:rPr>
            </w:pPr>
          </w:p>
          <w:p w14:paraId="2F97FC7F" w14:textId="77777777" w:rsidR="00EF2965" w:rsidRPr="00952986" w:rsidRDefault="00EF2965" w:rsidP="00EF2965">
            <w:pPr>
              <w:ind w:firstLine="240"/>
              <w:jc w:val="both"/>
              <w:rPr>
                <w:rFonts w:ascii="Times New Roman" w:hAnsi="Times New Roman" w:cs="Times New Roman"/>
                <w:b/>
                <w:sz w:val="20"/>
                <w:szCs w:val="20"/>
                <w:lang w:val="uk-UA"/>
              </w:rPr>
            </w:pPr>
          </w:p>
          <w:p w14:paraId="48C47F09" w14:textId="77777777" w:rsidR="00EF2965" w:rsidRPr="00952986" w:rsidRDefault="00EF2965" w:rsidP="00EF2965">
            <w:pPr>
              <w:ind w:firstLine="240"/>
              <w:jc w:val="both"/>
              <w:rPr>
                <w:rFonts w:ascii="Times New Roman" w:hAnsi="Times New Roman" w:cs="Times New Roman"/>
                <w:b/>
                <w:sz w:val="20"/>
                <w:szCs w:val="20"/>
                <w:lang w:val="uk-UA"/>
              </w:rPr>
            </w:pPr>
          </w:p>
          <w:p w14:paraId="7F8B8534" w14:textId="77777777" w:rsidR="00EF2965" w:rsidRPr="00952986" w:rsidRDefault="00EF2965" w:rsidP="00EF2965">
            <w:pPr>
              <w:ind w:firstLine="240"/>
              <w:jc w:val="both"/>
              <w:rPr>
                <w:rFonts w:ascii="Times New Roman" w:hAnsi="Times New Roman" w:cs="Times New Roman"/>
                <w:b/>
                <w:sz w:val="20"/>
                <w:szCs w:val="20"/>
                <w:lang w:val="uk-UA"/>
              </w:rPr>
            </w:pPr>
          </w:p>
          <w:p w14:paraId="42033A83" w14:textId="4D2583A9" w:rsidR="00EF2965" w:rsidRPr="00952986" w:rsidRDefault="00EF2965" w:rsidP="00EF2965">
            <w:pPr>
              <w:ind w:firstLine="240"/>
              <w:jc w:val="both"/>
              <w:rPr>
                <w:rFonts w:ascii="Times New Roman" w:hAnsi="Times New Roman" w:cs="Times New Roman"/>
                <w:b/>
                <w:color w:val="000000"/>
                <w:sz w:val="20"/>
                <w:szCs w:val="20"/>
                <w:lang w:val="uk-UA"/>
              </w:rPr>
            </w:pPr>
            <w:r w:rsidRPr="00952986">
              <w:rPr>
                <w:rFonts w:ascii="Times New Roman" w:hAnsi="Times New Roman" w:cs="Times New Roman"/>
                <w:b/>
                <w:sz w:val="20"/>
                <w:szCs w:val="20"/>
                <w:lang w:val="uk-UA"/>
              </w:rPr>
              <w:t>Технічна правка</w:t>
            </w:r>
          </w:p>
        </w:tc>
        <w:tc>
          <w:tcPr>
            <w:tcW w:w="3179" w:type="dxa"/>
            <w:gridSpan w:val="2"/>
          </w:tcPr>
          <w:p w14:paraId="4CF13F82"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49B2A654"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565A3443"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0CFFB585" w14:textId="13B1C5D5" w:rsidR="00EF2965" w:rsidRPr="00952986" w:rsidRDefault="00EF2965" w:rsidP="00EF2965">
            <w:pPr>
              <w:ind w:firstLine="240"/>
              <w:jc w:val="both"/>
              <w:rPr>
                <w:rFonts w:ascii="Times New Roman" w:hAnsi="Times New Roman" w:cs="Times New Roman"/>
                <w:b/>
                <w:bCs/>
                <w:color w:val="000000"/>
                <w:sz w:val="20"/>
                <w:szCs w:val="20"/>
                <w:lang w:val="uk-UA"/>
              </w:rPr>
            </w:pPr>
          </w:p>
          <w:p w14:paraId="60E3A7A8" w14:textId="17DA1568" w:rsidR="00EF2965" w:rsidRPr="00952986" w:rsidRDefault="00EF2965" w:rsidP="003E0D41">
            <w:pPr>
              <w:jc w:val="both"/>
              <w:rPr>
                <w:rFonts w:ascii="Times New Roman" w:hAnsi="Times New Roman" w:cs="Times New Roman"/>
                <w:b/>
                <w:bCs/>
                <w:color w:val="000000"/>
                <w:sz w:val="20"/>
                <w:szCs w:val="20"/>
                <w:lang w:val="uk-UA"/>
              </w:rPr>
            </w:pPr>
            <w:r w:rsidRPr="00952986">
              <w:rPr>
                <w:rFonts w:ascii="Times New Roman" w:hAnsi="Times New Roman" w:cs="Times New Roman"/>
                <w:b/>
                <w:bCs/>
                <w:color w:val="000000"/>
                <w:sz w:val="20"/>
                <w:szCs w:val="20"/>
                <w:lang w:val="uk-UA"/>
              </w:rPr>
              <w:t>Попередньо врах</w:t>
            </w:r>
            <w:r w:rsidR="003E0D41">
              <w:rPr>
                <w:rFonts w:ascii="Times New Roman" w:hAnsi="Times New Roman" w:cs="Times New Roman"/>
                <w:b/>
                <w:bCs/>
                <w:color w:val="000000"/>
                <w:sz w:val="20"/>
                <w:szCs w:val="20"/>
                <w:lang w:val="uk-UA"/>
              </w:rPr>
              <w:t>овано в редакції</w:t>
            </w:r>
            <w:r w:rsidR="00242558">
              <w:rPr>
                <w:rFonts w:ascii="Times New Roman" w:hAnsi="Times New Roman" w:cs="Times New Roman"/>
                <w:b/>
                <w:bCs/>
                <w:color w:val="000000"/>
                <w:sz w:val="20"/>
                <w:szCs w:val="20"/>
                <w:lang w:val="uk-UA"/>
              </w:rPr>
              <w:t>:</w:t>
            </w:r>
          </w:p>
          <w:p w14:paraId="0C1F58DC" w14:textId="77777777" w:rsidR="003E0D41" w:rsidRDefault="003E0D41" w:rsidP="003E0D41">
            <w:pPr>
              <w:ind w:firstLine="186"/>
              <w:jc w:val="both"/>
              <w:rPr>
                <w:rFonts w:ascii="Times New Roman" w:eastAsia="Times New Roman" w:hAnsi="Times New Roman" w:cs="Times New Roman"/>
                <w:b/>
                <w:bCs/>
                <w:color w:val="0070C0"/>
                <w:sz w:val="20"/>
                <w:szCs w:val="20"/>
                <w:shd w:val="clear" w:color="auto" w:fill="FFFFFF"/>
                <w:lang w:val="uk-UA" w:eastAsia="ru-RU"/>
              </w:rPr>
            </w:pPr>
            <w:r>
              <w:rPr>
                <w:rFonts w:ascii="Times New Roman" w:eastAsia="Times New Roman" w:hAnsi="Times New Roman" w:cs="Times New Roman"/>
                <w:b/>
                <w:bCs/>
                <w:color w:val="0070C0"/>
                <w:sz w:val="20"/>
                <w:szCs w:val="20"/>
                <w:shd w:val="clear" w:color="auto" w:fill="FFFFFF"/>
                <w:lang w:val="uk-UA" w:eastAsia="ru-RU"/>
              </w:rPr>
              <w:t>….</w:t>
            </w:r>
          </w:p>
          <w:p w14:paraId="47ECE56B" w14:textId="72784C98" w:rsidR="003E0D41" w:rsidRPr="00952986" w:rsidRDefault="003E0D41" w:rsidP="003E0D41">
            <w:pPr>
              <w:ind w:firstLine="186"/>
              <w:jc w:val="both"/>
              <w:rPr>
                <w:rFonts w:ascii="Times New Roman" w:eastAsia="Times New Roman" w:hAnsi="Times New Roman" w:cs="Times New Roman"/>
                <w:b/>
                <w:bCs/>
                <w:color w:val="0070C0"/>
                <w:sz w:val="20"/>
                <w:szCs w:val="20"/>
                <w:shd w:val="clear" w:color="auto" w:fill="FFFFFF"/>
                <w:lang w:val="uk-UA" w:eastAsia="ru-RU"/>
              </w:rPr>
            </w:pPr>
            <w:r w:rsidRPr="00952986">
              <w:rPr>
                <w:rFonts w:ascii="Times New Roman" w:eastAsia="Times New Roman" w:hAnsi="Times New Roman" w:cs="Times New Roman"/>
                <w:b/>
                <w:bCs/>
                <w:color w:val="0070C0"/>
                <w:sz w:val="20"/>
                <w:szCs w:val="20"/>
                <w:shd w:val="clear" w:color="auto" w:fill="FFFFFF"/>
                <w:lang w:val="uk-UA" w:eastAsia="ru-RU"/>
              </w:rPr>
              <w:t>контактних даних</w:t>
            </w:r>
            <w:r w:rsidRPr="00952986">
              <w:rPr>
                <w:rFonts w:ascii="Times New Roman" w:eastAsia="Times New Roman" w:hAnsi="Times New Roman" w:cs="Times New Roman"/>
                <w:color w:val="0070C0"/>
                <w:sz w:val="20"/>
                <w:szCs w:val="20"/>
                <w:shd w:val="clear" w:color="auto" w:fill="FFFFFF"/>
                <w:lang w:val="uk-UA" w:eastAsia="ru-RU"/>
              </w:rPr>
              <w:t xml:space="preserve"> </w:t>
            </w:r>
            <w:r w:rsidRPr="003E0D41">
              <w:rPr>
                <w:rFonts w:ascii="Times New Roman" w:eastAsia="Times New Roman" w:hAnsi="Times New Roman" w:cs="Times New Roman"/>
                <w:b/>
                <w:bCs/>
                <w:color w:val="00B050"/>
                <w:sz w:val="20"/>
                <w:szCs w:val="20"/>
                <w:shd w:val="clear" w:color="auto" w:fill="FFFFFF"/>
                <w:lang w:val="uk-UA" w:eastAsia="ru-RU"/>
              </w:rPr>
              <w:t>операторів</w:t>
            </w:r>
            <w:r w:rsidRPr="003E0D41">
              <w:rPr>
                <w:rFonts w:ascii="Times New Roman" w:eastAsia="Times New Roman" w:hAnsi="Times New Roman" w:cs="Times New Roman"/>
                <w:color w:val="00B050"/>
                <w:sz w:val="20"/>
                <w:szCs w:val="20"/>
                <w:shd w:val="clear" w:color="auto" w:fill="FFFFFF"/>
                <w:lang w:val="uk-UA" w:eastAsia="ru-RU"/>
              </w:rPr>
              <w:t xml:space="preserve"> </w:t>
            </w:r>
            <w:r w:rsidRPr="00952986">
              <w:rPr>
                <w:rFonts w:ascii="Times New Roman" w:eastAsia="Times New Roman" w:hAnsi="Times New Roman" w:cs="Times New Roman"/>
                <w:b/>
                <w:bCs/>
                <w:color w:val="0070C0"/>
                <w:sz w:val="20"/>
                <w:szCs w:val="20"/>
                <w:shd w:val="clear" w:color="auto" w:fill="FFFFFF"/>
                <w:lang w:val="uk-UA" w:eastAsia="ru-RU"/>
              </w:rPr>
              <w:t>систем для подання повідомлень про загрозу електробезпеці;</w:t>
            </w:r>
          </w:p>
          <w:p w14:paraId="5C38FAAE" w14:textId="0E26EF80" w:rsidR="00EF2965" w:rsidRPr="00952986" w:rsidRDefault="00CB36BB" w:rsidP="00EF2965">
            <w:pPr>
              <w:ind w:firstLine="240"/>
              <w:jc w:val="both"/>
              <w:rPr>
                <w:rFonts w:ascii="Times New Roman" w:hAnsi="Times New Roman" w:cs="Times New Roman"/>
                <w:b/>
                <w:bCs/>
                <w:color w:val="000000"/>
                <w:sz w:val="20"/>
                <w:szCs w:val="20"/>
                <w:lang w:val="uk-UA"/>
              </w:rPr>
            </w:pPr>
            <w:r>
              <w:rPr>
                <w:rFonts w:ascii="Times New Roman" w:hAnsi="Times New Roman" w:cs="Times New Roman"/>
                <w:b/>
                <w:bCs/>
                <w:color w:val="000000"/>
                <w:sz w:val="20"/>
                <w:szCs w:val="20"/>
                <w:lang w:val="uk-UA"/>
              </w:rPr>
              <w:t>…</w:t>
            </w:r>
          </w:p>
          <w:p w14:paraId="68203B61" w14:textId="10F5D349" w:rsidR="00EF2965" w:rsidRPr="00952986" w:rsidRDefault="00EF2965" w:rsidP="00EF2965">
            <w:pPr>
              <w:jc w:val="both"/>
              <w:rPr>
                <w:rFonts w:ascii="Times New Roman" w:hAnsi="Times New Roman" w:cs="Times New Roman"/>
                <w:color w:val="000000"/>
                <w:sz w:val="20"/>
                <w:szCs w:val="20"/>
                <w:lang w:val="uk-UA"/>
              </w:rPr>
            </w:pPr>
          </w:p>
        </w:tc>
      </w:tr>
      <w:tr w:rsidR="00EF2965" w:rsidRPr="0051289A" w14:paraId="30ED9620" w14:textId="3792EEB3" w:rsidTr="00E30BA6">
        <w:trPr>
          <w:trHeight w:val="20"/>
        </w:trPr>
        <w:tc>
          <w:tcPr>
            <w:tcW w:w="15594" w:type="dxa"/>
            <w:gridSpan w:val="10"/>
          </w:tcPr>
          <w:p w14:paraId="2845BB73" w14:textId="77777777" w:rsidR="00EF2965" w:rsidRPr="00952986" w:rsidRDefault="00EF2965" w:rsidP="00EF2965">
            <w:pPr>
              <w:pStyle w:val="3"/>
              <w:spacing w:before="0" w:after="0" w:line="240" w:lineRule="auto"/>
              <w:jc w:val="center"/>
              <w:rPr>
                <w:rFonts w:ascii="Times New Roman" w:eastAsia="Times New Roman" w:hAnsi="Times New Roman" w:cs="Times New Roman"/>
                <w:color w:val="auto"/>
                <w:sz w:val="20"/>
                <w:szCs w:val="20"/>
                <w:shd w:val="clear" w:color="auto" w:fill="FFFFFF"/>
                <w:lang w:val="uk-UA" w:eastAsia="ru-RU"/>
              </w:rPr>
            </w:pPr>
          </w:p>
          <w:p w14:paraId="54110F5C" w14:textId="0DF5C2FA" w:rsidR="00EF2965" w:rsidRPr="00952986" w:rsidRDefault="00EF2965" w:rsidP="00EF2965">
            <w:pPr>
              <w:pStyle w:val="3"/>
              <w:spacing w:before="0" w:after="0" w:line="240" w:lineRule="auto"/>
              <w:jc w:val="center"/>
              <w:rPr>
                <w:rFonts w:ascii="Times New Roman" w:eastAsia="Times New Roman" w:hAnsi="Times New Roman" w:cs="Times New Roman"/>
                <w:color w:val="5B9BD5"/>
                <w:sz w:val="20"/>
                <w:szCs w:val="20"/>
                <w:lang w:val="uk-UA"/>
              </w:rPr>
            </w:pPr>
            <w:r w:rsidRPr="00952986">
              <w:rPr>
                <w:rFonts w:ascii="Times New Roman" w:eastAsia="Times New Roman" w:hAnsi="Times New Roman" w:cs="Times New Roman"/>
                <w:color w:val="auto"/>
                <w:sz w:val="20"/>
                <w:szCs w:val="20"/>
                <w:shd w:val="clear" w:color="auto" w:fill="FFFFFF"/>
                <w:lang w:val="uk-UA" w:eastAsia="ru-RU"/>
              </w:rPr>
              <w:t xml:space="preserve">9.4. </w:t>
            </w:r>
            <w:bookmarkStart w:id="87" w:name="1062"/>
            <w:r w:rsidRPr="00952986">
              <w:rPr>
                <w:rFonts w:ascii="Times New Roman" w:eastAsia="Times New Roman" w:hAnsi="Times New Roman" w:cs="Times New Roman"/>
                <w:color w:val="000000"/>
                <w:sz w:val="20"/>
                <w:szCs w:val="20"/>
                <w:lang w:val="uk-UA"/>
              </w:rPr>
              <w:t>Інформація оператора системи в загальнодоступних (публічних) місцях</w:t>
            </w:r>
          </w:p>
          <w:bookmarkEnd w:id="87"/>
          <w:p w14:paraId="1ADC298A" w14:textId="77777777" w:rsidR="00EF2965" w:rsidRPr="00952986" w:rsidRDefault="00EF2965" w:rsidP="00EF2965">
            <w:pPr>
              <w:pStyle w:val="3"/>
              <w:spacing w:before="0" w:after="0" w:line="240" w:lineRule="auto"/>
              <w:jc w:val="both"/>
              <w:rPr>
                <w:rFonts w:ascii="Times New Roman" w:eastAsia="Times New Roman" w:hAnsi="Times New Roman" w:cs="Times New Roman"/>
                <w:color w:val="auto"/>
                <w:sz w:val="20"/>
                <w:szCs w:val="20"/>
                <w:shd w:val="clear" w:color="auto" w:fill="FFFFFF"/>
                <w:lang w:val="uk-UA" w:eastAsia="ru-RU"/>
              </w:rPr>
            </w:pPr>
          </w:p>
        </w:tc>
      </w:tr>
      <w:tr w:rsidR="00EF2965" w:rsidRPr="00952986" w14:paraId="6180B705" w14:textId="0B3244D0" w:rsidTr="00F009E4">
        <w:trPr>
          <w:trHeight w:val="20"/>
        </w:trPr>
        <w:tc>
          <w:tcPr>
            <w:tcW w:w="4345" w:type="dxa"/>
            <w:gridSpan w:val="2"/>
          </w:tcPr>
          <w:p w14:paraId="6DE9B34E" w14:textId="7421B938"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eastAsia="Times New Roman" w:hAnsi="Times New Roman" w:cs="Times New Roman"/>
                <w:sz w:val="20"/>
                <w:szCs w:val="20"/>
                <w:shd w:val="clear" w:color="auto" w:fill="FFFFFF"/>
                <w:lang w:val="uk-UA" w:eastAsia="ru-RU"/>
              </w:rPr>
              <w:t xml:space="preserve">9.4.1 </w:t>
            </w:r>
            <w:r w:rsidRPr="00952986">
              <w:rPr>
                <w:rFonts w:ascii="Times New Roman" w:hAnsi="Times New Roman" w:cs="Times New Roman"/>
                <w:color w:val="000000"/>
                <w:sz w:val="20"/>
                <w:szCs w:val="20"/>
                <w:lang w:val="uk-UA"/>
              </w:rPr>
              <w:t xml:space="preserve">Оператор системи має надавати інформацію на власному офіційному </w:t>
            </w:r>
            <w:proofErr w:type="spellStart"/>
            <w:r w:rsidRPr="00952986">
              <w:rPr>
                <w:rFonts w:ascii="Times New Roman" w:hAnsi="Times New Roman" w:cs="Times New Roman"/>
                <w:color w:val="000000"/>
                <w:sz w:val="20"/>
                <w:szCs w:val="20"/>
                <w:lang w:val="uk-UA"/>
              </w:rPr>
              <w:t>вебсайті</w:t>
            </w:r>
            <w:proofErr w:type="spellEnd"/>
            <w:r w:rsidRPr="00952986">
              <w:rPr>
                <w:rFonts w:ascii="Times New Roman" w:hAnsi="Times New Roman" w:cs="Times New Roman"/>
                <w:color w:val="000000"/>
                <w:sz w:val="20"/>
                <w:szCs w:val="20"/>
                <w:lang w:val="uk-UA"/>
              </w:rPr>
              <w:t xml:space="preserve"> щодо:</w:t>
            </w:r>
          </w:p>
          <w:p w14:paraId="49375709" w14:textId="3990B823" w:rsidR="00EF2965" w:rsidRPr="00952986" w:rsidRDefault="00EF2965" w:rsidP="00EF2965">
            <w:pPr>
              <w:keepNext/>
              <w:keepLines/>
              <w:jc w:val="both"/>
              <w:outlineLvl w:val="2"/>
              <w:rPr>
                <w:rFonts w:ascii="Times New Roman" w:eastAsia="Times New Roman" w:hAnsi="Times New Roman" w:cs="Times New Roman"/>
                <w:sz w:val="20"/>
                <w:szCs w:val="20"/>
                <w:shd w:val="clear" w:color="auto" w:fill="FFFFFF"/>
                <w:lang w:val="uk-UA" w:eastAsia="ru-RU"/>
              </w:rPr>
            </w:pPr>
            <w:r w:rsidRPr="00952986">
              <w:rPr>
                <w:rFonts w:ascii="Times New Roman" w:eastAsia="Times New Roman" w:hAnsi="Times New Roman" w:cs="Times New Roman"/>
                <w:sz w:val="20"/>
                <w:szCs w:val="20"/>
                <w:shd w:val="clear" w:color="auto" w:fill="FFFFFF"/>
                <w:lang w:val="uk-UA" w:eastAsia="ru-RU"/>
              </w:rPr>
              <w:t>…..</w:t>
            </w:r>
          </w:p>
          <w:p w14:paraId="6748DAB3" w14:textId="77777777" w:rsidR="00EF2965" w:rsidRPr="00952986" w:rsidRDefault="00EF2965" w:rsidP="00EF2965">
            <w:pPr>
              <w:shd w:val="clear" w:color="auto" w:fill="FFFFFF"/>
              <w:ind w:firstLine="720"/>
              <w:contextualSpacing/>
              <w:jc w:val="both"/>
              <w:rPr>
                <w:rFonts w:ascii="Times New Roman" w:eastAsia="Times New Roman" w:hAnsi="Times New Roman" w:cs="Times New Roman"/>
                <w:b/>
                <w:color w:val="0070C0"/>
                <w:sz w:val="20"/>
                <w:szCs w:val="20"/>
                <w:shd w:val="clear" w:color="auto" w:fill="FFFFFF"/>
                <w:lang w:val="uk-UA" w:eastAsia="ru-RU"/>
              </w:rPr>
            </w:pPr>
            <w:r w:rsidRPr="00952986">
              <w:rPr>
                <w:rFonts w:ascii="Times New Roman" w:eastAsia="Times New Roman" w:hAnsi="Times New Roman" w:cs="Times New Roman"/>
                <w:b/>
                <w:color w:val="0070C0"/>
                <w:sz w:val="20"/>
                <w:szCs w:val="20"/>
                <w:shd w:val="clear" w:color="auto" w:fill="FFFFFF"/>
                <w:lang w:val="uk-UA" w:eastAsia="ru-RU"/>
              </w:rPr>
              <w:t xml:space="preserve">контактних даних центру обслуговування споживачів, центру захисту прав споживачів електричної енергії, </w:t>
            </w:r>
            <w:proofErr w:type="spellStart"/>
            <w:r w:rsidRPr="00952986">
              <w:rPr>
                <w:rFonts w:ascii="Times New Roman" w:eastAsia="Times New Roman" w:hAnsi="Times New Roman" w:cs="Times New Roman"/>
                <w:b/>
                <w:color w:val="0070C0"/>
                <w:sz w:val="20"/>
                <w:szCs w:val="20"/>
                <w:shd w:val="clear" w:color="auto" w:fill="FFFFFF"/>
                <w:lang w:val="uk-UA" w:eastAsia="ru-RU"/>
              </w:rPr>
              <w:t>кол</w:t>
            </w:r>
            <w:proofErr w:type="spellEnd"/>
            <w:r w:rsidRPr="00952986">
              <w:rPr>
                <w:rFonts w:ascii="Times New Roman" w:eastAsia="Times New Roman" w:hAnsi="Times New Roman" w:cs="Times New Roman"/>
                <w:b/>
                <w:color w:val="0070C0"/>
                <w:sz w:val="20"/>
                <w:szCs w:val="20"/>
                <w:shd w:val="clear" w:color="auto" w:fill="FFFFFF"/>
                <w:lang w:val="uk-UA" w:eastAsia="ru-RU"/>
              </w:rPr>
              <w:t xml:space="preserve">-центру оператора системи та </w:t>
            </w:r>
            <w:proofErr w:type="spellStart"/>
            <w:r w:rsidRPr="00952986">
              <w:rPr>
                <w:rFonts w:ascii="Times New Roman" w:eastAsia="Times New Roman" w:hAnsi="Times New Roman" w:cs="Times New Roman"/>
                <w:b/>
                <w:color w:val="0070C0"/>
                <w:sz w:val="20"/>
                <w:szCs w:val="20"/>
                <w:shd w:val="clear" w:color="auto" w:fill="FFFFFF"/>
                <w:lang w:val="uk-UA" w:eastAsia="ru-RU"/>
              </w:rPr>
              <w:t>електропостачальників</w:t>
            </w:r>
            <w:proofErr w:type="spellEnd"/>
            <w:r w:rsidRPr="00952986">
              <w:rPr>
                <w:rFonts w:ascii="Times New Roman" w:eastAsia="Times New Roman" w:hAnsi="Times New Roman" w:cs="Times New Roman"/>
                <w:b/>
                <w:color w:val="0070C0"/>
                <w:sz w:val="20"/>
                <w:szCs w:val="20"/>
                <w:shd w:val="clear" w:color="auto" w:fill="FFFFFF"/>
                <w:lang w:val="uk-UA" w:eastAsia="ru-RU"/>
              </w:rPr>
              <w:t>, які мають доступ до системи розподілу на території діяльності оператора системи відповідно до договору;</w:t>
            </w:r>
          </w:p>
          <w:p w14:paraId="4BE15530" w14:textId="65D41ED5" w:rsidR="00EF2965" w:rsidRPr="00952986" w:rsidRDefault="00EF2965" w:rsidP="00EF2965">
            <w:pPr>
              <w:ind w:firstLine="240"/>
              <w:jc w:val="both"/>
              <w:rPr>
                <w:rFonts w:ascii="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shd w:val="clear" w:color="auto" w:fill="FFFFFF"/>
                <w:lang w:val="uk-UA" w:eastAsia="ru-RU"/>
              </w:rPr>
              <w:t>порядку роботи центру захисту прав споживачів електричної енергії;</w:t>
            </w:r>
          </w:p>
          <w:p w14:paraId="59C4E3A7" w14:textId="4B234DCE" w:rsidR="00EF2965" w:rsidRPr="00952986" w:rsidRDefault="00EF2965" w:rsidP="00EF2965">
            <w:pPr>
              <w:keepNext/>
              <w:keepLines/>
              <w:jc w:val="both"/>
              <w:outlineLvl w:val="2"/>
              <w:rPr>
                <w:rFonts w:ascii="Times New Roman" w:eastAsia="Times New Roman" w:hAnsi="Times New Roman" w:cs="Times New Roman"/>
                <w:sz w:val="20"/>
                <w:szCs w:val="20"/>
                <w:shd w:val="clear" w:color="auto" w:fill="FFFFFF"/>
                <w:lang w:val="uk-UA" w:eastAsia="ru-RU"/>
              </w:rPr>
            </w:pPr>
            <w:r w:rsidRPr="00952986">
              <w:rPr>
                <w:rFonts w:ascii="Times New Roman" w:eastAsia="Times New Roman" w:hAnsi="Times New Roman" w:cs="Times New Roman"/>
                <w:sz w:val="20"/>
                <w:szCs w:val="20"/>
                <w:shd w:val="clear" w:color="auto" w:fill="FFFFFF"/>
                <w:lang w:val="uk-UA" w:eastAsia="ru-RU"/>
              </w:rPr>
              <w:t>……</w:t>
            </w:r>
          </w:p>
        </w:tc>
        <w:tc>
          <w:tcPr>
            <w:tcW w:w="4128" w:type="dxa"/>
            <w:gridSpan w:val="3"/>
          </w:tcPr>
          <w:p w14:paraId="7ADB3FA2" w14:textId="77777777" w:rsidR="00EF2965" w:rsidRPr="00952986" w:rsidRDefault="00EF2965" w:rsidP="00EF2965">
            <w:pPr>
              <w:ind w:firstLine="240"/>
              <w:jc w:val="both"/>
              <w:rPr>
                <w:rFonts w:ascii="Times New Roman" w:eastAsia="Times New Roman" w:hAnsi="Times New Roman" w:cs="Times New Roman"/>
                <w:sz w:val="20"/>
                <w:szCs w:val="20"/>
                <w:shd w:val="clear" w:color="auto" w:fill="FFFFFF"/>
                <w:lang w:val="uk-UA" w:eastAsia="ru-RU"/>
              </w:rPr>
            </w:pPr>
          </w:p>
        </w:tc>
        <w:tc>
          <w:tcPr>
            <w:tcW w:w="3942" w:type="dxa"/>
            <w:gridSpan w:val="3"/>
          </w:tcPr>
          <w:p w14:paraId="70A45CE7" w14:textId="07DF3048" w:rsidR="00EF2965" w:rsidRPr="00952986" w:rsidRDefault="00EF2965" w:rsidP="00EF2965">
            <w:pPr>
              <w:ind w:firstLine="240"/>
              <w:jc w:val="both"/>
              <w:rPr>
                <w:rFonts w:ascii="Times New Roman" w:eastAsia="Times New Roman" w:hAnsi="Times New Roman" w:cs="Times New Roman"/>
                <w:b/>
                <w:bCs/>
                <w:sz w:val="20"/>
                <w:szCs w:val="20"/>
                <w:shd w:val="clear" w:color="auto" w:fill="FFFFFF"/>
                <w:lang w:val="uk-UA" w:eastAsia="ru-RU"/>
              </w:rPr>
            </w:pPr>
          </w:p>
        </w:tc>
        <w:tc>
          <w:tcPr>
            <w:tcW w:w="3179" w:type="dxa"/>
            <w:gridSpan w:val="2"/>
          </w:tcPr>
          <w:p w14:paraId="56911492" w14:textId="77777777" w:rsidR="00EF2965" w:rsidRPr="00952986" w:rsidRDefault="00EF2965" w:rsidP="00EF2965">
            <w:pPr>
              <w:jc w:val="both"/>
              <w:rPr>
                <w:rFonts w:ascii="Times New Roman" w:eastAsia="Times New Roman" w:hAnsi="Times New Roman" w:cs="Times New Roman"/>
                <w:sz w:val="20"/>
                <w:szCs w:val="20"/>
                <w:shd w:val="clear" w:color="auto" w:fill="FFFFFF"/>
                <w:lang w:val="uk-UA" w:eastAsia="ru-RU"/>
              </w:rPr>
            </w:pPr>
          </w:p>
          <w:p w14:paraId="2286A373" w14:textId="6B510123" w:rsidR="00EF2965" w:rsidRPr="00952986" w:rsidRDefault="00EF2965" w:rsidP="00EF2965">
            <w:pPr>
              <w:jc w:val="both"/>
              <w:rPr>
                <w:rFonts w:ascii="Times New Roman" w:eastAsia="Times New Roman" w:hAnsi="Times New Roman" w:cs="Times New Roman"/>
                <w:sz w:val="20"/>
                <w:szCs w:val="20"/>
                <w:shd w:val="clear" w:color="auto" w:fill="FFFFFF"/>
                <w:lang w:val="uk-UA" w:eastAsia="ru-RU"/>
              </w:rPr>
            </w:pPr>
          </w:p>
        </w:tc>
      </w:tr>
      <w:tr w:rsidR="00EF2965" w:rsidRPr="0051289A" w14:paraId="691BFEA7" w14:textId="22393BFC" w:rsidTr="00F009E4">
        <w:trPr>
          <w:trHeight w:val="20"/>
        </w:trPr>
        <w:tc>
          <w:tcPr>
            <w:tcW w:w="4345" w:type="dxa"/>
            <w:gridSpan w:val="2"/>
          </w:tcPr>
          <w:p w14:paraId="608B045D" w14:textId="09C84E58"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 xml:space="preserve">9.4.4  Оператор системи розподілу повинен розміщувати на власному офіційному </w:t>
            </w:r>
            <w:proofErr w:type="spellStart"/>
            <w:r w:rsidRPr="00952986">
              <w:rPr>
                <w:rFonts w:ascii="Times New Roman" w:eastAsia="Calibri" w:hAnsi="Times New Roman" w:cs="Times New Roman"/>
                <w:color w:val="000000"/>
                <w:sz w:val="20"/>
                <w:szCs w:val="20"/>
                <w:lang w:val="uk-UA"/>
              </w:rPr>
              <w:t>вебсайті</w:t>
            </w:r>
            <w:proofErr w:type="spellEnd"/>
            <w:r w:rsidRPr="00952986">
              <w:rPr>
                <w:rFonts w:ascii="Times New Roman" w:eastAsia="Calibri" w:hAnsi="Times New Roman" w:cs="Times New Roman"/>
                <w:color w:val="000000"/>
                <w:sz w:val="20"/>
                <w:szCs w:val="20"/>
                <w:lang w:val="uk-UA"/>
              </w:rPr>
              <w:t xml:space="preserve"> інформацію щодо значних аварійних перерв в електропостачанні з кількістю відключених споживачів більше 100 та тривалістю понад годину із зазначенням населених пунктів та вулиць, та/або об'єктів, які відключено внаслідок аварійної перерви, дати та часу початку перерви (з точністю до хвилини), </w:t>
            </w:r>
            <w:r w:rsidRPr="00952986">
              <w:rPr>
                <w:rFonts w:ascii="Times New Roman" w:eastAsia="Calibri" w:hAnsi="Times New Roman" w:cs="Times New Roman"/>
                <w:color w:val="000000"/>
                <w:sz w:val="20"/>
                <w:szCs w:val="20"/>
                <w:lang w:val="uk-UA"/>
              </w:rPr>
              <w:lastRenderedPageBreak/>
              <w:t xml:space="preserve">прогнозованого часу відновлення електропостачання після аварійної перерви. </w:t>
            </w:r>
          </w:p>
          <w:p w14:paraId="50333BAD" w14:textId="77777777" w:rsidR="00EF2965" w:rsidRPr="00952986" w:rsidRDefault="00EF2965" w:rsidP="00EF2965">
            <w:pPr>
              <w:ind w:firstLine="240"/>
              <w:jc w:val="both"/>
              <w:rPr>
                <w:rFonts w:ascii="Times New Roman" w:eastAsia="Times New Roman" w:hAnsi="Times New Roman" w:cs="Times New Roman"/>
                <w:sz w:val="20"/>
                <w:szCs w:val="20"/>
                <w:shd w:val="clear" w:color="auto" w:fill="FFFFFF"/>
                <w:lang w:val="uk-UA" w:eastAsia="ru-RU"/>
              </w:rPr>
            </w:pPr>
            <w:r w:rsidRPr="00952986">
              <w:rPr>
                <w:rFonts w:ascii="Times New Roman" w:eastAsia="Calibri" w:hAnsi="Times New Roman" w:cs="Times New Roman"/>
                <w:color w:val="000000"/>
                <w:sz w:val="20"/>
                <w:szCs w:val="20"/>
                <w:lang w:val="uk-UA"/>
              </w:rPr>
              <w:t>…….</w:t>
            </w:r>
          </w:p>
          <w:p w14:paraId="666AB68F"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 xml:space="preserve">Інформація щодо аварійних перерв в електропостачанні з кількістю відключених споживачів менше 100 (причини перерви, дата та час початку перерви, орієнтовний час відновлення електропостачання) надається оператором системи за зверненням споживача (зокрема через центр обслуговування споживачів, </w:t>
            </w:r>
            <w:r w:rsidRPr="00952986">
              <w:rPr>
                <w:rFonts w:ascii="Times New Roman" w:hAnsi="Times New Roman" w:cs="Times New Roman"/>
                <w:b/>
                <w:i/>
                <w:strike/>
                <w:color w:val="FF0000"/>
                <w:sz w:val="20"/>
                <w:szCs w:val="20"/>
                <w:lang w:val="uk-UA"/>
              </w:rPr>
              <w:t>інформаційно-консультаційний центр</w:t>
            </w:r>
            <w:r w:rsidRPr="00952986">
              <w:rPr>
                <w:rFonts w:ascii="Times New Roman" w:hAnsi="Times New Roman" w:cs="Times New Roman"/>
                <w:color w:val="000000"/>
                <w:sz w:val="20"/>
                <w:szCs w:val="20"/>
                <w:lang w:val="uk-UA"/>
              </w:rPr>
              <w:t xml:space="preserve">, </w:t>
            </w:r>
            <w:proofErr w:type="spellStart"/>
            <w:r w:rsidRPr="00952986">
              <w:rPr>
                <w:rFonts w:ascii="Times New Roman" w:hAnsi="Times New Roman" w:cs="Times New Roman"/>
                <w:color w:val="000000"/>
                <w:sz w:val="20"/>
                <w:szCs w:val="20"/>
                <w:lang w:val="uk-UA"/>
              </w:rPr>
              <w:t>кол</w:t>
            </w:r>
            <w:proofErr w:type="spellEnd"/>
            <w:r w:rsidRPr="00952986">
              <w:rPr>
                <w:rFonts w:ascii="Times New Roman" w:hAnsi="Times New Roman" w:cs="Times New Roman"/>
                <w:color w:val="000000"/>
                <w:sz w:val="20"/>
                <w:szCs w:val="20"/>
                <w:lang w:val="uk-UA"/>
              </w:rPr>
              <w:t>-центр оператора системи).</w:t>
            </w:r>
          </w:p>
          <w:p w14:paraId="1A09129E" w14:textId="77777777" w:rsidR="00EF2965" w:rsidRPr="00952986" w:rsidRDefault="00EF2965" w:rsidP="00EF2965">
            <w:pPr>
              <w:ind w:firstLine="240"/>
              <w:jc w:val="both"/>
              <w:rPr>
                <w:rFonts w:ascii="Times New Roman" w:eastAsia="Times New Roman" w:hAnsi="Times New Roman" w:cs="Times New Roman"/>
                <w:sz w:val="20"/>
                <w:szCs w:val="20"/>
                <w:shd w:val="clear" w:color="auto" w:fill="FFFFFF"/>
                <w:lang w:val="uk-UA" w:eastAsia="ru-RU"/>
              </w:rPr>
            </w:pPr>
          </w:p>
        </w:tc>
        <w:tc>
          <w:tcPr>
            <w:tcW w:w="4128" w:type="dxa"/>
            <w:gridSpan w:val="3"/>
          </w:tcPr>
          <w:p w14:paraId="547D9040"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3942" w:type="dxa"/>
            <w:gridSpan w:val="3"/>
          </w:tcPr>
          <w:p w14:paraId="7820AC25"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3179" w:type="dxa"/>
            <w:gridSpan w:val="2"/>
          </w:tcPr>
          <w:p w14:paraId="08BEF7C9"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r>
      <w:tr w:rsidR="00EF2965" w:rsidRPr="00952986" w14:paraId="77323AF1" w14:textId="77777777" w:rsidTr="00E30BA6">
        <w:trPr>
          <w:trHeight w:val="20"/>
        </w:trPr>
        <w:tc>
          <w:tcPr>
            <w:tcW w:w="15594" w:type="dxa"/>
            <w:gridSpan w:val="10"/>
          </w:tcPr>
          <w:p w14:paraId="13C513DA" w14:textId="77777777" w:rsidR="00EF2965" w:rsidRPr="00952986" w:rsidRDefault="00EF2965" w:rsidP="00EF2965">
            <w:pPr>
              <w:ind w:firstLine="240"/>
              <w:jc w:val="center"/>
              <w:rPr>
                <w:rFonts w:ascii="Times New Roman" w:eastAsia="Times New Roman" w:hAnsi="Times New Roman" w:cs="Times New Roman"/>
                <w:b/>
                <w:bCs/>
                <w:sz w:val="20"/>
                <w:szCs w:val="20"/>
                <w:lang w:val="uk-UA" w:eastAsia="ru-RU"/>
              </w:rPr>
            </w:pPr>
          </w:p>
          <w:p w14:paraId="66906082" w14:textId="7A045886" w:rsidR="00EF2965" w:rsidRPr="00952986" w:rsidRDefault="00EF2965" w:rsidP="00EF2965">
            <w:pPr>
              <w:ind w:firstLine="240"/>
              <w:jc w:val="center"/>
              <w:rPr>
                <w:rFonts w:ascii="Times New Roman" w:eastAsia="Calibri" w:hAnsi="Times New Roman" w:cs="Times New Roman"/>
                <w:color w:val="000000"/>
                <w:sz w:val="20"/>
                <w:szCs w:val="20"/>
                <w:lang w:val="uk-UA"/>
              </w:rPr>
            </w:pPr>
            <w:r w:rsidRPr="00952986">
              <w:rPr>
                <w:rFonts w:ascii="Times New Roman" w:eastAsia="Times New Roman" w:hAnsi="Times New Roman" w:cs="Times New Roman"/>
                <w:b/>
                <w:bCs/>
                <w:sz w:val="20"/>
                <w:szCs w:val="20"/>
                <w:lang w:val="uk-UA" w:eastAsia="ru-RU"/>
              </w:rPr>
              <w:t>9.6. Комерційна інформація для споживача</w:t>
            </w:r>
          </w:p>
          <w:p w14:paraId="1DB300CB"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r>
      <w:tr w:rsidR="00EF2965" w:rsidRPr="0051289A" w14:paraId="71A2CAC7" w14:textId="77777777" w:rsidTr="00F009E4">
        <w:trPr>
          <w:trHeight w:val="20"/>
        </w:trPr>
        <w:tc>
          <w:tcPr>
            <w:tcW w:w="4345" w:type="dxa"/>
            <w:gridSpan w:val="2"/>
          </w:tcPr>
          <w:p w14:paraId="7491AB76" w14:textId="273E8EC7" w:rsidR="00EF2965" w:rsidRPr="00952986" w:rsidRDefault="00EF2965" w:rsidP="00EF2965">
            <w:pPr>
              <w:jc w:val="both"/>
              <w:rPr>
                <w:rFonts w:ascii="Times New Roman" w:hAnsi="Times New Roman" w:cs="Times New Roman"/>
                <w:b/>
                <w:bCs/>
                <w:color w:val="000000"/>
                <w:sz w:val="20"/>
                <w:szCs w:val="20"/>
                <w:lang w:val="uk-UA"/>
              </w:rPr>
            </w:pPr>
            <w:r w:rsidRPr="00952986">
              <w:rPr>
                <w:rFonts w:ascii="Times New Roman" w:hAnsi="Times New Roman" w:cs="Times New Roman"/>
                <w:b/>
                <w:bCs/>
                <w:color w:val="000000"/>
                <w:sz w:val="20"/>
                <w:szCs w:val="20"/>
                <w:lang w:val="uk-UA"/>
              </w:rPr>
              <w:t>ВІДСУТНІЙ У ПРОЄКТІ</w:t>
            </w:r>
          </w:p>
          <w:p w14:paraId="25E7E717" w14:textId="77777777" w:rsidR="00EF2965" w:rsidRPr="00952986" w:rsidRDefault="00EF2965" w:rsidP="00EF2965">
            <w:pPr>
              <w:jc w:val="both"/>
              <w:rPr>
                <w:rFonts w:ascii="Times New Roman" w:hAnsi="Times New Roman" w:cs="Times New Roman"/>
                <w:color w:val="000000"/>
                <w:sz w:val="20"/>
                <w:szCs w:val="20"/>
                <w:lang w:val="uk-UA"/>
              </w:rPr>
            </w:pPr>
          </w:p>
          <w:p w14:paraId="1C3135B8" w14:textId="77777777" w:rsidR="00EF2965" w:rsidRPr="00952986" w:rsidRDefault="00EF2965" w:rsidP="00EF2965">
            <w:pPr>
              <w:jc w:val="both"/>
              <w:rPr>
                <w:rFonts w:ascii="Times New Roman" w:hAnsi="Times New Roman" w:cs="Times New Roman"/>
                <w:color w:val="000000"/>
                <w:sz w:val="20"/>
                <w:szCs w:val="20"/>
                <w:lang w:val="uk-UA"/>
              </w:rPr>
            </w:pPr>
          </w:p>
          <w:p w14:paraId="7EF1D2F4" w14:textId="136BB413" w:rsidR="00EF2965" w:rsidRPr="00952986" w:rsidRDefault="00EF2965" w:rsidP="00EF2965">
            <w:pPr>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 xml:space="preserve">9.6.2. Додатково до рахунку за електричну енергію </w:t>
            </w:r>
            <w:proofErr w:type="spellStart"/>
            <w:r w:rsidRPr="00952986">
              <w:rPr>
                <w:rFonts w:ascii="Times New Roman" w:hAnsi="Times New Roman" w:cs="Times New Roman"/>
                <w:color w:val="000000"/>
                <w:sz w:val="20"/>
                <w:szCs w:val="20"/>
                <w:lang w:val="uk-UA"/>
              </w:rPr>
              <w:t>електропостачальник</w:t>
            </w:r>
            <w:proofErr w:type="spellEnd"/>
            <w:r w:rsidRPr="00952986">
              <w:rPr>
                <w:rFonts w:ascii="Times New Roman" w:hAnsi="Times New Roman" w:cs="Times New Roman"/>
                <w:color w:val="000000"/>
                <w:sz w:val="20"/>
                <w:szCs w:val="20"/>
                <w:lang w:val="uk-UA"/>
              </w:rPr>
              <w:t xml:space="preserve"> щорічно, до 20 лютого року, наступного за звітним, надає споживачу інформацію щодо:</w:t>
            </w:r>
          </w:p>
          <w:p w14:paraId="1E36E0B1" w14:textId="77777777" w:rsidR="00EF2965" w:rsidRPr="00952986" w:rsidRDefault="00EF2965" w:rsidP="00EF2965">
            <w:pPr>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3A569821" w14:textId="77777777" w:rsidR="00EF2965" w:rsidRPr="00952986" w:rsidRDefault="00EF2965" w:rsidP="00EF2965">
            <w:pPr>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5B3B6C3B" w14:textId="2716FBD0"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hAnsi="Times New Roman" w:cs="Times New Roman"/>
                <w:color w:val="000000"/>
                <w:sz w:val="20"/>
                <w:szCs w:val="20"/>
                <w:lang w:val="uk-UA"/>
              </w:rPr>
              <w:t>…</w:t>
            </w:r>
          </w:p>
        </w:tc>
        <w:tc>
          <w:tcPr>
            <w:tcW w:w="4128" w:type="dxa"/>
            <w:gridSpan w:val="3"/>
          </w:tcPr>
          <w:p w14:paraId="146986D0" w14:textId="088A6E9D" w:rsidR="00EF2965" w:rsidRPr="00952986" w:rsidRDefault="00EF2965" w:rsidP="00EF2965">
            <w:pPr>
              <w:jc w:val="center"/>
              <w:rPr>
                <w:rFonts w:ascii="Times New Roman" w:eastAsia="Times New Roman" w:hAnsi="Times New Roman" w:cs="Times New Roman"/>
                <w:b/>
                <w:bCs/>
                <w:color w:val="000000"/>
                <w:sz w:val="20"/>
                <w:szCs w:val="20"/>
                <w:lang w:val="uk-UA" w:eastAsia="ru-RU"/>
              </w:rPr>
            </w:pPr>
            <w:r w:rsidRPr="00952986">
              <w:rPr>
                <w:rFonts w:ascii="Times New Roman" w:hAnsi="Times New Roman"/>
                <w:b/>
                <w:bCs/>
                <w:color w:val="000000"/>
                <w:sz w:val="20"/>
                <w:szCs w:val="20"/>
                <w:lang w:val="uk-UA"/>
                <w14:textFill>
                  <w14:solidFill>
                    <w14:srgbClr w14:val="000000">
                      <w14:alpha w14:val="10000"/>
                    </w14:srgbClr>
                  </w14:solidFill>
                </w14:textFill>
              </w:rPr>
              <w:t>TOB «ДНІПРОВСЬКІ ЕНЕРГЕТИЧНІ ПОСЛУГИ»</w:t>
            </w:r>
          </w:p>
          <w:p w14:paraId="69C5FD6D" w14:textId="77777777" w:rsidR="00EF2965" w:rsidRPr="00952986" w:rsidRDefault="00EF2965" w:rsidP="00EF2965">
            <w:pPr>
              <w:jc w:val="center"/>
              <w:rPr>
                <w:rFonts w:ascii="Times New Roman" w:eastAsia="Times New Roman" w:hAnsi="Times New Roman" w:cs="Times New Roman"/>
                <w:color w:val="000000"/>
                <w:sz w:val="20"/>
                <w:szCs w:val="20"/>
                <w:lang w:val="uk-UA" w:eastAsia="ru-RU"/>
              </w:rPr>
            </w:pPr>
          </w:p>
          <w:p w14:paraId="73AF3DBE" w14:textId="2F65A70A" w:rsidR="00EF2965" w:rsidRPr="00952986" w:rsidRDefault="00EF2965" w:rsidP="00EF2965">
            <w:pPr>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9.6.2. Додатково до рахунку за електричну енергію </w:t>
            </w:r>
            <w:proofErr w:type="spellStart"/>
            <w:r w:rsidRPr="00952986">
              <w:rPr>
                <w:rFonts w:ascii="Times New Roman" w:eastAsia="Times New Roman" w:hAnsi="Times New Roman" w:cs="Times New Roman"/>
                <w:color w:val="000000"/>
                <w:sz w:val="20"/>
                <w:szCs w:val="20"/>
                <w:lang w:val="uk-UA" w:eastAsia="ru-RU"/>
              </w:rPr>
              <w:t>електропостачальник</w:t>
            </w:r>
            <w:proofErr w:type="spellEnd"/>
            <w:r w:rsidRPr="00952986">
              <w:rPr>
                <w:rFonts w:ascii="Times New Roman" w:eastAsia="Times New Roman" w:hAnsi="Times New Roman" w:cs="Times New Roman"/>
                <w:color w:val="000000"/>
                <w:sz w:val="20"/>
                <w:szCs w:val="20"/>
                <w:lang w:val="uk-UA" w:eastAsia="ru-RU"/>
              </w:rPr>
              <w:t xml:space="preserve"> щорічно, до 20 лютого року, наступного за звітним, надає споживачу інформацію щодо:</w:t>
            </w:r>
          </w:p>
          <w:p w14:paraId="24E08E26" w14:textId="77777777" w:rsidR="00EF2965" w:rsidRPr="00952986" w:rsidRDefault="00EF2965" w:rsidP="00EF2965">
            <w:pPr>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strike/>
                <w:color w:val="7030A0"/>
                <w:sz w:val="20"/>
                <w:szCs w:val="20"/>
                <w:lang w:val="uk-UA" w:eastAsia="ru-RU"/>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55B9FF7A" w14:textId="77777777" w:rsidR="00EF2965" w:rsidRPr="00952986" w:rsidRDefault="00EF2965" w:rsidP="00EF2965">
            <w:pPr>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strike/>
                <w:color w:val="7030A0"/>
                <w:sz w:val="20"/>
                <w:szCs w:val="20"/>
                <w:lang w:val="uk-UA" w:eastAsia="ru-RU"/>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7973864D"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11B3FDD6"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3942" w:type="dxa"/>
            <w:gridSpan w:val="3"/>
          </w:tcPr>
          <w:p w14:paraId="6E3FB550" w14:textId="77777777" w:rsidR="00EF2965" w:rsidRPr="00952986" w:rsidRDefault="00EF2965" w:rsidP="00EF2965">
            <w:pPr>
              <w:jc w:val="center"/>
              <w:rPr>
                <w:rFonts w:ascii="Times New Roman" w:eastAsia="Times New Roman" w:hAnsi="Times New Roman" w:cs="Times New Roman"/>
                <w:b/>
                <w:bCs/>
                <w:color w:val="000000"/>
                <w:sz w:val="20"/>
                <w:szCs w:val="20"/>
                <w:lang w:val="uk-UA" w:eastAsia="ru-RU"/>
              </w:rPr>
            </w:pPr>
            <w:r w:rsidRPr="00952986">
              <w:rPr>
                <w:rFonts w:ascii="Times New Roman" w:hAnsi="Times New Roman"/>
                <w:b/>
                <w:bCs/>
                <w:color w:val="000000"/>
                <w:sz w:val="20"/>
                <w:szCs w:val="20"/>
                <w:lang w:val="uk-UA"/>
                <w14:textFill>
                  <w14:solidFill>
                    <w14:srgbClr w14:val="000000">
                      <w14:alpha w14:val="10000"/>
                    </w14:srgbClr>
                  </w14:solidFill>
                </w14:textFill>
              </w:rPr>
              <w:t>TOB «ДНІПРОВСЬКІ ЕНЕРГЕТИЧНІ ПОСЛУГИ»</w:t>
            </w:r>
          </w:p>
          <w:p w14:paraId="1D1BBEA4" w14:textId="77777777" w:rsidR="00EF2965" w:rsidRPr="00952986" w:rsidRDefault="00EF2965" w:rsidP="00EF2965">
            <w:pPr>
              <w:jc w:val="center"/>
              <w:rPr>
                <w:rFonts w:ascii="Times New Roman" w:eastAsia="Times New Roman" w:hAnsi="Times New Roman" w:cs="Times New Roman"/>
                <w:color w:val="000000"/>
                <w:sz w:val="20"/>
                <w:szCs w:val="20"/>
                <w:lang w:val="uk-UA" w:eastAsia="ru-RU"/>
              </w:rPr>
            </w:pPr>
          </w:p>
          <w:p w14:paraId="33CCED6E" w14:textId="77777777" w:rsidR="00EF2965" w:rsidRPr="00952986" w:rsidRDefault="00EF2965" w:rsidP="00EF2965">
            <w:pPr>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Постановою НКРЕКП від 27.12.2023 № 2626 </w:t>
            </w:r>
            <w:bookmarkStart w:id="88" w:name="6"/>
            <w:r w:rsidRPr="00952986">
              <w:rPr>
                <w:rFonts w:ascii="Times New Roman" w:eastAsia="Times New Roman" w:hAnsi="Times New Roman" w:cs="Times New Roman"/>
                <w:color w:val="000000"/>
                <w:sz w:val="20"/>
                <w:szCs w:val="20"/>
                <w:lang w:val="uk-UA" w:eastAsia="ru-RU"/>
              </w:rPr>
              <w:t xml:space="preserve">«Про затвердження Порядку розкриття інформації споживачам електричної енергії про джерела енергії, у загальній структурі балансу електричної енергії, придбаної </w:t>
            </w:r>
            <w:proofErr w:type="spellStart"/>
            <w:r w:rsidRPr="00952986">
              <w:rPr>
                <w:rFonts w:ascii="Times New Roman" w:eastAsia="Times New Roman" w:hAnsi="Times New Roman" w:cs="Times New Roman"/>
                <w:color w:val="000000"/>
                <w:sz w:val="20"/>
                <w:szCs w:val="20"/>
                <w:lang w:val="uk-UA" w:eastAsia="ru-RU"/>
              </w:rPr>
              <w:t>електропостачальником</w:t>
            </w:r>
            <w:proofErr w:type="spellEnd"/>
            <w:r w:rsidRPr="00952986">
              <w:rPr>
                <w:rFonts w:ascii="Times New Roman" w:eastAsia="Times New Roman" w:hAnsi="Times New Roman" w:cs="Times New Roman"/>
                <w:color w:val="000000"/>
                <w:sz w:val="20"/>
                <w:szCs w:val="20"/>
                <w:lang w:val="uk-UA" w:eastAsia="ru-RU"/>
              </w:rPr>
              <w:t xml:space="preserve"> та/або виробленої на його власних електроустановках» (далі – Порядок розкриття інформації) визначено вимоги щодо формування інформації про частку кожного джерела енергії в структурі балансу електричної енергії, придбаної </w:t>
            </w:r>
            <w:proofErr w:type="spellStart"/>
            <w:r w:rsidRPr="00952986">
              <w:rPr>
                <w:rFonts w:ascii="Times New Roman" w:eastAsia="Times New Roman" w:hAnsi="Times New Roman" w:cs="Times New Roman"/>
                <w:color w:val="000000"/>
                <w:sz w:val="20"/>
                <w:szCs w:val="20"/>
                <w:lang w:val="uk-UA" w:eastAsia="ru-RU"/>
              </w:rPr>
              <w:t>електропостачальником</w:t>
            </w:r>
            <w:proofErr w:type="spellEnd"/>
            <w:r w:rsidRPr="00952986">
              <w:rPr>
                <w:rFonts w:ascii="Times New Roman" w:eastAsia="Times New Roman" w:hAnsi="Times New Roman" w:cs="Times New Roman"/>
                <w:color w:val="000000"/>
                <w:sz w:val="20"/>
                <w:szCs w:val="20"/>
                <w:lang w:val="uk-UA" w:eastAsia="ru-RU"/>
              </w:rPr>
              <w:t xml:space="preserve"> та/або виробленої на його власних електроустановках, а також порядок, періодичність та строки розкриття такої інформації споживачам.</w:t>
            </w:r>
          </w:p>
          <w:bookmarkEnd w:id="88"/>
          <w:p w14:paraId="2B2BF0A2" w14:textId="77777777" w:rsidR="00EF2965" w:rsidRPr="00952986" w:rsidRDefault="00EF2965" w:rsidP="00EF2965">
            <w:pPr>
              <w:ind w:firstLine="240"/>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Порядком розкриття інформації передбачено публікацію відповідної інформації в рахунках до 01 червня року, наступного за звітним періодом. Тож доцільно виключити норму, що зобов’язує постачальників надавати аналогічну інформацію до 20 лютого.</w:t>
            </w:r>
          </w:p>
          <w:p w14:paraId="411DAB85" w14:textId="57BD510D"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3179" w:type="dxa"/>
            <w:gridSpan w:val="2"/>
          </w:tcPr>
          <w:p w14:paraId="7CA42FBA" w14:textId="771DF26C" w:rsidR="00EF2965" w:rsidRPr="00952986" w:rsidRDefault="00EF2965" w:rsidP="003E0D41">
            <w:pPr>
              <w:jc w:val="both"/>
              <w:rPr>
                <w:rFonts w:ascii="Times New Roman" w:eastAsia="Calibri" w:hAnsi="Times New Roman" w:cs="Times New Roman"/>
                <w:b/>
                <w:bCs/>
                <w:color w:val="000000"/>
                <w:sz w:val="20"/>
                <w:szCs w:val="20"/>
                <w:lang w:val="uk-UA"/>
              </w:rPr>
            </w:pPr>
            <w:r w:rsidRPr="00904042">
              <w:rPr>
                <w:rFonts w:ascii="Times New Roman" w:eastAsia="Calibri" w:hAnsi="Times New Roman" w:cs="Times New Roman"/>
                <w:b/>
                <w:bCs/>
                <w:color w:val="000000"/>
                <w:sz w:val="20"/>
                <w:szCs w:val="20"/>
                <w:lang w:val="uk-UA"/>
              </w:rPr>
              <w:t xml:space="preserve">Попередньо </w:t>
            </w:r>
            <w:r w:rsidR="003E0D41" w:rsidRPr="00904042">
              <w:rPr>
                <w:rFonts w:ascii="Times New Roman" w:eastAsia="Calibri" w:hAnsi="Times New Roman" w:cs="Times New Roman"/>
                <w:b/>
                <w:bCs/>
                <w:color w:val="000000"/>
                <w:sz w:val="20"/>
                <w:szCs w:val="20"/>
                <w:lang w:val="uk-UA"/>
              </w:rPr>
              <w:t xml:space="preserve">частково </w:t>
            </w:r>
            <w:r w:rsidRPr="00904042">
              <w:rPr>
                <w:rFonts w:ascii="Times New Roman" w:eastAsia="Calibri" w:hAnsi="Times New Roman" w:cs="Times New Roman"/>
                <w:b/>
                <w:bCs/>
                <w:color w:val="000000"/>
                <w:sz w:val="20"/>
                <w:szCs w:val="20"/>
                <w:lang w:val="uk-UA"/>
              </w:rPr>
              <w:t>врах</w:t>
            </w:r>
            <w:r w:rsidR="003E0D41" w:rsidRPr="00904042">
              <w:rPr>
                <w:rFonts w:ascii="Times New Roman" w:eastAsia="Calibri" w:hAnsi="Times New Roman" w:cs="Times New Roman"/>
                <w:b/>
                <w:bCs/>
                <w:color w:val="000000"/>
                <w:sz w:val="20"/>
                <w:szCs w:val="20"/>
                <w:lang w:val="uk-UA"/>
              </w:rPr>
              <w:t xml:space="preserve">овано </w:t>
            </w:r>
            <w:r w:rsidRPr="00904042">
              <w:rPr>
                <w:rFonts w:ascii="Times New Roman" w:eastAsia="Calibri" w:hAnsi="Times New Roman" w:cs="Times New Roman"/>
                <w:b/>
                <w:bCs/>
                <w:color w:val="000000"/>
                <w:sz w:val="20"/>
                <w:szCs w:val="20"/>
                <w:lang w:val="uk-UA"/>
              </w:rPr>
              <w:t>в редакції</w:t>
            </w:r>
            <w:r w:rsidR="00272A5D" w:rsidRPr="00904042">
              <w:rPr>
                <w:rFonts w:ascii="Times New Roman" w:eastAsia="Calibri" w:hAnsi="Times New Roman" w:cs="Times New Roman"/>
                <w:b/>
                <w:bCs/>
                <w:color w:val="000000"/>
                <w:sz w:val="20"/>
                <w:szCs w:val="20"/>
                <w:lang w:val="uk-UA"/>
              </w:rPr>
              <w:t>:</w:t>
            </w:r>
            <w:r w:rsidRPr="00952986">
              <w:rPr>
                <w:rFonts w:ascii="Times New Roman" w:eastAsia="Calibri" w:hAnsi="Times New Roman" w:cs="Times New Roman"/>
                <w:b/>
                <w:bCs/>
                <w:color w:val="000000"/>
                <w:sz w:val="20"/>
                <w:szCs w:val="20"/>
                <w:lang w:val="uk-UA"/>
              </w:rPr>
              <w:t xml:space="preserve"> </w:t>
            </w:r>
          </w:p>
          <w:p w14:paraId="2B18F160"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0ADC9204" w14:textId="68A21215" w:rsidR="00EF2965" w:rsidRPr="00952986" w:rsidRDefault="00EF2965" w:rsidP="00EF2965">
            <w:pPr>
              <w:jc w:val="both"/>
              <w:rPr>
                <w:rFonts w:ascii="Times New Roman" w:eastAsia="Times New Roman" w:hAnsi="Times New Roman" w:cs="Times New Roman"/>
                <w:color w:val="000000"/>
                <w:sz w:val="20"/>
                <w:szCs w:val="20"/>
                <w:lang w:val="uk-UA" w:eastAsia="ru-RU"/>
              </w:rPr>
            </w:pPr>
            <w:r w:rsidRPr="00952986">
              <w:rPr>
                <w:rFonts w:ascii="Times New Roman" w:eastAsia="Times New Roman" w:hAnsi="Times New Roman" w:cs="Times New Roman"/>
                <w:color w:val="000000"/>
                <w:sz w:val="20"/>
                <w:szCs w:val="20"/>
                <w:lang w:val="uk-UA" w:eastAsia="ru-RU"/>
              </w:rPr>
              <w:t xml:space="preserve">9.6.2. Додатково до рахунку за електричну енергію </w:t>
            </w:r>
            <w:proofErr w:type="spellStart"/>
            <w:r w:rsidRPr="00952986">
              <w:rPr>
                <w:rFonts w:ascii="Times New Roman" w:eastAsia="Times New Roman" w:hAnsi="Times New Roman" w:cs="Times New Roman"/>
                <w:color w:val="000000"/>
                <w:sz w:val="20"/>
                <w:szCs w:val="20"/>
                <w:lang w:val="uk-UA" w:eastAsia="ru-RU"/>
              </w:rPr>
              <w:t>електропостачальник</w:t>
            </w:r>
            <w:proofErr w:type="spellEnd"/>
            <w:r w:rsidRPr="00952986">
              <w:rPr>
                <w:rFonts w:ascii="Times New Roman" w:eastAsia="Times New Roman" w:hAnsi="Times New Roman" w:cs="Times New Roman"/>
                <w:color w:val="000000"/>
                <w:sz w:val="20"/>
                <w:szCs w:val="20"/>
                <w:lang w:val="uk-UA" w:eastAsia="ru-RU"/>
              </w:rPr>
              <w:t xml:space="preserve"> щорічно, до 20 лютого року, наступного за звітним, надає споживачу інформацію щодо:</w:t>
            </w:r>
          </w:p>
          <w:p w14:paraId="4ADA526F" w14:textId="77777777" w:rsidR="00EF2965" w:rsidRPr="00952986" w:rsidRDefault="00EF2965" w:rsidP="00EF2965">
            <w:pPr>
              <w:jc w:val="both"/>
              <w:rPr>
                <w:rFonts w:ascii="Times New Roman" w:eastAsia="Times New Roman" w:hAnsi="Times New Roman" w:cs="Times New Roman"/>
                <w:b/>
                <w:bCs/>
                <w:strike/>
                <w:color w:val="00B050"/>
                <w:sz w:val="20"/>
                <w:szCs w:val="20"/>
                <w:lang w:val="uk-UA" w:eastAsia="ru-RU"/>
              </w:rPr>
            </w:pPr>
            <w:r w:rsidRPr="00952986">
              <w:rPr>
                <w:rFonts w:ascii="Times New Roman" w:eastAsia="Times New Roman" w:hAnsi="Times New Roman" w:cs="Times New Roman"/>
                <w:b/>
                <w:bCs/>
                <w:strike/>
                <w:color w:val="00B050"/>
                <w:sz w:val="20"/>
                <w:szCs w:val="20"/>
                <w:lang w:val="uk-UA" w:eastAsia="ru-RU"/>
              </w:rPr>
              <w:t>частки кожного джерела енергії (вугілля, природний газ, ядерне паливо, гідроенергія (об'єкти великої гідроенергетики), відновлювані джерела енергії, інші джерела) у загальній структурі балансу електричної енергії, купленої ним (та/або виробленої на власних електроустановках) за попередній рік;</w:t>
            </w:r>
          </w:p>
          <w:p w14:paraId="349941E5" w14:textId="77777777" w:rsidR="00EF2965" w:rsidRPr="00952986" w:rsidRDefault="00EF2965" w:rsidP="00EF2965">
            <w:pPr>
              <w:jc w:val="both"/>
              <w:rPr>
                <w:rFonts w:ascii="Times New Roman" w:eastAsia="Times New Roman" w:hAnsi="Times New Roman" w:cs="Times New Roman"/>
                <w:b/>
                <w:bCs/>
                <w:color w:val="00B050"/>
                <w:sz w:val="20"/>
                <w:szCs w:val="20"/>
                <w:lang w:val="uk-UA" w:eastAsia="ru-RU"/>
              </w:rPr>
            </w:pPr>
            <w:r w:rsidRPr="00952986">
              <w:rPr>
                <w:rFonts w:ascii="Times New Roman" w:eastAsia="Times New Roman" w:hAnsi="Times New Roman" w:cs="Times New Roman"/>
                <w:b/>
                <w:bCs/>
                <w:color w:val="00B050"/>
                <w:sz w:val="20"/>
                <w:szCs w:val="20"/>
                <w:lang w:val="uk-UA" w:eastAsia="ru-RU"/>
              </w:rPr>
              <w:t>посилання на доступні джерела інформації (веб-сторінки тощо) про вплив на довкілля, спричинений виробництвом електричної енергії усіма джерелами енергії, купленої споживачем (та/або виробленої на власних електроустановках) за попередній рік;</w:t>
            </w:r>
          </w:p>
          <w:p w14:paraId="2A49F0AC" w14:textId="1DA584FE" w:rsidR="00EF2965" w:rsidRPr="00952986" w:rsidRDefault="00EF2965" w:rsidP="00EF2965">
            <w:pPr>
              <w:ind w:firstLine="240"/>
              <w:jc w:val="both"/>
              <w:rPr>
                <w:rFonts w:ascii="Times New Roman" w:eastAsia="Calibri" w:hAnsi="Times New Roman" w:cs="Times New Roman"/>
                <w:b/>
                <w:bCs/>
                <w:color w:val="000000"/>
                <w:sz w:val="20"/>
                <w:szCs w:val="20"/>
                <w:lang w:val="uk-UA"/>
              </w:rPr>
            </w:pPr>
          </w:p>
        </w:tc>
      </w:tr>
      <w:tr w:rsidR="00EF2965" w:rsidRPr="0051289A" w14:paraId="1F9D7FA0" w14:textId="77777777" w:rsidTr="00E30BA6">
        <w:trPr>
          <w:trHeight w:val="20"/>
        </w:trPr>
        <w:tc>
          <w:tcPr>
            <w:tcW w:w="15594" w:type="dxa"/>
            <w:gridSpan w:val="10"/>
          </w:tcPr>
          <w:p w14:paraId="54A31CD5" w14:textId="77777777" w:rsidR="00EF2965" w:rsidRPr="00952986" w:rsidRDefault="00EF2965" w:rsidP="00EF2965">
            <w:pPr>
              <w:ind w:firstLine="240"/>
              <w:jc w:val="right"/>
              <w:rPr>
                <w:rFonts w:ascii="Times New Roman" w:hAnsi="Times New Roman" w:cs="Times New Roman"/>
                <w:sz w:val="20"/>
                <w:szCs w:val="20"/>
                <w:lang w:val="uk-UA"/>
              </w:rPr>
            </w:pPr>
            <w:bookmarkStart w:id="89" w:name="1347"/>
            <w:r w:rsidRPr="00952986">
              <w:rPr>
                <w:rFonts w:ascii="Times New Roman" w:hAnsi="Times New Roman" w:cs="Times New Roman"/>
                <w:color w:val="000000"/>
                <w:sz w:val="20"/>
                <w:szCs w:val="20"/>
                <w:lang w:val="uk-UA"/>
              </w:rPr>
              <w:lastRenderedPageBreak/>
              <w:t>Додаток 3</w:t>
            </w:r>
            <w:r w:rsidRPr="00952986">
              <w:rPr>
                <w:rFonts w:ascii="Times New Roman" w:hAnsi="Times New Roman" w:cs="Times New Roman"/>
                <w:sz w:val="20"/>
                <w:szCs w:val="20"/>
                <w:lang w:val="uk-UA"/>
              </w:rPr>
              <w:br/>
            </w:r>
            <w:r w:rsidRPr="00952986">
              <w:rPr>
                <w:rFonts w:ascii="Times New Roman" w:hAnsi="Times New Roman" w:cs="Times New Roman"/>
                <w:color w:val="000000"/>
                <w:sz w:val="20"/>
                <w:szCs w:val="20"/>
                <w:lang w:val="uk-UA"/>
              </w:rPr>
              <w:t>до Правил роздрібного ринку електричної енергії</w:t>
            </w:r>
          </w:p>
          <w:p w14:paraId="10960CA5" w14:textId="77777777" w:rsidR="00EF2965" w:rsidRPr="00952986" w:rsidRDefault="00EF2965" w:rsidP="00EF2965">
            <w:pPr>
              <w:pStyle w:val="3"/>
              <w:spacing w:before="0" w:after="0" w:line="240" w:lineRule="auto"/>
              <w:jc w:val="center"/>
              <w:rPr>
                <w:rFonts w:ascii="Times New Roman" w:hAnsi="Times New Roman" w:cs="Times New Roman"/>
                <w:sz w:val="20"/>
                <w:szCs w:val="20"/>
                <w:lang w:val="uk-UA"/>
              </w:rPr>
            </w:pPr>
            <w:bookmarkStart w:id="90" w:name="1348"/>
            <w:bookmarkEnd w:id="89"/>
            <w:r w:rsidRPr="00952986">
              <w:rPr>
                <w:rFonts w:ascii="Times New Roman" w:hAnsi="Times New Roman" w:cs="Times New Roman"/>
                <w:color w:val="000000"/>
                <w:sz w:val="20"/>
                <w:szCs w:val="20"/>
                <w:lang w:val="uk-UA"/>
              </w:rPr>
              <w:t>ТИПОВИЙ ДОГОВІР</w:t>
            </w:r>
            <w:r w:rsidRPr="00952986">
              <w:rPr>
                <w:rFonts w:ascii="Times New Roman" w:hAnsi="Times New Roman" w:cs="Times New Roman"/>
                <w:sz w:val="20"/>
                <w:szCs w:val="20"/>
                <w:lang w:val="uk-UA"/>
              </w:rPr>
              <w:br/>
            </w:r>
            <w:r w:rsidRPr="00952986">
              <w:rPr>
                <w:rFonts w:ascii="Times New Roman" w:hAnsi="Times New Roman" w:cs="Times New Roman"/>
                <w:color w:val="000000"/>
                <w:sz w:val="20"/>
                <w:szCs w:val="20"/>
                <w:lang w:val="uk-UA"/>
              </w:rPr>
              <w:t>споживача про надання послуг з розподілу (передачі) електричної енергії</w:t>
            </w:r>
          </w:p>
          <w:bookmarkEnd w:id="90"/>
          <w:p w14:paraId="4818ADD3" w14:textId="77777777" w:rsidR="00EF2965" w:rsidRPr="00952986" w:rsidRDefault="00EF2965" w:rsidP="00EF2965">
            <w:pPr>
              <w:jc w:val="both"/>
              <w:rPr>
                <w:rFonts w:ascii="Times New Roman" w:eastAsia="Calibri" w:hAnsi="Times New Roman" w:cs="Times New Roman"/>
                <w:color w:val="000000"/>
                <w:sz w:val="20"/>
                <w:szCs w:val="20"/>
                <w:lang w:val="uk-UA"/>
              </w:rPr>
            </w:pPr>
          </w:p>
          <w:p w14:paraId="0ADEC7A3"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r>
      <w:tr w:rsidR="00EF2965" w:rsidRPr="0051289A" w14:paraId="2F00E774" w14:textId="77777777" w:rsidTr="00E30BA6">
        <w:trPr>
          <w:trHeight w:val="20"/>
        </w:trPr>
        <w:tc>
          <w:tcPr>
            <w:tcW w:w="15594" w:type="dxa"/>
            <w:gridSpan w:val="10"/>
          </w:tcPr>
          <w:p w14:paraId="4EE214CB" w14:textId="77777777" w:rsidR="00EF2965" w:rsidRPr="00952986" w:rsidRDefault="00EF2965" w:rsidP="00EF2965">
            <w:pPr>
              <w:jc w:val="both"/>
              <w:rPr>
                <w:sz w:val="20"/>
                <w:szCs w:val="20"/>
                <w:lang w:val="uk-UA"/>
              </w:rPr>
            </w:pPr>
          </w:p>
          <w:p w14:paraId="52449C3E" w14:textId="77777777" w:rsidR="00EF2965" w:rsidRPr="00952986" w:rsidRDefault="00EF2965" w:rsidP="00EF2965">
            <w:pPr>
              <w:ind w:firstLine="240"/>
              <w:jc w:val="right"/>
              <w:rPr>
                <w:rFonts w:ascii="Times New Roman" w:hAnsi="Times New Roman" w:cs="Times New Roman"/>
                <w:sz w:val="20"/>
                <w:szCs w:val="20"/>
                <w:lang w:val="uk-UA"/>
              </w:rPr>
            </w:pPr>
            <w:bookmarkStart w:id="91" w:name="5977"/>
            <w:r w:rsidRPr="00952986">
              <w:rPr>
                <w:rFonts w:ascii="Times New Roman" w:hAnsi="Times New Roman" w:cs="Times New Roman"/>
                <w:color w:val="000000"/>
                <w:sz w:val="20"/>
                <w:szCs w:val="20"/>
                <w:lang w:val="uk-UA"/>
              </w:rPr>
              <w:t>Додаток 11</w:t>
            </w:r>
            <w:r w:rsidRPr="00952986">
              <w:rPr>
                <w:rFonts w:ascii="Times New Roman" w:hAnsi="Times New Roman" w:cs="Times New Roman"/>
                <w:sz w:val="20"/>
                <w:szCs w:val="20"/>
                <w:lang w:val="uk-UA"/>
              </w:rPr>
              <w:br/>
            </w:r>
            <w:r w:rsidRPr="00952986">
              <w:rPr>
                <w:rFonts w:ascii="Times New Roman" w:hAnsi="Times New Roman" w:cs="Times New Roman"/>
                <w:color w:val="000000"/>
                <w:sz w:val="20"/>
                <w:szCs w:val="20"/>
                <w:lang w:val="uk-UA"/>
              </w:rPr>
              <w:t>до договору споживача про надання послуг з розподілу (передачі) електричної енергії</w:t>
            </w:r>
            <w:bookmarkEnd w:id="91"/>
          </w:p>
          <w:p w14:paraId="6C40FC26" w14:textId="77777777" w:rsidR="00EF2965" w:rsidRPr="00952986" w:rsidRDefault="00EF2965" w:rsidP="00EF2965">
            <w:pPr>
              <w:ind w:firstLine="240"/>
              <w:jc w:val="center"/>
              <w:rPr>
                <w:rFonts w:ascii="Times New Roman" w:hAnsi="Times New Roman" w:cs="Times New Roman"/>
                <w:b/>
                <w:bCs/>
                <w:color w:val="000000"/>
                <w:sz w:val="20"/>
                <w:szCs w:val="20"/>
                <w:lang w:val="uk-UA"/>
              </w:rPr>
            </w:pPr>
            <w:bookmarkStart w:id="92" w:name="5978"/>
          </w:p>
          <w:p w14:paraId="2F5B20A3" w14:textId="51040866" w:rsidR="00EF2965" w:rsidRPr="00952986" w:rsidRDefault="00EF2965" w:rsidP="00EF2965">
            <w:pPr>
              <w:ind w:firstLine="240"/>
              <w:jc w:val="center"/>
              <w:rPr>
                <w:rFonts w:ascii="Times New Roman" w:eastAsia="Calibri" w:hAnsi="Times New Roman" w:cs="Times New Roman"/>
                <w:color w:val="000000"/>
                <w:sz w:val="20"/>
                <w:szCs w:val="20"/>
                <w:lang w:val="uk-UA"/>
              </w:rPr>
            </w:pPr>
            <w:r w:rsidRPr="00952986">
              <w:rPr>
                <w:rFonts w:ascii="Times New Roman" w:hAnsi="Times New Roman" w:cs="Times New Roman"/>
                <w:b/>
                <w:bCs/>
                <w:color w:val="000000"/>
                <w:sz w:val="20"/>
                <w:szCs w:val="20"/>
                <w:lang w:val="uk-UA"/>
              </w:rPr>
              <w:t>АКТ</w:t>
            </w:r>
            <w:r w:rsidRPr="00952986">
              <w:rPr>
                <w:rFonts w:ascii="Times New Roman" w:hAnsi="Times New Roman" w:cs="Times New Roman"/>
                <w:b/>
                <w:bCs/>
                <w:color w:val="4472C4"/>
                <w:sz w:val="20"/>
                <w:szCs w:val="20"/>
                <w:lang w:val="uk-UA"/>
              </w:rPr>
              <w:br/>
            </w:r>
            <w:r w:rsidRPr="00952986">
              <w:rPr>
                <w:rFonts w:ascii="Times New Roman" w:hAnsi="Times New Roman" w:cs="Times New Roman"/>
                <w:b/>
                <w:bCs/>
                <w:color w:val="000000"/>
                <w:sz w:val="20"/>
                <w:szCs w:val="20"/>
                <w:lang w:val="uk-UA"/>
              </w:rPr>
              <w:t>розподіленої електричної енергії на побутові та непобутові потреби № ________</w:t>
            </w:r>
            <w:bookmarkEnd w:id="92"/>
          </w:p>
          <w:p w14:paraId="21F78047"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r>
      <w:tr w:rsidR="00EF2965" w:rsidRPr="00952986" w14:paraId="6862FA80" w14:textId="77777777" w:rsidTr="00F009E4">
        <w:trPr>
          <w:trHeight w:val="20"/>
        </w:trPr>
        <w:tc>
          <w:tcPr>
            <w:tcW w:w="4345" w:type="dxa"/>
            <w:gridSpan w:val="2"/>
          </w:tcPr>
          <w:p w14:paraId="5F07E84A" w14:textId="77777777" w:rsidR="00EF2965" w:rsidRPr="00952986" w:rsidRDefault="00EF2965" w:rsidP="00EF2965">
            <w:pPr>
              <w:ind w:firstLine="240"/>
              <w:rPr>
                <w:rFonts w:ascii="Times New Roman" w:eastAsia="Calibri" w:hAnsi="Times New Roman" w:cs="Times New Roman"/>
                <w:color w:val="000000"/>
                <w:sz w:val="20"/>
                <w:szCs w:val="20"/>
                <w:lang w:val="uk-UA"/>
              </w:rPr>
            </w:pPr>
            <w:bookmarkStart w:id="93" w:name="5980"/>
            <w:r w:rsidRPr="00952986">
              <w:rPr>
                <w:rFonts w:ascii="Times New Roman" w:eastAsia="Calibri" w:hAnsi="Times New Roman" w:cs="Times New Roman"/>
                <w:color w:val="000000"/>
                <w:sz w:val="20"/>
                <w:szCs w:val="20"/>
                <w:lang w:val="uk-UA"/>
              </w:rPr>
              <w:t>……</w:t>
            </w:r>
          </w:p>
          <w:p w14:paraId="4D674B74" w14:textId="77777777" w:rsidR="00EF2965" w:rsidRPr="00952986" w:rsidRDefault="00EF2965" w:rsidP="00EF2965">
            <w:pPr>
              <w:ind w:firstLine="240"/>
              <w:rPr>
                <w:rFonts w:ascii="Times New Roman" w:eastAsia="Calibri" w:hAnsi="Times New Roman" w:cs="Times New Roman"/>
                <w:color w:val="000000"/>
                <w:sz w:val="20"/>
                <w:szCs w:val="20"/>
                <w:lang w:val="uk-UA"/>
              </w:rPr>
            </w:pPr>
          </w:p>
          <w:p w14:paraId="0EC6828D" w14:textId="77777777" w:rsidR="00EF2965" w:rsidRPr="00952986" w:rsidRDefault="00EF2965" w:rsidP="00EF2965">
            <w:pPr>
              <w:ind w:firstLine="240"/>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відбувається споживання електричної енергії на побутові потреби за календарний місяць в розмірі до:</w:t>
            </w:r>
          </w:p>
          <w:p w14:paraId="74AAF2D3" w14:textId="77777777" w:rsidR="00EF2965" w:rsidRPr="00952986" w:rsidRDefault="00EF2965" w:rsidP="00EF2965">
            <w:pPr>
              <w:ind w:firstLine="240"/>
              <w:rPr>
                <w:rFonts w:ascii="Times New Roman" w:eastAsia="Calibri" w:hAnsi="Times New Roman" w:cs="Times New Roman"/>
                <w:sz w:val="20"/>
                <w:szCs w:val="20"/>
                <w:lang w:val="uk-UA"/>
              </w:rPr>
            </w:pPr>
          </w:p>
          <w:tbl>
            <w:tblPr>
              <w:tblW w:w="3875"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2174"/>
              <w:gridCol w:w="425"/>
              <w:gridCol w:w="1276"/>
            </w:tblGrid>
            <w:tr w:rsidR="00EF2965" w:rsidRPr="0051289A" w14:paraId="0E346AA1" w14:textId="77777777" w:rsidTr="00E96E9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708B13CA"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4" w:name="5981"/>
                  <w:bookmarkEnd w:id="93"/>
                  <w:r w:rsidRPr="00952986">
                    <w:rPr>
                      <w:rFonts w:ascii="Times New Roman" w:eastAsia="Calibri" w:hAnsi="Times New Roman" w:cs="Times New Roman"/>
                      <w:color w:val="000000"/>
                      <w:sz w:val="20"/>
                      <w:szCs w:val="20"/>
                      <w:lang w:val="uk-UA"/>
                    </w:rPr>
                    <w:t>З жовтня по квітень</w:t>
                  </w:r>
                </w:p>
              </w:tc>
              <w:tc>
                <w:tcPr>
                  <w:tcW w:w="425" w:type="dxa"/>
                  <w:tcBorders>
                    <w:top w:val="outset" w:sz="8" w:space="0" w:color="000000"/>
                    <w:left w:val="outset" w:sz="8" w:space="0" w:color="000000"/>
                    <w:bottom w:val="outset" w:sz="8" w:space="0" w:color="000000"/>
                    <w:right w:val="outset" w:sz="8" w:space="0" w:color="000000"/>
                  </w:tcBorders>
                  <w:vAlign w:val="center"/>
                </w:tcPr>
                <w:p w14:paraId="228331E8"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5" w:name="5982"/>
                  <w:bookmarkEnd w:id="94"/>
                  <w:r w:rsidRPr="00952986">
                    <w:rPr>
                      <w:rFonts w:ascii="Times New Roman" w:eastAsia="Calibri" w:hAnsi="Times New Roman" w:cs="Times New Roman"/>
                      <w:color w:val="000000"/>
                      <w:sz w:val="20"/>
                      <w:szCs w:val="20"/>
                      <w:lang w:val="uk-UA"/>
                    </w:rPr>
                    <w:t xml:space="preserve"> </w:t>
                  </w:r>
                </w:p>
              </w:tc>
              <w:tc>
                <w:tcPr>
                  <w:tcW w:w="1276" w:type="dxa"/>
                  <w:tcBorders>
                    <w:top w:val="outset" w:sz="8" w:space="0" w:color="000000"/>
                    <w:left w:val="outset" w:sz="8" w:space="0" w:color="000000"/>
                    <w:bottom w:val="outset" w:sz="8" w:space="0" w:color="000000"/>
                    <w:right w:val="outset" w:sz="8" w:space="0" w:color="000000"/>
                  </w:tcBorders>
                  <w:vAlign w:val="center"/>
                </w:tcPr>
                <w:p w14:paraId="1E1E5F22"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6" w:name="5983"/>
                  <w:bookmarkEnd w:id="95"/>
                  <w:r w:rsidRPr="00952986">
                    <w:rPr>
                      <w:rFonts w:ascii="Times New Roman" w:eastAsia="Calibri" w:hAnsi="Times New Roman" w:cs="Times New Roman"/>
                      <w:color w:val="000000"/>
                      <w:sz w:val="20"/>
                      <w:szCs w:val="20"/>
                      <w:lang w:val="uk-UA"/>
                    </w:rPr>
                    <w:t>кВт*год</w:t>
                  </w:r>
                </w:p>
              </w:tc>
              <w:bookmarkEnd w:id="96"/>
            </w:tr>
            <w:tr w:rsidR="00EF2965" w:rsidRPr="0051289A" w14:paraId="045813AD" w14:textId="77777777" w:rsidTr="00E96E9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0BEB5CB6"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7" w:name="5984"/>
                  <w:r w:rsidRPr="00952986">
                    <w:rPr>
                      <w:rFonts w:ascii="Times New Roman" w:eastAsia="Calibri" w:hAnsi="Times New Roman" w:cs="Times New Roman"/>
                      <w:color w:val="000000"/>
                      <w:sz w:val="20"/>
                      <w:szCs w:val="20"/>
                      <w:lang w:val="uk-UA"/>
                    </w:rPr>
                    <w:t xml:space="preserve">З травня по </w:t>
                  </w:r>
                  <w:r w:rsidRPr="00952986">
                    <w:rPr>
                      <w:rFonts w:ascii="Times New Roman" w:eastAsia="Calibri" w:hAnsi="Times New Roman" w:cs="Times New Roman"/>
                      <w:bCs/>
                      <w:sz w:val="20"/>
                      <w:szCs w:val="20"/>
                      <w:lang w:val="uk-UA"/>
                    </w:rPr>
                    <w:t xml:space="preserve">березень </w:t>
                  </w:r>
                </w:p>
              </w:tc>
              <w:tc>
                <w:tcPr>
                  <w:tcW w:w="425" w:type="dxa"/>
                  <w:tcBorders>
                    <w:top w:val="outset" w:sz="8" w:space="0" w:color="000000"/>
                    <w:left w:val="outset" w:sz="8" w:space="0" w:color="000000"/>
                    <w:bottom w:val="outset" w:sz="8" w:space="0" w:color="000000"/>
                    <w:right w:val="outset" w:sz="8" w:space="0" w:color="000000"/>
                  </w:tcBorders>
                  <w:vAlign w:val="center"/>
                </w:tcPr>
                <w:p w14:paraId="5F506AC3"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8" w:name="5985"/>
                  <w:bookmarkEnd w:id="97"/>
                  <w:r w:rsidRPr="00952986">
                    <w:rPr>
                      <w:rFonts w:ascii="Times New Roman" w:eastAsia="Calibri" w:hAnsi="Times New Roman" w:cs="Times New Roman"/>
                      <w:color w:val="000000"/>
                      <w:sz w:val="20"/>
                      <w:szCs w:val="20"/>
                      <w:lang w:val="uk-UA"/>
                    </w:rPr>
                    <w:t xml:space="preserve"> </w:t>
                  </w:r>
                </w:p>
              </w:tc>
              <w:tc>
                <w:tcPr>
                  <w:tcW w:w="1276" w:type="dxa"/>
                  <w:tcBorders>
                    <w:top w:val="outset" w:sz="8" w:space="0" w:color="000000"/>
                    <w:left w:val="outset" w:sz="8" w:space="0" w:color="000000"/>
                    <w:bottom w:val="outset" w:sz="8" w:space="0" w:color="000000"/>
                    <w:right w:val="outset" w:sz="8" w:space="0" w:color="000000"/>
                  </w:tcBorders>
                  <w:vAlign w:val="center"/>
                </w:tcPr>
                <w:p w14:paraId="2B1CA0F8"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bookmarkStart w:id="99" w:name="5986"/>
                  <w:bookmarkEnd w:id="98"/>
                  <w:r w:rsidRPr="00952986">
                    <w:rPr>
                      <w:rFonts w:ascii="Times New Roman" w:eastAsia="Calibri" w:hAnsi="Times New Roman" w:cs="Times New Roman"/>
                      <w:color w:val="000000"/>
                      <w:sz w:val="20"/>
                      <w:szCs w:val="20"/>
                      <w:lang w:val="uk-UA"/>
                    </w:rPr>
                    <w:t>кВт*год</w:t>
                  </w:r>
                </w:p>
              </w:tc>
              <w:bookmarkEnd w:id="99"/>
            </w:tr>
          </w:tbl>
          <w:p w14:paraId="68DFFE25" w14:textId="77777777" w:rsidR="00EF2965" w:rsidRPr="00952986" w:rsidRDefault="00EF2965" w:rsidP="00EF2965">
            <w:pPr>
              <w:rPr>
                <w:rFonts w:ascii="Times New Roman" w:eastAsia="Calibri" w:hAnsi="Times New Roman" w:cs="Times New Roman"/>
                <w:sz w:val="20"/>
                <w:szCs w:val="20"/>
                <w:lang w:val="uk-UA"/>
              </w:rPr>
            </w:pPr>
          </w:p>
          <w:p w14:paraId="41F7958F" w14:textId="028FFCC0" w:rsidR="00EF2965" w:rsidRPr="00952986" w:rsidRDefault="00EF2965" w:rsidP="00EF2965">
            <w:pPr>
              <w:rPr>
                <w:rFonts w:ascii="Times New Roman" w:eastAsia="Calibri" w:hAnsi="Times New Roman" w:cs="Times New Roman"/>
                <w:sz w:val="20"/>
                <w:szCs w:val="20"/>
                <w:lang w:val="uk-UA"/>
              </w:rPr>
            </w:pPr>
            <w:r w:rsidRPr="00952986">
              <w:rPr>
                <w:rFonts w:ascii="Times New Roman" w:eastAsia="Calibri" w:hAnsi="Times New Roman" w:cs="Times New Roman"/>
                <w:sz w:val="20"/>
                <w:szCs w:val="20"/>
                <w:lang w:val="uk-UA"/>
              </w:rPr>
              <w:t>……</w:t>
            </w:r>
          </w:p>
          <w:p w14:paraId="6B685FAC"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4128" w:type="dxa"/>
            <w:gridSpan w:val="3"/>
          </w:tcPr>
          <w:p w14:paraId="33121BFF"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535B130A" w14:textId="22C32293" w:rsidR="00EF2965" w:rsidRPr="00952986" w:rsidRDefault="00EF2965" w:rsidP="00EF2965">
            <w:pPr>
              <w:ind w:firstLine="240"/>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ГО «Всеукраїнська рада голів ОСББ»</w:t>
            </w:r>
          </w:p>
          <w:p w14:paraId="5C16FA54" w14:textId="77777777" w:rsidR="00EF2965" w:rsidRPr="00952986" w:rsidRDefault="00EF2965" w:rsidP="00EF2965">
            <w:pPr>
              <w:ind w:firstLine="240"/>
              <w:rPr>
                <w:rFonts w:ascii="Times New Roman" w:hAnsi="Times New Roman" w:cs="Times New Roman"/>
                <w:color w:val="000000"/>
                <w:sz w:val="20"/>
                <w:szCs w:val="20"/>
                <w:lang w:val="uk-UA"/>
              </w:rPr>
            </w:pPr>
          </w:p>
          <w:p w14:paraId="788E4041" w14:textId="77777777" w:rsidR="00EF2965" w:rsidRPr="00952986" w:rsidRDefault="00EF2965" w:rsidP="00EF2965">
            <w:pPr>
              <w:ind w:firstLine="240"/>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відбувається споживання електричної енергії на побутові потреби за календарний місяць в розмірі до:</w:t>
            </w:r>
          </w:p>
          <w:tbl>
            <w:tblPr>
              <w:tblW w:w="3642" w:type="dxa"/>
              <w:tblCellSpacing w:w="0" w:type="auto"/>
              <w:tblInd w:w="115" w:type="dxa"/>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2174"/>
              <w:gridCol w:w="425"/>
              <w:gridCol w:w="1043"/>
            </w:tblGrid>
            <w:tr w:rsidR="00EF2965" w:rsidRPr="0051289A" w14:paraId="377A9971" w14:textId="77777777" w:rsidTr="00E96E9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0796FCA9"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З жовтня по квітень</w:t>
                  </w:r>
                </w:p>
              </w:tc>
              <w:tc>
                <w:tcPr>
                  <w:tcW w:w="425" w:type="dxa"/>
                  <w:tcBorders>
                    <w:top w:val="outset" w:sz="8" w:space="0" w:color="000000"/>
                    <w:left w:val="outset" w:sz="8" w:space="0" w:color="000000"/>
                    <w:bottom w:val="outset" w:sz="8" w:space="0" w:color="000000"/>
                    <w:right w:val="outset" w:sz="8" w:space="0" w:color="000000"/>
                  </w:tcBorders>
                  <w:vAlign w:val="center"/>
                </w:tcPr>
                <w:p w14:paraId="46678635"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1043" w:type="dxa"/>
                  <w:tcBorders>
                    <w:top w:val="outset" w:sz="8" w:space="0" w:color="000000"/>
                    <w:left w:val="outset" w:sz="8" w:space="0" w:color="000000"/>
                    <w:bottom w:val="outset" w:sz="8" w:space="0" w:color="000000"/>
                    <w:right w:val="outset" w:sz="8" w:space="0" w:color="000000"/>
                  </w:tcBorders>
                  <w:vAlign w:val="center"/>
                </w:tcPr>
                <w:p w14:paraId="0C947C8B"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r w:rsidR="00EF2965" w:rsidRPr="0051289A" w14:paraId="747375A8" w14:textId="77777777" w:rsidTr="00E96E95">
              <w:trPr>
                <w:trHeight w:val="45"/>
                <w:tblCellSpacing w:w="0" w:type="auto"/>
              </w:trPr>
              <w:tc>
                <w:tcPr>
                  <w:tcW w:w="2174" w:type="dxa"/>
                  <w:tcBorders>
                    <w:top w:val="outset" w:sz="8" w:space="0" w:color="000000"/>
                    <w:left w:val="outset" w:sz="8" w:space="0" w:color="000000"/>
                    <w:bottom w:val="outset" w:sz="8" w:space="0" w:color="000000"/>
                    <w:right w:val="outset" w:sz="8" w:space="0" w:color="000000"/>
                  </w:tcBorders>
                  <w:vAlign w:val="center"/>
                </w:tcPr>
                <w:p w14:paraId="755D5FAF" w14:textId="28E662D9"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З травня по </w:t>
                  </w:r>
                  <w:r w:rsidRPr="00952986">
                    <w:rPr>
                      <w:rFonts w:ascii="Times New Roman" w:eastAsia="Calibri" w:hAnsi="Times New Roman" w:cs="Times New Roman"/>
                      <w:b/>
                      <w:color w:val="7030A0"/>
                      <w:sz w:val="20"/>
                      <w:szCs w:val="20"/>
                      <w:lang w:val="uk-UA"/>
                    </w:rPr>
                    <w:t>вересень</w:t>
                  </w:r>
                  <w:r w:rsidRPr="00952986">
                    <w:rPr>
                      <w:rFonts w:ascii="Times New Roman" w:eastAsia="Calibri" w:hAnsi="Times New Roman" w:cs="Times New Roman"/>
                      <w:bCs/>
                      <w:color w:val="7030A0"/>
                      <w:sz w:val="20"/>
                      <w:szCs w:val="20"/>
                      <w:lang w:val="uk-UA"/>
                    </w:rPr>
                    <w:t xml:space="preserve"> </w:t>
                  </w:r>
                </w:p>
              </w:tc>
              <w:tc>
                <w:tcPr>
                  <w:tcW w:w="425" w:type="dxa"/>
                  <w:tcBorders>
                    <w:top w:val="outset" w:sz="8" w:space="0" w:color="000000"/>
                    <w:left w:val="outset" w:sz="8" w:space="0" w:color="000000"/>
                    <w:bottom w:val="outset" w:sz="8" w:space="0" w:color="000000"/>
                    <w:right w:val="outset" w:sz="8" w:space="0" w:color="000000"/>
                  </w:tcBorders>
                  <w:vAlign w:val="center"/>
                </w:tcPr>
                <w:p w14:paraId="1A2CC266"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1043" w:type="dxa"/>
                  <w:tcBorders>
                    <w:top w:val="outset" w:sz="8" w:space="0" w:color="000000"/>
                    <w:left w:val="outset" w:sz="8" w:space="0" w:color="000000"/>
                    <w:bottom w:val="outset" w:sz="8" w:space="0" w:color="000000"/>
                    <w:right w:val="outset" w:sz="8" w:space="0" w:color="000000"/>
                  </w:tcBorders>
                  <w:vAlign w:val="center"/>
                </w:tcPr>
                <w:p w14:paraId="422A866A" w14:textId="77777777" w:rsidR="00EF2965" w:rsidRPr="00952986" w:rsidRDefault="00EF2965" w:rsidP="00EF2965">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bl>
          <w:p w14:paraId="4A1B147C" w14:textId="296AD592" w:rsidR="00EF2965" w:rsidRPr="00952986" w:rsidRDefault="00EF2965" w:rsidP="00EF2965">
            <w:pPr>
              <w:rPr>
                <w:rFonts w:ascii="Times New Roman" w:eastAsia="Calibri" w:hAnsi="Times New Roman" w:cs="Times New Roman"/>
                <w:color w:val="000000"/>
                <w:sz w:val="20"/>
                <w:szCs w:val="20"/>
                <w:lang w:val="uk-UA"/>
              </w:rPr>
            </w:pPr>
            <w:r w:rsidRPr="00952986">
              <w:rPr>
                <w:rFonts w:ascii="Times New Roman" w:hAnsi="Times New Roman" w:cs="Times New Roman"/>
                <w:sz w:val="20"/>
                <w:szCs w:val="20"/>
                <w:lang w:val="uk-UA"/>
              </w:rPr>
              <w:br/>
              <w:t>………</w:t>
            </w:r>
          </w:p>
          <w:p w14:paraId="1E2B3F80"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3942" w:type="dxa"/>
            <w:gridSpan w:val="3"/>
          </w:tcPr>
          <w:p w14:paraId="2D715A26"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01EB08DF" w14:textId="58C8E11F" w:rsidR="00EF2965" w:rsidRPr="00952986" w:rsidRDefault="00EF2965" w:rsidP="00EF2965">
            <w:pPr>
              <w:ind w:firstLine="240"/>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ГО «Всеукраїнська рада голів ОСББ»</w:t>
            </w:r>
          </w:p>
          <w:p w14:paraId="520AB7FB"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7C2FC845" w14:textId="4A2600B1"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color w:val="000000"/>
                <w:sz w:val="20"/>
                <w:szCs w:val="20"/>
                <w:lang w:val="uk-UA"/>
              </w:rPr>
              <w:t>Виправлення технічної помилки</w:t>
            </w:r>
          </w:p>
        </w:tc>
        <w:tc>
          <w:tcPr>
            <w:tcW w:w="3179" w:type="dxa"/>
            <w:gridSpan w:val="2"/>
          </w:tcPr>
          <w:p w14:paraId="32CDCD72"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76BFE9A0" w14:textId="2473FF04" w:rsidR="00EF2965" w:rsidRDefault="00EF2965" w:rsidP="003E0D41">
            <w:pPr>
              <w:jc w:val="both"/>
              <w:rPr>
                <w:rFonts w:ascii="Times New Roman" w:eastAsia="Calibri" w:hAnsi="Times New Roman" w:cs="Times New Roman"/>
                <w:b/>
                <w:bCs/>
                <w:color w:val="000000"/>
                <w:sz w:val="20"/>
                <w:szCs w:val="20"/>
                <w:lang w:val="uk-UA"/>
              </w:rPr>
            </w:pPr>
            <w:r w:rsidRPr="00242558">
              <w:rPr>
                <w:rFonts w:ascii="Times New Roman" w:eastAsia="Calibri" w:hAnsi="Times New Roman" w:cs="Times New Roman"/>
                <w:b/>
                <w:bCs/>
                <w:color w:val="000000"/>
                <w:sz w:val="20"/>
                <w:szCs w:val="20"/>
                <w:lang w:val="uk-UA"/>
              </w:rPr>
              <w:t>Попередньо врах</w:t>
            </w:r>
            <w:r w:rsidR="003E0D41" w:rsidRPr="00242558">
              <w:rPr>
                <w:rFonts w:ascii="Times New Roman" w:eastAsia="Calibri" w:hAnsi="Times New Roman" w:cs="Times New Roman"/>
                <w:b/>
                <w:bCs/>
                <w:color w:val="000000"/>
                <w:sz w:val="20"/>
                <w:szCs w:val="20"/>
                <w:lang w:val="uk-UA"/>
              </w:rPr>
              <w:t>овано в редакції</w:t>
            </w:r>
            <w:r w:rsidR="00401C3C" w:rsidRPr="00242558">
              <w:rPr>
                <w:rFonts w:ascii="Times New Roman" w:eastAsia="Calibri" w:hAnsi="Times New Roman" w:cs="Times New Roman"/>
                <w:b/>
                <w:bCs/>
                <w:color w:val="000000"/>
                <w:sz w:val="20"/>
                <w:szCs w:val="20"/>
                <w:lang w:val="uk-UA"/>
              </w:rPr>
              <w:t>:</w:t>
            </w:r>
          </w:p>
          <w:p w14:paraId="389BFC93" w14:textId="77777777" w:rsidR="003E0D41" w:rsidRDefault="003E0D41" w:rsidP="00EF2965">
            <w:pPr>
              <w:ind w:firstLine="240"/>
              <w:jc w:val="both"/>
              <w:rPr>
                <w:rFonts w:ascii="Times New Roman" w:eastAsia="Calibri" w:hAnsi="Times New Roman" w:cs="Times New Roman"/>
                <w:b/>
                <w:bCs/>
                <w:color w:val="000000"/>
                <w:sz w:val="20"/>
                <w:szCs w:val="20"/>
                <w:lang w:val="uk-UA"/>
              </w:rPr>
            </w:pPr>
          </w:p>
          <w:p w14:paraId="53356779" w14:textId="77777777" w:rsidR="003E0D41" w:rsidRPr="00952986" w:rsidRDefault="003E0D41" w:rsidP="003E0D41">
            <w:pPr>
              <w:ind w:firstLine="240"/>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відбувається споживання електричної енергії на побутові потреби за календарний місяць в розмірі до:</w:t>
            </w:r>
          </w:p>
          <w:tbl>
            <w:tblPr>
              <w:tblW w:w="2977" w:type="dxa"/>
              <w:tblCellSpacing w:w="0" w:type="auto"/>
              <w:tblBorders>
                <w:top w:val="inset" w:sz="8" w:space="0" w:color="000000"/>
                <w:left w:val="inset" w:sz="8" w:space="0" w:color="000000"/>
                <w:bottom w:val="inset" w:sz="8" w:space="0" w:color="000000"/>
                <w:right w:val="inset" w:sz="8" w:space="0" w:color="000000"/>
              </w:tblBorders>
              <w:tblLayout w:type="fixed"/>
              <w:tblLook w:val="04A0" w:firstRow="1" w:lastRow="0" w:firstColumn="1" w:lastColumn="0" w:noHBand="0" w:noVBand="1"/>
            </w:tblPr>
            <w:tblGrid>
              <w:gridCol w:w="1919"/>
              <w:gridCol w:w="236"/>
              <w:gridCol w:w="822"/>
            </w:tblGrid>
            <w:tr w:rsidR="003E0D41" w:rsidRPr="00F14630" w14:paraId="2645A8E7" w14:textId="77777777" w:rsidTr="00DA2C91">
              <w:trPr>
                <w:trHeight w:val="45"/>
                <w:tblCellSpacing w:w="0" w:type="auto"/>
              </w:trPr>
              <w:tc>
                <w:tcPr>
                  <w:tcW w:w="1919" w:type="dxa"/>
                  <w:tcBorders>
                    <w:top w:val="outset" w:sz="8" w:space="0" w:color="000000"/>
                    <w:left w:val="outset" w:sz="8" w:space="0" w:color="000000"/>
                    <w:bottom w:val="outset" w:sz="8" w:space="0" w:color="000000"/>
                    <w:right w:val="outset" w:sz="8" w:space="0" w:color="000000"/>
                  </w:tcBorders>
                  <w:vAlign w:val="center"/>
                </w:tcPr>
                <w:p w14:paraId="42CF5F27" w14:textId="77777777" w:rsidR="003E0D41" w:rsidRPr="00952986" w:rsidRDefault="003E0D41" w:rsidP="003E0D41">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З жовтня по квітень</w:t>
                  </w:r>
                </w:p>
              </w:tc>
              <w:tc>
                <w:tcPr>
                  <w:tcW w:w="236" w:type="dxa"/>
                  <w:tcBorders>
                    <w:top w:val="outset" w:sz="8" w:space="0" w:color="000000"/>
                    <w:left w:val="outset" w:sz="8" w:space="0" w:color="000000"/>
                    <w:bottom w:val="outset" w:sz="8" w:space="0" w:color="000000"/>
                    <w:right w:val="outset" w:sz="8" w:space="0" w:color="000000"/>
                  </w:tcBorders>
                  <w:vAlign w:val="center"/>
                </w:tcPr>
                <w:p w14:paraId="28823EF9" w14:textId="77777777" w:rsidR="003E0D41" w:rsidRPr="00952986" w:rsidRDefault="003E0D41" w:rsidP="003E0D41">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822" w:type="dxa"/>
                  <w:tcBorders>
                    <w:top w:val="outset" w:sz="8" w:space="0" w:color="000000"/>
                    <w:left w:val="outset" w:sz="8" w:space="0" w:color="000000"/>
                    <w:bottom w:val="outset" w:sz="8" w:space="0" w:color="000000"/>
                    <w:right w:val="outset" w:sz="8" w:space="0" w:color="000000"/>
                  </w:tcBorders>
                  <w:vAlign w:val="center"/>
                </w:tcPr>
                <w:p w14:paraId="27B6AE33" w14:textId="77777777" w:rsidR="003E0D41" w:rsidRPr="00952986" w:rsidRDefault="003E0D41" w:rsidP="00DA2C91">
                  <w:pPr>
                    <w:spacing w:after="0" w:line="240" w:lineRule="auto"/>
                    <w:ind w:right="-106" w:hanging="152"/>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r w:rsidR="003E0D41" w:rsidRPr="00F14630" w14:paraId="7F6DA9FB" w14:textId="77777777" w:rsidTr="00DA2C91">
              <w:trPr>
                <w:trHeight w:val="45"/>
                <w:tblCellSpacing w:w="0" w:type="auto"/>
              </w:trPr>
              <w:tc>
                <w:tcPr>
                  <w:tcW w:w="1919" w:type="dxa"/>
                  <w:tcBorders>
                    <w:top w:val="outset" w:sz="8" w:space="0" w:color="000000"/>
                    <w:left w:val="outset" w:sz="8" w:space="0" w:color="000000"/>
                    <w:bottom w:val="outset" w:sz="8" w:space="0" w:color="000000"/>
                    <w:right w:val="outset" w:sz="8" w:space="0" w:color="000000"/>
                  </w:tcBorders>
                  <w:vAlign w:val="center"/>
                </w:tcPr>
                <w:p w14:paraId="596D7F9B" w14:textId="77777777" w:rsidR="003E0D41" w:rsidRPr="00952986" w:rsidRDefault="003E0D41" w:rsidP="00DA2C91">
                  <w:pPr>
                    <w:spacing w:after="0" w:line="240" w:lineRule="auto"/>
                    <w:ind w:right="-101" w:hanging="25"/>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З травня по </w:t>
                  </w:r>
                  <w:r w:rsidRPr="003E0D41">
                    <w:rPr>
                      <w:rFonts w:ascii="Times New Roman" w:eastAsia="Calibri" w:hAnsi="Times New Roman" w:cs="Times New Roman"/>
                      <w:b/>
                      <w:color w:val="00B050"/>
                      <w:sz w:val="20"/>
                      <w:szCs w:val="20"/>
                      <w:lang w:val="uk-UA"/>
                    </w:rPr>
                    <w:t>вересень</w:t>
                  </w:r>
                  <w:r w:rsidRPr="003E0D41">
                    <w:rPr>
                      <w:rFonts w:ascii="Times New Roman" w:eastAsia="Calibri" w:hAnsi="Times New Roman" w:cs="Times New Roman"/>
                      <w:bCs/>
                      <w:color w:val="00B050"/>
                      <w:sz w:val="20"/>
                      <w:szCs w:val="20"/>
                      <w:lang w:val="uk-UA"/>
                    </w:rPr>
                    <w:t xml:space="preserve"> </w:t>
                  </w:r>
                </w:p>
              </w:tc>
              <w:tc>
                <w:tcPr>
                  <w:tcW w:w="236" w:type="dxa"/>
                  <w:tcBorders>
                    <w:top w:val="outset" w:sz="8" w:space="0" w:color="000000"/>
                    <w:left w:val="outset" w:sz="8" w:space="0" w:color="000000"/>
                    <w:bottom w:val="outset" w:sz="8" w:space="0" w:color="000000"/>
                    <w:right w:val="outset" w:sz="8" w:space="0" w:color="000000"/>
                  </w:tcBorders>
                  <w:vAlign w:val="center"/>
                </w:tcPr>
                <w:p w14:paraId="58C54768" w14:textId="77777777" w:rsidR="003E0D41" w:rsidRPr="00952986" w:rsidRDefault="003E0D41" w:rsidP="003E0D41">
                  <w:pPr>
                    <w:spacing w:after="0" w:line="240" w:lineRule="auto"/>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 xml:space="preserve"> </w:t>
                  </w:r>
                </w:p>
              </w:tc>
              <w:tc>
                <w:tcPr>
                  <w:tcW w:w="822" w:type="dxa"/>
                  <w:tcBorders>
                    <w:top w:val="outset" w:sz="8" w:space="0" w:color="000000"/>
                    <w:left w:val="outset" w:sz="8" w:space="0" w:color="000000"/>
                    <w:bottom w:val="outset" w:sz="8" w:space="0" w:color="000000"/>
                    <w:right w:val="outset" w:sz="8" w:space="0" w:color="000000"/>
                  </w:tcBorders>
                  <w:vAlign w:val="center"/>
                </w:tcPr>
                <w:p w14:paraId="2351426A" w14:textId="77777777" w:rsidR="003E0D41" w:rsidRPr="00952986" w:rsidRDefault="003E0D41" w:rsidP="00DA2C91">
                  <w:pPr>
                    <w:spacing w:after="0" w:line="240" w:lineRule="auto"/>
                    <w:ind w:right="-106" w:hanging="152"/>
                    <w:jc w:val="center"/>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кВт*год</w:t>
                  </w:r>
                </w:p>
              </w:tc>
            </w:tr>
          </w:tbl>
          <w:p w14:paraId="5022F6CD" w14:textId="709C2F41" w:rsidR="003E0D41" w:rsidRPr="00952986" w:rsidRDefault="003E0D41" w:rsidP="00EF2965">
            <w:pPr>
              <w:ind w:firstLine="240"/>
              <w:jc w:val="both"/>
              <w:rPr>
                <w:rFonts w:ascii="Times New Roman" w:eastAsia="Calibri" w:hAnsi="Times New Roman" w:cs="Times New Roman"/>
                <w:b/>
                <w:bCs/>
                <w:color w:val="000000"/>
                <w:sz w:val="20"/>
                <w:szCs w:val="20"/>
                <w:lang w:val="uk-UA"/>
              </w:rPr>
            </w:pPr>
          </w:p>
        </w:tc>
      </w:tr>
      <w:tr w:rsidR="00EF2965" w:rsidRPr="0051289A" w14:paraId="5CEB0B29" w14:textId="77777777" w:rsidTr="00E30BA6">
        <w:trPr>
          <w:trHeight w:val="20"/>
        </w:trPr>
        <w:tc>
          <w:tcPr>
            <w:tcW w:w="15594" w:type="dxa"/>
            <w:gridSpan w:val="10"/>
          </w:tcPr>
          <w:p w14:paraId="3F5055FD"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07FF9492" w14:textId="77777777" w:rsidR="00EF2965" w:rsidRPr="00952986" w:rsidRDefault="00EF2965" w:rsidP="00EF2965">
            <w:pPr>
              <w:ind w:firstLine="240"/>
              <w:jc w:val="right"/>
              <w:rPr>
                <w:rFonts w:ascii="Times New Roman" w:eastAsia="Aptos" w:hAnsi="Times New Roman" w:cs="Times New Roman"/>
                <w:sz w:val="20"/>
                <w:szCs w:val="20"/>
                <w:lang w:val="uk-UA"/>
              </w:rPr>
            </w:pPr>
            <w:bookmarkStart w:id="100" w:name="1536"/>
            <w:r w:rsidRPr="00952986">
              <w:rPr>
                <w:rFonts w:ascii="Times New Roman" w:eastAsia="Aptos" w:hAnsi="Times New Roman" w:cs="Times New Roman"/>
                <w:color w:val="000000"/>
                <w:sz w:val="20"/>
                <w:szCs w:val="20"/>
                <w:lang w:val="uk-UA"/>
              </w:rPr>
              <w:t>Додаток 4</w:t>
            </w:r>
            <w:r w:rsidRPr="00952986">
              <w:rPr>
                <w:rFonts w:ascii="Times New Roman" w:eastAsia="Aptos" w:hAnsi="Times New Roman" w:cs="Times New Roman"/>
                <w:sz w:val="20"/>
                <w:szCs w:val="20"/>
                <w:lang w:val="uk-UA"/>
              </w:rPr>
              <w:br/>
            </w:r>
            <w:r w:rsidRPr="00952986">
              <w:rPr>
                <w:rFonts w:ascii="Times New Roman" w:eastAsia="Aptos" w:hAnsi="Times New Roman" w:cs="Times New Roman"/>
                <w:color w:val="000000"/>
                <w:sz w:val="20"/>
                <w:szCs w:val="20"/>
                <w:lang w:val="uk-UA"/>
              </w:rPr>
              <w:t>до Правил роздрібного ринку електричної енергії</w:t>
            </w:r>
          </w:p>
          <w:bookmarkEnd w:id="100"/>
          <w:p w14:paraId="72F3475A"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7A054F3D" w14:textId="77777777" w:rsidR="00EF2965" w:rsidRPr="00952986" w:rsidRDefault="00EF2965" w:rsidP="00EF2965">
            <w:pPr>
              <w:keepNext/>
              <w:keepLines/>
              <w:jc w:val="center"/>
              <w:outlineLvl w:val="2"/>
              <w:rPr>
                <w:rFonts w:ascii="Times New Roman" w:eastAsia="Times New Roman" w:hAnsi="Times New Roman" w:cs="Times New Roman"/>
                <w:b/>
                <w:bCs/>
                <w:color w:val="156082"/>
                <w:sz w:val="20"/>
                <w:szCs w:val="20"/>
                <w:lang w:val="uk-UA"/>
              </w:rPr>
            </w:pPr>
            <w:bookmarkStart w:id="101" w:name="1537"/>
            <w:r w:rsidRPr="00952986">
              <w:rPr>
                <w:rFonts w:ascii="Times New Roman" w:eastAsia="Times New Roman" w:hAnsi="Times New Roman" w:cs="Times New Roman"/>
                <w:b/>
                <w:bCs/>
                <w:color w:val="000000"/>
                <w:sz w:val="20"/>
                <w:szCs w:val="20"/>
                <w:lang w:val="uk-UA"/>
              </w:rPr>
              <w:t>ТИПОВИЙ ДОГОВІР</w:t>
            </w:r>
            <w:r w:rsidRPr="00952986">
              <w:rPr>
                <w:rFonts w:ascii="Times New Roman" w:eastAsia="Times New Roman" w:hAnsi="Times New Roman" w:cs="Times New Roman"/>
                <w:b/>
                <w:bCs/>
                <w:color w:val="156082"/>
                <w:sz w:val="20"/>
                <w:szCs w:val="20"/>
                <w:lang w:val="uk-UA"/>
              </w:rPr>
              <w:br/>
            </w:r>
            <w:proofErr w:type="spellStart"/>
            <w:r w:rsidRPr="00952986">
              <w:rPr>
                <w:rFonts w:ascii="Times New Roman" w:eastAsia="Times New Roman" w:hAnsi="Times New Roman" w:cs="Times New Roman"/>
                <w:b/>
                <w:bCs/>
                <w:color w:val="000000"/>
                <w:sz w:val="20"/>
                <w:szCs w:val="20"/>
                <w:lang w:val="uk-UA"/>
              </w:rPr>
              <w:t>електропостачальника</w:t>
            </w:r>
            <w:proofErr w:type="spellEnd"/>
            <w:r w:rsidRPr="00952986">
              <w:rPr>
                <w:rFonts w:ascii="Times New Roman" w:eastAsia="Times New Roman" w:hAnsi="Times New Roman" w:cs="Times New Roman"/>
                <w:b/>
                <w:bCs/>
                <w:color w:val="000000"/>
                <w:sz w:val="20"/>
                <w:szCs w:val="20"/>
                <w:lang w:val="uk-UA"/>
              </w:rPr>
              <w:t xml:space="preserve"> про надання послуг з розподілу (передачі) електричної енергії</w:t>
            </w:r>
          </w:p>
          <w:bookmarkEnd w:id="101"/>
          <w:p w14:paraId="0B191944"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tc>
      </w:tr>
      <w:tr w:rsidR="00EF2965" w:rsidRPr="00001868" w14:paraId="098CEFE4" w14:textId="77777777" w:rsidTr="00F009E4">
        <w:trPr>
          <w:trHeight w:val="20"/>
        </w:trPr>
        <w:tc>
          <w:tcPr>
            <w:tcW w:w="4345" w:type="dxa"/>
            <w:gridSpan w:val="2"/>
          </w:tcPr>
          <w:p w14:paraId="113C0DE8" w14:textId="75270F40" w:rsidR="00EF2965" w:rsidRPr="00952986" w:rsidRDefault="00EF2965" w:rsidP="00EF2965">
            <w:pPr>
              <w:keepNext/>
              <w:keepLines/>
              <w:jc w:val="both"/>
              <w:outlineLvl w:val="2"/>
              <w:rPr>
                <w:rFonts w:ascii="Times New Roman" w:eastAsia="Times New Roman" w:hAnsi="Times New Roman" w:cs="Times New Roman"/>
                <w:b/>
                <w:bCs/>
                <w:color w:val="000000"/>
                <w:sz w:val="20"/>
                <w:szCs w:val="20"/>
                <w:lang w:val="uk-UA"/>
              </w:rPr>
            </w:pPr>
            <w:bookmarkStart w:id="102" w:name="1570"/>
            <w:r w:rsidRPr="00952986">
              <w:rPr>
                <w:rFonts w:ascii="Times New Roman" w:eastAsia="Times New Roman" w:hAnsi="Times New Roman" w:cs="Times New Roman"/>
                <w:b/>
                <w:bCs/>
                <w:color w:val="000000"/>
                <w:sz w:val="20"/>
                <w:szCs w:val="20"/>
                <w:lang w:val="uk-UA"/>
              </w:rPr>
              <w:lastRenderedPageBreak/>
              <w:t>ВІДСУТНІЙ У ПРОЄКТІ</w:t>
            </w:r>
          </w:p>
          <w:p w14:paraId="64DC79B5" w14:textId="77777777" w:rsidR="00EF2965" w:rsidRPr="00952986" w:rsidRDefault="00EF2965" w:rsidP="00EF2965">
            <w:pPr>
              <w:keepNext/>
              <w:keepLines/>
              <w:jc w:val="both"/>
              <w:outlineLvl w:val="2"/>
              <w:rPr>
                <w:rFonts w:ascii="Times New Roman" w:eastAsia="Times New Roman" w:hAnsi="Times New Roman" w:cs="Times New Roman"/>
                <w:b/>
                <w:bCs/>
                <w:color w:val="000000"/>
                <w:sz w:val="20"/>
                <w:szCs w:val="20"/>
                <w:lang w:val="uk-UA"/>
              </w:rPr>
            </w:pPr>
          </w:p>
          <w:p w14:paraId="4EBE367B" w14:textId="7425AFF7" w:rsidR="00EF2965" w:rsidRPr="00952986" w:rsidRDefault="00EF2965" w:rsidP="00EF2965">
            <w:pPr>
              <w:keepNext/>
              <w:keepLines/>
              <w:jc w:val="both"/>
              <w:outlineLvl w:val="2"/>
              <w:rPr>
                <w:rFonts w:ascii="Times New Roman" w:eastAsia="Times New Roman" w:hAnsi="Times New Roman" w:cs="Times New Roman"/>
                <w:b/>
                <w:bCs/>
                <w:color w:val="000000"/>
                <w:sz w:val="20"/>
                <w:szCs w:val="20"/>
                <w:lang w:val="uk-UA"/>
              </w:rPr>
            </w:pPr>
            <w:r w:rsidRPr="00952986">
              <w:rPr>
                <w:rFonts w:ascii="Times New Roman" w:eastAsia="Times New Roman" w:hAnsi="Times New Roman" w:cs="Times New Roman"/>
                <w:b/>
                <w:bCs/>
                <w:color w:val="000000"/>
                <w:sz w:val="20"/>
                <w:szCs w:val="20"/>
                <w:lang w:val="uk-UA"/>
              </w:rPr>
              <w:t>5. Права Сторін</w:t>
            </w:r>
          </w:p>
          <w:p w14:paraId="32A3988E" w14:textId="77777777" w:rsidR="00EF2965" w:rsidRPr="00952986" w:rsidRDefault="00EF2965" w:rsidP="00EF2965">
            <w:pPr>
              <w:ind w:firstLine="240"/>
              <w:jc w:val="both"/>
              <w:rPr>
                <w:rFonts w:ascii="Times New Roman" w:eastAsia="Aptos" w:hAnsi="Times New Roman" w:cs="Times New Roman"/>
                <w:sz w:val="20"/>
                <w:szCs w:val="20"/>
                <w:lang w:val="uk-UA"/>
              </w:rPr>
            </w:pPr>
            <w:bookmarkStart w:id="103" w:name="1571"/>
            <w:bookmarkEnd w:id="102"/>
            <w:r w:rsidRPr="00952986">
              <w:rPr>
                <w:rFonts w:ascii="Times New Roman" w:eastAsia="Aptos" w:hAnsi="Times New Roman" w:cs="Times New Roman"/>
                <w:color w:val="000000"/>
                <w:sz w:val="20"/>
                <w:szCs w:val="20"/>
                <w:lang w:val="uk-UA"/>
              </w:rPr>
              <w:t>5.1. Оператор системи має право:</w:t>
            </w:r>
          </w:p>
          <w:p w14:paraId="4920536E" w14:textId="77777777" w:rsidR="00EF2965" w:rsidRPr="00952986" w:rsidRDefault="00EF2965" w:rsidP="00EF2965">
            <w:pPr>
              <w:ind w:firstLine="240"/>
              <w:jc w:val="both"/>
              <w:rPr>
                <w:rFonts w:ascii="Times New Roman" w:eastAsia="Aptos" w:hAnsi="Times New Roman" w:cs="Times New Roman"/>
                <w:sz w:val="20"/>
                <w:szCs w:val="20"/>
                <w:lang w:val="uk-UA"/>
              </w:rPr>
            </w:pPr>
            <w:bookmarkStart w:id="104" w:name="2729"/>
            <w:bookmarkEnd w:id="103"/>
            <w:r w:rsidRPr="00952986">
              <w:rPr>
                <w:rFonts w:ascii="Times New Roman" w:eastAsia="Aptos" w:hAnsi="Times New Roman" w:cs="Times New Roman"/>
                <w:color w:val="000000"/>
                <w:sz w:val="20"/>
                <w:szCs w:val="20"/>
                <w:lang w:val="uk-UA"/>
              </w:rPr>
              <w:t>на отримання від Постачальника своєчасної оплати за надання послуг з розподілу (передачі) електричної енергії споживачам Постачальника, яким згідно з умовами договорів про постачання електричної енергії (комерційних пропозицій Постачальника) оплату (придбання) послуг з розподілу (передачі) електричної енергії забезпечує Постачальник, оплати послуг з відключення та підключення об'єктів споживачів Постачальника та інших послуг, передбачених порядком розрахунків.</w:t>
            </w:r>
          </w:p>
          <w:bookmarkEnd w:id="104"/>
          <w:p w14:paraId="14D30120"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tc>
        <w:tc>
          <w:tcPr>
            <w:tcW w:w="4128" w:type="dxa"/>
            <w:gridSpan w:val="3"/>
          </w:tcPr>
          <w:p w14:paraId="1161B13E" w14:textId="27682115" w:rsidR="00EF2965" w:rsidRPr="00952986" w:rsidRDefault="00EF2965" w:rsidP="00EF2965">
            <w:pPr>
              <w:jc w:val="center"/>
              <w:rPr>
                <w:rFonts w:ascii="Times New Roman" w:eastAsia="Calibri" w:hAnsi="Times New Roman" w:cs="Times New Roman"/>
                <w:b/>
                <w:bCs/>
                <w:color w:val="000000"/>
                <w:sz w:val="20"/>
                <w:szCs w:val="20"/>
                <w:lang w:val="uk-UA"/>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0DC266C6"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57618A15"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color w:val="000000"/>
                <w:sz w:val="20"/>
                <w:szCs w:val="20"/>
                <w:lang w:val="uk-UA" w:eastAsia="ru-RU"/>
              </w:rPr>
              <w:t>5.1. Оператор системи має право:</w:t>
            </w:r>
          </w:p>
          <w:p w14:paraId="7DDEDF05" w14:textId="53FB1CAC" w:rsidR="00EF2965" w:rsidRPr="00952986" w:rsidRDefault="00EF2965" w:rsidP="00EF2965">
            <w:pPr>
              <w:ind w:firstLine="240"/>
              <w:jc w:val="both"/>
              <w:rPr>
                <w:rFonts w:ascii="Times New Roman" w:eastAsia="Calibri" w:hAnsi="Times New Roman" w:cs="Times New Roman"/>
                <w:b/>
                <w:bCs/>
                <w:color w:val="000000"/>
                <w:sz w:val="20"/>
                <w:szCs w:val="20"/>
                <w:lang w:val="uk-UA"/>
              </w:rPr>
            </w:pPr>
            <w:r w:rsidRPr="00952986">
              <w:rPr>
                <w:rFonts w:ascii="Times New Roman" w:eastAsia="Times New Roman" w:hAnsi="Times New Roman" w:cs="Times New Roman"/>
                <w:color w:val="000000"/>
                <w:sz w:val="20"/>
                <w:szCs w:val="20"/>
                <w:lang w:val="uk-UA" w:eastAsia="ru-RU"/>
              </w:rPr>
              <w:t xml:space="preserve">на отримання від Постачальника своєчасної оплати за надання послуг з розподілу (передачі) електричної енергії споживачам Постачальника, яким згідно з умовами договорів про постачання електричної енергії (комерційних пропозицій Постачальника) оплату (придбання) послуг з розподілу (передачі) електричної енергії забезпечує Постачальник, </w:t>
            </w:r>
            <w:r w:rsidRPr="00952986">
              <w:rPr>
                <w:rFonts w:ascii="Times New Roman" w:eastAsia="Times New Roman" w:hAnsi="Times New Roman" w:cs="Times New Roman"/>
                <w:b/>
                <w:bCs/>
                <w:strike/>
                <w:color w:val="7030A0"/>
                <w:sz w:val="20"/>
                <w:szCs w:val="20"/>
                <w:lang w:val="uk-UA" w:eastAsia="ru-RU"/>
              </w:rPr>
              <w:t>оплати послуг з відключення та підключення об'єктів споживачів Постачальника</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color w:val="000000"/>
                <w:sz w:val="20"/>
                <w:szCs w:val="20"/>
                <w:lang w:val="uk-UA" w:eastAsia="ru-RU"/>
              </w:rPr>
              <w:t>та інших послуг, передбачених порядком розрахунків.</w:t>
            </w:r>
          </w:p>
        </w:tc>
        <w:tc>
          <w:tcPr>
            <w:tcW w:w="3942" w:type="dxa"/>
            <w:gridSpan w:val="3"/>
          </w:tcPr>
          <w:p w14:paraId="79834CB8" w14:textId="77777777" w:rsidR="00EF2965" w:rsidRPr="00952986" w:rsidRDefault="00EF2965" w:rsidP="00EF2965">
            <w:pPr>
              <w:jc w:val="center"/>
              <w:rPr>
                <w:rFonts w:ascii="Times New Roman" w:eastAsia="Calibri" w:hAnsi="Times New Roman" w:cs="Times New Roman"/>
                <w:b/>
                <w:bCs/>
                <w:color w:val="000000"/>
                <w:sz w:val="20"/>
                <w:szCs w:val="20"/>
                <w:lang w:val="uk-UA"/>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3D233604"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217A0400"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Оператори системи вимагають від постачальників попередньої оплати за послуги з відключення боржників. Однак непоодинокі випадки, коли оператори системи не здійснюють відключення споживачів на вимогу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або відключають споживача пізніше дати, вказаної в заявці, обґрунтовуючи це браком персоналу. Водночас </w:t>
            </w:r>
            <w:proofErr w:type="spellStart"/>
            <w:r w:rsidRPr="00952986">
              <w:rPr>
                <w:rFonts w:ascii="Times New Roman" w:eastAsia="Times New Roman" w:hAnsi="Times New Roman" w:cs="Times New Roman"/>
                <w:sz w:val="20"/>
                <w:szCs w:val="20"/>
                <w:lang w:val="uk-UA" w:eastAsia="uk-UA"/>
              </w:rPr>
              <w:t>електропостачальник</w:t>
            </w:r>
            <w:proofErr w:type="spellEnd"/>
            <w:r w:rsidRPr="00952986">
              <w:rPr>
                <w:rFonts w:ascii="Times New Roman" w:eastAsia="Times New Roman" w:hAnsi="Times New Roman" w:cs="Times New Roman"/>
                <w:sz w:val="20"/>
                <w:szCs w:val="20"/>
                <w:lang w:val="uk-UA" w:eastAsia="uk-UA"/>
              </w:rPr>
              <w:t xml:space="preserve">, отримавши від оператора системи інформацію про виконання заявки на відключення споживача не має можливості перевірити достовірність цієї інформації. </w:t>
            </w:r>
          </w:p>
          <w:p w14:paraId="60F827D9"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Оскільки вартість конкретної операції з відключення та підключення визначаються безпосередньо оператором системи, то на з’ясування вартості таких робіт для виставлення рахунку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витрачається додатковий час та ресурси. Інколи з’ясовується, що інформація про відключення була помилковою, що спричиняє конфліктні ситуації зі споживачами, а можливість перевірити надану оператором системи інформацію у </w:t>
            </w:r>
            <w:proofErr w:type="spellStart"/>
            <w:r w:rsidRPr="00952986">
              <w:rPr>
                <w:rFonts w:ascii="Times New Roman" w:eastAsia="Times New Roman" w:hAnsi="Times New Roman" w:cs="Times New Roman"/>
                <w:sz w:val="20"/>
                <w:szCs w:val="20"/>
                <w:lang w:val="uk-UA" w:eastAsia="uk-UA"/>
              </w:rPr>
              <w:t>електропостачальника</w:t>
            </w:r>
            <w:proofErr w:type="spellEnd"/>
            <w:r w:rsidRPr="00952986">
              <w:rPr>
                <w:rFonts w:ascii="Times New Roman" w:eastAsia="Times New Roman" w:hAnsi="Times New Roman" w:cs="Times New Roman"/>
                <w:sz w:val="20"/>
                <w:szCs w:val="20"/>
                <w:lang w:val="uk-UA" w:eastAsia="uk-UA"/>
              </w:rPr>
              <w:t xml:space="preserve"> відсутня.</w:t>
            </w:r>
          </w:p>
          <w:p w14:paraId="2B1DA459"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Це призводить до необхідності здійснення постійних коригувань в платіжних документах й актах наданих послуг між операторами системи та постачальниками, та необхідності ведення обома сторонами відповідного окремого обліку.</w:t>
            </w:r>
          </w:p>
          <w:p w14:paraId="2B36AF1E"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Крім того, на практиці можуть виникати випадки, коли відключення здійснюється на вимогу уповноважених органів держави, і відшкодування відповідних витрат оператора системи вкрай </w:t>
            </w:r>
            <w:proofErr w:type="spellStart"/>
            <w:r w:rsidRPr="00952986">
              <w:rPr>
                <w:rFonts w:ascii="Times New Roman" w:eastAsia="Times New Roman" w:hAnsi="Times New Roman" w:cs="Times New Roman"/>
                <w:sz w:val="20"/>
                <w:szCs w:val="20"/>
                <w:lang w:val="uk-UA" w:eastAsia="uk-UA"/>
              </w:rPr>
              <w:t>ускладнюється</w:t>
            </w:r>
            <w:proofErr w:type="spellEnd"/>
            <w:r w:rsidRPr="00952986">
              <w:rPr>
                <w:rFonts w:ascii="Times New Roman" w:eastAsia="Times New Roman" w:hAnsi="Times New Roman" w:cs="Times New Roman"/>
                <w:sz w:val="20"/>
                <w:szCs w:val="20"/>
                <w:lang w:val="uk-UA" w:eastAsia="uk-UA"/>
              </w:rPr>
              <w:t xml:space="preserve">. </w:t>
            </w:r>
          </w:p>
          <w:p w14:paraId="6D9B95B1" w14:textId="77777777" w:rsidR="00EF2965" w:rsidRPr="00952986" w:rsidRDefault="00EF2965" w:rsidP="00EF2965">
            <w:pPr>
              <w:ind w:firstLine="240"/>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Тож з метою оптимізації процесів у ліцензіатів, підвищення рівня платіжної дисципліни споживачів й уникнення випадків неконтрольованого споживання електроенергії боржниками, а також задля </w:t>
            </w:r>
            <w:r w:rsidRPr="00952986">
              <w:rPr>
                <w:rFonts w:ascii="Times New Roman" w:eastAsia="Times New Roman" w:hAnsi="Times New Roman" w:cs="Times New Roman"/>
                <w:sz w:val="20"/>
                <w:szCs w:val="20"/>
                <w:lang w:val="uk-UA" w:eastAsia="uk-UA"/>
              </w:rPr>
              <w:lastRenderedPageBreak/>
              <w:t>уникнення неефективних витрат часу і зайвих спірних ситуацій, пропонуємо закріпити норму щодо оплати вартості послуг з відключення та підключення споживачами напряму операторам систем, і тільки у разі якщо ініціатива постачальника була неправомірною, він має відшкодувати відповідні витрати оператора системи.</w:t>
            </w:r>
          </w:p>
          <w:p w14:paraId="6A1EBE12" w14:textId="6BE8E1FF" w:rsidR="00EF2965" w:rsidRPr="00952986" w:rsidRDefault="00EF2965" w:rsidP="00EF2965">
            <w:pPr>
              <w:ind w:firstLine="240"/>
              <w:jc w:val="both"/>
              <w:rPr>
                <w:rFonts w:ascii="Times New Roman" w:eastAsia="Calibri" w:hAnsi="Times New Roman" w:cs="Times New Roman"/>
                <w:b/>
                <w:bCs/>
                <w:color w:val="000000"/>
                <w:sz w:val="20"/>
                <w:szCs w:val="20"/>
                <w:lang w:val="uk-UA"/>
              </w:rPr>
            </w:pPr>
          </w:p>
        </w:tc>
        <w:tc>
          <w:tcPr>
            <w:tcW w:w="3179" w:type="dxa"/>
            <w:gridSpan w:val="2"/>
          </w:tcPr>
          <w:p w14:paraId="10FC5D31"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77089FDB"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1F49E7E6"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74D4C0A3" w14:textId="77777777" w:rsidR="00CC13A4" w:rsidRDefault="00CC13A4" w:rsidP="00CC13A4">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386EB119" w14:textId="6E09F2BB" w:rsidR="00EF2965" w:rsidRPr="00952986" w:rsidRDefault="00EF2965" w:rsidP="00EF2965">
            <w:pPr>
              <w:ind w:firstLine="240"/>
              <w:jc w:val="both"/>
              <w:rPr>
                <w:rFonts w:ascii="Times New Roman" w:eastAsia="Calibri" w:hAnsi="Times New Roman" w:cs="Times New Roman"/>
                <w:b/>
                <w:bCs/>
                <w:color w:val="000000"/>
                <w:sz w:val="20"/>
                <w:szCs w:val="20"/>
                <w:lang w:val="uk-UA"/>
              </w:rPr>
            </w:pPr>
          </w:p>
        </w:tc>
      </w:tr>
      <w:tr w:rsidR="00EF2965" w:rsidRPr="0051289A" w14:paraId="72774E4F" w14:textId="21348734" w:rsidTr="00E30BA6">
        <w:trPr>
          <w:trHeight w:val="20"/>
        </w:trPr>
        <w:tc>
          <w:tcPr>
            <w:tcW w:w="15594" w:type="dxa"/>
            <w:gridSpan w:val="10"/>
          </w:tcPr>
          <w:p w14:paraId="20E61F87" w14:textId="744D9687" w:rsidR="00EF2965" w:rsidRPr="00952986" w:rsidRDefault="00EF2965" w:rsidP="00EF2965">
            <w:pPr>
              <w:contextualSpacing/>
              <w:jc w:val="right"/>
              <w:rPr>
                <w:rFonts w:ascii="Times New Roman" w:hAnsi="Times New Roman" w:cs="Times New Roman"/>
                <w:sz w:val="20"/>
                <w:szCs w:val="20"/>
                <w:lang w:val="uk-UA"/>
              </w:rPr>
            </w:pPr>
            <w:r w:rsidRPr="00952986">
              <w:rPr>
                <w:rFonts w:ascii="Times New Roman" w:hAnsi="Times New Roman" w:cs="Times New Roman"/>
                <w:sz w:val="20"/>
                <w:szCs w:val="20"/>
                <w:lang w:val="uk-UA"/>
              </w:rPr>
              <w:t>Додаток 5</w:t>
            </w:r>
          </w:p>
          <w:p w14:paraId="34A9053B" w14:textId="190C59BE" w:rsidR="00EF2965" w:rsidRPr="00952986" w:rsidRDefault="00EF2965" w:rsidP="00EF2965">
            <w:pPr>
              <w:contextualSpacing/>
              <w:jc w:val="right"/>
              <w:rPr>
                <w:rFonts w:ascii="Times New Roman" w:hAnsi="Times New Roman" w:cs="Times New Roman"/>
                <w:sz w:val="20"/>
                <w:szCs w:val="20"/>
                <w:lang w:val="uk-UA"/>
              </w:rPr>
            </w:pPr>
            <w:r w:rsidRPr="00952986">
              <w:rPr>
                <w:rFonts w:ascii="Times New Roman" w:hAnsi="Times New Roman" w:cs="Times New Roman"/>
                <w:sz w:val="20"/>
                <w:szCs w:val="20"/>
                <w:lang w:val="uk-UA"/>
              </w:rPr>
              <w:t>до Правил роздрібного ринку електричної енергії</w:t>
            </w:r>
          </w:p>
          <w:p w14:paraId="533A70BD" w14:textId="77777777" w:rsidR="00EF2965" w:rsidRPr="00952986" w:rsidRDefault="00EF2965" w:rsidP="00EF2965">
            <w:pPr>
              <w:contextualSpacing/>
              <w:jc w:val="both"/>
              <w:rPr>
                <w:rFonts w:ascii="Times New Roman" w:hAnsi="Times New Roman" w:cs="Times New Roman"/>
                <w:sz w:val="20"/>
                <w:szCs w:val="20"/>
                <w:lang w:val="uk-UA"/>
              </w:rPr>
            </w:pPr>
          </w:p>
          <w:p w14:paraId="0403E75E" w14:textId="77777777" w:rsidR="00EF2965" w:rsidRPr="00952986" w:rsidRDefault="00EF2965" w:rsidP="00EF2965">
            <w:pPr>
              <w:contextualSpacing/>
              <w:jc w:val="center"/>
              <w:rPr>
                <w:rFonts w:ascii="Times New Roman" w:hAnsi="Times New Roman" w:cs="Times New Roman"/>
                <w:b/>
                <w:sz w:val="20"/>
                <w:szCs w:val="20"/>
                <w:lang w:val="uk-UA"/>
              </w:rPr>
            </w:pPr>
            <w:r w:rsidRPr="00952986">
              <w:rPr>
                <w:rFonts w:ascii="Times New Roman" w:hAnsi="Times New Roman" w:cs="Times New Roman"/>
                <w:b/>
                <w:sz w:val="20"/>
                <w:szCs w:val="20"/>
                <w:lang w:val="uk-UA"/>
              </w:rPr>
              <w:t>ПРИМІРНИЙ ДОГОВІР</w:t>
            </w:r>
          </w:p>
          <w:p w14:paraId="3F1F64CF" w14:textId="77777777" w:rsidR="00EF2965" w:rsidRPr="00952986" w:rsidRDefault="00EF2965" w:rsidP="00EF2965">
            <w:pPr>
              <w:contextualSpacing/>
              <w:jc w:val="center"/>
              <w:rPr>
                <w:rFonts w:ascii="Times New Roman" w:hAnsi="Times New Roman" w:cs="Times New Roman"/>
                <w:b/>
                <w:sz w:val="20"/>
                <w:szCs w:val="20"/>
                <w:lang w:val="uk-UA"/>
              </w:rPr>
            </w:pPr>
            <w:r w:rsidRPr="00952986">
              <w:rPr>
                <w:rFonts w:ascii="Times New Roman" w:hAnsi="Times New Roman" w:cs="Times New Roman"/>
                <w:b/>
                <w:sz w:val="20"/>
                <w:szCs w:val="20"/>
                <w:lang w:val="uk-UA"/>
              </w:rPr>
              <w:t>про постачання електричної енергії споживачу</w:t>
            </w:r>
          </w:p>
          <w:p w14:paraId="77339DAB" w14:textId="24CFB96C" w:rsidR="00EF2965" w:rsidRPr="00952986" w:rsidRDefault="00EF2965" w:rsidP="00EF2965">
            <w:pPr>
              <w:contextualSpacing/>
              <w:jc w:val="center"/>
              <w:rPr>
                <w:rFonts w:ascii="Times New Roman" w:hAnsi="Times New Roman" w:cs="Times New Roman"/>
                <w:sz w:val="20"/>
                <w:szCs w:val="20"/>
                <w:lang w:val="uk-UA"/>
              </w:rPr>
            </w:pPr>
          </w:p>
        </w:tc>
      </w:tr>
      <w:tr w:rsidR="00EF2965" w:rsidRPr="0051289A" w14:paraId="6AFF6600" w14:textId="0BC62143" w:rsidTr="00EE493E">
        <w:trPr>
          <w:trHeight w:val="20"/>
        </w:trPr>
        <w:tc>
          <w:tcPr>
            <w:tcW w:w="4345" w:type="dxa"/>
            <w:gridSpan w:val="2"/>
            <w:tcBorders>
              <w:bottom w:val="nil"/>
            </w:tcBorders>
          </w:tcPr>
          <w:p w14:paraId="417F0163" w14:textId="77777777" w:rsidR="00EF2965" w:rsidRPr="00952986" w:rsidRDefault="00EF2965" w:rsidP="00EF2965">
            <w:pPr>
              <w:contextualSpacing/>
              <w:jc w:val="center"/>
              <w:rPr>
                <w:rFonts w:ascii="Times New Roman" w:hAnsi="Times New Roman" w:cs="Times New Roman"/>
                <w:b/>
                <w:color w:val="000000"/>
                <w:sz w:val="20"/>
                <w:szCs w:val="20"/>
                <w:lang w:val="uk-UA"/>
              </w:rPr>
            </w:pPr>
          </w:p>
          <w:p w14:paraId="0038C60C" w14:textId="77777777" w:rsidR="00EF2965" w:rsidRPr="00952986" w:rsidRDefault="00EF2965" w:rsidP="00EF2965">
            <w:pPr>
              <w:contextualSpacing/>
              <w:jc w:val="center"/>
              <w:rPr>
                <w:rFonts w:ascii="Times New Roman" w:hAnsi="Times New Roman" w:cs="Times New Roman"/>
                <w:b/>
                <w:color w:val="000000"/>
                <w:sz w:val="20"/>
                <w:szCs w:val="20"/>
                <w:lang w:val="uk-UA"/>
              </w:rPr>
            </w:pPr>
          </w:p>
          <w:p w14:paraId="39001D99" w14:textId="4065108D" w:rsidR="00EF2965" w:rsidRPr="00952986" w:rsidRDefault="00EF2965" w:rsidP="00EF2965">
            <w:pPr>
              <w:contextualSpacing/>
              <w:jc w:val="center"/>
              <w:rPr>
                <w:rFonts w:ascii="Times New Roman" w:hAnsi="Times New Roman" w:cs="Times New Roman"/>
                <w:b/>
                <w:color w:val="000000"/>
                <w:sz w:val="20"/>
                <w:szCs w:val="20"/>
                <w:lang w:val="uk-UA"/>
              </w:rPr>
            </w:pPr>
            <w:r w:rsidRPr="00952986">
              <w:rPr>
                <w:rFonts w:ascii="Times New Roman" w:hAnsi="Times New Roman" w:cs="Times New Roman"/>
                <w:b/>
                <w:color w:val="000000"/>
                <w:sz w:val="20"/>
                <w:szCs w:val="20"/>
                <w:lang w:val="uk-UA"/>
              </w:rPr>
              <w:t>6. Права та обов'язки Споживача</w:t>
            </w:r>
          </w:p>
          <w:p w14:paraId="3E33156B" w14:textId="77777777" w:rsidR="00EF2965" w:rsidRPr="00952986" w:rsidRDefault="00EF2965" w:rsidP="00EF2965">
            <w:pPr>
              <w:contextualSpacing/>
              <w:jc w:val="center"/>
              <w:rPr>
                <w:rFonts w:ascii="Times New Roman" w:hAnsi="Times New Roman" w:cs="Times New Roman"/>
                <w:b/>
                <w:color w:val="000000"/>
                <w:sz w:val="20"/>
                <w:szCs w:val="20"/>
                <w:lang w:val="uk-UA"/>
              </w:rPr>
            </w:pPr>
          </w:p>
          <w:p w14:paraId="08D40681" w14:textId="04CA9A18" w:rsidR="00EF2965" w:rsidRPr="00952986" w:rsidRDefault="00EF2965" w:rsidP="00B72340">
            <w:pPr>
              <w:ind w:left="35" w:firstLine="284"/>
              <w:jc w:val="both"/>
              <w:rPr>
                <w:rFonts w:ascii="Times New Roman" w:eastAsia="Calibri" w:hAnsi="Times New Roman" w:cs="Times New Roman"/>
                <w:sz w:val="20"/>
                <w:szCs w:val="20"/>
                <w:lang w:val="uk-UA"/>
              </w:rPr>
            </w:pPr>
            <w:r w:rsidRPr="00952986">
              <w:rPr>
                <w:rFonts w:ascii="Times New Roman" w:eastAsia="Calibri" w:hAnsi="Times New Roman" w:cs="Times New Roman"/>
                <w:color w:val="000000"/>
                <w:sz w:val="20"/>
                <w:szCs w:val="20"/>
                <w:lang w:val="uk-UA"/>
              </w:rPr>
              <w:t>6.1. Споживач має право:</w:t>
            </w:r>
          </w:p>
          <w:p w14:paraId="490A3FB4" w14:textId="77777777" w:rsidR="00EF2965" w:rsidRPr="00952986" w:rsidRDefault="00EF2965" w:rsidP="00B72340">
            <w:pPr>
              <w:ind w:left="35" w:firstLine="284"/>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1CA3CCAE" w14:textId="246CA28B" w:rsidR="00EF2965" w:rsidRPr="00952986" w:rsidRDefault="00EF2965" w:rsidP="00B72340">
            <w:pPr>
              <w:shd w:val="clear" w:color="auto" w:fill="FFFFFF"/>
              <w:ind w:left="35" w:firstLine="284"/>
              <w:contextualSpacing/>
              <w:jc w:val="both"/>
              <w:rPr>
                <w:rFonts w:ascii="Times New Roman" w:eastAsia="Calibri" w:hAnsi="Times New Roman" w:cs="Times New Roman"/>
                <w:b/>
                <w:bCs/>
                <w:color w:val="0070C0"/>
                <w:sz w:val="20"/>
                <w:szCs w:val="20"/>
                <w:lang w:val="uk-UA"/>
              </w:rPr>
            </w:pPr>
            <w:r w:rsidRPr="00952986">
              <w:rPr>
                <w:rFonts w:ascii="Times New Roman" w:hAnsi="Times New Roman" w:cs="Times New Roman"/>
                <w:sz w:val="20"/>
                <w:szCs w:val="20"/>
                <w:lang w:val="uk-UA"/>
              </w:rPr>
              <w:t xml:space="preserve">11) </w:t>
            </w:r>
            <w:bookmarkStart w:id="105" w:name="_Hlk173337453"/>
            <w:r w:rsidRPr="00952986">
              <w:rPr>
                <w:rFonts w:ascii="Times New Roman" w:eastAsia="Calibri" w:hAnsi="Times New Roman" w:cs="Times New Roman"/>
                <w:b/>
                <w:bCs/>
                <w:color w:val="0070C0"/>
                <w:sz w:val="20"/>
                <w:szCs w:val="20"/>
                <w:lang w:val="uk-UA"/>
              </w:rPr>
              <w:t>оскаржувати рішення, дії (бездіяльність) Постачальника що призвели до порушення його прав та захисту законних інтересів</w:t>
            </w:r>
            <w:bookmarkEnd w:id="105"/>
            <w:r w:rsidRPr="00952986">
              <w:rPr>
                <w:rFonts w:ascii="Times New Roman" w:eastAsia="Calibri" w:hAnsi="Times New Roman" w:cs="Times New Roman"/>
                <w:b/>
                <w:bCs/>
                <w:color w:val="0070C0"/>
                <w:sz w:val="20"/>
                <w:szCs w:val="20"/>
                <w:lang w:val="uk-UA"/>
              </w:rPr>
              <w:t>;</w:t>
            </w:r>
          </w:p>
          <w:p w14:paraId="6961E0F1" w14:textId="40E15DB4" w:rsidR="00EF2965" w:rsidRPr="00952986" w:rsidRDefault="00EF2965" w:rsidP="00EF2965">
            <w:pPr>
              <w:shd w:val="clear" w:color="auto" w:fill="FFFFFF"/>
              <w:contextualSpacing/>
              <w:jc w:val="both"/>
              <w:rPr>
                <w:rFonts w:ascii="Times New Roman" w:hAnsi="Times New Roman" w:cs="Times New Roman"/>
                <w:sz w:val="20"/>
                <w:szCs w:val="20"/>
                <w:lang w:val="uk-UA"/>
              </w:rPr>
            </w:pPr>
            <w:r w:rsidRPr="00952986">
              <w:rPr>
                <w:rFonts w:ascii="Times New Roman" w:eastAsia="Calibri" w:hAnsi="Times New Roman" w:cs="Times New Roman"/>
                <w:bCs/>
                <w:sz w:val="20"/>
                <w:szCs w:val="20"/>
                <w:lang w:val="uk-UA"/>
              </w:rPr>
              <w:t>…..</w:t>
            </w:r>
          </w:p>
        </w:tc>
        <w:tc>
          <w:tcPr>
            <w:tcW w:w="4128" w:type="dxa"/>
            <w:gridSpan w:val="3"/>
          </w:tcPr>
          <w:p w14:paraId="00E86BC6" w14:textId="1D32DEEF"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75C04F6F"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0F9A5374" w14:textId="77777777" w:rsidR="00EF2965" w:rsidRPr="00952986" w:rsidRDefault="00EF2965" w:rsidP="00B72340">
            <w:pPr>
              <w:ind w:firstLine="235"/>
              <w:jc w:val="both"/>
              <w:rPr>
                <w:rFonts w:ascii="Times New Roman" w:eastAsia="Calibri" w:hAnsi="Times New Roman" w:cs="Times New Roman"/>
                <w:sz w:val="20"/>
                <w:szCs w:val="20"/>
                <w:lang w:val="uk-UA" w:eastAsia="ru-RU"/>
              </w:rPr>
            </w:pPr>
            <w:r w:rsidRPr="00952986">
              <w:rPr>
                <w:rFonts w:ascii="Times New Roman" w:eastAsia="Calibri" w:hAnsi="Times New Roman" w:cs="Times New Roman"/>
                <w:sz w:val="20"/>
                <w:szCs w:val="20"/>
                <w:lang w:val="uk-UA" w:eastAsia="ru-RU"/>
              </w:rPr>
              <w:t>6.1. Споживач має право:</w:t>
            </w:r>
          </w:p>
          <w:p w14:paraId="2E804C21" w14:textId="77777777" w:rsidR="00EF2965" w:rsidRPr="00952986" w:rsidRDefault="00EF2965" w:rsidP="00B72340">
            <w:pPr>
              <w:ind w:firstLine="235"/>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w:t>
            </w:r>
          </w:p>
          <w:p w14:paraId="0AF5504E" w14:textId="77777777" w:rsidR="00EF2965" w:rsidRPr="00952986" w:rsidRDefault="00EF2965" w:rsidP="00B72340">
            <w:pPr>
              <w:shd w:val="clear" w:color="auto" w:fill="FFFFFF"/>
              <w:ind w:firstLine="235"/>
              <w:jc w:val="both"/>
              <w:rPr>
                <w:rFonts w:ascii="Times New Roman" w:eastAsia="Calibri"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11) </w:t>
            </w:r>
            <w:r w:rsidRPr="00952986">
              <w:rPr>
                <w:rFonts w:ascii="Times New Roman" w:eastAsia="Calibri" w:hAnsi="Times New Roman" w:cs="Times New Roman"/>
                <w:b/>
                <w:bCs/>
                <w:color w:val="0070C0"/>
                <w:sz w:val="20"/>
                <w:szCs w:val="20"/>
                <w:lang w:val="uk-UA" w:eastAsia="ru-RU"/>
              </w:rPr>
              <w:t>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952986">
              <w:rPr>
                <w:rFonts w:ascii="Times New Roman" w:eastAsia="Calibri" w:hAnsi="Times New Roman" w:cs="Times New Roman"/>
                <w:b/>
                <w:bCs/>
                <w:strike/>
                <w:color w:val="7030A0"/>
                <w:sz w:val="20"/>
                <w:szCs w:val="20"/>
                <w:lang w:val="uk-UA" w:eastAsia="ru-RU"/>
              </w:rPr>
              <w:t>захисту</w:t>
            </w:r>
            <w:r w:rsidRPr="00952986">
              <w:rPr>
                <w:rFonts w:ascii="Times New Roman" w:eastAsia="Calibri" w:hAnsi="Times New Roman" w:cs="Times New Roman"/>
                <w:color w:val="7030A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законних інтересів</w:t>
            </w:r>
            <w:r w:rsidRPr="00952986">
              <w:rPr>
                <w:rFonts w:ascii="Times New Roman" w:eastAsia="Calibri" w:hAnsi="Times New Roman" w:cs="Times New Roman"/>
                <w:sz w:val="20"/>
                <w:szCs w:val="20"/>
                <w:lang w:val="uk-UA" w:eastAsia="ru-RU"/>
              </w:rPr>
              <w:t>;</w:t>
            </w:r>
          </w:p>
          <w:p w14:paraId="1A9C05E9" w14:textId="00166A4D"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eastAsia="Calibri" w:hAnsi="Times New Roman" w:cs="Times New Roman"/>
                <w:sz w:val="20"/>
                <w:szCs w:val="20"/>
                <w:lang w:val="uk-UA" w:eastAsia="ru-RU"/>
              </w:rPr>
              <w:t>…..</w:t>
            </w:r>
          </w:p>
        </w:tc>
        <w:tc>
          <w:tcPr>
            <w:tcW w:w="3942" w:type="dxa"/>
            <w:gridSpan w:val="3"/>
          </w:tcPr>
          <w:p w14:paraId="5429372C" w14:textId="455AF399"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61C84BFE" w14:textId="77777777" w:rsidR="00EF2965" w:rsidRPr="00952986" w:rsidRDefault="00EF2965" w:rsidP="00EF2965">
            <w:pPr>
              <w:ind w:firstLine="240"/>
              <w:jc w:val="both"/>
              <w:rPr>
                <w:rFonts w:ascii="Times New Roman" w:hAnsi="Times New Roman" w:cs="Times New Roman"/>
                <w:bCs/>
                <w:sz w:val="20"/>
                <w:szCs w:val="20"/>
                <w:lang w:val="uk-UA"/>
              </w:rPr>
            </w:pPr>
          </w:p>
          <w:p w14:paraId="0FBA488B" w14:textId="4C367F8E" w:rsidR="00EF2965" w:rsidRPr="00952986" w:rsidRDefault="00EF2965" w:rsidP="00EF2965">
            <w:pPr>
              <w:ind w:firstLine="240"/>
              <w:jc w:val="both"/>
              <w:rPr>
                <w:rFonts w:ascii="Times New Roman" w:eastAsia="Calibri" w:hAnsi="Times New Roman" w:cs="Times New Roman"/>
                <w:color w:val="000000"/>
                <w:sz w:val="20"/>
                <w:szCs w:val="20"/>
                <w:lang w:val="uk-UA"/>
              </w:rPr>
            </w:pPr>
            <w:r w:rsidRPr="00952986">
              <w:rPr>
                <w:rFonts w:ascii="Times New Roman" w:hAnsi="Times New Roman" w:cs="Times New Roman"/>
                <w:bCs/>
                <w:sz w:val="20"/>
                <w:szCs w:val="20"/>
                <w:lang w:val="uk-UA"/>
              </w:rPr>
              <w:t>Технічна правка, оскільки вислів «порушення .. захисту законних інтересів» викликає нерозуміння, що саме порушено.</w:t>
            </w:r>
          </w:p>
        </w:tc>
        <w:tc>
          <w:tcPr>
            <w:tcW w:w="3179" w:type="dxa"/>
            <w:gridSpan w:val="2"/>
          </w:tcPr>
          <w:p w14:paraId="1B9BBC7D"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0FAC3257"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044F8E63" w14:textId="77777777" w:rsidR="00B72340" w:rsidRDefault="00B72340" w:rsidP="00EF2965">
            <w:pPr>
              <w:ind w:firstLine="240"/>
              <w:jc w:val="both"/>
              <w:rPr>
                <w:rFonts w:ascii="Times New Roman" w:eastAsia="Calibri" w:hAnsi="Times New Roman" w:cs="Times New Roman"/>
                <w:b/>
                <w:bCs/>
                <w:color w:val="000000"/>
                <w:sz w:val="20"/>
                <w:szCs w:val="20"/>
                <w:lang w:val="uk-UA"/>
              </w:rPr>
            </w:pPr>
          </w:p>
          <w:p w14:paraId="306EF8D2" w14:textId="77777777" w:rsidR="00EF2965" w:rsidRDefault="00EF2965" w:rsidP="00B72340">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sidR="00B72340">
              <w:rPr>
                <w:rFonts w:ascii="Times New Roman" w:eastAsia="Calibri" w:hAnsi="Times New Roman" w:cs="Times New Roman"/>
                <w:b/>
                <w:bCs/>
                <w:color w:val="000000"/>
                <w:sz w:val="20"/>
                <w:szCs w:val="20"/>
                <w:lang w:val="uk-UA"/>
              </w:rPr>
              <w:t>овано в редакції:</w:t>
            </w:r>
          </w:p>
          <w:p w14:paraId="2C4C4EC8" w14:textId="77777777" w:rsidR="00B72340" w:rsidRPr="00952986" w:rsidRDefault="00B72340" w:rsidP="00B72340">
            <w:pPr>
              <w:shd w:val="clear" w:color="auto" w:fill="FFFFFF"/>
              <w:jc w:val="both"/>
              <w:rPr>
                <w:rFonts w:ascii="Times New Roman" w:eastAsia="Calibri"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11) </w:t>
            </w:r>
            <w:r w:rsidRPr="00952986">
              <w:rPr>
                <w:rFonts w:ascii="Times New Roman" w:eastAsia="Calibri" w:hAnsi="Times New Roman" w:cs="Times New Roman"/>
                <w:b/>
                <w:bCs/>
                <w:color w:val="0070C0"/>
                <w:sz w:val="20"/>
                <w:szCs w:val="20"/>
                <w:lang w:val="uk-UA" w:eastAsia="ru-RU"/>
              </w:rPr>
              <w:t>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B72340">
              <w:rPr>
                <w:rFonts w:ascii="Times New Roman" w:eastAsia="Calibri" w:hAnsi="Times New Roman" w:cs="Times New Roman"/>
                <w:b/>
                <w:bCs/>
                <w:strike/>
                <w:color w:val="00B050"/>
                <w:sz w:val="20"/>
                <w:szCs w:val="20"/>
                <w:lang w:val="uk-UA" w:eastAsia="ru-RU"/>
              </w:rPr>
              <w:t>захисту</w:t>
            </w:r>
            <w:r w:rsidRPr="00B72340">
              <w:rPr>
                <w:rFonts w:ascii="Times New Roman" w:eastAsia="Calibri" w:hAnsi="Times New Roman" w:cs="Times New Roman"/>
                <w:color w:val="00B05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законних інтересів</w:t>
            </w:r>
            <w:r w:rsidRPr="00952986">
              <w:rPr>
                <w:rFonts w:ascii="Times New Roman" w:eastAsia="Calibri" w:hAnsi="Times New Roman" w:cs="Times New Roman"/>
                <w:sz w:val="20"/>
                <w:szCs w:val="20"/>
                <w:lang w:val="uk-UA" w:eastAsia="ru-RU"/>
              </w:rPr>
              <w:t>;</w:t>
            </w:r>
          </w:p>
          <w:p w14:paraId="4AF6AD54" w14:textId="5C13F29E" w:rsidR="00B72340" w:rsidRPr="00952986" w:rsidRDefault="00B72340" w:rsidP="00EF2965">
            <w:pPr>
              <w:ind w:firstLine="240"/>
              <w:jc w:val="both"/>
              <w:rPr>
                <w:rFonts w:ascii="Times New Roman" w:eastAsia="Calibri" w:hAnsi="Times New Roman" w:cs="Times New Roman"/>
                <w:b/>
                <w:bCs/>
                <w:color w:val="000000"/>
                <w:sz w:val="20"/>
                <w:szCs w:val="20"/>
                <w:lang w:val="uk-UA"/>
              </w:rPr>
            </w:pPr>
          </w:p>
        </w:tc>
      </w:tr>
      <w:tr w:rsidR="00EF2965" w:rsidRPr="00952986" w14:paraId="5589AA7E" w14:textId="77777777" w:rsidTr="00EE493E">
        <w:trPr>
          <w:trHeight w:val="20"/>
        </w:trPr>
        <w:tc>
          <w:tcPr>
            <w:tcW w:w="4345" w:type="dxa"/>
            <w:gridSpan w:val="2"/>
            <w:tcBorders>
              <w:top w:val="nil"/>
              <w:bottom w:val="single" w:sz="4" w:space="0" w:color="auto"/>
            </w:tcBorders>
          </w:tcPr>
          <w:p w14:paraId="6C994611" w14:textId="77777777" w:rsidR="00EF2965" w:rsidRPr="00952986" w:rsidRDefault="00EF2965" w:rsidP="00EF2965">
            <w:pPr>
              <w:contextualSpacing/>
              <w:jc w:val="center"/>
              <w:rPr>
                <w:rFonts w:ascii="Times New Roman" w:hAnsi="Times New Roman" w:cs="Times New Roman"/>
                <w:b/>
                <w:color w:val="000000"/>
                <w:sz w:val="20"/>
                <w:szCs w:val="20"/>
                <w:lang w:val="uk-UA"/>
              </w:rPr>
            </w:pPr>
          </w:p>
        </w:tc>
        <w:tc>
          <w:tcPr>
            <w:tcW w:w="4128" w:type="dxa"/>
            <w:gridSpan w:val="3"/>
          </w:tcPr>
          <w:p w14:paraId="1AC7BFFA" w14:textId="77777777"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Громадська спілка «Асоціація сонячної енергетики України»</w:t>
            </w:r>
          </w:p>
          <w:p w14:paraId="72A290AA" w14:textId="77777777" w:rsidR="00EF2965" w:rsidRPr="00952986" w:rsidRDefault="00EF2965" w:rsidP="00EF2965">
            <w:pPr>
              <w:rPr>
                <w:rFonts w:ascii="TimesNewRomanPSMT" w:eastAsia="Times New Roman" w:hAnsi="TimesNewRomanPSMT" w:cs="Times New Roman"/>
                <w:color w:val="000000"/>
                <w:sz w:val="24"/>
                <w:szCs w:val="24"/>
                <w:lang w:val="uk-UA" w:eastAsia="uk-UA"/>
              </w:rPr>
            </w:pPr>
          </w:p>
          <w:p w14:paraId="7C1C9982" w14:textId="6194B43B" w:rsidR="00EF2965" w:rsidRPr="00952986" w:rsidRDefault="00EF2965" w:rsidP="00EF2965">
            <w:pPr>
              <w:rPr>
                <w:rFonts w:ascii="TimesNewRomanPSMT" w:eastAsia="Times New Roman" w:hAnsi="TimesNewRomanPSMT" w:cs="Times New Roman"/>
                <w:color w:val="000000"/>
                <w:sz w:val="20"/>
                <w:szCs w:val="20"/>
                <w:lang w:val="uk-UA" w:eastAsia="uk-UA"/>
              </w:rPr>
            </w:pPr>
            <w:r w:rsidRPr="00952986">
              <w:rPr>
                <w:rFonts w:ascii="TimesNewRomanPSMT" w:eastAsia="Times New Roman" w:hAnsi="TimesNewRomanPSMT" w:cs="Times New Roman"/>
                <w:color w:val="000000"/>
                <w:sz w:val="20"/>
                <w:szCs w:val="20"/>
                <w:lang w:val="uk-UA" w:eastAsia="uk-UA"/>
              </w:rPr>
              <w:t>6.1. Споживач має право:</w:t>
            </w:r>
          </w:p>
          <w:p w14:paraId="5D8AA899" w14:textId="2DDC21BC" w:rsidR="00EF2965" w:rsidRPr="00952986" w:rsidRDefault="00EF2965" w:rsidP="00EF2965">
            <w:pP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NewRomanPSMT" w:eastAsia="Times New Roman" w:hAnsi="TimesNewRomanPSMT" w:cs="Times New Roman"/>
                <w:color w:val="000000"/>
                <w:sz w:val="20"/>
                <w:szCs w:val="20"/>
                <w:lang w:val="uk-UA" w:eastAsia="uk-UA"/>
              </w:rPr>
              <w:t>……..</w:t>
            </w:r>
          </w:p>
          <w:p w14:paraId="107D6F23" w14:textId="22A50C03" w:rsidR="00EF2965" w:rsidRPr="00952986" w:rsidRDefault="00EF2965" w:rsidP="00EF2965">
            <w:pPr>
              <w:jc w:val="both"/>
              <w:rPr>
                <w:rFonts w:ascii="Times New Roman" w:eastAsia="Calibri" w:hAnsi="Times New Roman" w:cs="Arial"/>
                <w:b/>
                <w:bCs/>
                <w:color w:val="7030A0"/>
                <w:sz w:val="20"/>
                <w:szCs w:val="20"/>
                <w:lang w:val="uk-UA"/>
              </w:rPr>
            </w:pPr>
            <w:r w:rsidRPr="00952986">
              <w:rPr>
                <w:rFonts w:ascii="TimesNewRomanPSMT" w:eastAsia="Times New Roman" w:hAnsi="TimesNewRomanPSMT" w:cs="Times New Roman"/>
                <w:color w:val="000000"/>
                <w:sz w:val="20"/>
                <w:szCs w:val="20"/>
                <w:lang w:val="uk-UA" w:eastAsia="uk-UA"/>
              </w:rPr>
              <w:t xml:space="preserve">11) </w:t>
            </w:r>
            <w:r w:rsidRPr="00952986">
              <w:rPr>
                <w:rFonts w:ascii="TimesNewRomanPS-BoldMT" w:eastAsia="Times New Roman" w:hAnsi="TimesNewRomanPS-BoldMT" w:cs="Times New Roman"/>
                <w:b/>
                <w:bCs/>
                <w:color w:val="0070C0"/>
                <w:sz w:val="20"/>
                <w:szCs w:val="20"/>
                <w:lang w:val="uk-UA" w:eastAsia="uk-UA"/>
              </w:rPr>
              <w:t>оскаржувати рішення, дії (бездіяльність) Постачальника що призвели до порушення його прав</w:t>
            </w:r>
            <w:r w:rsidRPr="00952986">
              <w:rPr>
                <w:rFonts w:ascii="TimesNewRomanPS-BoldMT" w:eastAsia="Times New Roman" w:hAnsi="TimesNewRomanPS-BoldMT" w:cs="Times New Roman"/>
                <w:b/>
                <w:bCs/>
                <w:color w:val="0070C0"/>
                <w:sz w:val="20"/>
                <w:szCs w:val="20"/>
                <w:lang w:val="uk-UA" w:eastAsia="uk-UA"/>
              </w:rPr>
              <w:br/>
              <w:t xml:space="preserve">та захисту законних інтересів </w:t>
            </w:r>
            <w:r w:rsidRPr="00952986">
              <w:rPr>
                <w:rFonts w:ascii="TimesNewRomanPS-BoldMT" w:eastAsia="Times New Roman" w:hAnsi="TimesNewRomanPS-BoldMT" w:cs="Times New Roman"/>
                <w:b/>
                <w:bCs/>
                <w:color w:val="7030A0"/>
                <w:sz w:val="20"/>
                <w:szCs w:val="20"/>
                <w:lang w:val="uk-UA" w:eastAsia="uk-UA"/>
              </w:rPr>
              <w:t>та брати участь під час розгляду відповідних оскаржень;</w:t>
            </w:r>
          </w:p>
          <w:p w14:paraId="4F21F7D4" w14:textId="77777777"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p>
        </w:tc>
        <w:tc>
          <w:tcPr>
            <w:tcW w:w="3942" w:type="dxa"/>
            <w:gridSpan w:val="3"/>
          </w:tcPr>
          <w:p w14:paraId="652D7161" w14:textId="17D153E6"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NewRomanPSMT" w:eastAsia="Times New Roman" w:hAnsi="TimesNewRomanPSMT" w:cs="Times New Roman"/>
                <w:color w:val="000000"/>
                <w:sz w:val="24"/>
                <w:szCs w:val="24"/>
                <w:lang w:val="uk-UA" w:eastAsia="uk-UA"/>
              </w:rPr>
              <w:t>…..</w:t>
            </w:r>
            <w:r w:rsidRPr="00952986">
              <w:rPr>
                <w:rFonts w:ascii="TimesNewRomanPSMT" w:eastAsia="Times New Roman" w:hAnsi="TimesNewRomanPSMT" w:cs="Times New Roman"/>
                <w:color w:val="000000"/>
                <w:sz w:val="24"/>
                <w:szCs w:val="24"/>
                <w:lang w:val="uk-UA" w:eastAsia="uk-UA"/>
              </w:rPr>
              <w:br/>
            </w:r>
          </w:p>
        </w:tc>
        <w:tc>
          <w:tcPr>
            <w:tcW w:w="3179" w:type="dxa"/>
            <w:gridSpan w:val="2"/>
          </w:tcPr>
          <w:p w14:paraId="2B9740FD"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27C782DB"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467ACE50"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56442289"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53F5024E"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6482F64F" w14:textId="77777777" w:rsidR="00EF2965" w:rsidRPr="00952986" w:rsidRDefault="00EF2965" w:rsidP="00EF2965">
            <w:pPr>
              <w:ind w:firstLine="240"/>
              <w:jc w:val="both"/>
              <w:rPr>
                <w:rFonts w:ascii="Times New Roman" w:eastAsia="Calibri" w:hAnsi="Times New Roman" w:cs="Times New Roman"/>
                <w:color w:val="000000"/>
                <w:sz w:val="20"/>
                <w:szCs w:val="20"/>
                <w:lang w:val="uk-UA"/>
              </w:rPr>
            </w:pPr>
          </w:p>
          <w:p w14:paraId="451FEDF9" w14:textId="77777777" w:rsidR="00EF2965" w:rsidRPr="00952986" w:rsidRDefault="00EF2965" w:rsidP="00EF2965">
            <w:pPr>
              <w:ind w:firstLine="240"/>
              <w:jc w:val="both"/>
              <w:rPr>
                <w:rFonts w:ascii="Times New Roman" w:eastAsia="Calibri" w:hAnsi="Times New Roman" w:cs="Times New Roman"/>
                <w:b/>
                <w:bCs/>
                <w:color w:val="000000"/>
                <w:sz w:val="20"/>
                <w:szCs w:val="20"/>
                <w:lang w:val="uk-UA"/>
              </w:rPr>
            </w:pPr>
          </w:p>
          <w:p w14:paraId="1B638FA0" w14:textId="5D61DD54" w:rsidR="00EF2965" w:rsidRPr="00952986" w:rsidRDefault="00B72340" w:rsidP="00B72340">
            <w:pPr>
              <w:jc w:val="both"/>
              <w:rPr>
                <w:rFonts w:ascii="Times New Roman" w:eastAsia="Calibri" w:hAnsi="Times New Roman" w:cs="Times New Roman"/>
                <w:color w:val="000000"/>
                <w:sz w:val="20"/>
                <w:szCs w:val="20"/>
                <w:lang w:val="uk-UA"/>
              </w:rPr>
            </w:pPr>
            <w:r>
              <w:rPr>
                <w:rFonts w:ascii="Times New Roman" w:eastAsia="Calibri" w:hAnsi="Times New Roman" w:cs="Times New Roman"/>
                <w:b/>
                <w:bCs/>
                <w:color w:val="000000"/>
                <w:sz w:val="20"/>
                <w:szCs w:val="20"/>
                <w:lang w:val="uk-UA"/>
              </w:rPr>
              <w:t>Потребує обговорення</w:t>
            </w:r>
          </w:p>
        </w:tc>
      </w:tr>
      <w:tr w:rsidR="00EF2965" w:rsidRPr="0051289A" w14:paraId="1649A90C" w14:textId="038CC543" w:rsidTr="00EE493E">
        <w:trPr>
          <w:trHeight w:val="20"/>
        </w:trPr>
        <w:tc>
          <w:tcPr>
            <w:tcW w:w="4345" w:type="dxa"/>
            <w:gridSpan w:val="2"/>
            <w:tcBorders>
              <w:bottom w:val="nil"/>
            </w:tcBorders>
          </w:tcPr>
          <w:p w14:paraId="43DCD8D9" w14:textId="77777777" w:rsidR="00EF2965" w:rsidRPr="00952986" w:rsidRDefault="00EF2965" w:rsidP="00EF2965">
            <w:pPr>
              <w:contextualSpacing/>
              <w:jc w:val="center"/>
              <w:rPr>
                <w:rFonts w:ascii="Times New Roman" w:hAnsi="Times New Roman" w:cs="Times New Roman"/>
                <w:b/>
                <w:bCs/>
                <w:color w:val="000000"/>
                <w:sz w:val="20"/>
                <w:szCs w:val="20"/>
                <w:lang w:val="uk-UA"/>
              </w:rPr>
            </w:pPr>
            <w:bookmarkStart w:id="106" w:name="1706"/>
          </w:p>
          <w:p w14:paraId="03B3F2AA" w14:textId="0A77CCC9" w:rsidR="00EF2965" w:rsidRPr="00952986" w:rsidRDefault="00EF2965" w:rsidP="00EF2965">
            <w:pPr>
              <w:contextualSpacing/>
              <w:jc w:val="center"/>
              <w:rPr>
                <w:rFonts w:ascii="Times New Roman" w:hAnsi="Times New Roman" w:cs="Times New Roman"/>
                <w:b/>
                <w:bCs/>
                <w:color w:val="000000"/>
                <w:sz w:val="20"/>
                <w:szCs w:val="20"/>
                <w:lang w:val="uk-UA"/>
              </w:rPr>
            </w:pPr>
            <w:r w:rsidRPr="00952986">
              <w:rPr>
                <w:rFonts w:ascii="Times New Roman" w:hAnsi="Times New Roman" w:cs="Times New Roman"/>
                <w:b/>
                <w:bCs/>
                <w:color w:val="000000"/>
                <w:sz w:val="20"/>
                <w:szCs w:val="20"/>
                <w:lang w:val="uk-UA"/>
              </w:rPr>
              <w:t>7. Права і обов'язки Постачальника</w:t>
            </w:r>
            <w:bookmarkEnd w:id="106"/>
          </w:p>
          <w:p w14:paraId="64D915C3" w14:textId="77777777" w:rsidR="00EF2965" w:rsidRPr="00952986" w:rsidRDefault="00EF2965" w:rsidP="00EF2965">
            <w:pPr>
              <w:contextualSpacing/>
              <w:jc w:val="both"/>
              <w:rPr>
                <w:rFonts w:ascii="Times New Roman" w:hAnsi="Times New Roman" w:cs="Times New Roman"/>
                <w:b/>
                <w:bCs/>
                <w:sz w:val="20"/>
                <w:szCs w:val="20"/>
                <w:lang w:val="uk-UA"/>
              </w:rPr>
            </w:pPr>
          </w:p>
          <w:p w14:paraId="7AE2BFEF" w14:textId="1D125F27" w:rsidR="00EF2965" w:rsidRPr="00952986" w:rsidRDefault="00EF2965" w:rsidP="00B72340">
            <w:pPr>
              <w:ind w:firstLine="319"/>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7.2. Постачальник зобов'язується:</w:t>
            </w:r>
          </w:p>
          <w:p w14:paraId="67EA3A9E" w14:textId="77777777" w:rsidR="00EF2965" w:rsidRPr="00952986" w:rsidRDefault="00EF2965" w:rsidP="00B72340">
            <w:pPr>
              <w:ind w:firstLine="319"/>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1FD7B6E9" w14:textId="3C706382" w:rsidR="00EF2965" w:rsidRPr="00952986" w:rsidRDefault="00EF2965" w:rsidP="00B72340">
            <w:pPr>
              <w:ind w:firstLine="319"/>
              <w:contextualSpacing/>
              <w:jc w:val="both"/>
              <w:rPr>
                <w:rFonts w:ascii="Times New Roman" w:hAnsi="Times New Roman" w:cs="Times New Roman"/>
                <w:b/>
                <w:color w:val="0070C0"/>
                <w:sz w:val="20"/>
                <w:szCs w:val="20"/>
                <w:lang w:val="uk-UA"/>
              </w:rPr>
            </w:pPr>
            <w:r w:rsidRPr="00952986">
              <w:rPr>
                <w:rFonts w:ascii="Times New Roman" w:eastAsia="Calibri" w:hAnsi="Times New Roman" w:cs="Times New Roman"/>
                <w:b/>
                <w:bCs/>
                <w:color w:val="0070C0"/>
                <w:sz w:val="20"/>
                <w:szCs w:val="20"/>
                <w:lang w:val="uk-UA"/>
              </w:rPr>
              <w:t xml:space="preserve">9) розглядати скаргу Споживача у порядку, встановленому ПРРЕЕ, та Положенням про центр захисту споживачів </w:t>
            </w:r>
            <w:r w:rsidRPr="00952986">
              <w:rPr>
                <w:rFonts w:ascii="Times New Roman" w:eastAsia="Calibri" w:hAnsi="Times New Roman" w:cs="Times New Roman"/>
                <w:b/>
                <w:bCs/>
                <w:color w:val="0070C0"/>
                <w:sz w:val="20"/>
                <w:szCs w:val="20"/>
                <w:lang w:val="uk-UA"/>
              </w:rPr>
              <w:lastRenderedPageBreak/>
              <w:t>електричної енергії, що є додатком</w:t>
            </w:r>
            <w:bookmarkStart w:id="107" w:name="_Hlk172715398"/>
            <w:r w:rsidRPr="00952986">
              <w:rPr>
                <w:rFonts w:ascii="Times New Roman" w:eastAsia="Calibri" w:hAnsi="Times New Roman" w:cs="Times New Roman"/>
                <w:b/>
                <w:bCs/>
                <w:color w:val="0070C0"/>
                <w:sz w:val="20"/>
                <w:szCs w:val="20"/>
                <w:lang w:val="uk-UA"/>
              </w:rPr>
              <w:t> </w:t>
            </w:r>
            <w:bookmarkEnd w:id="107"/>
            <w:r w:rsidRPr="00952986">
              <w:rPr>
                <w:rFonts w:ascii="Times New Roman" w:eastAsia="Calibri" w:hAnsi="Times New Roman" w:cs="Times New Roman"/>
                <w:b/>
                <w:bCs/>
                <w:color w:val="0070C0"/>
                <w:sz w:val="20"/>
                <w:szCs w:val="20"/>
                <w:lang w:val="uk-UA"/>
              </w:rPr>
              <w:t>19 до ПРРЕЕ</w:t>
            </w:r>
            <w:r w:rsidRPr="00952986">
              <w:rPr>
                <w:rFonts w:ascii="Times New Roman" w:hAnsi="Times New Roman" w:cs="Times New Roman"/>
                <w:b/>
                <w:color w:val="0070C0"/>
                <w:sz w:val="20"/>
                <w:szCs w:val="20"/>
                <w:lang w:val="uk-UA"/>
              </w:rPr>
              <w:t>;</w:t>
            </w:r>
          </w:p>
          <w:p w14:paraId="1CACB379" w14:textId="77777777" w:rsidR="00EF2965" w:rsidRPr="00952986" w:rsidRDefault="00EF2965" w:rsidP="00EF2965">
            <w:pPr>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4931AD49" w14:textId="77777777" w:rsidR="00EF2965" w:rsidRPr="00952986" w:rsidRDefault="00EF2965" w:rsidP="00EF2965">
            <w:pPr>
              <w:contextualSpacing/>
              <w:jc w:val="both"/>
              <w:rPr>
                <w:rFonts w:ascii="Times New Roman" w:hAnsi="Times New Roman" w:cs="Times New Roman"/>
                <w:sz w:val="20"/>
                <w:szCs w:val="20"/>
                <w:lang w:val="uk-UA"/>
              </w:rPr>
            </w:pPr>
          </w:p>
        </w:tc>
        <w:tc>
          <w:tcPr>
            <w:tcW w:w="4128" w:type="dxa"/>
            <w:gridSpan w:val="3"/>
          </w:tcPr>
          <w:p w14:paraId="749BC920" w14:textId="77777777" w:rsidR="00EF2965" w:rsidRPr="00952986" w:rsidRDefault="00EF2965" w:rsidP="00EF2965">
            <w:pPr>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Громадська спілка «Асоціація сонячної енергетики України»</w:t>
            </w:r>
          </w:p>
          <w:p w14:paraId="7C2845DE" w14:textId="77777777" w:rsidR="00EF2965" w:rsidRPr="00952986" w:rsidRDefault="00EF2965" w:rsidP="00EF2965">
            <w:pPr>
              <w:widowControl w:val="0"/>
              <w:autoSpaceDE w:val="0"/>
              <w:autoSpaceDN w:val="0"/>
              <w:ind w:left="99"/>
              <w:rPr>
                <w:rFonts w:ascii="Times New Roman" w:eastAsia="Times New Roman" w:hAnsi="Times New Roman" w:cs="Times New Roman"/>
                <w:sz w:val="20"/>
                <w:szCs w:val="20"/>
                <w:lang w:val="uk-UA"/>
              </w:rPr>
            </w:pPr>
          </w:p>
          <w:p w14:paraId="27EBEDAA" w14:textId="3AB2E5D7" w:rsidR="00EF2965" w:rsidRPr="00952986" w:rsidRDefault="00EF2965" w:rsidP="00B72340">
            <w:pPr>
              <w:widowControl w:val="0"/>
              <w:autoSpaceDE w:val="0"/>
              <w:autoSpaceDN w:val="0"/>
              <w:ind w:firstLine="284"/>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7.2.</w:t>
            </w:r>
            <w:r w:rsidRPr="00952986">
              <w:rPr>
                <w:rFonts w:ascii="Times New Roman" w:eastAsia="Times New Roman" w:hAnsi="Times New Roman" w:cs="Times New Roman"/>
                <w:spacing w:val="-3"/>
                <w:sz w:val="20"/>
                <w:szCs w:val="20"/>
                <w:lang w:val="uk-UA"/>
              </w:rPr>
              <w:t xml:space="preserve"> </w:t>
            </w:r>
            <w:r w:rsidRPr="00952986">
              <w:rPr>
                <w:rFonts w:ascii="Times New Roman" w:eastAsia="Times New Roman" w:hAnsi="Times New Roman" w:cs="Times New Roman"/>
                <w:sz w:val="20"/>
                <w:szCs w:val="20"/>
                <w:lang w:val="uk-UA"/>
              </w:rPr>
              <w:t>Постачальник</w:t>
            </w:r>
            <w:r w:rsidRPr="00952986">
              <w:rPr>
                <w:rFonts w:ascii="Times New Roman" w:eastAsia="Times New Roman" w:hAnsi="Times New Roman" w:cs="Times New Roman"/>
                <w:spacing w:val="-3"/>
                <w:sz w:val="20"/>
                <w:szCs w:val="20"/>
                <w:lang w:val="uk-UA"/>
              </w:rPr>
              <w:t xml:space="preserve"> </w:t>
            </w:r>
            <w:r w:rsidRPr="00952986">
              <w:rPr>
                <w:rFonts w:ascii="Times New Roman" w:eastAsia="Times New Roman" w:hAnsi="Times New Roman" w:cs="Times New Roman"/>
                <w:sz w:val="20"/>
                <w:szCs w:val="20"/>
                <w:lang w:val="uk-UA"/>
              </w:rPr>
              <w:t>зобов'язується:</w:t>
            </w:r>
          </w:p>
          <w:p w14:paraId="21095871" w14:textId="77777777" w:rsidR="00EF2965" w:rsidRPr="00952986" w:rsidRDefault="00EF2965" w:rsidP="00B72340">
            <w:pPr>
              <w:widowControl w:val="0"/>
              <w:autoSpaceDE w:val="0"/>
              <w:autoSpaceDN w:val="0"/>
              <w:ind w:firstLine="284"/>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7E92BE0A" w14:textId="77777777" w:rsidR="00EF2965" w:rsidRPr="00952986" w:rsidRDefault="00EF2965" w:rsidP="00B72340">
            <w:pPr>
              <w:shd w:val="clear" w:color="auto" w:fill="FFFFFF"/>
              <w:ind w:firstLine="284"/>
              <w:jc w:val="both"/>
              <w:rPr>
                <w:rFonts w:ascii="Times New Roman" w:eastAsia="Times New Roman" w:hAnsi="Times New Roman" w:cs="Times New Roman"/>
                <w:b/>
                <w:sz w:val="20"/>
                <w:szCs w:val="20"/>
                <w:lang w:val="uk-UA"/>
              </w:rPr>
            </w:pPr>
            <w:r w:rsidRPr="00952986">
              <w:rPr>
                <w:rFonts w:ascii="Times New Roman" w:eastAsia="Times New Roman" w:hAnsi="Times New Roman" w:cs="Times New Roman"/>
                <w:b/>
                <w:color w:val="006FBF"/>
                <w:sz w:val="20"/>
                <w:szCs w:val="20"/>
                <w:lang w:val="uk-UA"/>
              </w:rPr>
              <w:t>9)</w:t>
            </w:r>
            <w:r w:rsidRPr="00952986">
              <w:rPr>
                <w:rFonts w:ascii="Times New Roman" w:eastAsia="Times New Roman" w:hAnsi="Times New Roman" w:cs="Times New Roman"/>
                <w:b/>
                <w:color w:val="006FBF"/>
                <w:spacing w:val="6"/>
                <w:sz w:val="20"/>
                <w:szCs w:val="20"/>
                <w:lang w:val="uk-UA"/>
              </w:rPr>
              <w:t xml:space="preserve"> </w:t>
            </w:r>
            <w:r w:rsidRPr="00952986">
              <w:rPr>
                <w:rFonts w:ascii="Times New Roman" w:eastAsia="Times New Roman" w:hAnsi="Times New Roman" w:cs="Times New Roman"/>
                <w:b/>
                <w:color w:val="006FBF"/>
                <w:sz w:val="20"/>
                <w:szCs w:val="20"/>
                <w:lang w:val="uk-UA"/>
              </w:rPr>
              <w:t>розглядати</w:t>
            </w:r>
            <w:r w:rsidRPr="00952986">
              <w:rPr>
                <w:rFonts w:ascii="Times New Roman" w:eastAsia="Times New Roman" w:hAnsi="Times New Roman" w:cs="Times New Roman"/>
                <w:b/>
                <w:color w:val="006FBF"/>
                <w:spacing w:val="6"/>
                <w:sz w:val="20"/>
                <w:szCs w:val="20"/>
                <w:lang w:val="uk-UA"/>
              </w:rPr>
              <w:t xml:space="preserve"> </w:t>
            </w:r>
            <w:r w:rsidRPr="00952986">
              <w:rPr>
                <w:rFonts w:ascii="Times New Roman" w:eastAsia="Times New Roman" w:hAnsi="Times New Roman" w:cs="Times New Roman"/>
                <w:b/>
                <w:color w:val="7030A0"/>
                <w:sz w:val="20"/>
                <w:szCs w:val="20"/>
                <w:lang w:val="uk-UA"/>
              </w:rPr>
              <w:t>заяви/скарги/претензії</w:t>
            </w:r>
            <w:r w:rsidRPr="00952986">
              <w:rPr>
                <w:rFonts w:ascii="Times New Roman" w:eastAsia="Times New Roman" w:hAnsi="Times New Roman" w:cs="Times New Roman"/>
                <w:b/>
                <w:color w:val="7030A0"/>
                <w:spacing w:val="6"/>
                <w:sz w:val="20"/>
                <w:szCs w:val="20"/>
                <w:lang w:val="uk-UA"/>
              </w:rPr>
              <w:t xml:space="preserve"> </w:t>
            </w:r>
            <w:r w:rsidRPr="00952986">
              <w:rPr>
                <w:rFonts w:ascii="Times New Roman" w:eastAsia="Times New Roman" w:hAnsi="Times New Roman" w:cs="Times New Roman"/>
                <w:b/>
                <w:strike/>
                <w:color w:val="7030A0"/>
                <w:sz w:val="20"/>
                <w:szCs w:val="20"/>
                <w:lang w:val="uk-UA"/>
              </w:rPr>
              <w:t>скаргу</w:t>
            </w:r>
            <w:r w:rsidRPr="00952986">
              <w:rPr>
                <w:rFonts w:ascii="Times New Roman" w:eastAsia="Times New Roman" w:hAnsi="Times New Roman" w:cs="Times New Roman"/>
                <w:b/>
                <w:color w:val="7030A0"/>
                <w:spacing w:val="6"/>
                <w:sz w:val="20"/>
                <w:szCs w:val="20"/>
                <w:lang w:val="uk-UA"/>
              </w:rPr>
              <w:t xml:space="preserve"> </w:t>
            </w:r>
            <w:r w:rsidRPr="00952986">
              <w:rPr>
                <w:rFonts w:ascii="Times New Roman" w:eastAsia="Times New Roman" w:hAnsi="Times New Roman" w:cs="Times New Roman"/>
                <w:b/>
                <w:color w:val="006FBF"/>
                <w:sz w:val="20"/>
                <w:szCs w:val="20"/>
                <w:lang w:val="uk-UA"/>
              </w:rPr>
              <w:t>Споживача</w:t>
            </w:r>
            <w:r w:rsidRPr="00952986">
              <w:rPr>
                <w:rFonts w:ascii="Times New Roman" w:eastAsia="Times New Roman" w:hAnsi="Times New Roman" w:cs="Times New Roman"/>
                <w:b/>
                <w:color w:val="006FBF"/>
                <w:spacing w:val="51"/>
                <w:sz w:val="20"/>
                <w:szCs w:val="20"/>
                <w:lang w:val="uk-UA"/>
              </w:rPr>
              <w:t xml:space="preserve"> </w:t>
            </w:r>
            <w:r w:rsidRPr="00952986">
              <w:rPr>
                <w:rFonts w:ascii="Times New Roman" w:eastAsia="Times New Roman" w:hAnsi="Times New Roman" w:cs="Times New Roman"/>
                <w:b/>
                <w:color w:val="006FBF"/>
                <w:sz w:val="20"/>
                <w:szCs w:val="20"/>
                <w:lang w:val="uk-UA"/>
              </w:rPr>
              <w:t>у</w:t>
            </w:r>
            <w:r w:rsidRPr="00952986">
              <w:rPr>
                <w:rFonts w:ascii="Times New Roman" w:eastAsia="Times New Roman" w:hAnsi="Times New Roman" w:cs="Times New Roman"/>
                <w:b/>
                <w:color w:val="006FBF"/>
                <w:spacing w:val="51"/>
                <w:sz w:val="20"/>
                <w:szCs w:val="20"/>
                <w:lang w:val="uk-UA"/>
              </w:rPr>
              <w:t xml:space="preserve"> </w:t>
            </w:r>
            <w:r w:rsidRPr="00952986">
              <w:rPr>
                <w:rFonts w:ascii="Times New Roman" w:eastAsia="Times New Roman" w:hAnsi="Times New Roman" w:cs="Times New Roman"/>
                <w:b/>
                <w:color w:val="006FBF"/>
                <w:sz w:val="20"/>
                <w:szCs w:val="20"/>
                <w:lang w:val="uk-UA"/>
              </w:rPr>
              <w:t>порядку,</w:t>
            </w:r>
            <w:r w:rsidRPr="00952986">
              <w:rPr>
                <w:rFonts w:ascii="Times New Roman" w:eastAsia="Times New Roman" w:hAnsi="Times New Roman" w:cs="Times New Roman"/>
                <w:b/>
                <w:color w:val="006FBF"/>
                <w:spacing w:val="52"/>
                <w:sz w:val="20"/>
                <w:szCs w:val="20"/>
                <w:lang w:val="uk-UA"/>
              </w:rPr>
              <w:t xml:space="preserve"> </w:t>
            </w:r>
            <w:r w:rsidRPr="00952986">
              <w:rPr>
                <w:rFonts w:ascii="Times New Roman" w:eastAsia="Times New Roman" w:hAnsi="Times New Roman" w:cs="Times New Roman"/>
                <w:b/>
                <w:color w:val="006FBF"/>
                <w:sz w:val="20"/>
                <w:szCs w:val="20"/>
                <w:lang w:val="uk-UA"/>
              </w:rPr>
              <w:t>встановленому</w:t>
            </w:r>
            <w:r w:rsidRPr="00952986">
              <w:rPr>
                <w:rFonts w:ascii="Times New Roman" w:eastAsia="Times New Roman" w:hAnsi="Times New Roman" w:cs="Times New Roman"/>
                <w:b/>
                <w:color w:val="006FBF"/>
                <w:spacing w:val="51"/>
                <w:sz w:val="20"/>
                <w:szCs w:val="20"/>
                <w:lang w:val="uk-UA"/>
              </w:rPr>
              <w:t xml:space="preserve"> </w:t>
            </w:r>
            <w:r w:rsidRPr="00952986">
              <w:rPr>
                <w:rFonts w:ascii="Times New Roman" w:eastAsia="Times New Roman" w:hAnsi="Times New Roman" w:cs="Times New Roman"/>
                <w:b/>
                <w:color w:val="006FBF"/>
                <w:sz w:val="20"/>
                <w:szCs w:val="20"/>
                <w:lang w:val="uk-UA"/>
              </w:rPr>
              <w:t>ПРРЕЕ,</w:t>
            </w:r>
            <w:r w:rsidRPr="00952986">
              <w:rPr>
                <w:rFonts w:ascii="Times New Roman" w:eastAsia="Times New Roman" w:hAnsi="Times New Roman" w:cs="Times New Roman"/>
                <w:b/>
                <w:color w:val="006FBF"/>
                <w:spacing w:val="52"/>
                <w:sz w:val="20"/>
                <w:szCs w:val="20"/>
                <w:lang w:val="uk-UA"/>
              </w:rPr>
              <w:t xml:space="preserve"> </w:t>
            </w:r>
            <w:r w:rsidRPr="00952986">
              <w:rPr>
                <w:rFonts w:ascii="Times New Roman" w:eastAsia="Times New Roman" w:hAnsi="Times New Roman" w:cs="Times New Roman"/>
                <w:b/>
                <w:color w:val="006FBF"/>
                <w:sz w:val="20"/>
                <w:szCs w:val="20"/>
                <w:lang w:val="uk-UA"/>
              </w:rPr>
              <w:t>та</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Положенням</w:t>
            </w:r>
            <w:r w:rsidRPr="00952986">
              <w:rPr>
                <w:rFonts w:ascii="Times New Roman" w:eastAsia="Times New Roman" w:hAnsi="Times New Roman" w:cs="Times New Roman"/>
                <w:b/>
                <w:color w:val="006FBF"/>
                <w:spacing w:val="-3"/>
                <w:sz w:val="20"/>
                <w:szCs w:val="20"/>
                <w:lang w:val="uk-UA"/>
              </w:rPr>
              <w:t xml:space="preserve"> </w:t>
            </w:r>
            <w:r w:rsidRPr="00952986">
              <w:rPr>
                <w:rFonts w:ascii="Times New Roman" w:eastAsia="Times New Roman" w:hAnsi="Times New Roman" w:cs="Times New Roman"/>
                <w:b/>
                <w:color w:val="006FBF"/>
                <w:sz w:val="20"/>
                <w:szCs w:val="20"/>
                <w:lang w:val="uk-UA"/>
              </w:rPr>
              <w:lastRenderedPageBreak/>
              <w:t>про</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центр</w:t>
            </w:r>
            <w:r w:rsidRPr="00952986">
              <w:rPr>
                <w:rFonts w:ascii="Times New Roman" w:eastAsia="Times New Roman" w:hAnsi="Times New Roman" w:cs="Times New Roman"/>
                <w:b/>
                <w:color w:val="006FBF"/>
                <w:spacing w:val="-3"/>
                <w:sz w:val="20"/>
                <w:szCs w:val="20"/>
                <w:lang w:val="uk-UA"/>
              </w:rPr>
              <w:t xml:space="preserve"> </w:t>
            </w:r>
            <w:r w:rsidRPr="00952986">
              <w:rPr>
                <w:rFonts w:ascii="Times New Roman" w:eastAsia="Times New Roman" w:hAnsi="Times New Roman" w:cs="Times New Roman"/>
                <w:b/>
                <w:color w:val="006FBF"/>
                <w:sz w:val="20"/>
                <w:szCs w:val="20"/>
                <w:lang w:val="uk-UA"/>
              </w:rPr>
              <w:t>захисту</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споживачів</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електричної</w:t>
            </w:r>
            <w:r w:rsidRPr="00952986">
              <w:rPr>
                <w:rFonts w:ascii="Times New Roman" w:eastAsia="Times New Roman" w:hAnsi="Times New Roman" w:cs="Times New Roman"/>
                <w:b/>
                <w:color w:val="006FBF"/>
                <w:spacing w:val="-3"/>
                <w:sz w:val="20"/>
                <w:szCs w:val="20"/>
                <w:lang w:val="uk-UA"/>
              </w:rPr>
              <w:t xml:space="preserve"> </w:t>
            </w:r>
            <w:r w:rsidRPr="00952986">
              <w:rPr>
                <w:rFonts w:ascii="Times New Roman" w:eastAsia="Times New Roman" w:hAnsi="Times New Roman" w:cs="Times New Roman"/>
                <w:b/>
                <w:color w:val="006FBF"/>
                <w:sz w:val="20"/>
                <w:szCs w:val="20"/>
                <w:lang w:val="uk-UA"/>
              </w:rPr>
              <w:t>енергії,</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що</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є</w:t>
            </w:r>
            <w:r w:rsidRPr="00952986">
              <w:rPr>
                <w:rFonts w:ascii="Times New Roman" w:eastAsia="Times New Roman" w:hAnsi="Times New Roman" w:cs="Times New Roman"/>
                <w:b/>
                <w:color w:val="006FBF"/>
                <w:spacing w:val="-3"/>
                <w:sz w:val="20"/>
                <w:szCs w:val="20"/>
                <w:lang w:val="uk-UA"/>
              </w:rPr>
              <w:t xml:space="preserve"> </w:t>
            </w:r>
            <w:r w:rsidRPr="00952986">
              <w:rPr>
                <w:rFonts w:ascii="Times New Roman" w:eastAsia="Times New Roman" w:hAnsi="Times New Roman" w:cs="Times New Roman"/>
                <w:b/>
                <w:color w:val="006FBF"/>
                <w:sz w:val="20"/>
                <w:szCs w:val="20"/>
                <w:lang w:val="uk-UA"/>
              </w:rPr>
              <w:t>додатком</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19</w:t>
            </w:r>
            <w:r w:rsidRPr="00952986">
              <w:rPr>
                <w:rFonts w:ascii="Times New Roman" w:eastAsia="Times New Roman" w:hAnsi="Times New Roman" w:cs="Times New Roman"/>
                <w:b/>
                <w:color w:val="006FBF"/>
                <w:spacing w:val="-2"/>
                <w:sz w:val="20"/>
                <w:szCs w:val="20"/>
                <w:lang w:val="uk-UA"/>
              </w:rPr>
              <w:t xml:space="preserve"> </w:t>
            </w:r>
            <w:r w:rsidRPr="00952986">
              <w:rPr>
                <w:rFonts w:ascii="Times New Roman" w:eastAsia="Times New Roman" w:hAnsi="Times New Roman" w:cs="Times New Roman"/>
                <w:b/>
                <w:color w:val="006FBF"/>
                <w:sz w:val="20"/>
                <w:szCs w:val="20"/>
                <w:lang w:val="uk-UA"/>
              </w:rPr>
              <w:t>до</w:t>
            </w:r>
            <w:r w:rsidRPr="00952986">
              <w:rPr>
                <w:rFonts w:ascii="Times New Roman" w:eastAsia="Times New Roman" w:hAnsi="Times New Roman" w:cs="Times New Roman"/>
                <w:b/>
                <w:color w:val="006FBF"/>
                <w:spacing w:val="-3"/>
                <w:sz w:val="20"/>
                <w:szCs w:val="20"/>
                <w:lang w:val="uk-UA"/>
              </w:rPr>
              <w:t xml:space="preserve"> </w:t>
            </w:r>
            <w:r w:rsidRPr="00952986">
              <w:rPr>
                <w:rFonts w:ascii="Times New Roman" w:eastAsia="Times New Roman" w:hAnsi="Times New Roman" w:cs="Times New Roman"/>
                <w:b/>
                <w:color w:val="006FBF"/>
                <w:sz w:val="20"/>
                <w:szCs w:val="20"/>
                <w:lang w:val="uk-UA"/>
              </w:rPr>
              <w:t>ПРРЕЕ;</w:t>
            </w:r>
          </w:p>
          <w:p w14:paraId="3BE54F2E" w14:textId="77777777" w:rsidR="00EF2965" w:rsidRPr="00952986" w:rsidRDefault="00EF2965" w:rsidP="00EF2965">
            <w:pPr>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346921F9" w14:textId="0F1E9C0C" w:rsidR="00EF2965" w:rsidRPr="00952986" w:rsidRDefault="00EF2965" w:rsidP="00EF2965">
            <w:pPr>
              <w:contextualSpacing/>
              <w:jc w:val="both"/>
              <w:rPr>
                <w:rFonts w:ascii="Times New Roman" w:hAnsi="Times New Roman" w:cs="Times New Roman"/>
                <w:sz w:val="20"/>
                <w:szCs w:val="20"/>
                <w:lang w:val="uk-UA"/>
              </w:rPr>
            </w:pPr>
          </w:p>
        </w:tc>
        <w:tc>
          <w:tcPr>
            <w:tcW w:w="3942" w:type="dxa"/>
            <w:gridSpan w:val="3"/>
          </w:tcPr>
          <w:p w14:paraId="67537FAA" w14:textId="77777777" w:rsidR="00EF2965" w:rsidRPr="00952986" w:rsidRDefault="00EF2965" w:rsidP="00EF2965">
            <w:pPr>
              <w:contextualSpacing/>
              <w:jc w:val="both"/>
              <w:rPr>
                <w:rFonts w:ascii="Times New Roman" w:hAnsi="Times New Roman" w:cs="Times New Roman"/>
                <w:sz w:val="20"/>
                <w:szCs w:val="20"/>
                <w:lang w:val="uk-UA"/>
              </w:rPr>
            </w:pPr>
          </w:p>
        </w:tc>
        <w:tc>
          <w:tcPr>
            <w:tcW w:w="3179" w:type="dxa"/>
            <w:gridSpan w:val="2"/>
          </w:tcPr>
          <w:p w14:paraId="32EBFBAC" w14:textId="77777777" w:rsidR="00EF2965" w:rsidRPr="00952986" w:rsidRDefault="00EF2965" w:rsidP="00B72340">
            <w:pPr>
              <w:ind w:firstLine="228"/>
              <w:contextualSpacing/>
              <w:jc w:val="both"/>
              <w:rPr>
                <w:rFonts w:ascii="Times New Roman" w:hAnsi="Times New Roman" w:cs="Times New Roman"/>
                <w:sz w:val="20"/>
                <w:szCs w:val="20"/>
                <w:lang w:val="uk-UA"/>
              </w:rPr>
            </w:pPr>
          </w:p>
          <w:p w14:paraId="2B5621E3" w14:textId="77777777" w:rsidR="00EF2965" w:rsidRPr="00952986" w:rsidRDefault="00EF2965" w:rsidP="00B72340">
            <w:pPr>
              <w:ind w:firstLine="228"/>
              <w:contextualSpacing/>
              <w:jc w:val="both"/>
              <w:rPr>
                <w:rFonts w:ascii="Times New Roman" w:hAnsi="Times New Roman" w:cs="Times New Roman"/>
                <w:sz w:val="20"/>
                <w:szCs w:val="20"/>
                <w:lang w:val="uk-UA"/>
              </w:rPr>
            </w:pPr>
          </w:p>
          <w:p w14:paraId="286C773F" w14:textId="77777777" w:rsidR="00B72340" w:rsidRDefault="00B72340" w:rsidP="00B72340">
            <w:pPr>
              <w:ind w:firstLine="228"/>
              <w:jc w:val="both"/>
              <w:rPr>
                <w:rFonts w:ascii="Times New Roman" w:eastAsia="Calibri" w:hAnsi="Times New Roman" w:cs="Times New Roman"/>
                <w:b/>
                <w:bCs/>
                <w:color w:val="000000"/>
                <w:sz w:val="20"/>
                <w:szCs w:val="20"/>
                <w:lang w:val="uk-UA"/>
              </w:rPr>
            </w:pPr>
          </w:p>
          <w:p w14:paraId="2F3CA6A1" w14:textId="44D131B3" w:rsidR="00B72340" w:rsidRDefault="00B72340" w:rsidP="00B72340">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Pr>
                <w:rFonts w:ascii="Times New Roman" w:eastAsia="Calibri" w:hAnsi="Times New Roman" w:cs="Times New Roman"/>
                <w:b/>
                <w:bCs/>
                <w:color w:val="000000"/>
                <w:sz w:val="20"/>
                <w:szCs w:val="20"/>
                <w:lang w:val="uk-UA"/>
              </w:rPr>
              <w:t>овано в редакції:</w:t>
            </w:r>
          </w:p>
          <w:p w14:paraId="4A785BC7" w14:textId="59EB0A9F" w:rsidR="00EF2965" w:rsidRPr="00952986" w:rsidRDefault="00EF2965" w:rsidP="00B72340">
            <w:pPr>
              <w:ind w:firstLine="228"/>
              <w:contextualSpacing/>
              <w:jc w:val="both"/>
              <w:rPr>
                <w:rFonts w:ascii="Times New Roman" w:hAnsi="Times New Roman" w:cs="Times New Roman"/>
                <w:sz w:val="20"/>
                <w:szCs w:val="20"/>
                <w:lang w:val="uk-UA"/>
              </w:rPr>
            </w:pPr>
            <w:r w:rsidRPr="00952986">
              <w:rPr>
                <w:rFonts w:ascii="Times New Roman" w:eastAsia="Times New Roman" w:hAnsi="Times New Roman" w:cs="Times New Roman"/>
                <w:b/>
                <w:color w:val="006FBF"/>
                <w:sz w:val="20"/>
                <w:szCs w:val="20"/>
                <w:lang w:val="uk-UA"/>
              </w:rPr>
              <w:t>9)</w:t>
            </w:r>
            <w:r w:rsidR="00B72340">
              <w:rPr>
                <w:rFonts w:ascii="Times New Roman" w:eastAsia="Times New Roman" w:hAnsi="Times New Roman" w:cs="Times New Roman"/>
                <w:b/>
                <w:color w:val="006FBF"/>
                <w:spacing w:val="6"/>
                <w:sz w:val="20"/>
                <w:szCs w:val="20"/>
                <w:lang w:val="uk-UA"/>
              </w:rPr>
              <w:t xml:space="preserve"> </w:t>
            </w:r>
            <w:r w:rsidRPr="00952986">
              <w:rPr>
                <w:rFonts w:ascii="Times New Roman" w:eastAsia="Times New Roman" w:hAnsi="Times New Roman" w:cs="Times New Roman"/>
                <w:b/>
                <w:color w:val="006FBF"/>
                <w:sz w:val="20"/>
                <w:szCs w:val="20"/>
                <w:lang w:val="uk-UA"/>
              </w:rPr>
              <w:t>розглядати</w:t>
            </w:r>
            <w:r w:rsidRPr="00952986">
              <w:rPr>
                <w:rFonts w:ascii="Times New Roman" w:eastAsia="Times New Roman" w:hAnsi="Times New Roman" w:cs="Times New Roman"/>
                <w:b/>
                <w:color w:val="006FBF"/>
                <w:spacing w:val="6"/>
                <w:sz w:val="20"/>
                <w:szCs w:val="20"/>
                <w:lang w:val="uk-UA"/>
              </w:rPr>
              <w:t xml:space="preserve"> </w:t>
            </w:r>
            <w:r w:rsidRPr="00952986">
              <w:rPr>
                <w:rFonts w:ascii="Times New Roman" w:eastAsia="Times New Roman" w:hAnsi="Times New Roman" w:cs="Times New Roman"/>
                <w:b/>
                <w:color w:val="00B050"/>
                <w:sz w:val="20"/>
                <w:szCs w:val="20"/>
                <w:lang w:val="uk-UA"/>
              </w:rPr>
              <w:t>заяви/скарги/претензії</w:t>
            </w:r>
            <w:r w:rsidRPr="00952986">
              <w:rPr>
                <w:rFonts w:ascii="Times New Roman" w:eastAsia="Times New Roman" w:hAnsi="Times New Roman" w:cs="Times New Roman"/>
                <w:b/>
                <w:color w:val="00B050"/>
                <w:spacing w:val="6"/>
                <w:sz w:val="20"/>
                <w:szCs w:val="20"/>
                <w:lang w:val="uk-UA"/>
              </w:rPr>
              <w:t xml:space="preserve"> </w:t>
            </w:r>
            <w:r w:rsidRPr="00952986">
              <w:rPr>
                <w:rFonts w:ascii="Times New Roman" w:eastAsia="Times New Roman" w:hAnsi="Times New Roman" w:cs="Times New Roman"/>
                <w:b/>
                <w:color w:val="006FBF"/>
                <w:sz w:val="20"/>
                <w:szCs w:val="20"/>
                <w:lang w:val="uk-UA"/>
              </w:rPr>
              <w:lastRenderedPageBreak/>
              <w:t>Споживача</w:t>
            </w:r>
            <w:r w:rsidRPr="00952986">
              <w:rPr>
                <w:rFonts w:ascii="Times New Roman" w:eastAsia="Times New Roman" w:hAnsi="Times New Roman" w:cs="Times New Roman"/>
                <w:b/>
                <w:color w:val="006FBF"/>
                <w:spacing w:val="51"/>
                <w:sz w:val="20"/>
                <w:szCs w:val="20"/>
                <w:lang w:val="uk-UA"/>
              </w:rPr>
              <w:t xml:space="preserve"> </w:t>
            </w:r>
            <w:r w:rsidRPr="00952986">
              <w:rPr>
                <w:rFonts w:ascii="Times New Roman" w:eastAsia="Times New Roman" w:hAnsi="Times New Roman" w:cs="Times New Roman"/>
                <w:b/>
                <w:color w:val="00B050"/>
                <w:sz w:val="20"/>
                <w:szCs w:val="20"/>
                <w:lang w:val="uk-UA"/>
              </w:rPr>
              <w:t>у</w:t>
            </w:r>
            <w:r w:rsidRPr="00952986">
              <w:rPr>
                <w:rFonts w:ascii="Times New Roman" w:eastAsia="Times New Roman" w:hAnsi="Times New Roman" w:cs="Times New Roman"/>
                <w:b/>
                <w:color w:val="00B050"/>
                <w:spacing w:val="51"/>
                <w:sz w:val="20"/>
                <w:szCs w:val="20"/>
                <w:lang w:val="uk-UA"/>
              </w:rPr>
              <w:t xml:space="preserve"> </w:t>
            </w:r>
            <w:r w:rsidRPr="00952986">
              <w:rPr>
                <w:rFonts w:ascii="Times New Roman" w:eastAsia="Times New Roman" w:hAnsi="Times New Roman" w:cs="Times New Roman"/>
                <w:b/>
                <w:color w:val="00B050"/>
                <w:sz w:val="20"/>
                <w:szCs w:val="20"/>
                <w:lang w:val="uk-UA"/>
              </w:rPr>
              <w:t>порядку,</w:t>
            </w:r>
            <w:r w:rsidRPr="00952986">
              <w:rPr>
                <w:rFonts w:ascii="Times New Roman" w:eastAsia="Times New Roman" w:hAnsi="Times New Roman" w:cs="Times New Roman"/>
                <w:b/>
                <w:color w:val="00B050"/>
                <w:spacing w:val="52"/>
                <w:sz w:val="20"/>
                <w:szCs w:val="20"/>
                <w:lang w:val="uk-UA"/>
              </w:rPr>
              <w:t xml:space="preserve"> </w:t>
            </w:r>
            <w:r w:rsidRPr="00952986">
              <w:rPr>
                <w:rFonts w:ascii="Times New Roman" w:eastAsia="Times New Roman" w:hAnsi="Times New Roman" w:cs="Times New Roman"/>
                <w:b/>
                <w:color w:val="00B050"/>
                <w:sz w:val="20"/>
                <w:szCs w:val="20"/>
                <w:lang w:val="uk-UA"/>
              </w:rPr>
              <w:t>встановленому</w:t>
            </w:r>
            <w:r w:rsidRPr="00952986">
              <w:rPr>
                <w:rFonts w:ascii="Times New Roman" w:eastAsia="Times New Roman" w:hAnsi="Times New Roman" w:cs="Times New Roman"/>
                <w:b/>
                <w:color w:val="00B050"/>
                <w:spacing w:val="51"/>
                <w:sz w:val="20"/>
                <w:szCs w:val="20"/>
                <w:lang w:val="uk-UA"/>
              </w:rPr>
              <w:t xml:space="preserve"> </w:t>
            </w:r>
            <w:r w:rsidRPr="00952986">
              <w:rPr>
                <w:rFonts w:ascii="Times New Roman" w:eastAsia="Times New Roman" w:hAnsi="Times New Roman" w:cs="Times New Roman"/>
                <w:b/>
                <w:color w:val="00B050"/>
                <w:sz w:val="20"/>
                <w:szCs w:val="20"/>
                <w:lang w:val="uk-UA"/>
              </w:rPr>
              <w:t>ПРРЕЕ.</w:t>
            </w:r>
          </w:p>
        </w:tc>
      </w:tr>
      <w:tr w:rsidR="00EF2965" w:rsidRPr="001168B4" w14:paraId="30713F64" w14:textId="77777777" w:rsidTr="00EE493E">
        <w:trPr>
          <w:trHeight w:val="20"/>
        </w:trPr>
        <w:tc>
          <w:tcPr>
            <w:tcW w:w="4345" w:type="dxa"/>
            <w:gridSpan w:val="2"/>
            <w:tcBorders>
              <w:top w:val="nil"/>
            </w:tcBorders>
          </w:tcPr>
          <w:p w14:paraId="24959A98" w14:textId="77777777" w:rsidR="00EF2965" w:rsidRPr="00952986" w:rsidRDefault="00EF2965" w:rsidP="00EF2965">
            <w:pPr>
              <w:contextualSpacing/>
              <w:jc w:val="center"/>
              <w:rPr>
                <w:rFonts w:ascii="Times New Roman" w:hAnsi="Times New Roman" w:cs="Times New Roman"/>
                <w:b/>
                <w:bCs/>
                <w:color w:val="000000"/>
                <w:sz w:val="20"/>
                <w:szCs w:val="20"/>
                <w:lang w:val="uk-UA"/>
              </w:rPr>
            </w:pPr>
            <w:bookmarkStart w:id="108" w:name="_Hlk176964657"/>
          </w:p>
        </w:tc>
        <w:tc>
          <w:tcPr>
            <w:tcW w:w="4128" w:type="dxa"/>
            <w:gridSpan w:val="3"/>
          </w:tcPr>
          <w:p w14:paraId="28BD65B4" w14:textId="77777777" w:rsidR="00EF2965" w:rsidRPr="00952986" w:rsidRDefault="00EF2965" w:rsidP="00EF2965">
            <w:pPr>
              <w:tabs>
                <w:tab w:val="left" w:pos="5812"/>
              </w:tabs>
              <w:ind w:right="-1"/>
              <w:jc w:val="center"/>
              <w:rPr>
                <w:rFonts w:ascii="Times New Roman" w:eastAsia="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04F37E8A" w14:textId="77777777"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p>
          <w:p w14:paraId="0C4A26F0" w14:textId="77777777" w:rsidR="00EF2965" w:rsidRPr="00952986" w:rsidRDefault="00EF2965" w:rsidP="00B72340">
            <w:pPr>
              <w:tabs>
                <w:tab w:val="left" w:pos="5812"/>
              </w:tabs>
              <w:ind w:right="-1" w:firstLine="377"/>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7.2. Постачальник зобов'язується:</w:t>
            </w:r>
          </w:p>
          <w:p w14:paraId="13C47E83" w14:textId="77777777" w:rsidR="00EF2965" w:rsidRPr="00952986" w:rsidRDefault="00EF2965" w:rsidP="00B72340">
            <w:pPr>
              <w:tabs>
                <w:tab w:val="left" w:pos="5812"/>
              </w:tabs>
              <w:ind w:right="-1" w:firstLine="377"/>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3B16D2A9" w14:textId="2C283A87" w:rsidR="00EF2965" w:rsidRPr="00952986" w:rsidRDefault="00EF2965" w:rsidP="00B72340">
            <w:pPr>
              <w:ind w:firstLine="377"/>
              <w:contextualSpacing/>
              <w:jc w:val="both"/>
              <w:rPr>
                <w:rFonts w:ascii="Times New Roman" w:hAnsi="Times New Roman" w:cs="Times New Roman"/>
                <w:b/>
                <w:bCs/>
                <w:sz w:val="20"/>
                <w:szCs w:val="20"/>
                <w:lang w:val="uk-UA"/>
              </w:rPr>
            </w:pPr>
            <w:r w:rsidRPr="00952986">
              <w:rPr>
                <w:rFonts w:ascii="Times New Roman" w:eastAsia="Times New Roman" w:hAnsi="Times New Roman" w:cs="Times New Roman"/>
                <w:b/>
                <w:bCs/>
                <w:color w:val="0070C0"/>
                <w:sz w:val="20"/>
                <w:szCs w:val="20"/>
                <w:lang w:val="uk-UA"/>
              </w:rPr>
              <w:t xml:space="preserve">9) розглядати скаргу Споживача у порядку, встановленому ПРРЕЕ, та Положенням про центр захисту споживачів електричної енергії, що є додатком 19 до ПРРЕЕ </w:t>
            </w:r>
            <w:r w:rsidRPr="00952986">
              <w:rPr>
                <w:rFonts w:ascii="Times New Roman" w:eastAsia="Times New Roman" w:hAnsi="Times New Roman" w:cs="Times New Roman"/>
                <w:b/>
                <w:bCs/>
                <w:color w:val="7030A0"/>
                <w:sz w:val="20"/>
                <w:szCs w:val="20"/>
                <w:lang w:val="uk-UA"/>
              </w:rPr>
              <w:t>(у випадку обов`язкового створення</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центру захисту споживачів </w:t>
            </w:r>
            <w:proofErr w:type="spellStart"/>
            <w:r w:rsidRPr="00952986">
              <w:rPr>
                <w:rFonts w:ascii="Times New Roman" w:eastAsia="Times New Roman" w:hAnsi="Times New Roman" w:cs="Times New Roman"/>
                <w:b/>
                <w:bCs/>
                <w:color w:val="7030A0"/>
                <w:sz w:val="20"/>
                <w:szCs w:val="20"/>
                <w:lang w:val="uk-UA"/>
              </w:rPr>
              <w:t>електропостачальником</w:t>
            </w:r>
            <w:proofErr w:type="spellEnd"/>
            <w:r w:rsidRPr="00952986">
              <w:rPr>
                <w:rFonts w:ascii="Times New Roman" w:eastAsia="Times New Roman" w:hAnsi="Times New Roman" w:cs="Times New Roman"/>
                <w:b/>
                <w:bCs/>
                <w:color w:val="7030A0"/>
                <w:sz w:val="20"/>
                <w:szCs w:val="20"/>
                <w:lang w:val="uk-UA"/>
              </w:rPr>
              <w:t>)</w:t>
            </w:r>
            <w:r w:rsidRPr="00952986">
              <w:rPr>
                <w:rFonts w:ascii="Times New Roman" w:eastAsia="Times New Roman" w:hAnsi="Times New Roman" w:cs="Times New Roman"/>
                <w:color w:val="7030A0"/>
                <w:sz w:val="20"/>
                <w:szCs w:val="20"/>
                <w:lang w:val="uk-UA"/>
              </w:rPr>
              <w:t>;</w:t>
            </w:r>
          </w:p>
          <w:p w14:paraId="1A588007" w14:textId="77777777" w:rsidR="00EF2965" w:rsidRPr="00952986" w:rsidRDefault="00EF2965" w:rsidP="00EF2965">
            <w:pPr>
              <w:contextualSpacing/>
              <w:jc w:val="center"/>
              <w:rPr>
                <w:rFonts w:ascii="Times New Roman" w:hAnsi="Times New Roman" w:cs="Times New Roman"/>
                <w:b/>
                <w:bCs/>
                <w:sz w:val="20"/>
                <w:szCs w:val="20"/>
                <w:lang w:val="uk-UA"/>
              </w:rPr>
            </w:pPr>
          </w:p>
        </w:tc>
        <w:tc>
          <w:tcPr>
            <w:tcW w:w="3942" w:type="dxa"/>
            <w:gridSpan w:val="3"/>
          </w:tcPr>
          <w:p w14:paraId="0B3EAFB7" w14:textId="77777777" w:rsidR="00EF2965" w:rsidRPr="00952986" w:rsidRDefault="00EF2965" w:rsidP="00EF2965">
            <w:pPr>
              <w:contextualSpacing/>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7EE7BA4C" w14:textId="77777777" w:rsidR="00EF2965" w:rsidRPr="00952986" w:rsidRDefault="00EF2965" w:rsidP="00EF2965">
            <w:pPr>
              <w:contextualSpacing/>
              <w:jc w:val="both"/>
              <w:rPr>
                <w:rFonts w:ascii="Times New Roman" w:hAnsi="Times New Roman" w:cs="Times New Roman"/>
                <w:sz w:val="20"/>
                <w:szCs w:val="20"/>
                <w:lang w:val="uk-UA"/>
              </w:rPr>
            </w:pPr>
          </w:p>
          <w:p w14:paraId="503458F8" w14:textId="1AE2E601" w:rsidR="00EF2965" w:rsidRPr="00952986" w:rsidRDefault="00EF2965" w:rsidP="00EF2965">
            <w:pPr>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Дія Положення розповсюджується виключно на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 xml:space="preserve">, який </w:t>
            </w:r>
            <w:r w:rsidRPr="00952986">
              <w:rPr>
                <w:rFonts w:ascii="Times New Roman" w:hAnsi="Times New Roman" w:cs="Times New Roman"/>
                <w:b/>
                <w:bCs/>
                <w:sz w:val="20"/>
                <w:szCs w:val="20"/>
                <w:lang w:val="uk-UA"/>
              </w:rPr>
              <w:t>обслуговує більше 100000 споживачів</w:t>
            </w:r>
            <w:r w:rsidRPr="00952986">
              <w:rPr>
                <w:rFonts w:ascii="Times New Roman" w:hAnsi="Times New Roman" w:cs="Times New Roman"/>
                <w:sz w:val="20"/>
                <w:szCs w:val="20"/>
                <w:lang w:val="uk-UA"/>
              </w:rPr>
              <w:t>.</w:t>
            </w:r>
          </w:p>
        </w:tc>
        <w:tc>
          <w:tcPr>
            <w:tcW w:w="3179" w:type="dxa"/>
            <w:gridSpan w:val="2"/>
          </w:tcPr>
          <w:p w14:paraId="6FADCACA" w14:textId="77777777" w:rsidR="00B72340" w:rsidRDefault="00B72340" w:rsidP="00EF2965">
            <w:pPr>
              <w:contextualSpacing/>
              <w:jc w:val="both"/>
              <w:rPr>
                <w:rFonts w:ascii="Times New Roman" w:eastAsia="Calibri" w:hAnsi="Times New Roman" w:cs="Times New Roman"/>
                <w:b/>
                <w:bCs/>
                <w:color w:val="000000"/>
                <w:sz w:val="20"/>
                <w:szCs w:val="20"/>
                <w:lang w:val="uk-UA"/>
              </w:rPr>
            </w:pPr>
          </w:p>
          <w:p w14:paraId="189543EA" w14:textId="77777777" w:rsidR="00B72340" w:rsidRDefault="00B72340" w:rsidP="00EF2965">
            <w:pPr>
              <w:contextualSpacing/>
              <w:jc w:val="both"/>
              <w:rPr>
                <w:rFonts w:ascii="Times New Roman" w:eastAsia="Calibri" w:hAnsi="Times New Roman" w:cs="Times New Roman"/>
                <w:b/>
                <w:bCs/>
                <w:color w:val="000000"/>
                <w:sz w:val="20"/>
                <w:szCs w:val="20"/>
                <w:lang w:val="uk-UA"/>
              </w:rPr>
            </w:pPr>
          </w:p>
          <w:p w14:paraId="567B9931" w14:textId="1848E1BD" w:rsidR="001168B4" w:rsidRDefault="001168B4" w:rsidP="001168B4">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Pr>
                <w:rFonts w:ascii="Times New Roman" w:eastAsia="Calibri" w:hAnsi="Times New Roman" w:cs="Times New Roman"/>
                <w:b/>
                <w:bCs/>
                <w:color w:val="000000"/>
                <w:sz w:val="20"/>
                <w:szCs w:val="20"/>
                <w:lang w:val="uk-UA"/>
              </w:rPr>
              <w:t>овано в редакції вище</w:t>
            </w:r>
          </w:p>
          <w:p w14:paraId="0346066D" w14:textId="0C132B95" w:rsidR="00EF2965" w:rsidRPr="00952986" w:rsidRDefault="00EF2965" w:rsidP="00EF2965">
            <w:pPr>
              <w:contextualSpacing/>
              <w:jc w:val="both"/>
              <w:rPr>
                <w:rFonts w:ascii="Times New Roman" w:hAnsi="Times New Roman" w:cs="Times New Roman"/>
                <w:sz w:val="20"/>
                <w:szCs w:val="20"/>
                <w:lang w:val="uk-UA"/>
              </w:rPr>
            </w:pPr>
          </w:p>
        </w:tc>
      </w:tr>
      <w:bookmarkEnd w:id="108"/>
      <w:tr w:rsidR="00EF2965" w:rsidRPr="0051289A" w14:paraId="2298237B" w14:textId="44EF40C3" w:rsidTr="00F009E4">
        <w:trPr>
          <w:trHeight w:val="20"/>
        </w:trPr>
        <w:tc>
          <w:tcPr>
            <w:tcW w:w="4345" w:type="dxa"/>
            <w:gridSpan w:val="2"/>
          </w:tcPr>
          <w:p w14:paraId="18B119D0" w14:textId="77777777" w:rsidR="00EF2965" w:rsidRPr="00952986" w:rsidRDefault="00EF2965" w:rsidP="00EF2965">
            <w:pPr>
              <w:contextualSpacing/>
              <w:jc w:val="center"/>
              <w:rPr>
                <w:rFonts w:ascii="Times New Roman" w:hAnsi="Times New Roman" w:cs="Times New Roman"/>
                <w:b/>
                <w:bCs/>
                <w:color w:val="000000"/>
                <w:sz w:val="20"/>
                <w:szCs w:val="20"/>
                <w:lang w:val="uk-UA"/>
              </w:rPr>
            </w:pPr>
          </w:p>
          <w:p w14:paraId="7C1293F3" w14:textId="77777777" w:rsidR="00EF2965" w:rsidRPr="00952986" w:rsidRDefault="00EF2965" w:rsidP="00EF2965">
            <w:pPr>
              <w:contextualSpacing/>
              <w:jc w:val="center"/>
              <w:rPr>
                <w:rFonts w:ascii="Times New Roman" w:hAnsi="Times New Roman" w:cs="Times New Roman"/>
                <w:b/>
                <w:bCs/>
                <w:color w:val="000000"/>
                <w:sz w:val="20"/>
                <w:szCs w:val="20"/>
                <w:lang w:val="uk-UA"/>
              </w:rPr>
            </w:pPr>
          </w:p>
          <w:p w14:paraId="6A1BCD74" w14:textId="7EAE341F" w:rsidR="00EF2965" w:rsidRPr="00952986" w:rsidRDefault="00EF2965" w:rsidP="00EF2965">
            <w:pPr>
              <w:contextualSpacing/>
              <w:jc w:val="center"/>
              <w:rPr>
                <w:rFonts w:ascii="Times New Roman" w:hAnsi="Times New Roman" w:cs="Times New Roman"/>
                <w:color w:val="000000"/>
                <w:sz w:val="20"/>
                <w:szCs w:val="20"/>
                <w:lang w:val="uk-UA"/>
              </w:rPr>
            </w:pPr>
            <w:r w:rsidRPr="00952986">
              <w:rPr>
                <w:rFonts w:ascii="Times New Roman" w:hAnsi="Times New Roman" w:cs="Times New Roman"/>
                <w:b/>
                <w:bCs/>
                <w:color w:val="000000"/>
                <w:sz w:val="20"/>
                <w:szCs w:val="20"/>
                <w:lang w:val="uk-UA"/>
              </w:rPr>
              <w:t>11.</w:t>
            </w:r>
            <w:r w:rsidRPr="00952986">
              <w:rPr>
                <w:rFonts w:ascii="Times New Roman" w:hAnsi="Times New Roman" w:cs="Times New Roman"/>
                <w:color w:val="000000"/>
                <w:sz w:val="20"/>
                <w:szCs w:val="20"/>
                <w:lang w:val="uk-UA"/>
              </w:rPr>
              <w:t xml:space="preserve"> </w:t>
            </w:r>
            <w:r w:rsidRPr="00952986">
              <w:rPr>
                <w:rFonts w:ascii="Times New Roman" w:hAnsi="Times New Roman" w:cs="Times New Roman"/>
                <w:b/>
                <w:bCs/>
                <w:color w:val="000000"/>
                <w:sz w:val="20"/>
                <w:szCs w:val="20"/>
                <w:lang w:val="uk-UA"/>
              </w:rPr>
              <w:t>Порядок розв'язання спорів</w:t>
            </w:r>
          </w:p>
          <w:p w14:paraId="6DA867C8" w14:textId="77777777" w:rsidR="00EF2965" w:rsidRPr="00952986" w:rsidRDefault="00EF2965" w:rsidP="00EF2965">
            <w:pPr>
              <w:pStyle w:val="a5"/>
              <w:shd w:val="clear" w:color="auto" w:fill="FFFFFF"/>
              <w:ind w:left="0" w:firstLine="314"/>
              <w:jc w:val="both"/>
              <w:rPr>
                <w:rFonts w:eastAsia="Calibri"/>
                <w:b/>
                <w:bCs/>
                <w:color w:val="0070C0"/>
                <w:sz w:val="20"/>
                <w:szCs w:val="20"/>
                <w:lang w:val="uk-UA" w:eastAsia="en-US"/>
              </w:rPr>
            </w:pPr>
          </w:p>
          <w:p w14:paraId="41322FD1" w14:textId="227495ED" w:rsidR="00EF2965" w:rsidRPr="00952986" w:rsidRDefault="00EF2965" w:rsidP="00EF2965">
            <w:pPr>
              <w:pStyle w:val="a5"/>
              <w:shd w:val="clear" w:color="auto" w:fill="FFFFFF"/>
              <w:ind w:left="0" w:firstLine="314"/>
              <w:jc w:val="both"/>
              <w:rPr>
                <w:rFonts w:eastAsia="Calibri"/>
                <w:b/>
                <w:bCs/>
                <w:color w:val="0070C0"/>
                <w:sz w:val="20"/>
                <w:szCs w:val="20"/>
                <w:lang w:val="uk-UA" w:eastAsia="en-US"/>
              </w:rPr>
            </w:pPr>
            <w:r w:rsidRPr="00952986">
              <w:rPr>
                <w:rFonts w:eastAsia="Calibri"/>
                <w:b/>
                <w:bCs/>
                <w:color w:val="0070C0"/>
                <w:sz w:val="20"/>
                <w:szCs w:val="20"/>
                <w:lang w:val="uk-UA" w:eastAsia="en-US"/>
              </w:rPr>
              <w:t>11.1. Спори та розбіжності, що виникають із виконання умов цього Договору, вирішуються шляхом переговорів між Сторонами.</w:t>
            </w:r>
          </w:p>
          <w:p w14:paraId="79F1F04E" w14:textId="77777777" w:rsidR="00EF2965" w:rsidRPr="00952986" w:rsidRDefault="00EF2965" w:rsidP="00EF2965">
            <w:pPr>
              <w:pStyle w:val="a5"/>
              <w:shd w:val="clear" w:color="auto" w:fill="FFFFFF"/>
              <w:ind w:left="0" w:firstLine="314"/>
              <w:jc w:val="both"/>
              <w:rPr>
                <w:rFonts w:eastAsia="Calibri"/>
                <w:b/>
                <w:bCs/>
                <w:color w:val="0070C0"/>
                <w:sz w:val="20"/>
                <w:szCs w:val="20"/>
                <w:lang w:val="uk-UA" w:eastAsia="en-US"/>
              </w:rPr>
            </w:pPr>
            <w:r w:rsidRPr="00952986">
              <w:rPr>
                <w:rFonts w:eastAsia="Calibri"/>
                <w:b/>
                <w:bCs/>
                <w:color w:val="0070C0"/>
                <w:sz w:val="20"/>
                <w:szCs w:val="20"/>
                <w:lang w:val="uk-UA" w:eastAsia="en-US"/>
              </w:rPr>
              <w:t>11.2. У разі якщо спори та розбіжності між Сторонами не будуть узгоджені під час переговорів, спір може бути переданий для вирішення в судовому порядку.</w:t>
            </w:r>
          </w:p>
          <w:p w14:paraId="61FC2EB1" w14:textId="77777777" w:rsidR="00EF2965" w:rsidRPr="00952986" w:rsidRDefault="00EF2965" w:rsidP="00EF2965">
            <w:pPr>
              <w:ind w:firstLine="314"/>
              <w:contextualSpacing/>
              <w:jc w:val="both"/>
              <w:rPr>
                <w:rFonts w:ascii="Times New Roman" w:hAnsi="Times New Roman" w:cs="Times New Roman"/>
                <w:sz w:val="20"/>
                <w:szCs w:val="20"/>
                <w:lang w:val="uk-UA"/>
              </w:rPr>
            </w:pPr>
          </w:p>
        </w:tc>
        <w:tc>
          <w:tcPr>
            <w:tcW w:w="4128" w:type="dxa"/>
            <w:gridSpan w:val="3"/>
          </w:tcPr>
          <w:p w14:paraId="1294643A" w14:textId="77777777" w:rsidR="00EF2965" w:rsidRPr="00952986" w:rsidRDefault="00EF2965" w:rsidP="00EF2965">
            <w:pPr>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5D50C54E" w14:textId="77777777" w:rsidR="00EF2965" w:rsidRPr="00952986" w:rsidRDefault="00EF2965" w:rsidP="00EF2965">
            <w:pPr>
              <w:contextualSpacing/>
              <w:jc w:val="center"/>
              <w:rPr>
                <w:rFonts w:ascii="Times New Roman" w:hAnsi="Times New Roman" w:cs="Times New Roman"/>
                <w:b/>
                <w:bCs/>
                <w:sz w:val="20"/>
                <w:szCs w:val="20"/>
                <w:lang w:val="uk-UA"/>
              </w:rPr>
            </w:pPr>
          </w:p>
          <w:p w14:paraId="2AF733E7" w14:textId="77777777" w:rsidR="00EF2965" w:rsidRPr="00952986" w:rsidRDefault="00EF2965" w:rsidP="00EF2965">
            <w:pPr>
              <w:contextualSpacing/>
              <w:jc w:val="center"/>
              <w:rPr>
                <w:rFonts w:ascii="Times New Roman" w:hAnsi="Times New Roman" w:cs="Times New Roman"/>
                <w:b/>
                <w:bCs/>
                <w:sz w:val="20"/>
                <w:szCs w:val="20"/>
                <w:lang w:val="uk-UA"/>
              </w:rPr>
            </w:pPr>
          </w:p>
          <w:p w14:paraId="61D5BB2B" w14:textId="315B364F" w:rsidR="00EF2965" w:rsidRPr="00952986" w:rsidRDefault="00EF2965" w:rsidP="00EF2965">
            <w:pPr>
              <w:shd w:val="clear" w:color="auto" w:fill="FFFFFF"/>
              <w:jc w:val="both"/>
              <w:rPr>
                <w:rFonts w:ascii="Times New Roman" w:eastAsia="Times New Roman" w:hAnsi="Times New Roman" w:cs="Times New Roman"/>
                <w:sz w:val="20"/>
                <w:szCs w:val="20"/>
                <w:lang w:val="uk-UA"/>
              </w:rPr>
            </w:pPr>
            <w:r w:rsidRPr="00952986">
              <w:rPr>
                <w:rFonts w:ascii="Times New Roman" w:hAnsi="Times New Roman" w:cs="Times New Roman"/>
                <w:b/>
                <w:bCs/>
                <w:color w:val="7030A0"/>
                <w:sz w:val="20"/>
                <w:szCs w:val="20"/>
                <w:lang w:val="uk-UA"/>
              </w:rPr>
              <w:t>Повернути попередню редакцію прибрати ІКЦ</w:t>
            </w:r>
          </w:p>
          <w:p w14:paraId="4B3FAA8E" w14:textId="77777777" w:rsidR="00EF2965" w:rsidRPr="00952986" w:rsidRDefault="00EF2965" w:rsidP="00EF2965">
            <w:pPr>
              <w:pStyle w:val="a5"/>
              <w:shd w:val="clear" w:color="auto" w:fill="FFFFFF"/>
              <w:ind w:left="0" w:firstLine="720"/>
              <w:jc w:val="both"/>
              <w:rPr>
                <w:rFonts w:eastAsia="Calibri"/>
                <w:b/>
                <w:bCs/>
                <w:color w:val="0070C0"/>
                <w:sz w:val="20"/>
                <w:szCs w:val="20"/>
                <w:lang w:val="uk-UA" w:eastAsia="en-US"/>
              </w:rPr>
            </w:pPr>
          </w:p>
        </w:tc>
        <w:tc>
          <w:tcPr>
            <w:tcW w:w="3942" w:type="dxa"/>
            <w:gridSpan w:val="3"/>
          </w:tcPr>
          <w:p w14:paraId="4E66B511" w14:textId="77777777" w:rsidR="00EF2965" w:rsidRPr="00952986" w:rsidRDefault="00EF2965" w:rsidP="00EF2965">
            <w:pPr>
              <w:pStyle w:val="a5"/>
              <w:shd w:val="clear" w:color="auto" w:fill="FFFFFF"/>
              <w:ind w:left="0" w:firstLine="720"/>
              <w:jc w:val="both"/>
              <w:rPr>
                <w:rFonts w:eastAsia="Calibri"/>
                <w:b/>
                <w:bCs/>
                <w:color w:val="0070C0"/>
                <w:sz w:val="20"/>
                <w:szCs w:val="20"/>
                <w:lang w:val="uk-UA" w:eastAsia="en-US"/>
              </w:rPr>
            </w:pPr>
          </w:p>
        </w:tc>
        <w:tc>
          <w:tcPr>
            <w:tcW w:w="3179" w:type="dxa"/>
            <w:gridSpan w:val="2"/>
          </w:tcPr>
          <w:p w14:paraId="28A95847" w14:textId="77777777" w:rsidR="00EE493E" w:rsidRDefault="00EE493E" w:rsidP="00EF2965">
            <w:pPr>
              <w:shd w:val="clear" w:color="auto" w:fill="FFFFFF"/>
              <w:jc w:val="both"/>
              <w:rPr>
                <w:rFonts w:ascii="Times New Roman" w:eastAsia="Calibri" w:hAnsi="Times New Roman" w:cs="Times New Roman"/>
                <w:b/>
                <w:bCs/>
                <w:color w:val="000000"/>
                <w:sz w:val="20"/>
                <w:szCs w:val="20"/>
                <w:lang w:val="uk-UA"/>
              </w:rPr>
            </w:pPr>
          </w:p>
          <w:p w14:paraId="0A043B35" w14:textId="77777777" w:rsidR="00EE493E" w:rsidRDefault="00EE493E" w:rsidP="00EF2965">
            <w:pPr>
              <w:shd w:val="clear" w:color="auto" w:fill="FFFFFF"/>
              <w:jc w:val="both"/>
              <w:rPr>
                <w:rFonts w:ascii="Times New Roman" w:eastAsia="Calibri" w:hAnsi="Times New Roman" w:cs="Times New Roman"/>
                <w:b/>
                <w:bCs/>
                <w:color w:val="000000"/>
                <w:sz w:val="20"/>
                <w:szCs w:val="20"/>
                <w:lang w:val="uk-UA"/>
              </w:rPr>
            </w:pPr>
          </w:p>
          <w:p w14:paraId="06180522" w14:textId="77777777" w:rsidR="00EE493E" w:rsidRDefault="00EE493E" w:rsidP="00EF2965">
            <w:pPr>
              <w:shd w:val="clear" w:color="auto" w:fill="FFFFFF"/>
              <w:jc w:val="both"/>
              <w:rPr>
                <w:rFonts w:ascii="Times New Roman" w:eastAsia="Calibri" w:hAnsi="Times New Roman" w:cs="Times New Roman"/>
                <w:b/>
                <w:bCs/>
                <w:color w:val="000000"/>
                <w:sz w:val="20"/>
                <w:szCs w:val="20"/>
                <w:lang w:val="uk-UA"/>
              </w:rPr>
            </w:pPr>
          </w:p>
          <w:p w14:paraId="53526E32" w14:textId="77777777" w:rsidR="00EE493E" w:rsidRDefault="00EE493E" w:rsidP="00EF2965">
            <w:pPr>
              <w:shd w:val="clear" w:color="auto" w:fill="FFFFFF"/>
              <w:jc w:val="both"/>
              <w:rPr>
                <w:rFonts w:ascii="Times New Roman" w:eastAsia="Calibri" w:hAnsi="Times New Roman" w:cs="Times New Roman"/>
                <w:b/>
                <w:bCs/>
                <w:color w:val="000000"/>
                <w:sz w:val="20"/>
                <w:szCs w:val="20"/>
                <w:lang w:val="uk-UA"/>
              </w:rPr>
            </w:pPr>
          </w:p>
          <w:p w14:paraId="14AC5EB3" w14:textId="77777777" w:rsidR="00EF2965" w:rsidRDefault="00EE493E" w:rsidP="00EF2965">
            <w:pPr>
              <w:shd w:val="clear" w:color="auto" w:fill="FFFFFF"/>
              <w:jc w:val="both"/>
              <w:rPr>
                <w:rFonts w:ascii="Times New Roman" w:eastAsia="Calibri" w:hAnsi="Times New Roman" w:cs="Times New Roman"/>
                <w:b/>
                <w:bCs/>
                <w:color w:val="000000"/>
                <w:sz w:val="20"/>
                <w:szCs w:val="20"/>
                <w:lang w:val="uk-UA"/>
              </w:rPr>
            </w:pPr>
            <w:r w:rsidRPr="00AF575E">
              <w:rPr>
                <w:rFonts w:ascii="Times New Roman" w:eastAsia="Calibri" w:hAnsi="Times New Roman" w:cs="Times New Roman"/>
                <w:b/>
                <w:bCs/>
                <w:color w:val="000000"/>
                <w:sz w:val="20"/>
                <w:szCs w:val="20"/>
                <w:lang w:val="uk-UA"/>
              </w:rPr>
              <w:t xml:space="preserve">Пропонуємо </w:t>
            </w:r>
            <w:r w:rsidR="00EF2965" w:rsidRPr="00AF575E">
              <w:rPr>
                <w:rFonts w:ascii="Times New Roman" w:eastAsia="Calibri" w:hAnsi="Times New Roman" w:cs="Times New Roman"/>
                <w:b/>
                <w:bCs/>
                <w:color w:val="000000"/>
                <w:sz w:val="20"/>
                <w:szCs w:val="20"/>
                <w:lang w:val="uk-UA"/>
              </w:rPr>
              <w:t>відхилити</w:t>
            </w:r>
          </w:p>
          <w:p w14:paraId="5EB220BE" w14:textId="70276685" w:rsidR="00AF575E" w:rsidRPr="00AF575E" w:rsidRDefault="00AF575E" w:rsidP="00EF2965">
            <w:pPr>
              <w:shd w:val="clear" w:color="auto" w:fill="FFFFFF"/>
              <w:jc w:val="both"/>
              <w:rPr>
                <w:rFonts w:ascii="Times New Roman" w:eastAsia="Calibri" w:hAnsi="Times New Roman" w:cs="Times New Roman"/>
                <w:sz w:val="20"/>
                <w:szCs w:val="20"/>
                <w:lang w:val="uk-UA"/>
              </w:rPr>
            </w:pPr>
            <w:r w:rsidRPr="00AF575E">
              <w:rPr>
                <w:rFonts w:ascii="Times New Roman" w:eastAsia="Calibri" w:hAnsi="Times New Roman" w:cs="Times New Roman"/>
                <w:sz w:val="20"/>
                <w:szCs w:val="20"/>
                <w:lang w:val="uk-UA"/>
              </w:rPr>
              <w:t>Відповідно до  функціоналу ЦЗС</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визначеного Положення</w:t>
            </w:r>
            <w:r>
              <w:rPr>
                <w:rFonts w:ascii="Times New Roman" w:eastAsia="Calibri" w:hAnsi="Times New Roman" w:cs="Times New Roman"/>
                <w:sz w:val="20"/>
                <w:szCs w:val="20"/>
                <w:lang w:val="uk-UA"/>
              </w:rPr>
              <w:t>м</w:t>
            </w:r>
            <w:r w:rsidRPr="00AF575E">
              <w:rPr>
                <w:rFonts w:ascii="Times New Roman" w:eastAsia="Calibri" w:hAnsi="Times New Roman" w:cs="Times New Roman"/>
                <w:sz w:val="20"/>
                <w:szCs w:val="20"/>
                <w:lang w:val="uk-UA"/>
              </w:rPr>
              <w:t xml:space="preserve"> про центр захисту споживачів електричної енергії</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центр має  розглядати виключно скарги</w:t>
            </w:r>
          </w:p>
          <w:p w14:paraId="2994492A" w14:textId="52B27867" w:rsidR="00AF575E" w:rsidRPr="00952986" w:rsidRDefault="00AF575E" w:rsidP="00EF2965">
            <w:pPr>
              <w:shd w:val="clear" w:color="auto" w:fill="FFFFFF"/>
              <w:jc w:val="both"/>
              <w:rPr>
                <w:rFonts w:ascii="Times New Roman" w:eastAsia="Calibri" w:hAnsi="Times New Roman" w:cs="Times New Roman"/>
                <w:b/>
                <w:bCs/>
                <w:color w:val="0070C0"/>
                <w:sz w:val="20"/>
                <w:szCs w:val="20"/>
                <w:lang w:val="uk-UA"/>
              </w:rPr>
            </w:pPr>
          </w:p>
        </w:tc>
      </w:tr>
      <w:tr w:rsidR="00EF2965" w:rsidRPr="0051289A" w14:paraId="267D135F" w14:textId="3138FF40" w:rsidTr="00E30BA6">
        <w:trPr>
          <w:trHeight w:val="20"/>
        </w:trPr>
        <w:tc>
          <w:tcPr>
            <w:tcW w:w="15594" w:type="dxa"/>
            <w:gridSpan w:val="10"/>
          </w:tcPr>
          <w:p w14:paraId="67850588" w14:textId="77777777" w:rsidR="00EF2965" w:rsidRPr="00952986" w:rsidRDefault="00EF2965" w:rsidP="00EF2965">
            <w:pPr>
              <w:contextualSpacing/>
              <w:jc w:val="right"/>
              <w:rPr>
                <w:rFonts w:ascii="Times New Roman" w:hAnsi="Times New Roman" w:cs="Times New Roman"/>
                <w:sz w:val="20"/>
                <w:szCs w:val="20"/>
                <w:lang w:val="uk-UA"/>
              </w:rPr>
            </w:pPr>
            <w:r w:rsidRPr="00952986">
              <w:rPr>
                <w:rFonts w:ascii="Times New Roman" w:hAnsi="Times New Roman" w:cs="Times New Roman"/>
                <w:sz w:val="20"/>
                <w:szCs w:val="20"/>
                <w:lang w:val="uk-UA"/>
              </w:rPr>
              <w:t>Додаток 6</w:t>
            </w:r>
          </w:p>
          <w:p w14:paraId="1CF57416" w14:textId="0BC90F97" w:rsidR="00EF2965" w:rsidRPr="00952986" w:rsidRDefault="00EF2965" w:rsidP="00EF2965">
            <w:pPr>
              <w:contextualSpacing/>
              <w:jc w:val="right"/>
              <w:rPr>
                <w:rFonts w:ascii="Times New Roman" w:hAnsi="Times New Roman" w:cs="Times New Roman"/>
                <w:sz w:val="20"/>
                <w:szCs w:val="20"/>
                <w:lang w:val="uk-UA"/>
              </w:rPr>
            </w:pPr>
            <w:r w:rsidRPr="00952986">
              <w:rPr>
                <w:rFonts w:ascii="Times New Roman" w:hAnsi="Times New Roman" w:cs="Times New Roman"/>
                <w:sz w:val="20"/>
                <w:szCs w:val="20"/>
                <w:lang w:val="uk-UA"/>
              </w:rPr>
              <w:t>до Правил роздрібного ринку електричної енергії</w:t>
            </w:r>
          </w:p>
          <w:p w14:paraId="0F732E90" w14:textId="77777777" w:rsidR="00EF2965" w:rsidRPr="00952986" w:rsidRDefault="00EF2965" w:rsidP="00EF2965">
            <w:pPr>
              <w:contextualSpacing/>
              <w:jc w:val="right"/>
              <w:rPr>
                <w:rFonts w:ascii="Times New Roman" w:hAnsi="Times New Roman" w:cs="Times New Roman"/>
                <w:b/>
                <w:sz w:val="20"/>
                <w:szCs w:val="20"/>
                <w:lang w:val="uk-UA"/>
              </w:rPr>
            </w:pPr>
          </w:p>
          <w:p w14:paraId="50CDF120" w14:textId="77777777" w:rsidR="00EF2965" w:rsidRPr="00952986" w:rsidRDefault="00EF2965" w:rsidP="00EF2965">
            <w:pPr>
              <w:contextualSpacing/>
              <w:jc w:val="center"/>
              <w:rPr>
                <w:rFonts w:ascii="Times New Roman" w:hAnsi="Times New Roman" w:cs="Times New Roman"/>
                <w:b/>
                <w:sz w:val="20"/>
                <w:szCs w:val="20"/>
                <w:lang w:val="uk-UA"/>
              </w:rPr>
            </w:pPr>
            <w:r w:rsidRPr="00952986">
              <w:rPr>
                <w:rFonts w:ascii="Times New Roman" w:hAnsi="Times New Roman" w:cs="Times New Roman"/>
                <w:b/>
                <w:sz w:val="20"/>
                <w:szCs w:val="20"/>
                <w:lang w:val="uk-UA"/>
              </w:rPr>
              <w:t>ТИПОВИЙ ДОГОВІР</w:t>
            </w:r>
          </w:p>
          <w:p w14:paraId="07A835EA" w14:textId="77777777" w:rsidR="00EF2965" w:rsidRPr="00952986" w:rsidRDefault="00EF2965" w:rsidP="00EF2965">
            <w:pPr>
              <w:contextualSpacing/>
              <w:jc w:val="center"/>
              <w:rPr>
                <w:rFonts w:ascii="Times New Roman" w:hAnsi="Times New Roman" w:cs="Times New Roman"/>
                <w:b/>
                <w:sz w:val="20"/>
                <w:szCs w:val="20"/>
                <w:lang w:val="uk-UA"/>
              </w:rPr>
            </w:pPr>
            <w:r w:rsidRPr="00952986">
              <w:rPr>
                <w:rFonts w:ascii="Times New Roman" w:hAnsi="Times New Roman" w:cs="Times New Roman"/>
                <w:b/>
                <w:sz w:val="20"/>
                <w:szCs w:val="20"/>
                <w:lang w:val="uk-UA"/>
              </w:rPr>
              <w:t>про постачання електричної енергії постачальником універсальних послуг</w:t>
            </w:r>
          </w:p>
          <w:p w14:paraId="72A4F8E3" w14:textId="77777777" w:rsidR="00EF2965" w:rsidRPr="00952986" w:rsidRDefault="00EF2965" w:rsidP="00EF2965">
            <w:pPr>
              <w:contextualSpacing/>
              <w:jc w:val="right"/>
              <w:rPr>
                <w:rFonts w:ascii="Times New Roman" w:hAnsi="Times New Roman" w:cs="Times New Roman"/>
                <w:sz w:val="20"/>
                <w:szCs w:val="20"/>
                <w:lang w:val="uk-UA"/>
              </w:rPr>
            </w:pPr>
          </w:p>
        </w:tc>
      </w:tr>
      <w:tr w:rsidR="00EF2965" w:rsidRPr="0051289A" w14:paraId="65FDC30C" w14:textId="00DABE52" w:rsidTr="00B133EB">
        <w:trPr>
          <w:trHeight w:val="20"/>
        </w:trPr>
        <w:tc>
          <w:tcPr>
            <w:tcW w:w="4345" w:type="dxa"/>
            <w:gridSpan w:val="2"/>
            <w:vMerge w:val="restart"/>
            <w:tcBorders>
              <w:bottom w:val="single" w:sz="4" w:space="0" w:color="auto"/>
            </w:tcBorders>
          </w:tcPr>
          <w:p w14:paraId="770E7297" w14:textId="1CAB0534" w:rsidR="00EF2965" w:rsidRPr="00952986" w:rsidRDefault="00EF2965" w:rsidP="00EF2965">
            <w:pPr>
              <w:contextualSpacing/>
              <w:jc w:val="center"/>
              <w:rPr>
                <w:rFonts w:ascii="Times New Roman" w:hAnsi="Times New Roman" w:cs="Times New Roman"/>
                <w:b/>
                <w:bCs/>
                <w:color w:val="000000"/>
                <w:sz w:val="20"/>
                <w:szCs w:val="20"/>
                <w:lang w:val="uk-UA"/>
              </w:rPr>
            </w:pPr>
            <w:bookmarkStart w:id="109" w:name="1899"/>
            <w:r w:rsidRPr="00952986">
              <w:rPr>
                <w:rFonts w:ascii="Times New Roman" w:hAnsi="Times New Roman" w:cs="Times New Roman"/>
                <w:b/>
                <w:bCs/>
                <w:color w:val="000000"/>
                <w:sz w:val="20"/>
                <w:szCs w:val="20"/>
                <w:lang w:val="uk-UA"/>
              </w:rPr>
              <w:t>6. Права та обов'язки Споживача</w:t>
            </w:r>
            <w:bookmarkEnd w:id="109"/>
          </w:p>
          <w:p w14:paraId="5024877A"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0D38175E" w14:textId="6F2095ED"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6.1. Споживач має право:</w:t>
            </w:r>
          </w:p>
          <w:p w14:paraId="3BE52A52" w14:textId="77777777" w:rsidR="00EF2965" w:rsidRPr="00952986" w:rsidRDefault="00EF2965" w:rsidP="00EF2965">
            <w:pPr>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4745C0FC" w14:textId="77777777" w:rsidR="00EF2965" w:rsidRPr="00952986" w:rsidRDefault="00EF2965" w:rsidP="00EF2965">
            <w:pPr>
              <w:contextualSpacing/>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10) оскаржувати рішення, дії (бездіяльність) Постачальника що призвели до порушення його  прав та захисту законних інтересів;</w:t>
            </w:r>
          </w:p>
          <w:p w14:paraId="63570017" w14:textId="5A096E2B" w:rsidR="00EF2965" w:rsidRPr="00952986" w:rsidRDefault="00EF2965" w:rsidP="00EF2965">
            <w:pPr>
              <w:contextualSpacing/>
              <w:jc w:val="both"/>
              <w:rPr>
                <w:rFonts w:ascii="Times New Roman" w:hAnsi="Times New Roman" w:cs="Times New Roman"/>
                <w:sz w:val="20"/>
                <w:szCs w:val="20"/>
                <w:lang w:val="uk-UA"/>
              </w:rPr>
            </w:pPr>
            <w:r w:rsidRPr="00952986">
              <w:rPr>
                <w:rFonts w:ascii="Times New Roman" w:eastAsia="Times New Roman" w:hAnsi="Times New Roman" w:cs="Times New Roman"/>
                <w:b/>
                <w:bCs/>
                <w:color w:val="333333"/>
                <w:sz w:val="20"/>
                <w:szCs w:val="20"/>
                <w:lang w:val="uk-UA" w:eastAsia="en-GB" w:bidi="he-IL"/>
              </w:rPr>
              <w:t>……</w:t>
            </w:r>
          </w:p>
          <w:p w14:paraId="5ACF83BD" w14:textId="622C71B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4128" w:type="dxa"/>
            <w:gridSpan w:val="3"/>
          </w:tcPr>
          <w:p w14:paraId="472C4DFB" w14:textId="3A1932F4"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2E4C0788" w14:textId="77777777" w:rsidR="00EF2965" w:rsidRPr="00952986" w:rsidRDefault="00EF2965" w:rsidP="00EF2965">
            <w:pPr>
              <w:jc w:val="center"/>
              <w:rPr>
                <w:rFonts w:ascii="Times New Roman" w:eastAsia="Calibri" w:hAnsi="Times New Roman" w:cs="Times New Roman"/>
                <w:b/>
                <w:bCs/>
                <w:color w:val="000000"/>
                <w:sz w:val="20"/>
                <w:szCs w:val="20"/>
                <w:lang w:val="uk-UA"/>
              </w:rPr>
            </w:pPr>
          </w:p>
          <w:p w14:paraId="06626F66"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6.1. Споживач має право:</w:t>
            </w:r>
          </w:p>
          <w:p w14:paraId="095857DA" w14:textId="77777777" w:rsidR="00EF2965" w:rsidRPr="00952986" w:rsidRDefault="00EF2965" w:rsidP="00EF2965">
            <w:pPr>
              <w:jc w:val="both"/>
              <w:rPr>
                <w:rFonts w:ascii="Times New Roman" w:eastAsia="Times New Roman" w:hAnsi="Times New Roman" w:cs="Times New Roman"/>
                <w:sz w:val="20"/>
                <w:szCs w:val="20"/>
                <w:lang w:val="uk-UA" w:eastAsia="en-GB" w:bidi="he-IL"/>
              </w:rPr>
            </w:pPr>
            <w:r w:rsidRPr="00952986">
              <w:rPr>
                <w:rFonts w:ascii="Times New Roman" w:eastAsia="Times New Roman" w:hAnsi="Times New Roman" w:cs="Times New Roman"/>
                <w:sz w:val="20"/>
                <w:szCs w:val="20"/>
                <w:lang w:val="uk-UA" w:eastAsia="en-GB" w:bidi="he-IL"/>
              </w:rPr>
              <w:t>….</w:t>
            </w:r>
          </w:p>
          <w:p w14:paraId="1D2EF7BA" w14:textId="77777777" w:rsidR="00EF2965" w:rsidRPr="00952986" w:rsidRDefault="00EF2965" w:rsidP="00EF2965">
            <w:pPr>
              <w:jc w:val="both"/>
              <w:rPr>
                <w:rFonts w:ascii="Times New Roman" w:eastAsia="Calibri" w:hAnsi="Times New Roman" w:cs="Times New Roman"/>
                <w:b/>
                <w:bCs/>
                <w:color w:val="0070C0"/>
                <w:sz w:val="20"/>
                <w:szCs w:val="20"/>
                <w:lang w:val="uk-UA" w:eastAsia="ru-RU"/>
              </w:rPr>
            </w:pPr>
            <w:r w:rsidRPr="00952986">
              <w:rPr>
                <w:rFonts w:ascii="Times New Roman" w:eastAsia="Calibri" w:hAnsi="Times New Roman" w:cs="Times New Roman"/>
                <w:b/>
                <w:bCs/>
                <w:color w:val="0070C0"/>
                <w:sz w:val="20"/>
                <w:szCs w:val="20"/>
                <w:lang w:val="uk-UA" w:eastAsia="ru-RU"/>
              </w:rPr>
              <w:t>10) 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952986">
              <w:rPr>
                <w:rFonts w:ascii="Times New Roman" w:eastAsia="Calibri" w:hAnsi="Times New Roman" w:cs="Times New Roman"/>
                <w:b/>
                <w:bCs/>
                <w:strike/>
                <w:color w:val="7030A0"/>
                <w:sz w:val="20"/>
                <w:szCs w:val="20"/>
                <w:lang w:val="uk-UA" w:eastAsia="ru-RU"/>
              </w:rPr>
              <w:t>захисту</w:t>
            </w:r>
            <w:r w:rsidRPr="00952986">
              <w:rPr>
                <w:rFonts w:ascii="Times New Roman" w:eastAsia="Calibri" w:hAnsi="Times New Roman" w:cs="Times New Roman"/>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законних інтересів;</w:t>
            </w:r>
          </w:p>
          <w:p w14:paraId="05CAB127" w14:textId="2DE25085"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eastAsia="Times New Roman" w:hAnsi="Times New Roman" w:cs="Times New Roman"/>
                <w:b/>
                <w:bCs/>
                <w:color w:val="0070C0"/>
                <w:sz w:val="20"/>
                <w:szCs w:val="20"/>
                <w:lang w:val="uk-UA" w:eastAsia="en-GB" w:bidi="he-IL"/>
              </w:rPr>
              <w:t>……</w:t>
            </w:r>
          </w:p>
        </w:tc>
        <w:tc>
          <w:tcPr>
            <w:tcW w:w="3942" w:type="dxa"/>
            <w:gridSpan w:val="3"/>
          </w:tcPr>
          <w:p w14:paraId="1AFF66DF" w14:textId="29ACC7DF" w:rsidR="00EF2965" w:rsidRPr="00952986" w:rsidRDefault="00EF2965" w:rsidP="00EF2965">
            <w:pPr>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TOB «ДНІПРОВСЬКІ ЕНЕРГЕТИЧНІ ПОСЛУГИ»</w:t>
            </w:r>
          </w:p>
          <w:p w14:paraId="170C847A" w14:textId="77777777" w:rsidR="00EF2965" w:rsidRPr="00952986" w:rsidRDefault="00EF2965" w:rsidP="00EF2965">
            <w:pPr>
              <w:jc w:val="center"/>
              <w:rPr>
                <w:rFonts w:ascii="Times New Roman" w:eastAsia="Calibri" w:hAnsi="Times New Roman" w:cs="Times New Roman"/>
                <w:b/>
                <w:bCs/>
                <w:color w:val="000000"/>
                <w:sz w:val="20"/>
                <w:szCs w:val="20"/>
                <w:lang w:val="uk-UA"/>
              </w:rPr>
            </w:pPr>
          </w:p>
          <w:p w14:paraId="2773A581" w14:textId="05807B1A"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eastAsia="Times New Roman" w:hAnsi="Times New Roman" w:cs="Times New Roman"/>
                <w:bCs/>
                <w:sz w:val="20"/>
                <w:szCs w:val="20"/>
                <w:lang w:val="uk-UA" w:eastAsia="ru-RU"/>
              </w:rPr>
              <w:t>Технічна правка, оскільки вислів «порушення .. захисту законних інтересів» викликає нерозуміння, що саме порушено.</w:t>
            </w:r>
          </w:p>
        </w:tc>
        <w:tc>
          <w:tcPr>
            <w:tcW w:w="3179" w:type="dxa"/>
            <w:gridSpan w:val="2"/>
          </w:tcPr>
          <w:p w14:paraId="20CBF8A2" w14:textId="77777777" w:rsidR="00EF2965" w:rsidRPr="00952986" w:rsidRDefault="00EF2965" w:rsidP="00EF2965">
            <w:pPr>
              <w:ind w:firstLine="240"/>
              <w:jc w:val="both"/>
              <w:rPr>
                <w:rFonts w:ascii="Times New Roman" w:hAnsi="Times New Roman" w:cs="Times New Roman"/>
                <w:b/>
                <w:bCs/>
                <w:sz w:val="20"/>
                <w:szCs w:val="20"/>
                <w:lang w:val="uk-UA"/>
              </w:rPr>
            </w:pPr>
          </w:p>
          <w:p w14:paraId="4A41B3E6" w14:textId="77777777" w:rsidR="00EE493E" w:rsidRDefault="00EE493E" w:rsidP="00EE493E">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Pr>
                <w:rFonts w:ascii="Times New Roman" w:eastAsia="Calibri" w:hAnsi="Times New Roman" w:cs="Times New Roman"/>
                <w:b/>
                <w:bCs/>
                <w:color w:val="000000"/>
                <w:sz w:val="20"/>
                <w:szCs w:val="20"/>
                <w:lang w:val="uk-UA"/>
              </w:rPr>
              <w:t>овано в редакції:</w:t>
            </w:r>
          </w:p>
          <w:p w14:paraId="60C434FF" w14:textId="77777777" w:rsidR="00EE493E" w:rsidRDefault="00EE493E" w:rsidP="00EE493E">
            <w:pPr>
              <w:jc w:val="both"/>
              <w:rPr>
                <w:rFonts w:ascii="Times New Roman" w:eastAsia="Calibri" w:hAnsi="Times New Roman" w:cs="Times New Roman"/>
                <w:b/>
                <w:bCs/>
                <w:color w:val="000000"/>
                <w:sz w:val="20"/>
                <w:szCs w:val="20"/>
                <w:lang w:val="uk-UA"/>
              </w:rPr>
            </w:pPr>
          </w:p>
          <w:p w14:paraId="559F5240" w14:textId="2FAF882F" w:rsidR="00EE493E" w:rsidRPr="00952986" w:rsidRDefault="00EE493E" w:rsidP="00EE493E">
            <w:pPr>
              <w:shd w:val="clear" w:color="auto" w:fill="FFFFFF"/>
              <w:jc w:val="both"/>
              <w:rPr>
                <w:rFonts w:ascii="Times New Roman" w:eastAsia="Calibri"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1</w:t>
            </w:r>
            <w:r>
              <w:rPr>
                <w:rFonts w:ascii="Times New Roman" w:eastAsia="Times New Roman" w:hAnsi="Times New Roman" w:cs="Times New Roman"/>
                <w:b/>
                <w:bCs/>
                <w:color w:val="0070C0"/>
                <w:sz w:val="20"/>
                <w:szCs w:val="20"/>
                <w:lang w:val="uk-UA" w:eastAsia="ru-RU"/>
              </w:rPr>
              <w:t>0</w:t>
            </w:r>
            <w:r w:rsidRPr="00952986">
              <w:rPr>
                <w:rFonts w:ascii="Times New Roman" w:eastAsia="Times New Roman" w:hAnsi="Times New Roman" w:cs="Times New Roman"/>
                <w:b/>
                <w:bCs/>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B72340">
              <w:rPr>
                <w:rFonts w:ascii="Times New Roman" w:eastAsia="Calibri" w:hAnsi="Times New Roman" w:cs="Times New Roman"/>
                <w:b/>
                <w:bCs/>
                <w:strike/>
                <w:color w:val="00B050"/>
                <w:sz w:val="20"/>
                <w:szCs w:val="20"/>
                <w:lang w:val="uk-UA" w:eastAsia="ru-RU"/>
              </w:rPr>
              <w:t>захисту</w:t>
            </w:r>
            <w:r w:rsidRPr="00B72340">
              <w:rPr>
                <w:rFonts w:ascii="Times New Roman" w:eastAsia="Calibri" w:hAnsi="Times New Roman" w:cs="Times New Roman"/>
                <w:color w:val="00B05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законних інтересів</w:t>
            </w:r>
            <w:r w:rsidRPr="00952986">
              <w:rPr>
                <w:rFonts w:ascii="Times New Roman" w:eastAsia="Calibri" w:hAnsi="Times New Roman" w:cs="Times New Roman"/>
                <w:sz w:val="20"/>
                <w:szCs w:val="20"/>
                <w:lang w:val="uk-UA" w:eastAsia="ru-RU"/>
              </w:rPr>
              <w:t>;</w:t>
            </w:r>
          </w:p>
          <w:p w14:paraId="62C3FD6B" w14:textId="076F0C90" w:rsidR="00EF2965" w:rsidRPr="00952986" w:rsidRDefault="00EF2965" w:rsidP="00EF2965">
            <w:pPr>
              <w:ind w:firstLine="240"/>
              <w:jc w:val="both"/>
              <w:rPr>
                <w:rFonts w:ascii="Times New Roman" w:hAnsi="Times New Roman" w:cs="Times New Roman"/>
                <w:color w:val="000000"/>
                <w:sz w:val="20"/>
                <w:szCs w:val="20"/>
                <w:lang w:val="uk-UA"/>
              </w:rPr>
            </w:pPr>
          </w:p>
        </w:tc>
      </w:tr>
      <w:tr w:rsidR="00EF2965" w:rsidRPr="00952986" w14:paraId="3C435F09" w14:textId="77777777" w:rsidTr="00B133EB">
        <w:trPr>
          <w:trHeight w:val="20"/>
        </w:trPr>
        <w:tc>
          <w:tcPr>
            <w:tcW w:w="4345" w:type="dxa"/>
            <w:gridSpan w:val="2"/>
            <w:vMerge/>
            <w:tcBorders>
              <w:bottom w:val="single" w:sz="4" w:space="0" w:color="auto"/>
            </w:tcBorders>
          </w:tcPr>
          <w:p w14:paraId="742CCEFA" w14:textId="77777777" w:rsidR="00EF2965" w:rsidRPr="00952986" w:rsidRDefault="00EF2965" w:rsidP="00EF2965">
            <w:pPr>
              <w:ind w:firstLine="240"/>
              <w:jc w:val="both"/>
              <w:rPr>
                <w:rFonts w:ascii="Times New Roman" w:hAnsi="Times New Roman" w:cs="Times New Roman"/>
                <w:color w:val="000000"/>
                <w:sz w:val="20"/>
                <w:szCs w:val="20"/>
                <w:lang w:val="uk-UA"/>
              </w:rPr>
            </w:pPr>
          </w:p>
        </w:tc>
        <w:tc>
          <w:tcPr>
            <w:tcW w:w="4128" w:type="dxa"/>
            <w:gridSpan w:val="3"/>
          </w:tcPr>
          <w:p w14:paraId="4965ADB8" w14:textId="77777777" w:rsidR="00EF2965" w:rsidRPr="00952986" w:rsidRDefault="00EF2965" w:rsidP="00EF2965">
            <w:pPr>
              <w:ind w:firstLine="240"/>
              <w:jc w:val="center"/>
              <w:rPr>
                <w:rFonts w:ascii="Times New Roman" w:eastAsia="Calibri" w:hAnsi="Times New Roman" w:cs="Arial"/>
                <w:b/>
                <w:bCs/>
                <w:color w:val="000000"/>
                <w:sz w:val="20"/>
                <w:szCs w:val="20"/>
                <w:lang w:val="uk-UA"/>
                <w14:textFill>
                  <w14:solidFill>
                    <w14:srgbClr w14:val="000000">
                      <w14:alpha w14:val="10000"/>
                    </w14:srgbClr>
                  </w14:solidFill>
                </w14:textFill>
              </w:rPr>
            </w:pPr>
            <w:r w:rsidRPr="00952986">
              <w:rPr>
                <w:rFonts w:ascii="Times New Roman" w:eastAsia="Calibri" w:hAnsi="Times New Roman" w:cs="Arial"/>
                <w:b/>
                <w:bCs/>
                <w:color w:val="000000"/>
                <w:sz w:val="20"/>
                <w:szCs w:val="20"/>
                <w:lang w:val="uk-UA"/>
                <w14:textFill>
                  <w14:solidFill>
                    <w14:srgbClr w14:val="000000">
                      <w14:alpha w14:val="10000"/>
                    </w14:srgbClr>
                  </w14:solidFill>
                </w14:textFill>
              </w:rPr>
              <w:t>Громадська спілка «Асоціація сонячної енергетики України»</w:t>
            </w:r>
          </w:p>
          <w:p w14:paraId="070C81BE" w14:textId="77777777" w:rsidR="00EF2965" w:rsidRPr="00952986" w:rsidRDefault="00EF2965" w:rsidP="00EF2965">
            <w:pPr>
              <w:ind w:firstLine="240"/>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p w14:paraId="41E964A4" w14:textId="77777777" w:rsidR="00EF2965" w:rsidRPr="00952986" w:rsidRDefault="00EF2965" w:rsidP="00EF2965">
            <w:pPr>
              <w:widowControl w:val="0"/>
              <w:autoSpaceDE w:val="0"/>
              <w:autoSpaceDN w:val="0"/>
              <w:ind w:left="339"/>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6.1.</w:t>
            </w:r>
            <w:r w:rsidRPr="00952986">
              <w:rPr>
                <w:rFonts w:ascii="Times New Roman" w:eastAsia="Times New Roman" w:hAnsi="Times New Roman" w:cs="Times New Roman"/>
                <w:spacing w:val="-6"/>
                <w:sz w:val="20"/>
                <w:szCs w:val="20"/>
                <w:lang w:val="uk-UA"/>
              </w:rPr>
              <w:t xml:space="preserve"> </w:t>
            </w:r>
            <w:r w:rsidRPr="00952986">
              <w:rPr>
                <w:rFonts w:ascii="Times New Roman" w:eastAsia="Times New Roman" w:hAnsi="Times New Roman" w:cs="Times New Roman"/>
                <w:sz w:val="20"/>
                <w:szCs w:val="20"/>
                <w:lang w:val="uk-UA"/>
              </w:rPr>
              <w:t>Споживач</w:t>
            </w:r>
            <w:r w:rsidRPr="00952986">
              <w:rPr>
                <w:rFonts w:ascii="Times New Roman" w:eastAsia="Times New Roman" w:hAnsi="Times New Roman" w:cs="Times New Roman"/>
                <w:spacing w:val="-6"/>
                <w:sz w:val="20"/>
                <w:szCs w:val="20"/>
                <w:lang w:val="uk-UA"/>
              </w:rPr>
              <w:t xml:space="preserve"> </w:t>
            </w:r>
            <w:r w:rsidRPr="00952986">
              <w:rPr>
                <w:rFonts w:ascii="Times New Roman" w:eastAsia="Times New Roman" w:hAnsi="Times New Roman" w:cs="Times New Roman"/>
                <w:sz w:val="20"/>
                <w:szCs w:val="20"/>
                <w:lang w:val="uk-UA"/>
              </w:rPr>
              <w:t>має</w:t>
            </w:r>
            <w:r w:rsidRPr="00952986">
              <w:rPr>
                <w:rFonts w:ascii="Times New Roman" w:eastAsia="Times New Roman" w:hAnsi="Times New Roman" w:cs="Times New Roman"/>
                <w:spacing w:val="-5"/>
                <w:sz w:val="20"/>
                <w:szCs w:val="20"/>
                <w:lang w:val="uk-UA"/>
              </w:rPr>
              <w:t xml:space="preserve"> </w:t>
            </w:r>
            <w:r w:rsidRPr="00952986">
              <w:rPr>
                <w:rFonts w:ascii="Times New Roman" w:eastAsia="Times New Roman" w:hAnsi="Times New Roman" w:cs="Times New Roman"/>
                <w:sz w:val="20"/>
                <w:szCs w:val="20"/>
                <w:lang w:val="uk-UA"/>
              </w:rPr>
              <w:t>право:</w:t>
            </w:r>
          </w:p>
          <w:p w14:paraId="31C6C9E3" w14:textId="77777777" w:rsidR="00EF2965" w:rsidRPr="00952986" w:rsidRDefault="00EF2965" w:rsidP="00EF2965">
            <w:pPr>
              <w:widowControl w:val="0"/>
              <w:autoSpaceDE w:val="0"/>
              <w:autoSpaceDN w:val="0"/>
              <w:ind w:left="99"/>
              <w:rPr>
                <w:rFonts w:ascii="Times New Roman" w:eastAsia="Times New Roman" w:hAnsi="Times New Roman" w:cs="Times New Roman"/>
                <w:b/>
                <w:sz w:val="20"/>
                <w:szCs w:val="20"/>
                <w:lang w:val="uk-UA"/>
              </w:rPr>
            </w:pPr>
            <w:r w:rsidRPr="00952986">
              <w:rPr>
                <w:rFonts w:ascii="Times New Roman" w:eastAsia="Times New Roman" w:hAnsi="Times New Roman" w:cs="Times New Roman"/>
                <w:b/>
                <w:color w:val="333333"/>
                <w:sz w:val="20"/>
                <w:szCs w:val="20"/>
                <w:lang w:val="uk-UA"/>
              </w:rPr>
              <w:t>….</w:t>
            </w:r>
          </w:p>
          <w:p w14:paraId="3A982688" w14:textId="77777777" w:rsidR="00EF2965" w:rsidRPr="00952986" w:rsidRDefault="00EF2965" w:rsidP="00EF2965">
            <w:pPr>
              <w:jc w:val="both"/>
              <w:rPr>
                <w:rFonts w:ascii="Times New Roman" w:eastAsia="Times New Roman" w:hAnsi="Times New Roman" w:cs="Times New Roman"/>
                <w:b/>
                <w:sz w:val="20"/>
                <w:szCs w:val="20"/>
                <w:lang w:val="uk-UA"/>
              </w:rPr>
            </w:pPr>
            <w:r w:rsidRPr="00952986">
              <w:rPr>
                <w:rFonts w:ascii="Times New Roman" w:eastAsia="Calibri" w:hAnsi="Times New Roman" w:cs="Times New Roman"/>
                <w:b/>
                <w:color w:val="0070C0"/>
                <w:sz w:val="20"/>
                <w:szCs w:val="20"/>
                <w:lang w:val="uk-UA" w:eastAsia="ru-RU"/>
              </w:rPr>
              <w:t>10</w:t>
            </w:r>
            <w:r w:rsidRPr="00952986">
              <w:rPr>
                <w:rFonts w:ascii="Times New Roman" w:eastAsia="Times New Roman" w:hAnsi="Times New Roman" w:cs="Times New Roman"/>
                <w:b/>
                <w:color w:val="006FBF"/>
                <w:sz w:val="20"/>
                <w:szCs w:val="20"/>
                <w:lang w:val="uk-UA"/>
              </w:rPr>
              <w:t>)</w:t>
            </w:r>
            <w:r w:rsidRPr="00952986">
              <w:rPr>
                <w:rFonts w:ascii="Times New Roman" w:eastAsia="Times New Roman" w:hAnsi="Times New Roman" w:cs="Times New Roman"/>
                <w:b/>
                <w:color w:val="006FBF"/>
                <w:spacing w:val="54"/>
                <w:sz w:val="20"/>
                <w:szCs w:val="20"/>
                <w:lang w:val="uk-UA"/>
              </w:rPr>
              <w:t xml:space="preserve"> </w:t>
            </w:r>
            <w:r w:rsidRPr="00952986">
              <w:rPr>
                <w:rFonts w:ascii="Times New Roman" w:eastAsia="Times New Roman" w:hAnsi="Times New Roman" w:cs="Times New Roman"/>
                <w:b/>
                <w:color w:val="006FBF"/>
                <w:sz w:val="20"/>
                <w:szCs w:val="20"/>
                <w:lang w:val="uk-UA"/>
              </w:rPr>
              <w:t>оскаржувати</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рішення,</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дії</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(бездіяльність)</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Постачальника</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що</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призвели</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до</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порушення</w:t>
            </w:r>
            <w:r w:rsidRPr="00952986">
              <w:rPr>
                <w:rFonts w:ascii="Times New Roman" w:eastAsia="Times New Roman" w:hAnsi="Times New Roman" w:cs="Times New Roman"/>
                <w:b/>
                <w:color w:val="006FBF"/>
                <w:spacing w:val="55"/>
                <w:sz w:val="20"/>
                <w:szCs w:val="20"/>
                <w:lang w:val="uk-UA"/>
              </w:rPr>
              <w:t xml:space="preserve"> </w:t>
            </w:r>
            <w:r w:rsidRPr="00952986">
              <w:rPr>
                <w:rFonts w:ascii="Times New Roman" w:eastAsia="Times New Roman" w:hAnsi="Times New Roman" w:cs="Times New Roman"/>
                <w:b/>
                <w:color w:val="006FBF"/>
                <w:sz w:val="20"/>
                <w:szCs w:val="20"/>
                <w:lang w:val="uk-UA"/>
              </w:rPr>
              <w:t>його</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 xml:space="preserve">прав та захисту законних інтересів, </w:t>
            </w:r>
            <w:r w:rsidRPr="00952986">
              <w:rPr>
                <w:rFonts w:ascii="Times New Roman" w:eastAsia="Times New Roman" w:hAnsi="Times New Roman" w:cs="Times New Roman"/>
                <w:b/>
                <w:color w:val="7030A0"/>
                <w:sz w:val="20"/>
                <w:szCs w:val="20"/>
                <w:lang w:val="uk-UA"/>
              </w:rPr>
              <w:t>брати участь у розгляді цих скарг відповідно до порядку,</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визначеного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чинним</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законодавством та</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цим Договором</w:t>
            </w:r>
            <w:r w:rsidRPr="00952986">
              <w:rPr>
                <w:rFonts w:ascii="Times New Roman" w:eastAsia="Times New Roman" w:hAnsi="Times New Roman" w:cs="Times New Roman"/>
                <w:b/>
                <w:color w:val="3C78D8"/>
                <w:sz w:val="20"/>
                <w:szCs w:val="20"/>
                <w:lang w:val="uk-UA"/>
              </w:rPr>
              <w:t>;</w:t>
            </w:r>
          </w:p>
          <w:p w14:paraId="760D4454" w14:textId="77777777" w:rsidR="00EF2965" w:rsidRPr="00952986" w:rsidRDefault="00EF2965" w:rsidP="00EF2965">
            <w:pPr>
              <w:ind w:firstLine="240"/>
              <w:jc w:val="both"/>
              <w:rPr>
                <w:rFonts w:ascii="Times New Roman" w:eastAsia="Calibri" w:hAnsi="Times New Roman" w:cs="Arial"/>
                <w:b/>
                <w:bCs/>
                <w:color w:val="000000"/>
                <w:sz w:val="20"/>
                <w:szCs w:val="20"/>
                <w:lang w:val="uk-UA"/>
                <w14:textFill>
                  <w14:solidFill>
                    <w14:srgbClr w14:val="000000">
                      <w14:alpha w14:val="10000"/>
                    </w14:srgbClr>
                  </w14:solidFill>
                </w14:textFill>
              </w:rPr>
            </w:pPr>
          </w:p>
        </w:tc>
        <w:tc>
          <w:tcPr>
            <w:tcW w:w="3942" w:type="dxa"/>
            <w:gridSpan w:val="3"/>
          </w:tcPr>
          <w:p w14:paraId="76033FED" w14:textId="77777777" w:rsidR="00EF2965" w:rsidRPr="00952986" w:rsidRDefault="00EF2965" w:rsidP="00EF2965">
            <w:pPr>
              <w:ind w:firstLine="240"/>
              <w:jc w:val="both"/>
              <w:rPr>
                <w:rFonts w:ascii="Times New Roman" w:eastAsia="Times New Roman" w:hAnsi="Times New Roman" w:cs="Times New Roman"/>
                <w:bCs/>
                <w:sz w:val="20"/>
                <w:szCs w:val="20"/>
                <w:lang w:val="uk-UA" w:eastAsia="ru-RU"/>
              </w:rPr>
            </w:pPr>
          </w:p>
        </w:tc>
        <w:tc>
          <w:tcPr>
            <w:tcW w:w="3179" w:type="dxa"/>
            <w:gridSpan w:val="2"/>
          </w:tcPr>
          <w:p w14:paraId="57768F9C"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3C18F191"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7DAF7EB6"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3597E466"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70D95119" w14:textId="77777777" w:rsidR="00EF2965" w:rsidRPr="00952986" w:rsidRDefault="00EF2965" w:rsidP="00EF2965">
            <w:pPr>
              <w:ind w:firstLine="240"/>
              <w:jc w:val="both"/>
              <w:rPr>
                <w:rFonts w:ascii="Times New Roman" w:hAnsi="Times New Roman" w:cs="Times New Roman"/>
                <w:b/>
                <w:bCs/>
                <w:color w:val="000000"/>
                <w:sz w:val="20"/>
                <w:szCs w:val="20"/>
                <w:lang w:val="uk-UA"/>
              </w:rPr>
            </w:pPr>
          </w:p>
          <w:p w14:paraId="75B85936" w14:textId="08262CF3" w:rsidR="00EF2965" w:rsidRPr="00952986" w:rsidRDefault="00EE493E" w:rsidP="00EE493E">
            <w:pPr>
              <w:jc w:val="both"/>
              <w:rPr>
                <w:rFonts w:ascii="Times New Roman" w:hAnsi="Times New Roman" w:cs="Times New Roman"/>
                <w:b/>
                <w:bCs/>
                <w:color w:val="000000"/>
                <w:sz w:val="20"/>
                <w:szCs w:val="20"/>
                <w:lang w:val="uk-UA"/>
              </w:rPr>
            </w:pPr>
            <w:r>
              <w:rPr>
                <w:rFonts w:ascii="Times New Roman" w:eastAsia="Calibri" w:hAnsi="Times New Roman" w:cs="Times New Roman"/>
                <w:b/>
                <w:bCs/>
                <w:color w:val="000000"/>
                <w:sz w:val="20"/>
                <w:szCs w:val="20"/>
                <w:lang w:val="uk-UA"/>
              </w:rPr>
              <w:t>Потребує обговорення</w:t>
            </w:r>
          </w:p>
        </w:tc>
      </w:tr>
      <w:tr w:rsidR="00EF2965" w:rsidRPr="0051289A" w14:paraId="35C82C11" w14:textId="4811C853" w:rsidTr="00B133EB">
        <w:trPr>
          <w:trHeight w:val="20"/>
        </w:trPr>
        <w:tc>
          <w:tcPr>
            <w:tcW w:w="4345" w:type="dxa"/>
            <w:gridSpan w:val="2"/>
            <w:vMerge w:val="restart"/>
            <w:tcBorders>
              <w:top w:val="single" w:sz="4" w:space="0" w:color="auto"/>
            </w:tcBorders>
          </w:tcPr>
          <w:p w14:paraId="1EDEFF78" w14:textId="5FDDA89F" w:rsidR="00EF2965" w:rsidRPr="00952986" w:rsidRDefault="00EF2965" w:rsidP="00EF2965">
            <w:pPr>
              <w:contextualSpacing/>
              <w:jc w:val="center"/>
              <w:rPr>
                <w:rFonts w:ascii="Times New Roman" w:eastAsia="Times New Roman" w:hAnsi="Times New Roman" w:cs="Times New Roman"/>
                <w:b/>
                <w:bCs/>
                <w:color w:val="000000"/>
                <w:sz w:val="20"/>
                <w:szCs w:val="20"/>
                <w:lang w:val="uk-UA"/>
              </w:rPr>
            </w:pPr>
            <w:bookmarkStart w:id="110" w:name="1922"/>
            <w:r w:rsidRPr="00952986">
              <w:rPr>
                <w:rFonts w:ascii="Times New Roman" w:eastAsia="Times New Roman" w:hAnsi="Times New Roman" w:cs="Times New Roman"/>
                <w:b/>
                <w:bCs/>
                <w:color w:val="000000"/>
                <w:sz w:val="20"/>
                <w:szCs w:val="20"/>
                <w:lang w:val="uk-UA"/>
              </w:rPr>
              <w:t xml:space="preserve">7. </w:t>
            </w:r>
            <w:r w:rsidRPr="00952986">
              <w:rPr>
                <w:rFonts w:ascii="Times New Roman" w:hAnsi="Times New Roman" w:cs="Times New Roman"/>
                <w:b/>
                <w:bCs/>
                <w:color w:val="000000"/>
                <w:sz w:val="20"/>
                <w:szCs w:val="20"/>
                <w:lang w:val="uk-UA"/>
              </w:rPr>
              <w:t>Права</w:t>
            </w:r>
            <w:r w:rsidRPr="00952986">
              <w:rPr>
                <w:rFonts w:ascii="Times New Roman" w:eastAsia="Times New Roman" w:hAnsi="Times New Roman" w:cs="Times New Roman"/>
                <w:b/>
                <w:bCs/>
                <w:color w:val="000000"/>
                <w:sz w:val="20"/>
                <w:szCs w:val="20"/>
                <w:lang w:val="uk-UA"/>
              </w:rPr>
              <w:t xml:space="preserve"> і обов'язки Постачальника</w:t>
            </w:r>
            <w:bookmarkEnd w:id="110"/>
          </w:p>
          <w:p w14:paraId="2F1FBE5F"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7EBB8C3B" w14:textId="4FF2C295"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7.2. Постачальник зобов'язується:</w:t>
            </w:r>
          </w:p>
          <w:p w14:paraId="7BFFA519" w14:textId="77777777" w:rsidR="00EF2965" w:rsidRPr="00952986" w:rsidRDefault="00EF2965" w:rsidP="00EF2965">
            <w:pPr>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367B3EFF" w14:textId="6347630A" w:rsidR="00EF2965" w:rsidRPr="00952986" w:rsidRDefault="00EF2965" w:rsidP="00EF2965">
            <w:pPr>
              <w:contextualSpacing/>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10) розглядати скаргу Споживача у порядку, встановленому ПРРЕЕ, та Положенням про центр захисту споживачів електричної енергії, що є додатком 19 до ПРРЕЕ;</w:t>
            </w:r>
          </w:p>
          <w:p w14:paraId="1D7B9004" w14:textId="16992E05" w:rsidR="00EF2965" w:rsidRPr="00952986" w:rsidRDefault="00EF2965" w:rsidP="00EF2965">
            <w:pPr>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14F7778B" w14:textId="77777777" w:rsidR="00EF2965" w:rsidRPr="00952986" w:rsidRDefault="00EF2965" w:rsidP="00EF2965">
            <w:pPr>
              <w:contextualSpacing/>
              <w:jc w:val="both"/>
              <w:rPr>
                <w:rFonts w:ascii="Times New Roman" w:eastAsia="Times New Roman" w:hAnsi="Times New Roman" w:cs="Times New Roman"/>
                <w:b/>
                <w:bCs/>
                <w:color w:val="333333"/>
                <w:sz w:val="20"/>
                <w:szCs w:val="20"/>
                <w:lang w:val="uk-UA" w:eastAsia="en-GB" w:bidi="he-IL"/>
              </w:rPr>
            </w:pPr>
          </w:p>
          <w:p w14:paraId="382D1D42" w14:textId="77777777" w:rsidR="00EF2965" w:rsidRPr="00952986" w:rsidRDefault="00EF2965" w:rsidP="00EF2965">
            <w:pPr>
              <w:contextualSpacing/>
              <w:jc w:val="both"/>
              <w:rPr>
                <w:rFonts w:ascii="Times New Roman" w:hAnsi="Times New Roman" w:cs="Times New Roman"/>
                <w:sz w:val="20"/>
                <w:szCs w:val="20"/>
                <w:lang w:val="uk-UA"/>
              </w:rPr>
            </w:pPr>
          </w:p>
        </w:tc>
        <w:tc>
          <w:tcPr>
            <w:tcW w:w="4128" w:type="dxa"/>
            <w:gridSpan w:val="3"/>
          </w:tcPr>
          <w:p w14:paraId="3BF8BC42" w14:textId="43090844" w:rsidR="00EF2965" w:rsidRPr="00952986" w:rsidRDefault="00EF2965" w:rsidP="00EF2965">
            <w:pPr>
              <w:tabs>
                <w:tab w:val="left" w:pos="5812"/>
              </w:tabs>
              <w:ind w:right="-1"/>
              <w:jc w:val="center"/>
              <w:rPr>
                <w:rFonts w:ascii="Times New Roman" w:eastAsia="Times New Roman" w:hAnsi="Times New Roman" w:cs="Times New Roman"/>
                <w:b/>
                <w:bCs/>
                <w:sz w:val="20"/>
                <w:szCs w:val="20"/>
                <w:lang w:val="uk-UA"/>
              </w:rPr>
            </w:pPr>
            <w:r w:rsidRPr="00952986">
              <w:rPr>
                <w:rFonts w:ascii="Times New Roman" w:hAnsi="Times New Roman" w:cs="Times New Roman"/>
                <w:b/>
                <w:bCs/>
                <w:sz w:val="20"/>
                <w:szCs w:val="20"/>
                <w:lang w:val="uk-UA"/>
              </w:rPr>
              <w:t>АТ «ЕКУ»</w:t>
            </w:r>
          </w:p>
          <w:p w14:paraId="17B74410" w14:textId="77777777"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p>
          <w:p w14:paraId="45B0E063" w14:textId="39233BBB"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7.2. Постачальник зобов'язується:</w:t>
            </w:r>
          </w:p>
          <w:p w14:paraId="2D9D17D3" w14:textId="77777777"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w:t>
            </w:r>
          </w:p>
          <w:p w14:paraId="2415FAAD" w14:textId="77777777" w:rsidR="00EF2965" w:rsidRDefault="00EF2965" w:rsidP="00EF2965">
            <w:pPr>
              <w:ind w:firstLine="240"/>
              <w:jc w:val="both"/>
              <w:rPr>
                <w:rFonts w:ascii="Times New Roman" w:eastAsia="Times New Roman" w:hAnsi="Times New Roman" w:cs="Times New Roman"/>
                <w:color w:val="7030A0"/>
                <w:sz w:val="20"/>
                <w:szCs w:val="20"/>
                <w:lang w:val="uk-UA"/>
              </w:rPr>
            </w:pPr>
            <w:r w:rsidRPr="00952986">
              <w:rPr>
                <w:rFonts w:ascii="Times New Roman" w:eastAsia="Times New Roman" w:hAnsi="Times New Roman" w:cs="Times New Roman"/>
                <w:b/>
                <w:bCs/>
                <w:color w:val="0070C0"/>
                <w:sz w:val="20"/>
                <w:szCs w:val="20"/>
                <w:lang w:val="uk-UA"/>
              </w:rPr>
              <w:t xml:space="preserve">10) розглядати скаргу Споживача у порядку, встановленому ПРРЕЕ, та Положенням про центр захисту споживачів електричної енергії, що є додатком 19 до ПРРЕЕ </w:t>
            </w:r>
            <w:r w:rsidRPr="00952986">
              <w:rPr>
                <w:rFonts w:ascii="Times New Roman" w:eastAsia="Times New Roman" w:hAnsi="Times New Roman" w:cs="Times New Roman"/>
                <w:b/>
                <w:bCs/>
                <w:color w:val="7030A0"/>
                <w:sz w:val="20"/>
                <w:szCs w:val="20"/>
                <w:lang w:val="uk-UA"/>
              </w:rPr>
              <w:t>(у випадку обов`язкового створення</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центру захисту споживачів </w:t>
            </w:r>
            <w:proofErr w:type="spellStart"/>
            <w:r w:rsidRPr="00952986">
              <w:rPr>
                <w:rFonts w:ascii="Times New Roman" w:eastAsia="Times New Roman" w:hAnsi="Times New Roman" w:cs="Times New Roman"/>
                <w:b/>
                <w:bCs/>
                <w:color w:val="7030A0"/>
                <w:sz w:val="20"/>
                <w:szCs w:val="20"/>
                <w:lang w:val="uk-UA"/>
              </w:rPr>
              <w:t>електропостачальником</w:t>
            </w:r>
            <w:proofErr w:type="spellEnd"/>
            <w:r w:rsidRPr="00952986">
              <w:rPr>
                <w:rFonts w:ascii="Times New Roman" w:eastAsia="Times New Roman" w:hAnsi="Times New Roman" w:cs="Times New Roman"/>
                <w:b/>
                <w:bCs/>
                <w:color w:val="7030A0"/>
                <w:sz w:val="20"/>
                <w:szCs w:val="20"/>
                <w:lang w:val="uk-UA"/>
              </w:rPr>
              <w:t>)</w:t>
            </w:r>
            <w:r w:rsidRPr="00952986">
              <w:rPr>
                <w:rFonts w:ascii="Times New Roman" w:eastAsia="Times New Roman" w:hAnsi="Times New Roman" w:cs="Times New Roman"/>
                <w:color w:val="7030A0"/>
                <w:sz w:val="20"/>
                <w:szCs w:val="20"/>
                <w:lang w:val="uk-UA"/>
              </w:rPr>
              <w:t>;</w:t>
            </w:r>
          </w:p>
          <w:p w14:paraId="2994DFDF" w14:textId="77777777" w:rsidR="00CB36BB" w:rsidRDefault="00CB36BB" w:rsidP="00EF2965">
            <w:pPr>
              <w:ind w:firstLine="240"/>
              <w:jc w:val="both"/>
              <w:rPr>
                <w:rFonts w:ascii="Times New Roman" w:eastAsia="Times New Roman" w:hAnsi="Times New Roman" w:cs="Times New Roman"/>
                <w:color w:val="7030A0"/>
                <w:sz w:val="20"/>
                <w:szCs w:val="20"/>
                <w:lang w:val="uk-UA"/>
              </w:rPr>
            </w:pPr>
            <w:r>
              <w:rPr>
                <w:rFonts w:ascii="Times New Roman" w:eastAsia="Times New Roman" w:hAnsi="Times New Roman" w:cs="Times New Roman"/>
                <w:color w:val="7030A0"/>
                <w:sz w:val="20"/>
                <w:szCs w:val="20"/>
                <w:lang w:val="uk-UA"/>
              </w:rPr>
              <w:t>…</w:t>
            </w:r>
          </w:p>
          <w:p w14:paraId="4AD7F253" w14:textId="1CA53F7F" w:rsidR="00CB36BB" w:rsidRPr="00952986" w:rsidRDefault="00CB36BB" w:rsidP="00EF2965">
            <w:pPr>
              <w:ind w:firstLine="240"/>
              <w:jc w:val="both"/>
              <w:rPr>
                <w:rFonts w:ascii="Times New Roman" w:hAnsi="Times New Roman" w:cs="Times New Roman"/>
                <w:color w:val="000000"/>
                <w:sz w:val="20"/>
                <w:szCs w:val="20"/>
                <w:lang w:val="uk-UA"/>
              </w:rPr>
            </w:pPr>
          </w:p>
        </w:tc>
        <w:tc>
          <w:tcPr>
            <w:tcW w:w="3942" w:type="dxa"/>
            <w:gridSpan w:val="3"/>
          </w:tcPr>
          <w:p w14:paraId="6414AC4A" w14:textId="47A55EC2" w:rsidR="00EF2965" w:rsidRPr="00952986" w:rsidRDefault="00EF2965" w:rsidP="00EF2965">
            <w:pPr>
              <w:jc w:val="both"/>
              <w:rPr>
                <w:rFonts w:ascii="Times New Roman" w:hAnsi="Times New Roman" w:cs="Times New Roman"/>
                <w:color w:val="000000"/>
                <w:sz w:val="20"/>
                <w:szCs w:val="20"/>
                <w:lang w:val="uk-UA"/>
              </w:rPr>
            </w:pPr>
          </w:p>
        </w:tc>
        <w:tc>
          <w:tcPr>
            <w:tcW w:w="3179" w:type="dxa"/>
            <w:gridSpan w:val="2"/>
          </w:tcPr>
          <w:p w14:paraId="0D92C5C4" w14:textId="77777777" w:rsidR="00EF2965" w:rsidRPr="00952986" w:rsidRDefault="00EF2965" w:rsidP="00EF2965">
            <w:pPr>
              <w:jc w:val="both"/>
              <w:rPr>
                <w:rFonts w:ascii="Times New Roman" w:hAnsi="Times New Roman" w:cs="Times New Roman"/>
                <w:color w:val="000000"/>
                <w:sz w:val="20"/>
                <w:szCs w:val="20"/>
                <w:lang w:val="uk-UA"/>
              </w:rPr>
            </w:pPr>
          </w:p>
          <w:p w14:paraId="17EDFDAF" w14:textId="0722F6BE" w:rsidR="00EF2965" w:rsidRPr="00952986" w:rsidRDefault="00EF2965" w:rsidP="00EF2965">
            <w:pPr>
              <w:jc w:val="both"/>
              <w:rPr>
                <w:rFonts w:ascii="Times New Roman" w:hAnsi="Times New Roman" w:cs="Times New Roman"/>
                <w:b/>
                <w:bCs/>
                <w:color w:val="000000"/>
                <w:sz w:val="20"/>
                <w:szCs w:val="20"/>
                <w:lang w:val="uk-UA"/>
              </w:rPr>
            </w:pPr>
            <w:r w:rsidRPr="00AF575E">
              <w:rPr>
                <w:rFonts w:ascii="Times New Roman" w:hAnsi="Times New Roman" w:cs="Times New Roman"/>
                <w:b/>
                <w:bCs/>
                <w:color w:val="000000"/>
                <w:sz w:val="20"/>
                <w:szCs w:val="20"/>
                <w:lang w:val="uk-UA"/>
              </w:rPr>
              <w:t>Попередньо врах</w:t>
            </w:r>
            <w:r w:rsidR="001168B4" w:rsidRPr="00AF575E">
              <w:rPr>
                <w:rFonts w:ascii="Times New Roman" w:hAnsi="Times New Roman" w:cs="Times New Roman"/>
                <w:b/>
                <w:bCs/>
                <w:color w:val="000000"/>
                <w:sz w:val="20"/>
                <w:szCs w:val="20"/>
                <w:lang w:val="uk-UA"/>
              </w:rPr>
              <w:t>ован</w:t>
            </w:r>
            <w:r w:rsidR="00401C3C" w:rsidRPr="00AF575E">
              <w:rPr>
                <w:rFonts w:ascii="Times New Roman" w:hAnsi="Times New Roman" w:cs="Times New Roman"/>
                <w:b/>
                <w:bCs/>
                <w:color w:val="000000"/>
                <w:sz w:val="20"/>
                <w:szCs w:val="20"/>
                <w:lang w:val="uk-UA"/>
              </w:rPr>
              <w:t>о</w:t>
            </w:r>
            <w:r w:rsidRPr="00AF575E">
              <w:rPr>
                <w:rFonts w:ascii="Times New Roman" w:hAnsi="Times New Roman" w:cs="Times New Roman"/>
                <w:b/>
                <w:bCs/>
                <w:color w:val="000000"/>
                <w:sz w:val="20"/>
                <w:szCs w:val="20"/>
                <w:lang w:val="uk-UA"/>
              </w:rPr>
              <w:t xml:space="preserve"> в редакції</w:t>
            </w:r>
            <w:r w:rsidR="00401C3C" w:rsidRPr="00AF575E">
              <w:rPr>
                <w:rFonts w:ascii="Times New Roman" w:hAnsi="Times New Roman" w:cs="Times New Roman"/>
                <w:b/>
                <w:bCs/>
                <w:color w:val="000000"/>
                <w:sz w:val="20"/>
                <w:szCs w:val="20"/>
                <w:lang w:val="uk-UA"/>
              </w:rPr>
              <w:t>:</w:t>
            </w:r>
          </w:p>
          <w:p w14:paraId="018C70CF" w14:textId="77777777" w:rsidR="00EF2965" w:rsidRPr="00952986" w:rsidRDefault="00EF2965" w:rsidP="00EF2965">
            <w:pPr>
              <w:jc w:val="both"/>
              <w:rPr>
                <w:rFonts w:ascii="Times New Roman" w:hAnsi="Times New Roman" w:cs="Times New Roman"/>
                <w:b/>
                <w:bCs/>
                <w:color w:val="000000"/>
                <w:sz w:val="20"/>
                <w:szCs w:val="20"/>
                <w:lang w:val="uk-UA"/>
              </w:rPr>
            </w:pPr>
          </w:p>
          <w:p w14:paraId="023078C0" w14:textId="10EA74E2" w:rsidR="00EF2965" w:rsidRPr="00952986" w:rsidRDefault="00EF2965" w:rsidP="00EF2965">
            <w:pPr>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7.2. Постачальник зобов'язується:</w:t>
            </w:r>
          </w:p>
          <w:p w14:paraId="18952216" w14:textId="77777777"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6D3EFFB3" w14:textId="52941569"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b/>
                <w:bCs/>
                <w:color w:val="0070C0"/>
                <w:sz w:val="20"/>
                <w:szCs w:val="20"/>
                <w:lang w:val="uk-UA"/>
              </w:rPr>
              <w:t xml:space="preserve">10) розглядати </w:t>
            </w:r>
            <w:r w:rsidRPr="00952986">
              <w:rPr>
                <w:rFonts w:ascii="Times New Roman" w:hAnsi="Times New Roman" w:cs="Times New Roman"/>
                <w:b/>
                <w:color w:val="00B050"/>
                <w:sz w:val="20"/>
                <w:szCs w:val="20"/>
                <w:lang w:val="uk-UA"/>
              </w:rPr>
              <w:t xml:space="preserve">заяви/скарги/претензії </w:t>
            </w:r>
            <w:r w:rsidRPr="00952986">
              <w:rPr>
                <w:rFonts w:ascii="Times New Roman" w:hAnsi="Times New Roman" w:cs="Times New Roman"/>
                <w:b/>
                <w:bCs/>
                <w:color w:val="0070C0"/>
                <w:sz w:val="20"/>
                <w:szCs w:val="20"/>
                <w:lang w:val="uk-UA"/>
              </w:rPr>
              <w:t xml:space="preserve">Споживача </w:t>
            </w:r>
            <w:r w:rsidRPr="00952986">
              <w:rPr>
                <w:rFonts w:ascii="Times New Roman" w:hAnsi="Times New Roman" w:cs="Times New Roman"/>
                <w:b/>
                <w:bCs/>
                <w:color w:val="00B050"/>
                <w:sz w:val="20"/>
                <w:szCs w:val="20"/>
                <w:lang w:val="uk-UA"/>
              </w:rPr>
              <w:t>у порядку, встановленому ПРРЕЕ</w:t>
            </w:r>
            <w:r w:rsidRPr="00952986">
              <w:rPr>
                <w:rFonts w:ascii="Times New Roman" w:hAnsi="Times New Roman" w:cs="Times New Roman"/>
                <w:b/>
                <w:bCs/>
                <w:color w:val="000000"/>
                <w:sz w:val="20"/>
                <w:szCs w:val="20"/>
                <w:lang w:val="uk-UA"/>
              </w:rPr>
              <w:t xml:space="preserve">. </w:t>
            </w:r>
          </w:p>
        </w:tc>
      </w:tr>
      <w:tr w:rsidR="00EF2965" w:rsidRPr="00CB36BB" w14:paraId="5AC8DDC7" w14:textId="77777777" w:rsidTr="00F009E4">
        <w:trPr>
          <w:trHeight w:val="20"/>
        </w:trPr>
        <w:tc>
          <w:tcPr>
            <w:tcW w:w="4345" w:type="dxa"/>
            <w:gridSpan w:val="2"/>
            <w:vMerge/>
          </w:tcPr>
          <w:p w14:paraId="2574D035" w14:textId="77777777" w:rsidR="00EF2965" w:rsidRPr="00952986" w:rsidRDefault="00EF2965" w:rsidP="00EF2965">
            <w:pPr>
              <w:ind w:firstLine="240"/>
              <w:jc w:val="both"/>
              <w:rPr>
                <w:rFonts w:ascii="Times New Roman" w:hAnsi="Times New Roman" w:cs="Times New Roman"/>
                <w:color w:val="000000"/>
                <w:sz w:val="20"/>
                <w:szCs w:val="20"/>
                <w:lang w:val="uk-UA"/>
              </w:rPr>
            </w:pPr>
          </w:p>
        </w:tc>
        <w:tc>
          <w:tcPr>
            <w:tcW w:w="4128" w:type="dxa"/>
            <w:gridSpan w:val="3"/>
          </w:tcPr>
          <w:p w14:paraId="191615BE" w14:textId="77777777" w:rsidR="00EF2965" w:rsidRPr="00952986" w:rsidRDefault="00EF2965" w:rsidP="00EF2965">
            <w:pPr>
              <w:tabs>
                <w:tab w:val="left" w:pos="5812"/>
              </w:tabs>
              <w:ind w:right="-1" w:firstLine="323"/>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0BC2DD87" w14:textId="77777777" w:rsidR="00EF2965" w:rsidRPr="00952986" w:rsidRDefault="00EF2965" w:rsidP="00EF2965">
            <w:pPr>
              <w:widowControl w:val="0"/>
              <w:autoSpaceDE w:val="0"/>
              <w:autoSpaceDN w:val="0"/>
              <w:ind w:left="339"/>
              <w:jc w:val="both"/>
              <w:rPr>
                <w:rFonts w:ascii="Times New Roman" w:eastAsia="Times New Roman" w:hAnsi="Times New Roman" w:cs="Times New Roman"/>
                <w:sz w:val="20"/>
                <w:szCs w:val="20"/>
                <w:lang w:val="uk-UA"/>
              </w:rPr>
            </w:pPr>
          </w:p>
          <w:p w14:paraId="65A1A8B9" w14:textId="10F46B3E" w:rsidR="00EF2965" w:rsidRPr="00952986" w:rsidRDefault="00EF2965" w:rsidP="00EF2965">
            <w:pPr>
              <w:widowControl w:val="0"/>
              <w:autoSpaceDE w:val="0"/>
              <w:autoSpaceDN w:val="0"/>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7.2.</w:t>
            </w:r>
            <w:r w:rsidRPr="00952986">
              <w:rPr>
                <w:rFonts w:ascii="Times New Roman" w:eastAsia="Times New Roman" w:hAnsi="Times New Roman" w:cs="Times New Roman"/>
                <w:spacing w:val="-3"/>
                <w:sz w:val="20"/>
                <w:szCs w:val="20"/>
                <w:lang w:val="uk-UA"/>
              </w:rPr>
              <w:t xml:space="preserve"> </w:t>
            </w:r>
            <w:r w:rsidRPr="00952986">
              <w:rPr>
                <w:rFonts w:ascii="Times New Roman" w:eastAsia="Times New Roman" w:hAnsi="Times New Roman" w:cs="Times New Roman"/>
                <w:sz w:val="20"/>
                <w:szCs w:val="20"/>
                <w:lang w:val="uk-UA"/>
              </w:rPr>
              <w:t>Постачальник</w:t>
            </w:r>
            <w:r w:rsidRPr="00952986">
              <w:rPr>
                <w:rFonts w:ascii="Times New Roman" w:eastAsia="Times New Roman" w:hAnsi="Times New Roman" w:cs="Times New Roman"/>
                <w:spacing w:val="-3"/>
                <w:sz w:val="20"/>
                <w:szCs w:val="20"/>
                <w:lang w:val="uk-UA"/>
              </w:rPr>
              <w:t xml:space="preserve"> </w:t>
            </w:r>
            <w:r w:rsidRPr="00952986">
              <w:rPr>
                <w:rFonts w:ascii="Times New Roman" w:eastAsia="Times New Roman" w:hAnsi="Times New Roman" w:cs="Times New Roman"/>
                <w:sz w:val="20"/>
                <w:szCs w:val="20"/>
                <w:lang w:val="uk-UA"/>
              </w:rPr>
              <w:t>зобов'язується:</w:t>
            </w:r>
          </w:p>
          <w:p w14:paraId="05D29F3F" w14:textId="77777777" w:rsidR="00EF2965" w:rsidRPr="00952986" w:rsidRDefault="00EF2965" w:rsidP="00EF2965">
            <w:pPr>
              <w:widowControl w:val="0"/>
              <w:autoSpaceDE w:val="0"/>
              <w:autoSpaceDN w:val="0"/>
              <w:ind w:left="99"/>
              <w:jc w:val="both"/>
              <w:rPr>
                <w:rFonts w:ascii="Times New Roman" w:eastAsia="Times New Roman" w:hAnsi="Times New Roman" w:cs="Times New Roman"/>
                <w:b/>
                <w:sz w:val="20"/>
                <w:szCs w:val="20"/>
                <w:lang w:val="uk-UA"/>
              </w:rPr>
            </w:pPr>
            <w:r w:rsidRPr="00952986">
              <w:rPr>
                <w:rFonts w:ascii="Times New Roman" w:eastAsia="Times New Roman" w:hAnsi="Times New Roman" w:cs="Times New Roman"/>
                <w:b/>
                <w:color w:val="333333"/>
                <w:sz w:val="20"/>
                <w:szCs w:val="20"/>
                <w:lang w:val="uk-UA"/>
              </w:rPr>
              <w:t>….</w:t>
            </w:r>
          </w:p>
          <w:p w14:paraId="7C33E5C9" w14:textId="77777777" w:rsidR="00EF2965" w:rsidRPr="00952986" w:rsidRDefault="00EF2965" w:rsidP="00EF2965">
            <w:pPr>
              <w:ind w:firstLine="240"/>
              <w:jc w:val="both"/>
              <w:rPr>
                <w:rFonts w:ascii="Times New Roman" w:eastAsia="Times New Roman" w:hAnsi="Times New Roman" w:cs="Times New Roman"/>
                <w:b/>
                <w:sz w:val="20"/>
                <w:szCs w:val="20"/>
                <w:lang w:val="uk-UA"/>
              </w:rPr>
            </w:pPr>
            <w:r w:rsidRPr="00952986">
              <w:rPr>
                <w:rFonts w:ascii="Times New Roman" w:eastAsia="Times New Roman" w:hAnsi="Times New Roman" w:cs="Times New Roman"/>
                <w:bCs/>
                <w:color w:val="0070C0"/>
                <w:sz w:val="20"/>
                <w:szCs w:val="20"/>
                <w:lang w:val="uk-UA"/>
              </w:rPr>
              <w:t>10</w:t>
            </w:r>
            <w:r w:rsidRPr="00952986">
              <w:rPr>
                <w:rFonts w:ascii="Times New Roman" w:eastAsia="Times New Roman" w:hAnsi="Times New Roman" w:cs="Times New Roman"/>
                <w:b/>
                <w:color w:val="006FBF"/>
                <w:sz w:val="20"/>
                <w:szCs w:val="20"/>
                <w:lang w:val="uk-UA"/>
              </w:rPr>
              <w:t>)</w:t>
            </w:r>
            <w:r w:rsidRPr="00952986">
              <w:rPr>
                <w:rFonts w:ascii="Times New Roman" w:eastAsia="Times New Roman" w:hAnsi="Times New Roman" w:cs="Times New Roman"/>
                <w:b/>
                <w:color w:val="006FBF"/>
                <w:spacing w:val="35"/>
                <w:sz w:val="20"/>
                <w:szCs w:val="20"/>
                <w:lang w:val="uk-UA"/>
              </w:rPr>
              <w:t xml:space="preserve"> </w:t>
            </w:r>
            <w:r w:rsidRPr="00952986">
              <w:rPr>
                <w:rFonts w:ascii="Times New Roman" w:eastAsia="Times New Roman" w:hAnsi="Times New Roman" w:cs="Times New Roman"/>
                <w:b/>
                <w:color w:val="006FBF"/>
                <w:sz w:val="20"/>
                <w:szCs w:val="20"/>
                <w:lang w:val="uk-UA"/>
              </w:rPr>
              <w:t>розглядати</w:t>
            </w:r>
            <w:r w:rsidRPr="00952986">
              <w:rPr>
                <w:rFonts w:ascii="Times New Roman" w:eastAsia="Times New Roman" w:hAnsi="Times New Roman" w:cs="Times New Roman"/>
                <w:b/>
                <w:color w:val="006FBF"/>
                <w:spacing w:val="35"/>
                <w:sz w:val="20"/>
                <w:szCs w:val="20"/>
                <w:lang w:val="uk-UA"/>
              </w:rPr>
              <w:t xml:space="preserve"> </w:t>
            </w:r>
            <w:r w:rsidRPr="00952986">
              <w:rPr>
                <w:rFonts w:ascii="Times New Roman" w:eastAsia="Times New Roman" w:hAnsi="Times New Roman" w:cs="Times New Roman"/>
                <w:b/>
                <w:color w:val="7030A0"/>
                <w:sz w:val="20"/>
                <w:szCs w:val="20"/>
                <w:lang w:val="uk-UA"/>
              </w:rPr>
              <w:t>звернення</w:t>
            </w:r>
            <w:r w:rsidRPr="00952986">
              <w:rPr>
                <w:rFonts w:ascii="Times New Roman" w:eastAsia="Times New Roman" w:hAnsi="Times New Roman" w:cs="Times New Roman"/>
                <w:b/>
                <w:color w:val="7030A0"/>
                <w:spacing w:val="35"/>
                <w:sz w:val="20"/>
                <w:szCs w:val="20"/>
                <w:lang w:val="uk-UA"/>
              </w:rPr>
              <w:t xml:space="preserve"> </w:t>
            </w:r>
            <w:r w:rsidRPr="00952986">
              <w:rPr>
                <w:rFonts w:ascii="Times New Roman" w:eastAsia="Times New Roman" w:hAnsi="Times New Roman" w:cs="Times New Roman"/>
                <w:b/>
                <w:strike/>
                <w:color w:val="7030A0"/>
                <w:sz w:val="20"/>
                <w:szCs w:val="20"/>
                <w:lang w:val="uk-UA"/>
              </w:rPr>
              <w:t>скаргу</w:t>
            </w:r>
            <w:r w:rsidRPr="00952986">
              <w:rPr>
                <w:rFonts w:ascii="Times New Roman" w:eastAsia="Times New Roman" w:hAnsi="Times New Roman" w:cs="Times New Roman"/>
                <w:b/>
                <w:color w:val="006FBF"/>
                <w:spacing w:val="35"/>
                <w:sz w:val="20"/>
                <w:szCs w:val="20"/>
                <w:lang w:val="uk-UA"/>
              </w:rPr>
              <w:t xml:space="preserve"> </w:t>
            </w:r>
            <w:r w:rsidRPr="00952986">
              <w:rPr>
                <w:rFonts w:ascii="Times New Roman" w:eastAsia="Times New Roman" w:hAnsi="Times New Roman" w:cs="Times New Roman"/>
                <w:b/>
                <w:color w:val="006FBF"/>
                <w:sz w:val="20"/>
                <w:szCs w:val="20"/>
                <w:lang w:val="uk-UA"/>
              </w:rPr>
              <w:t>Споживача</w:t>
            </w:r>
            <w:r w:rsidRPr="00952986">
              <w:rPr>
                <w:rFonts w:ascii="Times New Roman" w:eastAsia="Times New Roman" w:hAnsi="Times New Roman" w:cs="Times New Roman"/>
                <w:b/>
                <w:color w:val="006FBF"/>
                <w:spacing w:val="21"/>
                <w:sz w:val="20"/>
                <w:szCs w:val="20"/>
                <w:lang w:val="uk-UA"/>
              </w:rPr>
              <w:t xml:space="preserve"> </w:t>
            </w:r>
            <w:r w:rsidRPr="00952986">
              <w:rPr>
                <w:rFonts w:ascii="Times New Roman" w:eastAsia="Times New Roman" w:hAnsi="Times New Roman" w:cs="Times New Roman"/>
                <w:b/>
                <w:color w:val="006FBF"/>
                <w:sz w:val="20"/>
                <w:szCs w:val="20"/>
                <w:lang w:val="uk-UA"/>
              </w:rPr>
              <w:t>у</w:t>
            </w:r>
            <w:r w:rsidRPr="00952986">
              <w:rPr>
                <w:rFonts w:ascii="Times New Roman" w:eastAsia="Times New Roman" w:hAnsi="Times New Roman" w:cs="Times New Roman"/>
                <w:b/>
                <w:color w:val="006FBF"/>
                <w:spacing w:val="22"/>
                <w:sz w:val="20"/>
                <w:szCs w:val="20"/>
                <w:lang w:val="uk-UA"/>
              </w:rPr>
              <w:t xml:space="preserve"> </w:t>
            </w:r>
            <w:r w:rsidRPr="00952986">
              <w:rPr>
                <w:rFonts w:ascii="Times New Roman" w:eastAsia="Times New Roman" w:hAnsi="Times New Roman" w:cs="Times New Roman"/>
                <w:b/>
                <w:color w:val="006FBF"/>
                <w:sz w:val="20"/>
                <w:szCs w:val="20"/>
                <w:lang w:val="uk-UA"/>
              </w:rPr>
              <w:t>порядку,</w:t>
            </w:r>
            <w:r w:rsidRPr="00952986">
              <w:rPr>
                <w:rFonts w:ascii="Times New Roman" w:eastAsia="Times New Roman" w:hAnsi="Times New Roman" w:cs="Times New Roman"/>
                <w:b/>
                <w:color w:val="006FBF"/>
                <w:spacing w:val="21"/>
                <w:sz w:val="20"/>
                <w:szCs w:val="20"/>
                <w:lang w:val="uk-UA"/>
              </w:rPr>
              <w:t xml:space="preserve"> </w:t>
            </w:r>
            <w:r w:rsidRPr="00952986">
              <w:rPr>
                <w:rFonts w:ascii="Times New Roman" w:eastAsia="Times New Roman" w:hAnsi="Times New Roman" w:cs="Times New Roman"/>
                <w:b/>
                <w:color w:val="006FBF"/>
                <w:sz w:val="20"/>
                <w:szCs w:val="20"/>
                <w:lang w:val="uk-UA"/>
              </w:rPr>
              <w:t>встановленому</w:t>
            </w:r>
            <w:r w:rsidRPr="00952986">
              <w:rPr>
                <w:rFonts w:ascii="Times New Roman" w:eastAsia="Times New Roman" w:hAnsi="Times New Roman" w:cs="Times New Roman"/>
                <w:b/>
                <w:color w:val="006FBF"/>
                <w:spacing w:val="22"/>
                <w:sz w:val="20"/>
                <w:szCs w:val="20"/>
                <w:lang w:val="uk-UA"/>
              </w:rPr>
              <w:t xml:space="preserve"> </w:t>
            </w:r>
            <w:r w:rsidRPr="00952986">
              <w:rPr>
                <w:rFonts w:ascii="Times New Roman" w:eastAsia="Times New Roman" w:hAnsi="Times New Roman" w:cs="Times New Roman"/>
                <w:b/>
                <w:color w:val="006FBF"/>
                <w:sz w:val="20"/>
                <w:szCs w:val="20"/>
                <w:lang w:val="uk-UA"/>
              </w:rPr>
              <w:t>ПРРЕЕ,</w:t>
            </w:r>
            <w:r w:rsidRPr="00952986">
              <w:rPr>
                <w:rFonts w:ascii="Times New Roman" w:eastAsia="Times New Roman" w:hAnsi="Times New Roman" w:cs="Times New Roman"/>
                <w:b/>
                <w:color w:val="006FBF"/>
                <w:spacing w:val="21"/>
                <w:sz w:val="20"/>
                <w:szCs w:val="20"/>
                <w:lang w:val="uk-UA"/>
              </w:rPr>
              <w:t xml:space="preserve"> </w:t>
            </w:r>
            <w:r w:rsidRPr="00952986">
              <w:rPr>
                <w:rFonts w:ascii="Times New Roman" w:eastAsia="Times New Roman" w:hAnsi="Times New Roman" w:cs="Times New Roman"/>
                <w:b/>
                <w:color w:val="006FBF"/>
                <w:sz w:val="20"/>
                <w:szCs w:val="20"/>
                <w:lang w:val="uk-UA"/>
              </w:rPr>
              <w:t>та</w:t>
            </w:r>
            <w:r w:rsidRPr="00952986">
              <w:rPr>
                <w:rFonts w:ascii="Times New Roman" w:eastAsia="Times New Roman" w:hAnsi="Times New Roman" w:cs="Times New Roman"/>
                <w:b/>
                <w:color w:val="006FBF"/>
                <w:spacing w:val="22"/>
                <w:sz w:val="20"/>
                <w:szCs w:val="20"/>
                <w:lang w:val="uk-UA"/>
              </w:rPr>
              <w:t xml:space="preserve"> </w:t>
            </w:r>
            <w:r w:rsidRPr="00952986">
              <w:rPr>
                <w:rFonts w:ascii="Times New Roman" w:eastAsia="Times New Roman" w:hAnsi="Times New Roman" w:cs="Times New Roman"/>
                <w:b/>
                <w:color w:val="006FBF"/>
                <w:sz w:val="20"/>
                <w:szCs w:val="20"/>
                <w:lang w:val="uk-UA"/>
              </w:rPr>
              <w:t>Положенням</w:t>
            </w:r>
            <w:r w:rsidRPr="00952986">
              <w:rPr>
                <w:rFonts w:ascii="Times New Roman" w:eastAsia="Times New Roman" w:hAnsi="Times New Roman" w:cs="Times New Roman"/>
                <w:b/>
                <w:color w:val="006FBF"/>
                <w:spacing w:val="-57"/>
                <w:sz w:val="20"/>
                <w:szCs w:val="20"/>
                <w:lang w:val="uk-UA"/>
              </w:rPr>
              <w:t xml:space="preserve"> </w:t>
            </w:r>
            <w:r w:rsidRPr="00952986">
              <w:rPr>
                <w:rFonts w:ascii="Times New Roman" w:eastAsia="Times New Roman" w:hAnsi="Times New Roman" w:cs="Times New Roman"/>
                <w:b/>
                <w:color w:val="006FBF"/>
                <w:sz w:val="20"/>
                <w:szCs w:val="20"/>
                <w:lang w:val="uk-UA"/>
              </w:rPr>
              <w:t>про</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центр</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захисту</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споживачів</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електричної</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енергії,</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що є</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додатком</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19</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до</w:t>
            </w:r>
            <w:r w:rsidRPr="00952986">
              <w:rPr>
                <w:rFonts w:ascii="Times New Roman" w:eastAsia="Times New Roman" w:hAnsi="Times New Roman" w:cs="Times New Roman"/>
                <w:b/>
                <w:color w:val="006FBF"/>
                <w:spacing w:val="-1"/>
                <w:sz w:val="20"/>
                <w:szCs w:val="20"/>
                <w:lang w:val="uk-UA"/>
              </w:rPr>
              <w:t xml:space="preserve"> </w:t>
            </w:r>
            <w:r w:rsidRPr="00952986">
              <w:rPr>
                <w:rFonts w:ascii="Times New Roman" w:eastAsia="Times New Roman" w:hAnsi="Times New Roman" w:cs="Times New Roman"/>
                <w:b/>
                <w:color w:val="006FBF"/>
                <w:sz w:val="20"/>
                <w:szCs w:val="20"/>
                <w:lang w:val="uk-UA"/>
              </w:rPr>
              <w:t>ПРРЕЕ;</w:t>
            </w:r>
          </w:p>
          <w:p w14:paraId="6E034F2C" w14:textId="4E70A9DF" w:rsidR="00EF2965" w:rsidRPr="00952986" w:rsidRDefault="001168B4" w:rsidP="00EF2965">
            <w:pPr>
              <w:widowControl w:val="0"/>
              <w:autoSpaceDE w:val="0"/>
              <w:autoSpaceDN w:val="0"/>
              <w:jc w:val="both"/>
              <w:rPr>
                <w:rFonts w:ascii="Times New Roman" w:eastAsia="Times New Roman" w:hAnsi="Times New Roman" w:cs="Times New Roman"/>
                <w:b/>
                <w:sz w:val="20"/>
                <w:szCs w:val="20"/>
                <w:lang w:val="uk-UA"/>
              </w:rPr>
            </w:pPr>
            <w:r w:rsidRPr="00952986">
              <w:rPr>
                <w:rFonts w:ascii="Times New Roman" w:eastAsia="Times New Roman" w:hAnsi="Times New Roman" w:cs="Times New Roman"/>
                <w:b/>
                <w:color w:val="333333"/>
                <w:sz w:val="20"/>
                <w:szCs w:val="20"/>
                <w:lang w:val="uk-UA"/>
              </w:rPr>
              <w:t>…..</w:t>
            </w:r>
          </w:p>
          <w:p w14:paraId="0D64533B" w14:textId="39C4D01D" w:rsidR="00EF2965" w:rsidRPr="00952986" w:rsidRDefault="00EF2965" w:rsidP="00EF2965">
            <w:pPr>
              <w:tabs>
                <w:tab w:val="left" w:pos="5812"/>
              </w:tabs>
              <w:ind w:right="-1" w:firstLine="323"/>
              <w:jc w:val="both"/>
              <w:rPr>
                <w:rFonts w:ascii="Times New Roman" w:hAnsi="Times New Roman" w:cs="Times New Roman"/>
                <w:b/>
                <w:bCs/>
                <w:sz w:val="20"/>
                <w:szCs w:val="20"/>
                <w:lang w:val="uk-UA"/>
              </w:rPr>
            </w:pPr>
          </w:p>
        </w:tc>
        <w:tc>
          <w:tcPr>
            <w:tcW w:w="3942" w:type="dxa"/>
            <w:gridSpan w:val="3"/>
          </w:tcPr>
          <w:p w14:paraId="5CD9A6F8" w14:textId="77777777" w:rsidR="00EF2965" w:rsidRPr="00952986" w:rsidRDefault="00EF2965" w:rsidP="00EF2965">
            <w:pPr>
              <w:jc w:val="both"/>
              <w:rPr>
                <w:rFonts w:ascii="Times New Roman" w:hAnsi="Times New Roman" w:cs="Times New Roman"/>
                <w:b/>
                <w:bCs/>
                <w:sz w:val="20"/>
                <w:szCs w:val="20"/>
                <w:lang w:val="uk-UA"/>
              </w:rPr>
            </w:pPr>
          </w:p>
        </w:tc>
        <w:tc>
          <w:tcPr>
            <w:tcW w:w="3179" w:type="dxa"/>
            <w:gridSpan w:val="2"/>
          </w:tcPr>
          <w:p w14:paraId="415F519F" w14:textId="77777777" w:rsidR="00CB36BB" w:rsidRDefault="00CB36BB" w:rsidP="001168B4">
            <w:pPr>
              <w:jc w:val="both"/>
              <w:rPr>
                <w:rFonts w:ascii="Times New Roman" w:eastAsia="Calibri" w:hAnsi="Times New Roman" w:cs="Times New Roman"/>
                <w:b/>
                <w:bCs/>
                <w:color w:val="000000"/>
                <w:sz w:val="20"/>
                <w:szCs w:val="20"/>
                <w:lang w:val="uk-UA"/>
              </w:rPr>
            </w:pPr>
          </w:p>
          <w:p w14:paraId="095B480C" w14:textId="77777777" w:rsidR="00CB36BB" w:rsidRDefault="00CB36BB" w:rsidP="001168B4">
            <w:pPr>
              <w:jc w:val="both"/>
              <w:rPr>
                <w:rFonts w:ascii="Times New Roman" w:eastAsia="Calibri" w:hAnsi="Times New Roman" w:cs="Times New Roman"/>
                <w:b/>
                <w:bCs/>
                <w:color w:val="000000"/>
                <w:sz w:val="20"/>
                <w:szCs w:val="20"/>
                <w:lang w:val="uk-UA"/>
              </w:rPr>
            </w:pPr>
          </w:p>
          <w:p w14:paraId="08FF525D" w14:textId="77777777" w:rsidR="00CB36BB" w:rsidRDefault="00CB36BB" w:rsidP="001168B4">
            <w:pPr>
              <w:jc w:val="both"/>
              <w:rPr>
                <w:rFonts w:ascii="Times New Roman" w:eastAsia="Calibri" w:hAnsi="Times New Roman" w:cs="Times New Roman"/>
                <w:b/>
                <w:bCs/>
                <w:color w:val="000000"/>
                <w:sz w:val="20"/>
                <w:szCs w:val="20"/>
                <w:lang w:val="uk-UA"/>
              </w:rPr>
            </w:pPr>
          </w:p>
          <w:p w14:paraId="28BAA555" w14:textId="0DE799AE" w:rsidR="001168B4" w:rsidRDefault="001168B4" w:rsidP="001168B4">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Pr>
                <w:rFonts w:ascii="Times New Roman" w:eastAsia="Calibri" w:hAnsi="Times New Roman" w:cs="Times New Roman"/>
                <w:b/>
                <w:bCs/>
                <w:color w:val="000000"/>
                <w:sz w:val="20"/>
                <w:szCs w:val="20"/>
                <w:lang w:val="uk-UA"/>
              </w:rPr>
              <w:t>овано в редакції вище</w:t>
            </w:r>
          </w:p>
          <w:p w14:paraId="24E75C33" w14:textId="77777777" w:rsidR="00EF2965" w:rsidRPr="00952986" w:rsidRDefault="00EF2965" w:rsidP="00EF2965">
            <w:pPr>
              <w:ind w:firstLine="240"/>
              <w:jc w:val="both"/>
              <w:rPr>
                <w:rFonts w:ascii="Times New Roman" w:hAnsi="Times New Roman" w:cs="Times New Roman"/>
                <w:color w:val="000000"/>
                <w:sz w:val="20"/>
                <w:szCs w:val="20"/>
                <w:lang w:val="uk-UA"/>
              </w:rPr>
            </w:pPr>
          </w:p>
        </w:tc>
      </w:tr>
      <w:tr w:rsidR="00EF2965" w:rsidRPr="0051289A" w14:paraId="66E2C095" w14:textId="5D609A89" w:rsidTr="00F009E4">
        <w:trPr>
          <w:trHeight w:val="20"/>
        </w:trPr>
        <w:tc>
          <w:tcPr>
            <w:tcW w:w="4345" w:type="dxa"/>
            <w:gridSpan w:val="2"/>
          </w:tcPr>
          <w:p w14:paraId="3992E87E" w14:textId="77777777" w:rsidR="00EF2965" w:rsidRPr="00952986" w:rsidRDefault="00EF2965" w:rsidP="00EF2965">
            <w:pPr>
              <w:contextualSpacing/>
              <w:jc w:val="center"/>
              <w:rPr>
                <w:rFonts w:ascii="Times New Roman" w:hAnsi="Times New Roman" w:cs="Times New Roman"/>
                <w:b/>
                <w:bCs/>
                <w:sz w:val="20"/>
                <w:szCs w:val="20"/>
                <w:lang w:val="uk-UA"/>
              </w:rPr>
            </w:pPr>
            <w:bookmarkStart w:id="111" w:name="1968"/>
            <w:r w:rsidRPr="00952986">
              <w:rPr>
                <w:rFonts w:ascii="Times New Roman" w:hAnsi="Times New Roman" w:cs="Times New Roman"/>
                <w:b/>
                <w:bCs/>
                <w:color w:val="000000"/>
                <w:sz w:val="20"/>
                <w:szCs w:val="20"/>
                <w:lang w:val="uk-UA"/>
              </w:rPr>
              <w:t xml:space="preserve">11. </w:t>
            </w:r>
            <w:r w:rsidRPr="00952986">
              <w:rPr>
                <w:rFonts w:ascii="Times New Roman" w:eastAsia="Times New Roman" w:hAnsi="Times New Roman" w:cs="Times New Roman"/>
                <w:b/>
                <w:bCs/>
                <w:color w:val="000000"/>
                <w:sz w:val="20"/>
                <w:szCs w:val="20"/>
                <w:lang w:val="uk-UA"/>
              </w:rPr>
              <w:t>Порядок</w:t>
            </w:r>
            <w:r w:rsidRPr="00952986">
              <w:rPr>
                <w:rFonts w:ascii="Times New Roman" w:hAnsi="Times New Roman" w:cs="Times New Roman"/>
                <w:b/>
                <w:bCs/>
                <w:color w:val="000000"/>
                <w:sz w:val="20"/>
                <w:szCs w:val="20"/>
                <w:lang w:val="uk-UA"/>
              </w:rPr>
              <w:t xml:space="preserve"> розв'язання спорів</w:t>
            </w:r>
          </w:p>
          <w:bookmarkEnd w:id="111"/>
          <w:p w14:paraId="74DEAB1D" w14:textId="77777777" w:rsidR="00EF2965" w:rsidRPr="00952986" w:rsidRDefault="00EF2965" w:rsidP="00EF2965">
            <w:pPr>
              <w:shd w:val="clear" w:color="auto" w:fill="FFFFFF"/>
              <w:ind w:firstLine="720"/>
              <w:contextualSpacing/>
              <w:jc w:val="both"/>
              <w:rPr>
                <w:rFonts w:ascii="Times New Roman" w:eastAsia="Calibri" w:hAnsi="Times New Roman" w:cs="Times New Roman"/>
                <w:b/>
                <w:bCs/>
                <w:color w:val="0070C0"/>
                <w:sz w:val="20"/>
                <w:szCs w:val="20"/>
                <w:lang w:val="uk-UA"/>
              </w:rPr>
            </w:pPr>
          </w:p>
          <w:p w14:paraId="0B5E6002" w14:textId="607B4A4F" w:rsidR="00EF2965" w:rsidRPr="00952986" w:rsidRDefault="00EF2965" w:rsidP="00EF2965">
            <w:pPr>
              <w:shd w:val="clear" w:color="auto" w:fill="FFFFFF"/>
              <w:ind w:firstLine="172"/>
              <w:contextualSpacing/>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11.1. Спори та розбіжності, що виникають із виконання умов цього Договору, вирішуються шляхом переговорів між Сторонами.</w:t>
            </w:r>
          </w:p>
          <w:p w14:paraId="73FA5D86" w14:textId="77777777" w:rsidR="00EF2965" w:rsidRPr="00952986" w:rsidRDefault="00EF2965" w:rsidP="00EF2965">
            <w:pPr>
              <w:contextualSpacing/>
              <w:jc w:val="both"/>
              <w:rPr>
                <w:rFonts w:ascii="Times New Roman" w:hAnsi="Times New Roman" w:cs="Times New Roman"/>
                <w:sz w:val="20"/>
                <w:szCs w:val="20"/>
                <w:lang w:val="uk-UA"/>
              </w:rPr>
            </w:pPr>
          </w:p>
        </w:tc>
        <w:tc>
          <w:tcPr>
            <w:tcW w:w="4128" w:type="dxa"/>
            <w:gridSpan w:val="3"/>
          </w:tcPr>
          <w:p w14:paraId="16B3D415" w14:textId="77777777" w:rsidR="00EF2965" w:rsidRPr="00952986" w:rsidRDefault="00EF2965" w:rsidP="00EF2965">
            <w:pPr>
              <w:shd w:val="clear" w:color="auto" w:fill="FFFFFF"/>
              <w:ind w:firstLine="720"/>
              <w:contextualSpacing/>
              <w:jc w:val="both"/>
              <w:rPr>
                <w:rFonts w:ascii="Times New Roman" w:eastAsia="Calibri" w:hAnsi="Times New Roman" w:cs="Times New Roman"/>
                <w:b/>
                <w:bCs/>
                <w:color w:val="0070C0"/>
                <w:sz w:val="20"/>
                <w:szCs w:val="20"/>
                <w:lang w:val="uk-UA"/>
              </w:rPr>
            </w:pPr>
          </w:p>
        </w:tc>
        <w:tc>
          <w:tcPr>
            <w:tcW w:w="3942" w:type="dxa"/>
            <w:gridSpan w:val="3"/>
          </w:tcPr>
          <w:p w14:paraId="2C19AA8D" w14:textId="77777777" w:rsidR="00EF2965" w:rsidRPr="00952986" w:rsidRDefault="00EF2965" w:rsidP="00EF2965">
            <w:pPr>
              <w:shd w:val="clear" w:color="auto" w:fill="FFFFFF"/>
              <w:ind w:firstLine="720"/>
              <w:contextualSpacing/>
              <w:jc w:val="both"/>
              <w:rPr>
                <w:rFonts w:ascii="Times New Roman" w:eastAsia="Calibri" w:hAnsi="Times New Roman" w:cs="Times New Roman"/>
                <w:b/>
                <w:bCs/>
                <w:color w:val="0070C0"/>
                <w:sz w:val="20"/>
                <w:szCs w:val="20"/>
                <w:lang w:val="uk-UA"/>
              </w:rPr>
            </w:pPr>
          </w:p>
        </w:tc>
        <w:tc>
          <w:tcPr>
            <w:tcW w:w="3179" w:type="dxa"/>
            <w:gridSpan w:val="2"/>
          </w:tcPr>
          <w:p w14:paraId="5E156F7B" w14:textId="77777777" w:rsidR="00EF2965" w:rsidRPr="00952986" w:rsidRDefault="00EF2965" w:rsidP="00EF2965">
            <w:pPr>
              <w:shd w:val="clear" w:color="auto" w:fill="FFFFFF"/>
              <w:ind w:firstLine="720"/>
              <w:contextualSpacing/>
              <w:jc w:val="both"/>
              <w:rPr>
                <w:rFonts w:ascii="Times New Roman" w:eastAsia="Calibri" w:hAnsi="Times New Roman" w:cs="Times New Roman"/>
                <w:b/>
                <w:bCs/>
                <w:color w:val="0070C0"/>
                <w:sz w:val="20"/>
                <w:szCs w:val="20"/>
                <w:lang w:val="uk-UA"/>
              </w:rPr>
            </w:pPr>
          </w:p>
        </w:tc>
      </w:tr>
      <w:tr w:rsidR="00EF2965" w:rsidRPr="0051289A" w14:paraId="55C126D0" w14:textId="7762A93B" w:rsidTr="00F009E4">
        <w:trPr>
          <w:trHeight w:val="20"/>
        </w:trPr>
        <w:tc>
          <w:tcPr>
            <w:tcW w:w="4345" w:type="dxa"/>
            <w:gridSpan w:val="2"/>
          </w:tcPr>
          <w:p w14:paraId="2A36FA98" w14:textId="77777777" w:rsidR="00EF2965" w:rsidRPr="00952986" w:rsidRDefault="00EF2965" w:rsidP="00EF2965">
            <w:pPr>
              <w:ind w:firstLine="172"/>
              <w:contextualSpacing/>
              <w:jc w:val="both"/>
              <w:rPr>
                <w:rFonts w:ascii="Times New Roman" w:eastAsia="Calibri" w:hAnsi="Times New Roman" w:cs="Times New Roman"/>
                <w:b/>
                <w:bCs/>
                <w:color w:val="0070C0"/>
                <w:sz w:val="20"/>
                <w:szCs w:val="20"/>
                <w:lang w:val="uk-UA"/>
              </w:rPr>
            </w:pPr>
          </w:p>
          <w:p w14:paraId="0066D1DC" w14:textId="77777777" w:rsidR="00EF2965" w:rsidRPr="00952986" w:rsidRDefault="00EF2965" w:rsidP="00EF2965">
            <w:pPr>
              <w:ind w:firstLine="172"/>
              <w:contextualSpacing/>
              <w:jc w:val="both"/>
              <w:rPr>
                <w:rFonts w:ascii="Times New Roman" w:eastAsia="Calibri" w:hAnsi="Times New Roman" w:cs="Times New Roman"/>
                <w:b/>
                <w:bCs/>
                <w:color w:val="0070C0"/>
                <w:sz w:val="20"/>
                <w:szCs w:val="20"/>
                <w:lang w:val="uk-UA"/>
              </w:rPr>
            </w:pPr>
          </w:p>
          <w:p w14:paraId="246870EE" w14:textId="1A386426" w:rsidR="00EF2965" w:rsidRPr="00952986" w:rsidRDefault="00EF2965" w:rsidP="00EF2965">
            <w:pPr>
              <w:ind w:firstLine="172"/>
              <w:contextualSpacing/>
              <w:jc w:val="both"/>
              <w:rPr>
                <w:rFonts w:ascii="Times New Roman" w:hAnsi="Times New Roman" w:cs="Times New Roman"/>
                <w:b/>
                <w:sz w:val="20"/>
                <w:szCs w:val="20"/>
                <w:lang w:val="uk-UA"/>
              </w:rPr>
            </w:pPr>
            <w:r w:rsidRPr="00952986">
              <w:rPr>
                <w:rFonts w:ascii="Times New Roman" w:eastAsia="Calibri" w:hAnsi="Times New Roman" w:cs="Times New Roman"/>
                <w:b/>
                <w:bCs/>
                <w:color w:val="0070C0"/>
                <w:sz w:val="20"/>
                <w:szCs w:val="20"/>
                <w:lang w:val="uk-UA"/>
              </w:rPr>
              <w:t>11.2. У разі якщо спори та розбіжності між Сторонами не будуть узгоджені під час переговорів, спір може бути переданий для вирішення в судовому порядку.</w:t>
            </w:r>
          </w:p>
        </w:tc>
        <w:tc>
          <w:tcPr>
            <w:tcW w:w="4128" w:type="dxa"/>
            <w:gridSpan w:val="3"/>
          </w:tcPr>
          <w:p w14:paraId="0BB9BE06" w14:textId="77777777" w:rsidR="00EF2965" w:rsidRPr="00952986" w:rsidRDefault="00EF2965" w:rsidP="00EF2965">
            <w:pPr>
              <w:tabs>
                <w:tab w:val="left" w:pos="5812"/>
              </w:tabs>
              <w:ind w:right="-1" w:firstLine="323"/>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1BFE0456" w14:textId="77777777" w:rsidR="00EF2965" w:rsidRPr="00952986" w:rsidRDefault="00EF2965" w:rsidP="00EF2965">
            <w:pPr>
              <w:tabs>
                <w:tab w:val="left" w:pos="5812"/>
              </w:tabs>
              <w:ind w:right="-1" w:firstLine="323"/>
              <w:jc w:val="both"/>
              <w:rPr>
                <w:rFonts w:ascii="Times New Roman" w:hAnsi="Times New Roman" w:cs="Times New Roman"/>
                <w:b/>
                <w:bCs/>
                <w:sz w:val="20"/>
                <w:szCs w:val="20"/>
                <w:lang w:val="uk-UA"/>
              </w:rPr>
            </w:pPr>
          </w:p>
          <w:p w14:paraId="7A834CBB" w14:textId="77777777" w:rsidR="00EF2965" w:rsidRPr="00952986" w:rsidRDefault="00EF2965" w:rsidP="00EF2965">
            <w:pPr>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
                <w:color w:val="7030A0"/>
                <w:sz w:val="20"/>
                <w:szCs w:val="20"/>
                <w:lang w:val="uk-UA"/>
              </w:rPr>
              <w:t>залишити чинну редакцію</w:t>
            </w:r>
            <w:r w:rsidRPr="00952986">
              <w:rPr>
                <w:rFonts w:ascii="Times New Roman" w:eastAsia="Times New Roman" w:hAnsi="Times New Roman" w:cs="Times New Roman"/>
                <w:b/>
                <w:color w:val="006FBF"/>
                <w:sz w:val="20"/>
                <w:szCs w:val="20"/>
                <w:lang w:val="uk-UA"/>
              </w:rPr>
              <w:t xml:space="preserve">: “ </w:t>
            </w:r>
            <w:r w:rsidRPr="00952986">
              <w:rPr>
                <w:rFonts w:ascii="Times New Roman" w:eastAsia="Times New Roman" w:hAnsi="Times New Roman" w:cs="Times New Roman"/>
                <w:sz w:val="20"/>
                <w:szCs w:val="20"/>
                <w:lang w:val="uk-UA"/>
              </w:rPr>
              <w:t>У разі недосягнення Сторонами згоди шляхом проведення переговорів</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або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разі</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незгоди</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Споживача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із</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рішенням</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Центр</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захисту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споживачів</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електричної</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енергії,</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або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неотримання ним, у встановлені ПРРЕЕ та Положенням про ЦЗС строки, відповіді, Споживач має право</w:t>
            </w:r>
            <w:r w:rsidRPr="00952986">
              <w:rPr>
                <w:rFonts w:ascii="Times New Roman" w:eastAsia="Times New Roman" w:hAnsi="Times New Roman" w:cs="Times New Roman"/>
                <w:spacing w:val="-57"/>
                <w:sz w:val="20"/>
                <w:szCs w:val="20"/>
                <w:lang w:val="uk-UA"/>
              </w:rPr>
              <w:t xml:space="preserve"> </w:t>
            </w:r>
            <w:r w:rsidRPr="00952986">
              <w:rPr>
                <w:rFonts w:ascii="Times New Roman" w:eastAsia="Times New Roman" w:hAnsi="Times New Roman" w:cs="Times New Roman"/>
                <w:sz w:val="20"/>
                <w:szCs w:val="20"/>
                <w:lang w:val="uk-UA"/>
              </w:rPr>
              <w:t>звернутися із заявою про вирішення спору до Регулятора чи його територіального підрозділу, та/або до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енергетичного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омбудсмена,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центрального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органу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виконавчої</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влади,</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що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забезпечує</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формування</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державної</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політики</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сфері</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нагляду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(контролю)</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в</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галузі</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електроенергетики</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та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Антимонопольного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комітету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України.</w:t>
            </w:r>
          </w:p>
          <w:p w14:paraId="0BEC4FED" w14:textId="1A2394CD" w:rsidR="00EF2965" w:rsidRPr="00952986" w:rsidRDefault="00EF2965" w:rsidP="00EF2965">
            <w:pPr>
              <w:contextualSpacing/>
              <w:jc w:val="both"/>
              <w:rPr>
                <w:rFonts w:ascii="Times New Roman" w:eastAsia="Calibri" w:hAnsi="Times New Roman" w:cs="Times New Roman"/>
                <w:b/>
                <w:bCs/>
                <w:color w:val="0070C0"/>
                <w:sz w:val="20"/>
                <w:szCs w:val="20"/>
                <w:lang w:val="uk-UA"/>
              </w:rPr>
            </w:pPr>
            <w:r w:rsidRPr="00952986">
              <w:rPr>
                <w:rFonts w:ascii="Times New Roman" w:eastAsia="Times New Roman" w:hAnsi="Times New Roman" w:cs="Times New Roman"/>
                <w:sz w:val="20"/>
                <w:szCs w:val="20"/>
                <w:lang w:val="uk-UA"/>
              </w:rPr>
              <w:t>Врегулювання спорів Регулятором чи його територіальним підрозділом здійснюється відповідно до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затвердженого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Регулятором</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порядку.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Звернення</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Споживача</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до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Регулятора чи його територіального</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підрозділу</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не</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позбавляє</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Сторони</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права</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щодо</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вирішення</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спору</w:t>
            </w:r>
            <w:r w:rsidRPr="00952986">
              <w:rPr>
                <w:rFonts w:ascii="Times New Roman" w:eastAsia="Times New Roman" w:hAnsi="Times New Roman" w:cs="Times New Roman"/>
                <w:spacing w:val="-1"/>
                <w:sz w:val="20"/>
                <w:szCs w:val="20"/>
                <w:lang w:val="uk-UA"/>
              </w:rPr>
              <w:t xml:space="preserve"> </w:t>
            </w:r>
            <w:r w:rsidRPr="00952986">
              <w:rPr>
                <w:rFonts w:ascii="Times New Roman" w:eastAsia="Times New Roman" w:hAnsi="Times New Roman" w:cs="Times New Roman"/>
                <w:sz w:val="20"/>
                <w:szCs w:val="20"/>
                <w:lang w:val="uk-UA"/>
              </w:rPr>
              <w:t>в</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судовому</w:t>
            </w:r>
            <w:r w:rsidRPr="00952986">
              <w:rPr>
                <w:rFonts w:ascii="Times New Roman" w:eastAsia="Times New Roman" w:hAnsi="Times New Roman" w:cs="Times New Roman"/>
                <w:spacing w:val="-2"/>
                <w:sz w:val="20"/>
                <w:szCs w:val="20"/>
                <w:lang w:val="uk-UA"/>
              </w:rPr>
              <w:t xml:space="preserve"> </w:t>
            </w:r>
            <w:r w:rsidRPr="00952986">
              <w:rPr>
                <w:rFonts w:ascii="Times New Roman" w:eastAsia="Times New Roman" w:hAnsi="Times New Roman" w:cs="Times New Roman"/>
                <w:sz w:val="20"/>
                <w:szCs w:val="20"/>
                <w:lang w:val="uk-UA"/>
              </w:rPr>
              <w:t>порядку.</w:t>
            </w:r>
          </w:p>
        </w:tc>
        <w:tc>
          <w:tcPr>
            <w:tcW w:w="3942" w:type="dxa"/>
            <w:gridSpan w:val="3"/>
          </w:tcPr>
          <w:p w14:paraId="6954EBDD" w14:textId="77777777" w:rsidR="00EF2965" w:rsidRPr="00952986" w:rsidRDefault="00EF2965" w:rsidP="00EF2965">
            <w:pPr>
              <w:contextualSpacing/>
              <w:jc w:val="both"/>
              <w:rPr>
                <w:rFonts w:ascii="Times New Roman" w:eastAsia="Calibri" w:hAnsi="Times New Roman" w:cs="Times New Roman"/>
                <w:b/>
                <w:bCs/>
                <w:color w:val="0070C0"/>
                <w:sz w:val="20"/>
                <w:szCs w:val="20"/>
                <w:lang w:val="uk-UA"/>
              </w:rPr>
            </w:pPr>
          </w:p>
        </w:tc>
        <w:tc>
          <w:tcPr>
            <w:tcW w:w="3179" w:type="dxa"/>
            <w:gridSpan w:val="2"/>
          </w:tcPr>
          <w:p w14:paraId="548F5AF2" w14:textId="77777777" w:rsidR="00EF2965" w:rsidRPr="00952986" w:rsidRDefault="00EF2965" w:rsidP="00EF2965">
            <w:pPr>
              <w:contextualSpacing/>
              <w:jc w:val="both"/>
              <w:rPr>
                <w:rFonts w:ascii="Times New Roman" w:eastAsia="Calibri" w:hAnsi="Times New Roman" w:cs="Times New Roman"/>
                <w:b/>
                <w:bCs/>
                <w:sz w:val="20"/>
                <w:szCs w:val="20"/>
                <w:lang w:val="uk-UA"/>
              </w:rPr>
            </w:pPr>
          </w:p>
          <w:p w14:paraId="0431CD90" w14:textId="77777777" w:rsidR="00EF2965" w:rsidRPr="00952986" w:rsidRDefault="00EF2965" w:rsidP="00EF2965">
            <w:pPr>
              <w:contextualSpacing/>
              <w:jc w:val="both"/>
              <w:rPr>
                <w:rFonts w:ascii="Times New Roman" w:eastAsia="Calibri" w:hAnsi="Times New Roman" w:cs="Times New Roman"/>
                <w:b/>
                <w:bCs/>
                <w:sz w:val="20"/>
                <w:szCs w:val="20"/>
                <w:lang w:val="uk-UA"/>
              </w:rPr>
            </w:pPr>
          </w:p>
          <w:p w14:paraId="101491A0" w14:textId="77777777" w:rsidR="00EF2965" w:rsidRPr="00952986" w:rsidRDefault="00EF2965" w:rsidP="00EF2965">
            <w:pPr>
              <w:contextualSpacing/>
              <w:jc w:val="both"/>
              <w:rPr>
                <w:rFonts w:ascii="Times New Roman" w:eastAsia="Calibri" w:hAnsi="Times New Roman" w:cs="Times New Roman"/>
                <w:b/>
                <w:bCs/>
                <w:sz w:val="20"/>
                <w:szCs w:val="20"/>
                <w:lang w:val="uk-UA"/>
              </w:rPr>
            </w:pPr>
          </w:p>
          <w:p w14:paraId="2035DF51" w14:textId="77777777" w:rsidR="00AF575E" w:rsidRDefault="00AF575E" w:rsidP="00AF575E">
            <w:pPr>
              <w:shd w:val="clear" w:color="auto" w:fill="FFFFFF"/>
              <w:jc w:val="both"/>
              <w:rPr>
                <w:rFonts w:ascii="Times New Roman" w:eastAsia="Calibri" w:hAnsi="Times New Roman" w:cs="Times New Roman"/>
                <w:b/>
                <w:bCs/>
                <w:color w:val="000000"/>
                <w:sz w:val="20"/>
                <w:szCs w:val="20"/>
                <w:lang w:val="uk-UA"/>
              </w:rPr>
            </w:pPr>
            <w:r w:rsidRPr="00AF575E">
              <w:rPr>
                <w:rFonts w:ascii="Times New Roman" w:eastAsia="Calibri" w:hAnsi="Times New Roman" w:cs="Times New Roman"/>
                <w:b/>
                <w:bCs/>
                <w:color w:val="000000"/>
                <w:sz w:val="20"/>
                <w:szCs w:val="20"/>
                <w:lang w:val="uk-UA"/>
              </w:rPr>
              <w:t>Пропонуємо відхилити</w:t>
            </w:r>
          </w:p>
          <w:p w14:paraId="4DC4D7CE" w14:textId="77777777" w:rsidR="00AF575E" w:rsidRPr="00AF575E" w:rsidRDefault="00AF575E" w:rsidP="00AF575E">
            <w:pPr>
              <w:shd w:val="clear" w:color="auto" w:fill="FFFFFF"/>
              <w:jc w:val="both"/>
              <w:rPr>
                <w:rFonts w:ascii="Times New Roman" w:eastAsia="Calibri" w:hAnsi="Times New Roman" w:cs="Times New Roman"/>
                <w:sz w:val="20"/>
                <w:szCs w:val="20"/>
                <w:lang w:val="uk-UA"/>
              </w:rPr>
            </w:pPr>
            <w:r w:rsidRPr="00AF575E">
              <w:rPr>
                <w:rFonts w:ascii="Times New Roman" w:eastAsia="Calibri" w:hAnsi="Times New Roman" w:cs="Times New Roman"/>
                <w:sz w:val="20"/>
                <w:szCs w:val="20"/>
                <w:lang w:val="uk-UA"/>
              </w:rPr>
              <w:t>Відповідно до  функціоналу ЦЗС</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визначеного Положення</w:t>
            </w:r>
            <w:r>
              <w:rPr>
                <w:rFonts w:ascii="Times New Roman" w:eastAsia="Calibri" w:hAnsi="Times New Roman" w:cs="Times New Roman"/>
                <w:sz w:val="20"/>
                <w:szCs w:val="20"/>
                <w:lang w:val="uk-UA"/>
              </w:rPr>
              <w:t>м</w:t>
            </w:r>
            <w:r w:rsidRPr="00AF575E">
              <w:rPr>
                <w:rFonts w:ascii="Times New Roman" w:eastAsia="Calibri" w:hAnsi="Times New Roman" w:cs="Times New Roman"/>
                <w:sz w:val="20"/>
                <w:szCs w:val="20"/>
                <w:lang w:val="uk-UA"/>
              </w:rPr>
              <w:t xml:space="preserve"> про центр захисту споживачів електричної енергії</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центр має  розглядати виключно скарги</w:t>
            </w:r>
          </w:p>
          <w:p w14:paraId="1F033DB0" w14:textId="0499ED6B" w:rsidR="00EF2965" w:rsidRPr="00952986" w:rsidRDefault="00EF2965" w:rsidP="00EF2965">
            <w:pPr>
              <w:contextualSpacing/>
              <w:jc w:val="both"/>
              <w:rPr>
                <w:rFonts w:ascii="Times New Roman" w:eastAsia="Calibri" w:hAnsi="Times New Roman" w:cs="Times New Roman"/>
                <w:b/>
                <w:bCs/>
                <w:color w:val="0070C0"/>
                <w:sz w:val="20"/>
                <w:szCs w:val="20"/>
                <w:lang w:val="uk-UA"/>
              </w:rPr>
            </w:pPr>
          </w:p>
        </w:tc>
      </w:tr>
      <w:tr w:rsidR="00EF2965" w:rsidRPr="0051289A" w14:paraId="06645DFD" w14:textId="5A624926" w:rsidTr="00E30BA6">
        <w:trPr>
          <w:trHeight w:val="20"/>
        </w:trPr>
        <w:tc>
          <w:tcPr>
            <w:tcW w:w="15594" w:type="dxa"/>
            <w:gridSpan w:val="10"/>
          </w:tcPr>
          <w:p w14:paraId="5FDAF905" w14:textId="2960BFC1" w:rsidR="00EF2965" w:rsidRPr="00952986" w:rsidRDefault="00EF2965" w:rsidP="00EF2965">
            <w:pPr>
              <w:shd w:val="clear" w:color="auto" w:fill="FFFFFF"/>
              <w:contextualSpacing/>
              <w:jc w:val="right"/>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eastAsia="en-GB" w:bidi="he-IL"/>
              </w:rPr>
              <w:t>Додаток 7</w:t>
            </w:r>
            <w:r w:rsidRPr="00952986">
              <w:rPr>
                <w:rFonts w:ascii="Times New Roman" w:eastAsia="Times New Roman" w:hAnsi="Times New Roman" w:cs="Times New Roman"/>
                <w:sz w:val="20"/>
                <w:szCs w:val="20"/>
                <w:lang w:val="uk-UA" w:eastAsia="en-GB" w:bidi="he-IL"/>
              </w:rPr>
              <w:br/>
              <w:t>до Правил роздрібного ринку електричної енергії</w:t>
            </w:r>
            <w:r w:rsidRPr="00952986">
              <w:rPr>
                <w:rFonts w:ascii="Times New Roman" w:eastAsia="Times New Roman" w:hAnsi="Times New Roman" w:cs="Times New Roman"/>
                <w:b/>
                <w:bCs/>
                <w:color w:val="333333"/>
                <w:sz w:val="20"/>
                <w:szCs w:val="20"/>
                <w:lang w:val="uk-UA" w:eastAsia="en-GB" w:bidi="he-IL"/>
              </w:rPr>
              <w:t xml:space="preserve"> </w:t>
            </w:r>
          </w:p>
          <w:p w14:paraId="25C4679F" w14:textId="55029A01" w:rsidR="00EF2965" w:rsidRPr="00952986" w:rsidRDefault="00EF2965" w:rsidP="00EF2965">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ТИПОВИЙ ДОГОВІР</w:t>
            </w:r>
            <w:r w:rsidRPr="00952986">
              <w:rPr>
                <w:rFonts w:ascii="Times New Roman" w:eastAsia="Times New Roman" w:hAnsi="Times New Roman" w:cs="Times New Roman"/>
                <w:color w:val="333333"/>
                <w:sz w:val="20"/>
                <w:szCs w:val="20"/>
                <w:lang w:val="uk-UA" w:eastAsia="en-GB" w:bidi="he-IL"/>
              </w:rPr>
              <w:br/>
            </w:r>
            <w:r w:rsidRPr="00952986">
              <w:rPr>
                <w:rFonts w:ascii="Times New Roman" w:eastAsia="Times New Roman" w:hAnsi="Times New Roman" w:cs="Times New Roman"/>
                <w:b/>
                <w:bCs/>
                <w:color w:val="333333"/>
                <w:sz w:val="20"/>
                <w:szCs w:val="20"/>
                <w:lang w:val="uk-UA" w:eastAsia="en-GB" w:bidi="he-IL"/>
              </w:rPr>
              <w:t>про постачання електричної енергії постачальником "останньої надії"</w:t>
            </w:r>
          </w:p>
          <w:p w14:paraId="079D2A33" w14:textId="77777777" w:rsidR="00EF2965" w:rsidRPr="00952986" w:rsidRDefault="00EF2965" w:rsidP="00EF2965">
            <w:pPr>
              <w:contextualSpacing/>
              <w:jc w:val="right"/>
              <w:rPr>
                <w:rFonts w:ascii="Times New Roman" w:eastAsia="Times New Roman" w:hAnsi="Times New Roman" w:cs="Times New Roman"/>
                <w:sz w:val="20"/>
                <w:szCs w:val="20"/>
                <w:lang w:val="uk-UA" w:eastAsia="en-GB" w:bidi="he-IL"/>
              </w:rPr>
            </w:pPr>
          </w:p>
        </w:tc>
      </w:tr>
      <w:tr w:rsidR="00EF2965" w:rsidRPr="0051289A" w14:paraId="38F5FEFC" w14:textId="09E54BF8" w:rsidTr="00F009E4">
        <w:trPr>
          <w:trHeight w:val="20"/>
        </w:trPr>
        <w:tc>
          <w:tcPr>
            <w:tcW w:w="4345" w:type="dxa"/>
            <w:gridSpan w:val="2"/>
          </w:tcPr>
          <w:p w14:paraId="4FBD5836" w14:textId="77777777" w:rsidR="00EF2965" w:rsidRPr="00952986" w:rsidRDefault="00EF2965" w:rsidP="00EF2965">
            <w:pPr>
              <w:contextualSpacing/>
              <w:jc w:val="center"/>
              <w:rPr>
                <w:rFonts w:ascii="Times New Roman" w:eastAsia="Times New Roman" w:hAnsi="Times New Roman" w:cs="Times New Roman"/>
                <w:b/>
                <w:bCs/>
                <w:color w:val="000000"/>
                <w:sz w:val="20"/>
                <w:szCs w:val="20"/>
                <w:lang w:val="uk-UA"/>
              </w:rPr>
            </w:pPr>
            <w:bookmarkStart w:id="112" w:name="2200"/>
          </w:p>
          <w:p w14:paraId="1C72500C" w14:textId="77777777" w:rsidR="00EF2965" w:rsidRPr="00952986" w:rsidRDefault="00EF2965" w:rsidP="00EF2965">
            <w:pPr>
              <w:contextualSpacing/>
              <w:jc w:val="center"/>
              <w:rPr>
                <w:rFonts w:ascii="Times New Roman" w:eastAsia="Times New Roman" w:hAnsi="Times New Roman" w:cs="Times New Roman"/>
                <w:b/>
                <w:bCs/>
                <w:color w:val="000000"/>
                <w:sz w:val="20"/>
                <w:szCs w:val="20"/>
                <w:lang w:val="uk-UA"/>
              </w:rPr>
            </w:pPr>
          </w:p>
          <w:p w14:paraId="7518FDD4" w14:textId="2DEDF239" w:rsidR="00EF2965" w:rsidRPr="00952986" w:rsidRDefault="00EF2965" w:rsidP="00EF2965">
            <w:pPr>
              <w:contextualSpacing/>
              <w:jc w:val="center"/>
              <w:rPr>
                <w:rFonts w:ascii="Times New Roman" w:eastAsia="Times New Roman" w:hAnsi="Times New Roman" w:cs="Times New Roman"/>
                <w:b/>
                <w:bCs/>
                <w:color w:val="000000"/>
                <w:sz w:val="20"/>
                <w:szCs w:val="20"/>
                <w:lang w:val="uk-UA"/>
              </w:rPr>
            </w:pPr>
            <w:r w:rsidRPr="00952986">
              <w:rPr>
                <w:rFonts w:ascii="Times New Roman" w:eastAsia="Times New Roman" w:hAnsi="Times New Roman" w:cs="Times New Roman"/>
                <w:b/>
                <w:bCs/>
                <w:color w:val="000000"/>
                <w:sz w:val="20"/>
                <w:szCs w:val="20"/>
                <w:lang w:val="uk-UA"/>
              </w:rPr>
              <w:t>6. Права та обов'язки Споживача</w:t>
            </w:r>
            <w:bookmarkEnd w:id="112"/>
          </w:p>
          <w:p w14:paraId="598B6A3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F43DD3C" w14:textId="77777777"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6.1. Споживач має право:</w:t>
            </w:r>
          </w:p>
          <w:p w14:paraId="498B3AA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4D380BEA" w14:textId="1583FAA1"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Calibri" w:hAnsi="Times New Roman" w:cs="Times New Roman"/>
                <w:b/>
                <w:bCs/>
                <w:color w:val="0070C0"/>
                <w:sz w:val="20"/>
                <w:szCs w:val="20"/>
                <w:lang w:val="uk-UA"/>
              </w:rPr>
              <w:t xml:space="preserve">10) оскаржувати рішення, дії (бездіяльність) Постачальника що призвели до порушення його  прав та захисту законних інтересів; </w:t>
            </w:r>
            <w:r w:rsidRPr="00952986">
              <w:rPr>
                <w:rFonts w:ascii="Times New Roman" w:eastAsia="Times New Roman" w:hAnsi="Times New Roman" w:cs="Times New Roman"/>
                <w:b/>
                <w:bCs/>
                <w:color w:val="333333"/>
                <w:sz w:val="20"/>
                <w:szCs w:val="20"/>
                <w:lang w:val="uk-UA" w:eastAsia="en-GB" w:bidi="he-IL"/>
              </w:rPr>
              <w:t>…</w:t>
            </w:r>
          </w:p>
          <w:p w14:paraId="5DF5C791" w14:textId="228CEEC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4128" w:type="dxa"/>
            <w:gridSpan w:val="3"/>
          </w:tcPr>
          <w:p w14:paraId="23FF59C5" w14:textId="4F74589D" w:rsidR="00EF2965" w:rsidRPr="00952986" w:rsidRDefault="00EF2965" w:rsidP="00EF2965">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TOB «ДНІПРОВСЬКІ ЕНЕРГЕТИЧНІ ПОСЛУГИ»</w:t>
            </w:r>
          </w:p>
          <w:p w14:paraId="24FDB147"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6BB85BB5"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6.1. Споживач має право:</w:t>
            </w:r>
          </w:p>
          <w:p w14:paraId="1AA32D16" w14:textId="77777777" w:rsidR="00EF2965" w:rsidRPr="00952986" w:rsidRDefault="00EF2965" w:rsidP="00EF2965">
            <w:pPr>
              <w:shd w:val="clear" w:color="auto" w:fill="FFFFFF"/>
              <w:jc w:val="both"/>
              <w:rPr>
                <w:rFonts w:ascii="Times New Roman" w:eastAsia="Times New Roman" w:hAnsi="Times New Roman" w:cs="Times New Roman"/>
                <w:sz w:val="20"/>
                <w:szCs w:val="20"/>
                <w:lang w:val="uk-UA" w:eastAsia="en-GB" w:bidi="he-IL"/>
              </w:rPr>
            </w:pPr>
            <w:r w:rsidRPr="00952986">
              <w:rPr>
                <w:rFonts w:ascii="Times New Roman" w:eastAsia="Times New Roman" w:hAnsi="Times New Roman" w:cs="Times New Roman"/>
                <w:sz w:val="20"/>
                <w:szCs w:val="20"/>
                <w:lang w:val="uk-UA" w:eastAsia="en-GB" w:bidi="he-IL"/>
              </w:rPr>
              <w:t>…</w:t>
            </w:r>
          </w:p>
          <w:p w14:paraId="01056210" w14:textId="77777777" w:rsidR="00EF2965" w:rsidRPr="00952986" w:rsidRDefault="00EF2965" w:rsidP="00EF2965">
            <w:pPr>
              <w:shd w:val="clear" w:color="auto" w:fill="FFFFFF"/>
              <w:jc w:val="both"/>
              <w:rPr>
                <w:rFonts w:ascii="Times New Roman" w:eastAsia="Calibri" w:hAnsi="Times New Roman" w:cs="Times New Roman"/>
                <w:b/>
                <w:bCs/>
                <w:color w:val="0070C0"/>
                <w:sz w:val="20"/>
                <w:szCs w:val="20"/>
                <w:lang w:val="uk-UA" w:eastAsia="ru-RU"/>
              </w:rPr>
            </w:pPr>
            <w:r w:rsidRPr="00952986">
              <w:rPr>
                <w:rFonts w:ascii="Times New Roman" w:eastAsia="Calibri" w:hAnsi="Times New Roman" w:cs="Times New Roman"/>
                <w:sz w:val="20"/>
                <w:szCs w:val="20"/>
                <w:lang w:val="uk-UA" w:eastAsia="ru-RU"/>
              </w:rPr>
              <w:t xml:space="preserve">10) </w:t>
            </w:r>
            <w:r w:rsidRPr="00952986">
              <w:rPr>
                <w:rFonts w:ascii="Times New Roman" w:eastAsia="Calibri" w:hAnsi="Times New Roman" w:cs="Times New Roman"/>
                <w:b/>
                <w:bCs/>
                <w:color w:val="0070C0"/>
                <w:sz w:val="20"/>
                <w:szCs w:val="20"/>
                <w:lang w:val="uk-UA" w:eastAsia="ru-RU"/>
              </w:rPr>
              <w:t>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952986">
              <w:rPr>
                <w:rFonts w:ascii="Times New Roman" w:eastAsia="Calibri" w:hAnsi="Times New Roman" w:cs="Times New Roman"/>
                <w:b/>
                <w:bCs/>
                <w:strike/>
                <w:color w:val="7030A0"/>
                <w:sz w:val="20"/>
                <w:szCs w:val="20"/>
                <w:lang w:val="uk-UA" w:eastAsia="ru-RU"/>
              </w:rPr>
              <w:t>захисту</w:t>
            </w:r>
            <w:r w:rsidRPr="00952986">
              <w:rPr>
                <w:rFonts w:ascii="Times New Roman" w:eastAsia="Calibri" w:hAnsi="Times New Roman" w:cs="Times New Roman"/>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 xml:space="preserve">законних інтересів; </w:t>
            </w:r>
          </w:p>
          <w:p w14:paraId="253C563C" w14:textId="468FB4B6"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eastAsia="en-GB" w:bidi="he-IL"/>
              </w:rPr>
              <w:t>…</w:t>
            </w:r>
          </w:p>
        </w:tc>
        <w:tc>
          <w:tcPr>
            <w:tcW w:w="3942" w:type="dxa"/>
            <w:gridSpan w:val="3"/>
          </w:tcPr>
          <w:p w14:paraId="31D0AD62" w14:textId="121DE599" w:rsidR="00EF2965" w:rsidRPr="00952986" w:rsidRDefault="00EF2965" w:rsidP="00EF2965">
            <w:pPr>
              <w:shd w:val="clear" w:color="auto" w:fill="FFFFFF"/>
              <w:contextualSpacing/>
              <w:jc w:val="center"/>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TOB «ДНІПРОВСЬКІ ЕНЕРГЕТИЧНІ ПОСЛУГИ»</w:t>
            </w:r>
          </w:p>
          <w:p w14:paraId="2D985F4C"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333333"/>
                <w:sz w:val="20"/>
                <w:szCs w:val="20"/>
                <w:lang w:val="uk-UA" w:eastAsia="en-GB" w:bidi="he-IL"/>
              </w:rPr>
            </w:pPr>
          </w:p>
          <w:p w14:paraId="6FC954B3" w14:textId="5928F9CE"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Cs/>
                <w:sz w:val="20"/>
                <w:szCs w:val="20"/>
                <w:lang w:val="uk-UA" w:eastAsia="ru-RU"/>
              </w:rPr>
              <w:t>Технічна правка, оскільки вислів «порушення .. захисту законних інтересів» викликає нерозуміння, що саме порушено.</w:t>
            </w:r>
          </w:p>
        </w:tc>
        <w:tc>
          <w:tcPr>
            <w:tcW w:w="3179" w:type="dxa"/>
            <w:gridSpan w:val="2"/>
          </w:tcPr>
          <w:p w14:paraId="2A6EAE79" w14:textId="77777777" w:rsidR="00DC2EB0" w:rsidRPr="00952986" w:rsidRDefault="00DC2EB0" w:rsidP="00EF2965">
            <w:pPr>
              <w:shd w:val="clear" w:color="auto" w:fill="FFFFFF"/>
              <w:contextualSpacing/>
              <w:jc w:val="both"/>
              <w:rPr>
                <w:rFonts w:ascii="Times New Roman" w:hAnsi="Times New Roman" w:cs="Times New Roman"/>
                <w:b/>
                <w:bCs/>
                <w:sz w:val="20"/>
                <w:szCs w:val="20"/>
                <w:lang w:val="uk-UA"/>
              </w:rPr>
            </w:pPr>
          </w:p>
          <w:p w14:paraId="633CE822" w14:textId="77777777" w:rsidR="00DC2EB0" w:rsidRPr="00952986" w:rsidRDefault="00DC2EB0" w:rsidP="00EF2965">
            <w:pPr>
              <w:shd w:val="clear" w:color="auto" w:fill="FFFFFF"/>
              <w:contextualSpacing/>
              <w:jc w:val="both"/>
              <w:rPr>
                <w:rFonts w:ascii="Times New Roman" w:hAnsi="Times New Roman" w:cs="Times New Roman"/>
                <w:b/>
                <w:bCs/>
                <w:sz w:val="20"/>
                <w:szCs w:val="20"/>
                <w:lang w:val="uk-UA"/>
              </w:rPr>
            </w:pPr>
          </w:p>
          <w:p w14:paraId="51EED2C3" w14:textId="77777777" w:rsidR="00DC2EB0" w:rsidRPr="00952986" w:rsidRDefault="00DC2EB0" w:rsidP="00EF2965">
            <w:pPr>
              <w:shd w:val="clear" w:color="auto" w:fill="FFFFFF"/>
              <w:contextualSpacing/>
              <w:jc w:val="both"/>
              <w:rPr>
                <w:rFonts w:ascii="Times New Roman" w:hAnsi="Times New Roman" w:cs="Times New Roman"/>
                <w:b/>
                <w:bCs/>
                <w:sz w:val="20"/>
                <w:szCs w:val="20"/>
                <w:lang w:val="uk-UA"/>
              </w:rPr>
            </w:pPr>
          </w:p>
          <w:p w14:paraId="3CEC68A2" w14:textId="77777777" w:rsidR="007431B8" w:rsidRDefault="007431B8" w:rsidP="007431B8">
            <w:pPr>
              <w:jc w:val="both"/>
              <w:rPr>
                <w:rFonts w:ascii="Times New Roman" w:eastAsia="Calibri" w:hAnsi="Times New Roman" w:cs="Times New Roman"/>
                <w:b/>
                <w:bCs/>
                <w:color w:val="000000"/>
                <w:sz w:val="20"/>
                <w:szCs w:val="20"/>
                <w:lang w:val="uk-UA"/>
              </w:rPr>
            </w:pPr>
            <w:r w:rsidRPr="00952986">
              <w:rPr>
                <w:rFonts w:ascii="Times New Roman" w:eastAsia="Calibri" w:hAnsi="Times New Roman" w:cs="Times New Roman"/>
                <w:b/>
                <w:bCs/>
                <w:color w:val="000000"/>
                <w:sz w:val="20"/>
                <w:szCs w:val="20"/>
                <w:lang w:val="uk-UA"/>
              </w:rPr>
              <w:t>Попередньо врах</w:t>
            </w:r>
            <w:r>
              <w:rPr>
                <w:rFonts w:ascii="Times New Roman" w:eastAsia="Calibri" w:hAnsi="Times New Roman" w:cs="Times New Roman"/>
                <w:b/>
                <w:bCs/>
                <w:color w:val="000000"/>
                <w:sz w:val="20"/>
                <w:szCs w:val="20"/>
                <w:lang w:val="uk-UA"/>
              </w:rPr>
              <w:t>овано в редакції:</w:t>
            </w:r>
          </w:p>
          <w:p w14:paraId="5476F2BB" w14:textId="77777777" w:rsidR="007431B8" w:rsidRDefault="007431B8" w:rsidP="007431B8">
            <w:pPr>
              <w:jc w:val="both"/>
              <w:rPr>
                <w:rFonts w:ascii="Times New Roman" w:eastAsia="Calibri" w:hAnsi="Times New Roman" w:cs="Times New Roman"/>
                <w:b/>
                <w:bCs/>
                <w:color w:val="000000"/>
                <w:sz w:val="20"/>
                <w:szCs w:val="20"/>
                <w:lang w:val="uk-UA"/>
              </w:rPr>
            </w:pPr>
          </w:p>
          <w:p w14:paraId="724ACEA4" w14:textId="77777777" w:rsidR="007431B8" w:rsidRPr="00952986" w:rsidRDefault="007431B8" w:rsidP="007431B8">
            <w:pPr>
              <w:shd w:val="clear" w:color="auto" w:fill="FFFFFF"/>
              <w:jc w:val="both"/>
              <w:rPr>
                <w:rFonts w:ascii="Times New Roman" w:eastAsia="Calibri"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1</w:t>
            </w:r>
            <w:r>
              <w:rPr>
                <w:rFonts w:ascii="Times New Roman" w:eastAsia="Times New Roman" w:hAnsi="Times New Roman" w:cs="Times New Roman"/>
                <w:b/>
                <w:bCs/>
                <w:color w:val="0070C0"/>
                <w:sz w:val="20"/>
                <w:szCs w:val="20"/>
                <w:lang w:val="uk-UA" w:eastAsia="ru-RU"/>
              </w:rPr>
              <w:t>0</w:t>
            </w:r>
            <w:r w:rsidRPr="00952986">
              <w:rPr>
                <w:rFonts w:ascii="Times New Roman" w:eastAsia="Times New Roman" w:hAnsi="Times New Roman" w:cs="Times New Roman"/>
                <w:b/>
                <w:bCs/>
                <w:color w:val="0070C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оскаржувати рішення, дії (бездіяльність) Постачальника що призвели до порушення його прав та</w:t>
            </w:r>
            <w:r w:rsidRPr="00952986">
              <w:rPr>
                <w:rFonts w:ascii="Times New Roman" w:eastAsia="Calibri" w:hAnsi="Times New Roman" w:cs="Times New Roman"/>
                <w:color w:val="0070C0"/>
                <w:sz w:val="20"/>
                <w:szCs w:val="20"/>
                <w:lang w:val="uk-UA" w:eastAsia="ru-RU"/>
              </w:rPr>
              <w:t xml:space="preserve"> </w:t>
            </w:r>
            <w:r w:rsidRPr="00B72340">
              <w:rPr>
                <w:rFonts w:ascii="Times New Roman" w:eastAsia="Calibri" w:hAnsi="Times New Roman" w:cs="Times New Roman"/>
                <w:b/>
                <w:bCs/>
                <w:strike/>
                <w:color w:val="00B050"/>
                <w:sz w:val="20"/>
                <w:szCs w:val="20"/>
                <w:lang w:val="uk-UA" w:eastAsia="ru-RU"/>
              </w:rPr>
              <w:t>захисту</w:t>
            </w:r>
            <w:r w:rsidRPr="00B72340">
              <w:rPr>
                <w:rFonts w:ascii="Times New Roman" w:eastAsia="Calibri" w:hAnsi="Times New Roman" w:cs="Times New Roman"/>
                <w:color w:val="00B050"/>
                <w:sz w:val="20"/>
                <w:szCs w:val="20"/>
                <w:lang w:val="uk-UA" w:eastAsia="ru-RU"/>
              </w:rPr>
              <w:t xml:space="preserve"> </w:t>
            </w:r>
            <w:r w:rsidRPr="00952986">
              <w:rPr>
                <w:rFonts w:ascii="Times New Roman" w:eastAsia="Calibri" w:hAnsi="Times New Roman" w:cs="Times New Roman"/>
                <w:b/>
                <w:bCs/>
                <w:color w:val="0070C0"/>
                <w:sz w:val="20"/>
                <w:szCs w:val="20"/>
                <w:lang w:val="uk-UA" w:eastAsia="ru-RU"/>
              </w:rPr>
              <w:t>законних інтересів</w:t>
            </w:r>
            <w:r w:rsidRPr="00952986">
              <w:rPr>
                <w:rFonts w:ascii="Times New Roman" w:eastAsia="Calibri" w:hAnsi="Times New Roman" w:cs="Times New Roman"/>
                <w:sz w:val="20"/>
                <w:szCs w:val="20"/>
                <w:lang w:val="uk-UA" w:eastAsia="ru-RU"/>
              </w:rPr>
              <w:t>;</w:t>
            </w:r>
          </w:p>
          <w:p w14:paraId="3CA0293C" w14:textId="7849A92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5F4FE33C" w14:textId="2D56CCB8" w:rsidTr="00F009E4">
        <w:trPr>
          <w:trHeight w:val="20"/>
        </w:trPr>
        <w:tc>
          <w:tcPr>
            <w:tcW w:w="4345" w:type="dxa"/>
            <w:gridSpan w:val="2"/>
          </w:tcPr>
          <w:p w14:paraId="3DF2994B" w14:textId="77777777" w:rsidR="00EF2965" w:rsidRPr="00952986" w:rsidRDefault="00EF2965" w:rsidP="00EF2965">
            <w:pPr>
              <w:contextualSpacing/>
              <w:jc w:val="center"/>
              <w:rPr>
                <w:rFonts w:ascii="Times New Roman" w:hAnsi="Times New Roman" w:cs="Times New Roman"/>
                <w:b/>
                <w:bCs/>
                <w:color w:val="000000"/>
                <w:sz w:val="20"/>
                <w:szCs w:val="20"/>
                <w:lang w:val="uk-UA"/>
              </w:rPr>
            </w:pPr>
          </w:p>
          <w:p w14:paraId="6884BDE0" w14:textId="77777777" w:rsidR="00EF2965" w:rsidRPr="00952986" w:rsidRDefault="00EF2965" w:rsidP="00EF2965">
            <w:pPr>
              <w:contextualSpacing/>
              <w:jc w:val="center"/>
              <w:rPr>
                <w:rFonts w:ascii="Times New Roman" w:hAnsi="Times New Roman" w:cs="Times New Roman"/>
                <w:b/>
                <w:bCs/>
                <w:color w:val="000000"/>
                <w:sz w:val="20"/>
                <w:szCs w:val="20"/>
                <w:lang w:val="uk-UA"/>
              </w:rPr>
            </w:pPr>
          </w:p>
          <w:p w14:paraId="55590AAC" w14:textId="1EEF971C" w:rsidR="00EF2965" w:rsidRPr="00952986" w:rsidRDefault="00EF2965" w:rsidP="00EF2965">
            <w:pPr>
              <w:contextualSpacing/>
              <w:jc w:val="center"/>
              <w:rPr>
                <w:rFonts w:ascii="Times New Roman" w:hAnsi="Times New Roman" w:cs="Times New Roman"/>
                <w:b/>
                <w:bCs/>
                <w:sz w:val="20"/>
                <w:szCs w:val="20"/>
                <w:lang w:val="uk-UA"/>
              </w:rPr>
            </w:pPr>
            <w:r w:rsidRPr="00952986">
              <w:rPr>
                <w:rFonts w:ascii="Times New Roman" w:hAnsi="Times New Roman" w:cs="Times New Roman"/>
                <w:b/>
                <w:bCs/>
                <w:color w:val="000000"/>
                <w:sz w:val="20"/>
                <w:szCs w:val="20"/>
                <w:lang w:val="uk-UA"/>
              </w:rPr>
              <w:t xml:space="preserve">7. </w:t>
            </w:r>
            <w:r w:rsidRPr="00952986">
              <w:rPr>
                <w:rFonts w:ascii="Times New Roman" w:eastAsia="Times New Roman" w:hAnsi="Times New Roman" w:cs="Times New Roman"/>
                <w:b/>
                <w:bCs/>
                <w:color w:val="000000"/>
                <w:sz w:val="20"/>
                <w:szCs w:val="20"/>
                <w:lang w:val="uk-UA"/>
              </w:rPr>
              <w:t>Права</w:t>
            </w:r>
            <w:r w:rsidRPr="00952986">
              <w:rPr>
                <w:rFonts w:ascii="Times New Roman" w:hAnsi="Times New Roman" w:cs="Times New Roman"/>
                <w:b/>
                <w:bCs/>
                <w:color w:val="000000"/>
                <w:sz w:val="20"/>
                <w:szCs w:val="20"/>
                <w:lang w:val="uk-UA"/>
              </w:rPr>
              <w:t xml:space="preserve"> і обов'язки Постачальника</w:t>
            </w:r>
          </w:p>
          <w:p w14:paraId="154853D4"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54A9AF03" w14:textId="147CDD73"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color w:val="000000"/>
                <w:sz w:val="20"/>
                <w:szCs w:val="20"/>
                <w:lang w:val="uk-UA"/>
              </w:rPr>
              <w:t>7.2. Постачальник зобов'язується:</w:t>
            </w:r>
          </w:p>
          <w:p w14:paraId="0CABD72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35C7204D" w14:textId="77777777" w:rsidR="00EF2965" w:rsidRPr="00952986" w:rsidRDefault="00EF2965" w:rsidP="00EF2965">
            <w:pPr>
              <w:shd w:val="clear" w:color="auto" w:fill="FFFFFF"/>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9) розглядати скаргу Споживача у порядку, встановленому ПРРЕЕ, та Положенням про центр захисту споживачів електричної енергії, що є додатком 19 до ПРРЕЕ;</w:t>
            </w:r>
          </w:p>
          <w:p w14:paraId="13C3E387" w14:textId="332F0323"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30F5C3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4128" w:type="dxa"/>
            <w:gridSpan w:val="3"/>
          </w:tcPr>
          <w:p w14:paraId="283CD0D1" w14:textId="087DBFE0" w:rsidR="00EF2965" w:rsidRPr="00952986" w:rsidRDefault="00EF2965" w:rsidP="00EF2965">
            <w:pPr>
              <w:tabs>
                <w:tab w:val="left" w:pos="5812"/>
              </w:tabs>
              <w:ind w:right="-1"/>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АТ «ЕКУ»</w:t>
            </w:r>
          </w:p>
          <w:p w14:paraId="5884E261" w14:textId="77777777" w:rsidR="00EF2965" w:rsidRPr="00952986" w:rsidRDefault="00EF2965" w:rsidP="00EF2965">
            <w:pPr>
              <w:tabs>
                <w:tab w:val="left" w:pos="5812"/>
              </w:tabs>
              <w:ind w:right="-1"/>
              <w:jc w:val="center"/>
              <w:rPr>
                <w:rFonts w:ascii="Times New Roman" w:eastAsia="Times New Roman" w:hAnsi="Times New Roman" w:cs="Times New Roman"/>
                <w:b/>
                <w:bCs/>
                <w:sz w:val="20"/>
                <w:szCs w:val="20"/>
                <w:lang w:val="uk-UA"/>
              </w:rPr>
            </w:pPr>
          </w:p>
          <w:p w14:paraId="4023B83E" w14:textId="77777777"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7.2. Постачальник зобов'язується:</w:t>
            </w:r>
          </w:p>
          <w:p w14:paraId="356005F4" w14:textId="77777777" w:rsidR="00EF2965" w:rsidRPr="00952986" w:rsidRDefault="00EF2965" w:rsidP="00EF2965">
            <w:pPr>
              <w:tabs>
                <w:tab w:val="left" w:pos="5812"/>
              </w:tabs>
              <w:ind w:right="-1" w:firstLine="323"/>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lastRenderedPageBreak/>
              <w:t>…..</w:t>
            </w:r>
          </w:p>
          <w:p w14:paraId="4D70A918" w14:textId="18457BD1" w:rsidR="00EF2965" w:rsidRPr="00952986" w:rsidRDefault="002F232F" w:rsidP="00EF2965">
            <w:pPr>
              <w:ind w:firstLine="240"/>
              <w:jc w:val="both"/>
              <w:rPr>
                <w:rFonts w:ascii="Times New Roman" w:hAnsi="Times New Roman" w:cs="Times New Roman"/>
                <w:color w:val="000000"/>
                <w:sz w:val="20"/>
                <w:szCs w:val="20"/>
                <w:lang w:val="uk-UA"/>
              </w:rPr>
            </w:pPr>
            <w:r>
              <w:rPr>
                <w:rFonts w:ascii="Times New Roman" w:eastAsia="Times New Roman" w:hAnsi="Times New Roman" w:cs="Times New Roman"/>
                <w:b/>
                <w:bCs/>
                <w:color w:val="0070C0"/>
                <w:sz w:val="20"/>
                <w:szCs w:val="20"/>
                <w:lang w:val="uk-UA"/>
              </w:rPr>
              <w:t>9</w:t>
            </w:r>
            <w:r w:rsidR="00EF2965" w:rsidRPr="00952986">
              <w:rPr>
                <w:rFonts w:ascii="Times New Roman" w:eastAsia="Times New Roman" w:hAnsi="Times New Roman" w:cs="Times New Roman"/>
                <w:b/>
                <w:bCs/>
                <w:color w:val="0070C0"/>
                <w:sz w:val="20"/>
                <w:szCs w:val="20"/>
                <w:lang w:val="uk-UA"/>
              </w:rPr>
              <w:t xml:space="preserve">) розглядати скаргу Споживача у порядку, встановленому ПРРЕЕ, та Положенням про центр захисту споживачів електричної енергії, що є додатком 19 до ПРРЕЕ </w:t>
            </w:r>
            <w:r w:rsidR="00EF2965" w:rsidRPr="00952986">
              <w:rPr>
                <w:rFonts w:ascii="Times New Roman" w:eastAsia="Times New Roman" w:hAnsi="Times New Roman" w:cs="Times New Roman"/>
                <w:b/>
                <w:bCs/>
                <w:color w:val="7030A0"/>
                <w:sz w:val="20"/>
                <w:szCs w:val="20"/>
                <w:lang w:val="uk-UA"/>
              </w:rPr>
              <w:t>(у випадку обов`язкового створення</w:t>
            </w:r>
            <w:r w:rsidR="00EF2965" w:rsidRPr="00952986">
              <w:rPr>
                <w:rFonts w:ascii="Times New Roman" w:eastAsia="Times New Roman" w:hAnsi="Times New Roman" w:cs="Times New Roman"/>
                <w:color w:val="7030A0"/>
                <w:sz w:val="20"/>
                <w:szCs w:val="20"/>
                <w:lang w:val="uk-UA"/>
              </w:rPr>
              <w:t xml:space="preserve"> </w:t>
            </w:r>
            <w:r w:rsidR="00EF2965" w:rsidRPr="00952986">
              <w:rPr>
                <w:rFonts w:ascii="Times New Roman" w:eastAsia="Times New Roman" w:hAnsi="Times New Roman" w:cs="Times New Roman"/>
                <w:b/>
                <w:bCs/>
                <w:color w:val="7030A0"/>
                <w:sz w:val="20"/>
                <w:szCs w:val="20"/>
                <w:lang w:val="uk-UA"/>
              </w:rPr>
              <w:t xml:space="preserve">центру захисту споживачів </w:t>
            </w:r>
            <w:proofErr w:type="spellStart"/>
            <w:r w:rsidR="00EF2965" w:rsidRPr="00952986">
              <w:rPr>
                <w:rFonts w:ascii="Times New Roman" w:eastAsia="Times New Roman" w:hAnsi="Times New Roman" w:cs="Times New Roman"/>
                <w:b/>
                <w:bCs/>
                <w:color w:val="7030A0"/>
                <w:sz w:val="20"/>
                <w:szCs w:val="20"/>
                <w:lang w:val="uk-UA"/>
              </w:rPr>
              <w:t>електропостачальником</w:t>
            </w:r>
            <w:proofErr w:type="spellEnd"/>
            <w:r w:rsidR="00EF2965" w:rsidRPr="00952986">
              <w:rPr>
                <w:rFonts w:ascii="Times New Roman" w:eastAsia="Times New Roman" w:hAnsi="Times New Roman" w:cs="Times New Roman"/>
                <w:b/>
                <w:bCs/>
                <w:color w:val="7030A0"/>
                <w:sz w:val="20"/>
                <w:szCs w:val="20"/>
                <w:lang w:val="uk-UA"/>
              </w:rPr>
              <w:t>)</w:t>
            </w:r>
            <w:r w:rsidR="00EF2965" w:rsidRPr="00952986">
              <w:rPr>
                <w:rFonts w:ascii="Times New Roman" w:eastAsia="Times New Roman" w:hAnsi="Times New Roman" w:cs="Times New Roman"/>
                <w:color w:val="7030A0"/>
                <w:sz w:val="20"/>
                <w:szCs w:val="20"/>
                <w:lang w:val="uk-UA"/>
              </w:rPr>
              <w:t>;</w:t>
            </w:r>
          </w:p>
        </w:tc>
        <w:tc>
          <w:tcPr>
            <w:tcW w:w="3942" w:type="dxa"/>
            <w:gridSpan w:val="3"/>
          </w:tcPr>
          <w:p w14:paraId="6B50BF94" w14:textId="1E5540D8" w:rsidR="00EF2965" w:rsidRPr="00952986" w:rsidRDefault="00EF2965" w:rsidP="00EF2965">
            <w:pPr>
              <w:ind w:firstLine="240"/>
              <w:jc w:val="both"/>
              <w:rPr>
                <w:rFonts w:ascii="Times New Roman" w:hAnsi="Times New Roman" w:cs="Times New Roman"/>
                <w:color w:val="000000"/>
                <w:sz w:val="20"/>
                <w:szCs w:val="20"/>
                <w:lang w:val="uk-UA"/>
              </w:rPr>
            </w:pPr>
          </w:p>
        </w:tc>
        <w:tc>
          <w:tcPr>
            <w:tcW w:w="3179" w:type="dxa"/>
            <w:gridSpan w:val="2"/>
          </w:tcPr>
          <w:p w14:paraId="433F7A64" w14:textId="77777777" w:rsidR="00EF2965" w:rsidRPr="00952986" w:rsidRDefault="00EF2965" w:rsidP="00EF2965">
            <w:pPr>
              <w:ind w:firstLine="240"/>
              <w:jc w:val="both"/>
              <w:rPr>
                <w:rFonts w:ascii="Times New Roman" w:hAnsi="Times New Roman" w:cs="Times New Roman"/>
                <w:color w:val="000000"/>
                <w:sz w:val="20"/>
                <w:szCs w:val="20"/>
                <w:lang w:val="uk-UA"/>
              </w:rPr>
            </w:pPr>
          </w:p>
          <w:p w14:paraId="19AB7EC2" w14:textId="7E37A37D" w:rsidR="00EF2965" w:rsidRPr="00CB36BB" w:rsidRDefault="00EF2965" w:rsidP="00EF2965">
            <w:pPr>
              <w:ind w:firstLine="240"/>
              <w:jc w:val="both"/>
              <w:rPr>
                <w:rFonts w:ascii="Times New Roman" w:hAnsi="Times New Roman" w:cs="Times New Roman"/>
                <w:b/>
                <w:bCs/>
                <w:color w:val="000000"/>
                <w:sz w:val="20"/>
                <w:szCs w:val="20"/>
                <w:lang w:val="uk-UA"/>
              </w:rPr>
            </w:pPr>
            <w:r w:rsidRPr="00CB36BB">
              <w:rPr>
                <w:rFonts w:ascii="Times New Roman" w:hAnsi="Times New Roman" w:cs="Times New Roman"/>
                <w:b/>
                <w:bCs/>
                <w:color w:val="000000"/>
                <w:sz w:val="20"/>
                <w:szCs w:val="20"/>
                <w:lang w:val="uk-UA"/>
              </w:rPr>
              <w:t>Попередньо врах</w:t>
            </w:r>
            <w:r w:rsidR="00CB36BB">
              <w:rPr>
                <w:rFonts w:ascii="Times New Roman" w:hAnsi="Times New Roman" w:cs="Times New Roman"/>
                <w:b/>
                <w:bCs/>
                <w:color w:val="000000"/>
                <w:sz w:val="20"/>
                <w:szCs w:val="20"/>
                <w:lang w:val="uk-UA"/>
              </w:rPr>
              <w:t>овано</w:t>
            </w:r>
            <w:r w:rsidRPr="00CB36BB">
              <w:rPr>
                <w:rFonts w:ascii="Times New Roman" w:hAnsi="Times New Roman" w:cs="Times New Roman"/>
                <w:b/>
                <w:bCs/>
                <w:color w:val="000000"/>
                <w:sz w:val="20"/>
                <w:szCs w:val="20"/>
                <w:lang w:val="uk-UA"/>
              </w:rPr>
              <w:t xml:space="preserve"> в редакції</w:t>
            </w:r>
            <w:r w:rsidR="00401C3C" w:rsidRPr="00CB36BB">
              <w:rPr>
                <w:rFonts w:ascii="Times New Roman" w:hAnsi="Times New Roman" w:cs="Times New Roman"/>
                <w:b/>
                <w:bCs/>
                <w:color w:val="000000"/>
                <w:sz w:val="20"/>
                <w:szCs w:val="20"/>
                <w:lang w:val="uk-UA"/>
              </w:rPr>
              <w:t>:</w:t>
            </w:r>
          </w:p>
          <w:p w14:paraId="1B3C58A5" w14:textId="17A8D6A7" w:rsidR="00EF2965" w:rsidRPr="00952986" w:rsidRDefault="00EF2965" w:rsidP="00EF2965">
            <w:pPr>
              <w:ind w:firstLine="240"/>
              <w:jc w:val="both"/>
              <w:rPr>
                <w:rFonts w:ascii="Times New Roman" w:hAnsi="Times New Roman" w:cs="Times New Roman"/>
                <w:color w:val="000000"/>
                <w:sz w:val="20"/>
                <w:szCs w:val="20"/>
                <w:lang w:val="uk-UA"/>
              </w:rPr>
            </w:pPr>
            <w:r w:rsidRPr="00CB36BB">
              <w:rPr>
                <w:rFonts w:ascii="Times New Roman" w:hAnsi="Times New Roman" w:cs="Times New Roman"/>
                <w:color w:val="000000"/>
                <w:sz w:val="20"/>
                <w:szCs w:val="20"/>
                <w:lang w:val="uk-UA"/>
              </w:rPr>
              <w:lastRenderedPageBreak/>
              <w:t>7.2.</w:t>
            </w:r>
            <w:r w:rsidRPr="00952986">
              <w:rPr>
                <w:rFonts w:ascii="Times New Roman" w:hAnsi="Times New Roman" w:cs="Times New Roman"/>
                <w:color w:val="000000"/>
                <w:sz w:val="20"/>
                <w:szCs w:val="20"/>
                <w:lang w:val="uk-UA"/>
              </w:rPr>
              <w:t xml:space="preserve"> Постачальник зобов'язується:</w:t>
            </w:r>
          </w:p>
          <w:p w14:paraId="752170A7" w14:textId="77777777"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color w:val="000000"/>
                <w:sz w:val="20"/>
                <w:szCs w:val="20"/>
                <w:lang w:val="uk-UA"/>
              </w:rPr>
              <w:t>…..</w:t>
            </w:r>
          </w:p>
          <w:p w14:paraId="75F88D40" w14:textId="1EEBB825" w:rsidR="00EF2965" w:rsidRPr="00952986" w:rsidRDefault="00EF2965" w:rsidP="00EF2965">
            <w:pPr>
              <w:ind w:firstLine="240"/>
              <w:jc w:val="both"/>
              <w:rPr>
                <w:rFonts w:ascii="Times New Roman" w:hAnsi="Times New Roman" w:cs="Times New Roman"/>
                <w:color w:val="000000"/>
                <w:sz w:val="20"/>
                <w:szCs w:val="20"/>
                <w:lang w:val="uk-UA"/>
              </w:rPr>
            </w:pPr>
            <w:r w:rsidRPr="00952986">
              <w:rPr>
                <w:rFonts w:ascii="Times New Roman" w:hAnsi="Times New Roman" w:cs="Times New Roman"/>
                <w:b/>
                <w:bCs/>
                <w:color w:val="0070C0"/>
                <w:sz w:val="20"/>
                <w:szCs w:val="20"/>
                <w:lang w:val="uk-UA"/>
              </w:rPr>
              <w:t xml:space="preserve">10) розглядати </w:t>
            </w:r>
            <w:r w:rsidRPr="00952986">
              <w:rPr>
                <w:rFonts w:ascii="Times New Roman" w:hAnsi="Times New Roman" w:cs="Times New Roman"/>
                <w:b/>
                <w:color w:val="00B050"/>
                <w:sz w:val="20"/>
                <w:szCs w:val="20"/>
                <w:lang w:val="uk-UA"/>
              </w:rPr>
              <w:t xml:space="preserve">заяви/скарги/претензії </w:t>
            </w:r>
            <w:r w:rsidRPr="00952986">
              <w:rPr>
                <w:rFonts w:ascii="Times New Roman" w:hAnsi="Times New Roman" w:cs="Times New Roman"/>
                <w:b/>
                <w:bCs/>
                <w:color w:val="0070C0"/>
                <w:sz w:val="20"/>
                <w:szCs w:val="20"/>
                <w:lang w:val="uk-UA"/>
              </w:rPr>
              <w:t xml:space="preserve">Споживача </w:t>
            </w:r>
            <w:r w:rsidRPr="00952986">
              <w:rPr>
                <w:rFonts w:ascii="Times New Roman" w:hAnsi="Times New Roman" w:cs="Times New Roman"/>
                <w:b/>
                <w:bCs/>
                <w:color w:val="00B050"/>
                <w:sz w:val="20"/>
                <w:szCs w:val="20"/>
                <w:lang w:val="uk-UA"/>
              </w:rPr>
              <w:t>у порядку, встановленому ПРРЕЕ</w:t>
            </w:r>
            <w:r w:rsidRPr="00952986">
              <w:rPr>
                <w:rFonts w:ascii="Times New Roman" w:hAnsi="Times New Roman" w:cs="Times New Roman"/>
                <w:b/>
                <w:bCs/>
                <w:color w:val="0070C0"/>
                <w:sz w:val="20"/>
                <w:szCs w:val="20"/>
                <w:lang w:val="uk-UA"/>
              </w:rPr>
              <w:t>.</w:t>
            </w:r>
          </w:p>
        </w:tc>
      </w:tr>
      <w:tr w:rsidR="00EF2965" w:rsidRPr="0051289A" w14:paraId="4BACB701" w14:textId="743F9B41" w:rsidTr="00F009E4">
        <w:trPr>
          <w:trHeight w:val="20"/>
        </w:trPr>
        <w:tc>
          <w:tcPr>
            <w:tcW w:w="4345" w:type="dxa"/>
            <w:gridSpan w:val="2"/>
          </w:tcPr>
          <w:p w14:paraId="16A1491B" w14:textId="77777777" w:rsidR="00EF2965" w:rsidRPr="00952986" w:rsidRDefault="00EF2965" w:rsidP="00EF2965">
            <w:pPr>
              <w:contextualSpacing/>
              <w:jc w:val="center"/>
              <w:rPr>
                <w:rFonts w:ascii="Times New Roman" w:eastAsia="Times New Roman" w:hAnsi="Times New Roman" w:cs="Times New Roman"/>
                <w:b/>
                <w:bCs/>
                <w:color w:val="000000"/>
                <w:sz w:val="20"/>
                <w:szCs w:val="20"/>
                <w:lang w:val="uk-UA"/>
              </w:rPr>
            </w:pPr>
            <w:bookmarkStart w:id="113" w:name="2262"/>
            <w:r w:rsidRPr="00952986">
              <w:rPr>
                <w:rFonts w:ascii="Times New Roman" w:eastAsia="Times New Roman" w:hAnsi="Times New Roman" w:cs="Times New Roman"/>
                <w:b/>
                <w:bCs/>
                <w:color w:val="000000"/>
                <w:sz w:val="20"/>
                <w:szCs w:val="20"/>
                <w:lang w:val="uk-UA"/>
              </w:rPr>
              <w:lastRenderedPageBreak/>
              <w:t>11. Порядок розв'язання спорів</w:t>
            </w:r>
            <w:bookmarkEnd w:id="113"/>
          </w:p>
          <w:p w14:paraId="57D3FCD6" w14:textId="77777777" w:rsidR="00EF2965" w:rsidRPr="00952986" w:rsidRDefault="00EF2965" w:rsidP="00EF2965">
            <w:pPr>
              <w:pStyle w:val="a5"/>
              <w:ind w:left="0" w:firstLine="172"/>
              <w:jc w:val="both"/>
              <w:rPr>
                <w:b/>
                <w:bCs/>
                <w:color w:val="0070C0"/>
                <w:sz w:val="20"/>
                <w:szCs w:val="20"/>
                <w:lang w:val="uk-UA" w:eastAsia="en-US"/>
              </w:rPr>
            </w:pPr>
            <w:r w:rsidRPr="00952986">
              <w:rPr>
                <w:b/>
                <w:bCs/>
                <w:color w:val="0070C0"/>
                <w:sz w:val="20"/>
                <w:szCs w:val="20"/>
                <w:lang w:val="uk-UA" w:eastAsia="en-US"/>
              </w:rPr>
              <w:t>11.1. Спори та розбіжності, що виникають із виконання умов цього Договору, вирішуються шляхом переговорів між Сторонами.</w:t>
            </w:r>
          </w:p>
          <w:p w14:paraId="22B3180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0000"/>
                <w:sz w:val="20"/>
                <w:szCs w:val="20"/>
                <w:lang w:val="uk-UA"/>
              </w:rPr>
            </w:pPr>
          </w:p>
        </w:tc>
        <w:tc>
          <w:tcPr>
            <w:tcW w:w="4128" w:type="dxa"/>
            <w:gridSpan w:val="3"/>
          </w:tcPr>
          <w:p w14:paraId="4945D643" w14:textId="77777777" w:rsidR="00EF2965" w:rsidRPr="00952986" w:rsidRDefault="00EF2965" w:rsidP="00EF2965">
            <w:pPr>
              <w:pStyle w:val="a5"/>
              <w:ind w:left="0" w:firstLine="720"/>
              <w:jc w:val="both"/>
              <w:rPr>
                <w:rFonts w:eastAsia="Calibri"/>
                <w:b/>
                <w:bCs/>
                <w:color w:val="0070C0"/>
                <w:sz w:val="20"/>
                <w:szCs w:val="20"/>
                <w:lang w:val="uk-UA" w:eastAsia="en-US"/>
              </w:rPr>
            </w:pPr>
          </w:p>
        </w:tc>
        <w:tc>
          <w:tcPr>
            <w:tcW w:w="3942" w:type="dxa"/>
            <w:gridSpan w:val="3"/>
          </w:tcPr>
          <w:p w14:paraId="246EBBB1" w14:textId="77777777" w:rsidR="00EF2965" w:rsidRPr="00952986" w:rsidRDefault="00EF2965" w:rsidP="00EF2965">
            <w:pPr>
              <w:pStyle w:val="a5"/>
              <w:ind w:left="0" w:firstLine="720"/>
              <w:jc w:val="both"/>
              <w:rPr>
                <w:rFonts w:eastAsia="Calibri"/>
                <w:b/>
                <w:bCs/>
                <w:color w:val="0070C0"/>
                <w:sz w:val="20"/>
                <w:szCs w:val="20"/>
                <w:lang w:val="uk-UA" w:eastAsia="en-US"/>
              </w:rPr>
            </w:pPr>
          </w:p>
        </w:tc>
        <w:tc>
          <w:tcPr>
            <w:tcW w:w="3179" w:type="dxa"/>
            <w:gridSpan w:val="2"/>
          </w:tcPr>
          <w:p w14:paraId="473409F8" w14:textId="77777777" w:rsidR="00EF2965" w:rsidRPr="00952986" w:rsidRDefault="00EF2965" w:rsidP="00EF2965">
            <w:pPr>
              <w:pStyle w:val="a5"/>
              <w:ind w:left="0" w:firstLine="720"/>
              <w:jc w:val="both"/>
              <w:rPr>
                <w:rFonts w:eastAsia="Calibri"/>
                <w:b/>
                <w:bCs/>
                <w:color w:val="0070C0"/>
                <w:sz w:val="20"/>
                <w:szCs w:val="20"/>
                <w:lang w:val="uk-UA" w:eastAsia="en-US"/>
              </w:rPr>
            </w:pPr>
          </w:p>
        </w:tc>
      </w:tr>
      <w:tr w:rsidR="00EF2965" w:rsidRPr="0051289A" w14:paraId="247C7EA5" w14:textId="326F4497" w:rsidTr="00F009E4">
        <w:trPr>
          <w:trHeight w:val="20"/>
        </w:trPr>
        <w:tc>
          <w:tcPr>
            <w:tcW w:w="4345" w:type="dxa"/>
            <w:gridSpan w:val="2"/>
          </w:tcPr>
          <w:p w14:paraId="6057CC02" w14:textId="77777777" w:rsidR="00EF2965" w:rsidRPr="00952986" w:rsidRDefault="00EF2965" w:rsidP="00EF2965">
            <w:pPr>
              <w:shd w:val="clear" w:color="auto" w:fill="FFFFFF"/>
              <w:ind w:firstLine="172"/>
              <w:contextualSpacing/>
              <w:jc w:val="both"/>
              <w:rPr>
                <w:rFonts w:ascii="Times New Roman" w:eastAsia="Calibri" w:hAnsi="Times New Roman" w:cs="Times New Roman"/>
                <w:b/>
                <w:bCs/>
                <w:color w:val="0070C0"/>
                <w:sz w:val="20"/>
                <w:szCs w:val="20"/>
                <w:lang w:val="uk-UA"/>
              </w:rPr>
            </w:pPr>
          </w:p>
          <w:p w14:paraId="1031E2A8" w14:textId="77777777" w:rsidR="00EF2965" w:rsidRPr="00952986" w:rsidRDefault="00EF2965" w:rsidP="00EF2965">
            <w:pPr>
              <w:shd w:val="clear" w:color="auto" w:fill="FFFFFF"/>
              <w:ind w:firstLine="172"/>
              <w:contextualSpacing/>
              <w:jc w:val="both"/>
              <w:rPr>
                <w:rFonts w:ascii="Times New Roman" w:eastAsia="Calibri" w:hAnsi="Times New Roman" w:cs="Times New Roman"/>
                <w:b/>
                <w:bCs/>
                <w:color w:val="0070C0"/>
                <w:sz w:val="20"/>
                <w:szCs w:val="20"/>
                <w:lang w:val="uk-UA"/>
              </w:rPr>
            </w:pPr>
          </w:p>
          <w:p w14:paraId="7CE6273E" w14:textId="233A573F" w:rsidR="00EF2965" w:rsidRPr="00952986" w:rsidRDefault="00EF2965" w:rsidP="00EF2965">
            <w:pPr>
              <w:shd w:val="clear" w:color="auto" w:fill="FFFFFF"/>
              <w:ind w:firstLine="172"/>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Calibri" w:hAnsi="Times New Roman" w:cs="Times New Roman"/>
                <w:b/>
                <w:bCs/>
                <w:color w:val="0070C0"/>
                <w:sz w:val="20"/>
                <w:szCs w:val="20"/>
                <w:lang w:val="uk-UA"/>
              </w:rPr>
              <w:t>11.2. У разі якщо спори та розбіжності між Сторонами не будуть узгоджені під час переговорів, спір може бути переданий для вирішення його в судовому порядку.</w:t>
            </w:r>
          </w:p>
        </w:tc>
        <w:tc>
          <w:tcPr>
            <w:tcW w:w="4128" w:type="dxa"/>
            <w:gridSpan w:val="3"/>
          </w:tcPr>
          <w:p w14:paraId="4353D647" w14:textId="77777777" w:rsidR="00EF2965" w:rsidRPr="00952986" w:rsidRDefault="00EF2965" w:rsidP="00EF2965">
            <w:pPr>
              <w:tabs>
                <w:tab w:val="left" w:pos="5812"/>
              </w:tabs>
              <w:ind w:right="-1" w:firstLine="323"/>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798FE6BD" w14:textId="7777777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p>
          <w:p w14:paraId="41FDDCDD" w14:textId="6E02A795" w:rsidR="00EF2965" w:rsidRPr="00952986" w:rsidRDefault="00EF2965" w:rsidP="00EF2965">
            <w:pPr>
              <w:ind w:firstLine="240"/>
              <w:jc w:val="both"/>
              <w:rPr>
                <w:rFonts w:ascii="Times New Roman" w:hAnsi="Times New Roman" w:cs="Times New Roman"/>
                <w:sz w:val="20"/>
                <w:szCs w:val="20"/>
                <w:lang w:val="uk-UA"/>
              </w:rPr>
            </w:pPr>
            <w:r w:rsidRPr="00952986">
              <w:rPr>
                <w:rFonts w:ascii="Times New Roman" w:hAnsi="Times New Roman" w:cs="Times New Roman"/>
                <w:b/>
                <w:color w:val="7030A0"/>
                <w:sz w:val="20"/>
                <w:szCs w:val="20"/>
                <w:lang w:val="uk-UA"/>
              </w:rPr>
              <w:t xml:space="preserve">залишити в чинній редакції: </w:t>
            </w:r>
            <w:r w:rsidRPr="00952986">
              <w:rPr>
                <w:rFonts w:ascii="Times New Roman" w:hAnsi="Times New Roman" w:cs="Times New Roman"/>
                <w:b/>
                <w:sz w:val="20"/>
                <w:szCs w:val="20"/>
                <w:lang w:val="uk-UA"/>
              </w:rPr>
              <w:t xml:space="preserve"> «</w:t>
            </w:r>
            <w:r w:rsidRPr="00952986">
              <w:rPr>
                <w:rFonts w:ascii="Times New Roman" w:hAnsi="Times New Roman" w:cs="Times New Roman"/>
                <w:sz w:val="20"/>
                <w:szCs w:val="20"/>
                <w:lang w:val="uk-UA"/>
              </w:rPr>
              <w:t>У разі недосягнення Сторонами згоди шляхом проведення переговорів</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або,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разі,</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незгоди</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Споживача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із</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рішенням</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ЦЗС,</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або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неотримання</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ним у встановлені ПРРЕЕ та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Положенням про ЦЗС строки відповіді Споживач має право звернутися із заявою про вирішення спору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до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Регулятора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чи</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його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територіального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підрозділу,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та/або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до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енергетичного</w:t>
            </w:r>
            <w:r w:rsidRPr="00952986">
              <w:rPr>
                <w:rFonts w:ascii="Times New Roman" w:hAnsi="Times New Roman" w:cs="Times New Roman"/>
                <w:spacing w:val="61"/>
                <w:sz w:val="20"/>
                <w:szCs w:val="20"/>
                <w:lang w:val="uk-UA"/>
              </w:rPr>
              <w:t xml:space="preserve"> </w:t>
            </w:r>
            <w:r w:rsidRPr="00952986">
              <w:rPr>
                <w:rFonts w:ascii="Times New Roman" w:hAnsi="Times New Roman" w:cs="Times New Roman"/>
                <w:sz w:val="20"/>
                <w:szCs w:val="20"/>
                <w:lang w:val="uk-UA"/>
              </w:rPr>
              <w:t>омбудсмена,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центрального органу виконавчої влади, що забезпечує формування державної політики у сфері нагляду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(контролю)</w:t>
            </w:r>
            <w:r w:rsidRPr="00952986">
              <w:rPr>
                <w:rFonts w:ascii="Times New Roman" w:hAnsi="Times New Roman" w:cs="Times New Roman"/>
                <w:spacing w:val="-2"/>
                <w:sz w:val="20"/>
                <w:szCs w:val="20"/>
                <w:lang w:val="uk-UA"/>
              </w:rPr>
              <w:t xml:space="preserve"> </w:t>
            </w:r>
            <w:r w:rsidRPr="00952986">
              <w:rPr>
                <w:rFonts w:ascii="Times New Roman" w:hAnsi="Times New Roman" w:cs="Times New Roman"/>
                <w:sz w:val="20"/>
                <w:szCs w:val="20"/>
                <w:lang w:val="uk-UA"/>
              </w:rPr>
              <w:t>в</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галузі</w:t>
            </w:r>
            <w:r w:rsidRPr="00952986">
              <w:rPr>
                <w:rFonts w:ascii="Times New Roman" w:hAnsi="Times New Roman" w:cs="Times New Roman"/>
                <w:spacing w:val="-2"/>
                <w:sz w:val="20"/>
                <w:szCs w:val="20"/>
                <w:lang w:val="uk-UA"/>
              </w:rPr>
              <w:t xml:space="preserve"> </w:t>
            </w:r>
            <w:r w:rsidRPr="00952986">
              <w:rPr>
                <w:rFonts w:ascii="Times New Roman" w:hAnsi="Times New Roman" w:cs="Times New Roman"/>
                <w:sz w:val="20"/>
                <w:szCs w:val="20"/>
                <w:lang w:val="uk-UA"/>
              </w:rPr>
              <w:t>електроенергетики,</w:t>
            </w:r>
            <w:r w:rsidRPr="00952986">
              <w:rPr>
                <w:rFonts w:ascii="Times New Roman" w:hAnsi="Times New Roman" w:cs="Times New Roman"/>
                <w:spacing w:val="-2"/>
                <w:sz w:val="20"/>
                <w:szCs w:val="20"/>
                <w:lang w:val="uk-UA"/>
              </w:rPr>
              <w:t xml:space="preserve"> </w:t>
            </w:r>
            <w:r w:rsidRPr="00952986">
              <w:rPr>
                <w:rFonts w:ascii="Times New Roman" w:hAnsi="Times New Roman" w:cs="Times New Roman"/>
                <w:sz w:val="20"/>
                <w:szCs w:val="20"/>
                <w:lang w:val="uk-UA"/>
              </w:rPr>
              <w:t>Антимонопольного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комітету</w:t>
            </w:r>
            <w:r w:rsidRPr="00952986">
              <w:rPr>
                <w:rFonts w:ascii="Times New Roman" w:hAnsi="Times New Roman" w:cs="Times New Roman"/>
                <w:spacing w:val="-2"/>
                <w:sz w:val="20"/>
                <w:szCs w:val="20"/>
                <w:lang w:val="uk-UA"/>
              </w:rPr>
              <w:t xml:space="preserve"> </w:t>
            </w:r>
            <w:r w:rsidRPr="00952986">
              <w:rPr>
                <w:rFonts w:ascii="Times New Roman" w:hAnsi="Times New Roman" w:cs="Times New Roman"/>
                <w:sz w:val="20"/>
                <w:szCs w:val="20"/>
                <w:lang w:val="uk-UA"/>
              </w:rPr>
              <w:t>України.</w:t>
            </w:r>
          </w:p>
          <w:p w14:paraId="60AB381F" w14:textId="6264041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r w:rsidRPr="00952986">
              <w:rPr>
                <w:rFonts w:ascii="Times New Roman" w:hAnsi="Times New Roman" w:cs="Times New Roman"/>
                <w:sz w:val="20"/>
                <w:szCs w:val="20"/>
                <w:lang w:val="uk-UA"/>
              </w:rPr>
              <w:t>Врегулювання спорів Регулятором чи його територіальним підрозділом здійснюється відповідно до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затвердженого Регулятором порядку. Звернення Споживача до Регулятора чи його територіального</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підрозділу</w:t>
            </w:r>
            <w:r w:rsidRPr="00952986">
              <w:rPr>
                <w:rFonts w:ascii="Times New Roman" w:hAnsi="Times New Roman" w:cs="Times New Roman"/>
                <w:spacing w:val="-2"/>
                <w:sz w:val="20"/>
                <w:szCs w:val="20"/>
                <w:lang w:val="uk-UA"/>
              </w:rPr>
              <w:t xml:space="preserve"> </w:t>
            </w:r>
            <w:r w:rsidRPr="00952986">
              <w:rPr>
                <w:rFonts w:ascii="Times New Roman" w:hAnsi="Times New Roman" w:cs="Times New Roman"/>
                <w:sz w:val="20"/>
                <w:szCs w:val="20"/>
                <w:lang w:val="uk-UA"/>
              </w:rPr>
              <w:t>не</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позбавляє</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Сторони</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права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на</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вирішення</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спору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в</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судовому</w:t>
            </w:r>
            <w:r w:rsidRPr="00952986">
              <w:rPr>
                <w:rFonts w:ascii="Times New Roman" w:hAnsi="Times New Roman" w:cs="Times New Roman"/>
                <w:spacing w:val="-1"/>
                <w:sz w:val="20"/>
                <w:szCs w:val="20"/>
                <w:lang w:val="uk-UA"/>
              </w:rPr>
              <w:t xml:space="preserve"> </w:t>
            </w:r>
            <w:r w:rsidRPr="00952986">
              <w:rPr>
                <w:rFonts w:ascii="Times New Roman" w:hAnsi="Times New Roman" w:cs="Times New Roman"/>
                <w:sz w:val="20"/>
                <w:szCs w:val="20"/>
                <w:lang w:val="uk-UA"/>
              </w:rPr>
              <w:t>порядку.»</w:t>
            </w:r>
          </w:p>
          <w:p w14:paraId="16B10BAC" w14:textId="7777777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p>
        </w:tc>
        <w:tc>
          <w:tcPr>
            <w:tcW w:w="3942" w:type="dxa"/>
            <w:gridSpan w:val="3"/>
          </w:tcPr>
          <w:p w14:paraId="2F3E59A9" w14:textId="7777777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p>
        </w:tc>
        <w:tc>
          <w:tcPr>
            <w:tcW w:w="3179" w:type="dxa"/>
            <w:gridSpan w:val="2"/>
          </w:tcPr>
          <w:p w14:paraId="4372027B" w14:textId="77777777" w:rsidR="00AF575E" w:rsidRDefault="00AF575E" w:rsidP="00AF575E">
            <w:pPr>
              <w:shd w:val="clear" w:color="auto" w:fill="FFFFFF"/>
              <w:jc w:val="both"/>
              <w:rPr>
                <w:rFonts w:ascii="Times New Roman" w:eastAsia="Calibri" w:hAnsi="Times New Roman" w:cs="Times New Roman"/>
                <w:b/>
                <w:bCs/>
                <w:color w:val="000000"/>
                <w:sz w:val="20"/>
                <w:szCs w:val="20"/>
                <w:lang w:val="uk-UA"/>
              </w:rPr>
            </w:pPr>
          </w:p>
          <w:p w14:paraId="37232C40" w14:textId="77777777" w:rsidR="00AF575E" w:rsidRDefault="00AF575E" w:rsidP="00AF575E">
            <w:pPr>
              <w:shd w:val="clear" w:color="auto" w:fill="FFFFFF"/>
              <w:jc w:val="both"/>
              <w:rPr>
                <w:rFonts w:ascii="Times New Roman" w:eastAsia="Calibri" w:hAnsi="Times New Roman" w:cs="Times New Roman"/>
                <w:b/>
                <w:bCs/>
                <w:color w:val="000000"/>
                <w:sz w:val="20"/>
                <w:szCs w:val="20"/>
                <w:lang w:val="uk-UA"/>
              </w:rPr>
            </w:pPr>
          </w:p>
          <w:p w14:paraId="40E8994E" w14:textId="07D5FBA2" w:rsidR="00AF575E" w:rsidRDefault="00AF575E" w:rsidP="00AF575E">
            <w:pPr>
              <w:shd w:val="clear" w:color="auto" w:fill="FFFFFF"/>
              <w:jc w:val="both"/>
              <w:rPr>
                <w:rFonts w:ascii="Times New Roman" w:eastAsia="Calibri" w:hAnsi="Times New Roman" w:cs="Times New Roman"/>
                <w:b/>
                <w:bCs/>
                <w:color w:val="000000"/>
                <w:sz w:val="20"/>
                <w:szCs w:val="20"/>
                <w:lang w:val="uk-UA"/>
              </w:rPr>
            </w:pPr>
            <w:r w:rsidRPr="00AF575E">
              <w:rPr>
                <w:rFonts w:ascii="Times New Roman" w:eastAsia="Calibri" w:hAnsi="Times New Roman" w:cs="Times New Roman"/>
                <w:b/>
                <w:bCs/>
                <w:color w:val="000000"/>
                <w:sz w:val="20"/>
                <w:szCs w:val="20"/>
                <w:lang w:val="uk-UA"/>
              </w:rPr>
              <w:t>Пропонуємо відхилити</w:t>
            </w:r>
          </w:p>
          <w:p w14:paraId="364E2F6F" w14:textId="77777777" w:rsidR="00AF575E" w:rsidRPr="00AF575E" w:rsidRDefault="00AF575E" w:rsidP="00AF575E">
            <w:pPr>
              <w:shd w:val="clear" w:color="auto" w:fill="FFFFFF"/>
              <w:jc w:val="both"/>
              <w:rPr>
                <w:rFonts w:ascii="Times New Roman" w:eastAsia="Calibri" w:hAnsi="Times New Roman" w:cs="Times New Roman"/>
                <w:sz w:val="20"/>
                <w:szCs w:val="20"/>
                <w:lang w:val="uk-UA"/>
              </w:rPr>
            </w:pPr>
            <w:r w:rsidRPr="00AF575E">
              <w:rPr>
                <w:rFonts w:ascii="Times New Roman" w:eastAsia="Calibri" w:hAnsi="Times New Roman" w:cs="Times New Roman"/>
                <w:sz w:val="20"/>
                <w:szCs w:val="20"/>
                <w:lang w:val="uk-UA"/>
              </w:rPr>
              <w:t>Відповідно до  функціоналу ЦЗС</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визначеного Положення</w:t>
            </w:r>
            <w:r>
              <w:rPr>
                <w:rFonts w:ascii="Times New Roman" w:eastAsia="Calibri" w:hAnsi="Times New Roman" w:cs="Times New Roman"/>
                <w:sz w:val="20"/>
                <w:szCs w:val="20"/>
                <w:lang w:val="uk-UA"/>
              </w:rPr>
              <w:t>м</w:t>
            </w:r>
            <w:r w:rsidRPr="00AF575E">
              <w:rPr>
                <w:rFonts w:ascii="Times New Roman" w:eastAsia="Calibri" w:hAnsi="Times New Roman" w:cs="Times New Roman"/>
                <w:sz w:val="20"/>
                <w:szCs w:val="20"/>
                <w:lang w:val="uk-UA"/>
              </w:rPr>
              <w:t xml:space="preserve"> про центр захисту споживачів електричної енергії</w:t>
            </w:r>
            <w:r>
              <w:rPr>
                <w:rFonts w:ascii="Times New Roman" w:eastAsia="Calibri" w:hAnsi="Times New Roman" w:cs="Times New Roman"/>
                <w:sz w:val="20"/>
                <w:szCs w:val="20"/>
                <w:lang w:val="uk-UA"/>
              </w:rPr>
              <w:t>,</w:t>
            </w:r>
            <w:r w:rsidRPr="00AF575E">
              <w:rPr>
                <w:rFonts w:ascii="Times New Roman" w:eastAsia="Calibri" w:hAnsi="Times New Roman" w:cs="Times New Roman"/>
                <w:sz w:val="20"/>
                <w:szCs w:val="20"/>
                <w:lang w:val="uk-UA"/>
              </w:rPr>
              <w:t xml:space="preserve"> центр має  розглядати виключно скарги</w:t>
            </w:r>
          </w:p>
          <w:p w14:paraId="71A711FF" w14:textId="1397C83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tc>
      </w:tr>
      <w:tr w:rsidR="00EF2965" w:rsidRPr="0051289A" w14:paraId="609E96E9" w14:textId="316A45DE" w:rsidTr="00E30BA6">
        <w:trPr>
          <w:trHeight w:val="20"/>
        </w:trPr>
        <w:tc>
          <w:tcPr>
            <w:tcW w:w="15594" w:type="dxa"/>
            <w:gridSpan w:val="10"/>
            <w:tcBorders>
              <w:bottom w:val="single" w:sz="4" w:space="0" w:color="auto"/>
            </w:tcBorders>
          </w:tcPr>
          <w:p w14:paraId="1089A936"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Додаток 19</w:t>
            </w:r>
          </w:p>
          <w:p w14:paraId="0C2D406E"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до Правил роздрібного ринку електричної енергії</w:t>
            </w:r>
          </w:p>
          <w:p w14:paraId="3F0D7E33"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p>
          <w:p w14:paraId="584BBC88" w14:textId="6C8C9A20"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p>
          <w:p w14:paraId="23012A3B"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ПОЛОЖЕННЯ</w:t>
            </w:r>
          </w:p>
          <w:p w14:paraId="7EBDE003" w14:textId="244165D2"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lastRenderedPageBreak/>
              <w:t>про Центр захисту прав споживачів електричної енергії</w:t>
            </w:r>
          </w:p>
          <w:p w14:paraId="6901ACF7"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p>
          <w:p w14:paraId="55073495"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p>
        </w:tc>
      </w:tr>
      <w:tr w:rsidR="00EF2965" w:rsidRPr="00952986" w14:paraId="536F0977" w14:textId="77777777" w:rsidTr="00FA106C">
        <w:trPr>
          <w:trHeight w:val="20"/>
        </w:trPr>
        <w:tc>
          <w:tcPr>
            <w:tcW w:w="4345" w:type="dxa"/>
            <w:gridSpan w:val="2"/>
            <w:tcBorders>
              <w:bottom w:val="nil"/>
            </w:tcBorders>
          </w:tcPr>
          <w:p w14:paraId="3FA2A226"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lastRenderedPageBreak/>
              <w:t>Додаток 19</w:t>
            </w:r>
          </w:p>
          <w:p w14:paraId="5D3351C9"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до Правил роздрібного ринку електричної енергії</w:t>
            </w:r>
          </w:p>
          <w:p w14:paraId="14D57EE3"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p>
          <w:p w14:paraId="5D718F66"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ПОЛОЖЕННЯ</w:t>
            </w:r>
          </w:p>
          <w:p w14:paraId="68971A16" w14:textId="77777777" w:rsidR="00EF2965" w:rsidRPr="00952986" w:rsidRDefault="00EF2965" w:rsidP="00EF2965">
            <w:pPr>
              <w:shd w:val="clear" w:color="auto" w:fill="FFFFFF"/>
              <w:contextualSpacing/>
              <w:jc w:val="center"/>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про Центр захисту споживачів електричної енергії</w:t>
            </w:r>
          </w:p>
          <w:p w14:paraId="6DE0F88D" w14:textId="7777777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p w14:paraId="087DD9DF" w14:textId="7777777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67CB6E51" w14:textId="1F92A746"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36AEA07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2A8ADC1F" w14:textId="0F1E776A"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hAnsi="Times New Roman" w:cs="Times New Roman"/>
                <w:b/>
                <w:bCs/>
                <w:color w:val="7030A0"/>
                <w:sz w:val="20"/>
                <w:szCs w:val="20"/>
                <w:lang w:val="uk-UA"/>
              </w:rPr>
              <w:t xml:space="preserve">Виключити додаток </w:t>
            </w:r>
            <w:proofErr w:type="spellStart"/>
            <w:r w:rsidRPr="00952986">
              <w:rPr>
                <w:rFonts w:ascii="Times New Roman" w:hAnsi="Times New Roman" w:cs="Times New Roman"/>
                <w:b/>
                <w:bCs/>
                <w:color w:val="7030A0"/>
                <w:sz w:val="20"/>
                <w:szCs w:val="20"/>
                <w:lang w:val="uk-UA"/>
              </w:rPr>
              <w:t>вцілому</w:t>
            </w:r>
            <w:proofErr w:type="spellEnd"/>
          </w:p>
          <w:p w14:paraId="13B0D0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p>
          <w:p w14:paraId="5F1BE94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3016B76" w14:textId="77777777"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3884577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2E8A37C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До проекту додатку 19 в цілому.</w:t>
            </w:r>
          </w:p>
          <w:p w14:paraId="078A1AB8"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Проект Положення є структурним підрозділом відповідного учасника ринку, положення про його функціонування має розробляти безпосередньо цей учасник, а не Регулятор.</w:t>
            </w:r>
          </w:p>
          <w:p w14:paraId="4CD1E5AB" w14:textId="582FC761"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Всі вимоги, передбачені положенням, наразі враховані у проекті змін до ПРРЕЕ, які розглядаються.</w:t>
            </w:r>
          </w:p>
        </w:tc>
        <w:tc>
          <w:tcPr>
            <w:tcW w:w="3179" w:type="dxa"/>
            <w:gridSpan w:val="2"/>
          </w:tcPr>
          <w:p w14:paraId="5C592590" w14:textId="77777777" w:rsidR="00AF575E" w:rsidRDefault="00AF575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BE748C4" w14:textId="5B656824" w:rsidR="00EF2965" w:rsidRPr="00952986" w:rsidRDefault="007431B8"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01BE5E4C" w14:textId="41A71F43" w:rsidR="00EF2965" w:rsidRPr="007431B8"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7431B8">
              <w:rPr>
                <w:rFonts w:ascii="Times New Roman" w:eastAsia="Times New Roman" w:hAnsi="Times New Roman" w:cs="Times New Roman"/>
                <w:color w:val="333333"/>
                <w:sz w:val="20"/>
                <w:szCs w:val="20"/>
                <w:lang w:val="uk-UA" w:eastAsia="en-GB" w:bidi="he-IL"/>
              </w:rPr>
              <w:t xml:space="preserve">Вказане Положення розроблено з метою </w:t>
            </w:r>
            <w:r w:rsidR="007A21FB">
              <w:rPr>
                <w:rFonts w:ascii="Times New Roman" w:eastAsia="Times New Roman" w:hAnsi="Times New Roman" w:cs="Times New Roman"/>
                <w:color w:val="333333"/>
                <w:sz w:val="20"/>
                <w:szCs w:val="20"/>
                <w:lang w:val="uk-UA" w:eastAsia="en-GB" w:bidi="he-IL"/>
              </w:rPr>
              <w:t>в</w:t>
            </w:r>
            <w:r w:rsidRPr="007431B8">
              <w:rPr>
                <w:rFonts w:ascii="Times New Roman" w:eastAsia="Times New Roman" w:hAnsi="Times New Roman" w:cs="Times New Roman"/>
                <w:color w:val="333333"/>
                <w:sz w:val="20"/>
                <w:szCs w:val="20"/>
                <w:lang w:val="uk-UA" w:eastAsia="en-GB" w:bidi="he-IL"/>
              </w:rPr>
              <w:t xml:space="preserve">регулювання процедури розгляду скарг, враховано вимоги </w:t>
            </w:r>
            <w:r w:rsidR="00A6729F" w:rsidRPr="007431B8">
              <w:rPr>
                <w:rFonts w:ascii="Times New Roman" w:eastAsia="Times New Roman" w:hAnsi="Times New Roman" w:cs="Times New Roman"/>
                <w:color w:val="333333"/>
                <w:sz w:val="20"/>
                <w:szCs w:val="20"/>
                <w:lang w:val="uk-UA" w:eastAsia="en-GB" w:bidi="he-IL"/>
              </w:rPr>
              <w:t>Правил розгляду звернень споживачів щодо дій суб'єктів господарювання, що провадять діяльність у сферах енергетики та комунальних послуг, та врегулювання спорів, затверджених постановою НКРЕКП від 02.07.2019 № 1333</w:t>
            </w:r>
          </w:p>
          <w:p w14:paraId="2B64C1E4" w14:textId="53F02B3D" w:rsidR="00A6729F" w:rsidRPr="00952986" w:rsidRDefault="00A6729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7A21FB" w14:paraId="644CE21B" w14:textId="77777777" w:rsidTr="00FA106C">
        <w:trPr>
          <w:trHeight w:val="20"/>
        </w:trPr>
        <w:tc>
          <w:tcPr>
            <w:tcW w:w="4345" w:type="dxa"/>
            <w:gridSpan w:val="2"/>
            <w:tcBorders>
              <w:top w:val="nil"/>
            </w:tcBorders>
          </w:tcPr>
          <w:p w14:paraId="47CD5015"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p>
        </w:tc>
        <w:tc>
          <w:tcPr>
            <w:tcW w:w="4128" w:type="dxa"/>
            <w:gridSpan w:val="3"/>
          </w:tcPr>
          <w:p w14:paraId="137B751C" w14:textId="52D18A39" w:rsidR="00EF2965" w:rsidRPr="00952986" w:rsidRDefault="00EF2965" w:rsidP="00EF2965">
            <w:pPr>
              <w:ind w:firstLine="240"/>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ТОВ «</w:t>
            </w:r>
            <w:proofErr w:type="spellStart"/>
            <w:r w:rsidRPr="00952986">
              <w:rPr>
                <w:rFonts w:ascii="Times New Roman" w:hAnsi="Times New Roman" w:cs="Times New Roman"/>
                <w:b/>
                <w:bCs/>
                <w:sz w:val="20"/>
                <w:szCs w:val="20"/>
                <w:lang w:val="uk-UA"/>
              </w:rPr>
              <w:t>Прикарпатенерготрейд</w:t>
            </w:r>
            <w:proofErr w:type="spellEnd"/>
            <w:r w:rsidRPr="00952986">
              <w:rPr>
                <w:rFonts w:ascii="Times New Roman" w:hAnsi="Times New Roman" w:cs="Times New Roman"/>
                <w:b/>
                <w:bCs/>
                <w:sz w:val="20"/>
                <w:szCs w:val="20"/>
                <w:lang w:val="uk-UA"/>
              </w:rPr>
              <w:t>»</w:t>
            </w:r>
          </w:p>
          <w:p w14:paraId="40E380D3" w14:textId="77777777" w:rsidR="00EF2965" w:rsidRPr="00952986" w:rsidRDefault="00EF2965" w:rsidP="00EF2965">
            <w:pPr>
              <w:ind w:firstLine="240"/>
              <w:jc w:val="both"/>
              <w:rPr>
                <w:rFonts w:ascii="Times New Roman" w:hAnsi="Times New Roman" w:cs="Times New Roman"/>
                <w:b/>
                <w:bCs/>
                <w:sz w:val="20"/>
                <w:szCs w:val="20"/>
                <w:lang w:val="uk-UA"/>
              </w:rPr>
            </w:pPr>
          </w:p>
          <w:p w14:paraId="29460937" w14:textId="77777777" w:rsidR="00EF2965" w:rsidRPr="00952986" w:rsidRDefault="00EF2965" w:rsidP="00EF2965">
            <w:pPr>
              <w:rPr>
                <w:rFonts w:ascii="Times New Roman" w:eastAsia="Aptos" w:hAnsi="Times New Roman" w:cs="Times New Roman"/>
                <w:b/>
                <w:bCs/>
                <w:color w:val="7030A0"/>
                <w:kern w:val="2"/>
                <w:sz w:val="20"/>
                <w:szCs w:val="20"/>
                <w:lang w:val="uk-UA"/>
                <w14:ligatures w14:val="standardContextual"/>
              </w:rPr>
            </w:pPr>
            <w:r w:rsidRPr="00952986">
              <w:rPr>
                <w:rFonts w:ascii="Times New Roman" w:eastAsia="Aptos" w:hAnsi="Times New Roman" w:cs="Times New Roman"/>
                <w:b/>
                <w:bCs/>
                <w:color w:val="7030A0"/>
                <w:kern w:val="2"/>
                <w:sz w:val="20"/>
                <w:szCs w:val="20"/>
                <w:lang w:val="uk-UA"/>
                <w14:ligatures w14:val="standardContextual"/>
              </w:rPr>
              <w:t>Відхилити запропоновану редакцію</w:t>
            </w:r>
          </w:p>
          <w:p w14:paraId="7E08767E" w14:textId="77777777" w:rsidR="00EF2965" w:rsidRPr="00952986" w:rsidRDefault="00EF2965" w:rsidP="00EF2965">
            <w:pPr>
              <w:ind w:firstLine="240"/>
              <w:jc w:val="both"/>
              <w:rPr>
                <w:rFonts w:ascii="Times New Roman" w:hAnsi="Times New Roman" w:cs="Times New Roman"/>
                <w:b/>
                <w:bCs/>
                <w:sz w:val="20"/>
                <w:szCs w:val="20"/>
                <w:lang w:val="uk-UA"/>
              </w:rPr>
            </w:pPr>
          </w:p>
          <w:p w14:paraId="7828E8D2" w14:textId="77777777" w:rsidR="00EF2965" w:rsidRPr="00952986" w:rsidRDefault="00EF2965" w:rsidP="00EF2965">
            <w:pPr>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Залишити без змін функціонал ІКЦ чи іншого (новоствореного) структурного підрозділу</w:t>
            </w:r>
          </w:p>
          <w:p w14:paraId="5478B6E6" w14:textId="77777777" w:rsidR="00EF2965" w:rsidRPr="00952986" w:rsidRDefault="00EF2965" w:rsidP="00EF2965">
            <w:pPr>
              <w:rPr>
                <w:rFonts w:ascii="Times New Roman" w:eastAsia="Aptos" w:hAnsi="Times New Roman" w:cs="Times New Roman"/>
                <w:kern w:val="2"/>
                <w:sz w:val="20"/>
                <w:szCs w:val="20"/>
                <w:lang w:val="uk-UA"/>
                <w14:ligatures w14:val="standardContextual"/>
              </w:rPr>
            </w:pPr>
          </w:p>
          <w:p w14:paraId="360D8413" w14:textId="77777777" w:rsidR="00EF2965" w:rsidRPr="00952986" w:rsidRDefault="00EF2965" w:rsidP="00EF2965">
            <w:pPr>
              <w:tabs>
                <w:tab w:val="left" w:pos="436"/>
              </w:tabs>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Пропонуємо наступне:</w:t>
            </w:r>
          </w:p>
          <w:p w14:paraId="3F90A3AB" w14:textId="77777777" w:rsidR="00EF2965" w:rsidRPr="00952986" w:rsidRDefault="00EF2965" w:rsidP="00EF2965">
            <w:pPr>
              <w:numPr>
                <w:ilvl w:val="0"/>
                <w:numId w:val="8"/>
              </w:numPr>
              <w:tabs>
                <w:tab w:val="left" w:pos="436"/>
              </w:tabs>
              <w:ind w:left="0" w:firstLine="0"/>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Новостворений структурний підрозділ назвати Центр врегулювання спорів між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(ОСР, ПОН) та споживачем.</w:t>
            </w:r>
          </w:p>
          <w:p w14:paraId="2AE3BE00" w14:textId="77777777" w:rsidR="00EF2965" w:rsidRPr="00952986" w:rsidRDefault="00EF2965" w:rsidP="00EF2965">
            <w:pPr>
              <w:numPr>
                <w:ilvl w:val="0"/>
                <w:numId w:val="8"/>
              </w:numPr>
              <w:tabs>
                <w:tab w:val="left" w:pos="436"/>
              </w:tabs>
              <w:ind w:left="0" w:firstLine="0"/>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uk-UA"/>
              </w:rPr>
              <w:t xml:space="preserve">Затвердити для новоствореного структурного підрозділу виконання функціоналу розгляду звернень/скарг/претензій споживачів, в тому числі - щодо вирішення спірних ситуацій, які виникли між </w:t>
            </w:r>
            <w:proofErr w:type="spellStart"/>
            <w:r w:rsidRPr="00952986">
              <w:rPr>
                <w:rFonts w:ascii="Times New Roman" w:eastAsia="Times New Roman" w:hAnsi="Times New Roman" w:cs="Times New Roman"/>
                <w:sz w:val="20"/>
                <w:szCs w:val="20"/>
                <w:lang w:val="uk-UA" w:eastAsia="uk-UA"/>
              </w:rPr>
              <w:t>електропостачальником</w:t>
            </w:r>
            <w:proofErr w:type="spellEnd"/>
            <w:r w:rsidRPr="00952986">
              <w:rPr>
                <w:rFonts w:ascii="Times New Roman" w:eastAsia="Times New Roman" w:hAnsi="Times New Roman" w:cs="Times New Roman"/>
                <w:sz w:val="20"/>
                <w:szCs w:val="20"/>
                <w:lang w:val="uk-UA" w:eastAsia="uk-UA"/>
              </w:rPr>
              <w:t xml:space="preserve"> та споживачем.</w:t>
            </w:r>
          </w:p>
          <w:p w14:paraId="7DFCC888" w14:textId="77777777" w:rsidR="00EF2965" w:rsidRPr="00952986" w:rsidRDefault="00EF2965" w:rsidP="00EF2965">
            <w:pPr>
              <w:numPr>
                <w:ilvl w:val="0"/>
                <w:numId w:val="8"/>
              </w:numPr>
              <w:tabs>
                <w:tab w:val="left" w:pos="436"/>
                <w:tab w:val="left" w:pos="1418"/>
              </w:tabs>
              <w:ind w:left="0" w:firstLine="0"/>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uk-UA"/>
              </w:rPr>
              <w:t>Алгоритм врегулювання спору:</w:t>
            </w:r>
          </w:p>
          <w:p w14:paraId="65A614FF" w14:textId="77777777" w:rsidR="00EF2965" w:rsidRPr="00952986" w:rsidRDefault="00EF2965" w:rsidP="00EF2965">
            <w:pPr>
              <w:numPr>
                <w:ilvl w:val="1"/>
                <w:numId w:val="8"/>
              </w:numPr>
              <w:tabs>
                <w:tab w:val="left" w:pos="436"/>
                <w:tab w:val="left" w:pos="1134"/>
                <w:tab w:val="left" w:pos="1418"/>
              </w:tabs>
              <w:ind w:left="0" w:firstLine="0"/>
              <w:contextualSpacing/>
              <w:jc w:val="both"/>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 xml:space="preserve"> Врегулювання спору шляхом надання роз’яснень (письмових, усних під час особистого прийому, телефоном);</w:t>
            </w:r>
          </w:p>
          <w:p w14:paraId="2F8063C3" w14:textId="77777777" w:rsidR="00EF2965" w:rsidRPr="00952986" w:rsidRDefault="00EF2965" w:rsidP="00EF2965">
            <w:pPr>
              <w:numPr>
                <w:ilvl w:val="1"/>
                <w:numId w:val="8"/>
              </w:numPr>
              <w:tabs>
                <w:tab w:val="left" w:pos="436"/>
                <w:tab w:val="left" w:pos="993"/>
                <w:tab w:val="left" w:pos="1134"/>
              </w:tabs>
              <w:ind w:left="0" w:firstLine="0"/>
              <w:contextualSpacing/>
              <w:jc w:val="both"/>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 xml:space="preserve"> Засідання комісії в складі споживача та виключно працівників ліцензіата: структурного підрозділу/центру, який займається розглядом звернень/скарг/претензій; структурного </w:t>
            </w:r>
            <w:r w:rsidRPr="00952986">
              <w:rPr>
                <w:rFonts w:ascii="Times New Roman" w:eastAsia="Aptos" w:hAnsi="Times New Roman" w:cs="Times New Roman"/>
                <w:kern w:val="2"/>
                <w:sz w:val="20"/>
                <w:szCs w:val="20"/>
                <w:lang w:val="uk-UA"/>
                <w14:ligatures w14:val="standardContextual"/>
              </w:rPr>
              <w:lastRenderedPageBreak/>
              <w:t xml:space="preserve">підрозділу, до функціоналу якого відноситься підняте у скарзі питання; представника адміністрації </w:t>
            </w:r>
            <w:proofErr w:type="spellStart"/>
            <w:r w:rsidRPr="00952986">
              <w:rPr>
                <w:rFonts w:ascii="Times New Roman" w:eastAsia="Aptos" w:hAnsi="Times New Roman" w:cs="Times New Roman"/>
                <w:kern w:val="2"/>
                <w:sz w:val="20"/>
                <w:szCs w:val="20"/>
                <w:lang w:val="uk-UA"/>
                <w14:ligatures w14:val="standardContextual"/>
              </w:rPr>
              <w:t>електропостачальника</w:t>
            </w:r>
            <w:proofErr w:type="spellEnd"/>
            <w:r w:rsidRPr="00952986">
              <w:rPr>
                <w:rFonts w:ascii="Times New Roman" w:eastAsia="Aptos" w:hAnsi="Times New Roman" w:cs="Times New Roman"/>
                <w:kern w:val="2"/>
                <w:sz w:val="20"/>
                <w:szCs w:val="20"/>
                <w:lang w:val="uk-UA"/>
                <w14:ligatures w14:val="standardContextual"/>
              </w:rPr>
              <w:t>;</w:t>
            </w:r>
          </w:p>
          <w:p w14:paraId="6B80039B" w14:textId="77777777" w:rsidR="00EF2965" w:rsidRPr="00952986" w:rsidRDefault="00EF2965" w:rsidP="00EF2965">
            <w:pPr>
              <w:numPr>
                <w:ilvl w:val="1"/>
                <w:numId w:val="8"/>
              </w:numPr>
              <w:tabs>
                <w:tab w:val="left" w:pos="436"/>
                <w:tab w:val="left" w:pos="993"/>
                <w:tab w:val="left" w:pos="1134"/>
              </w:tabs>
              <w:ind w:left="0" w:firstLine="0"/>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uk-UA"/>
              </w:rPr>
              <w:t xml:space="preserve"> Засідання комісії в складі споживача та ліцензіата із залученням представників Регулятора, органів місцевого самоврядування, ДЕН тощо.</w:t>
            </w:r>
          </w:p>
          <w:p w14:paraId="2F267983" w14:textId="77777777" w:rsidR="00EF2965" w:rsidRPr="00952986" w:rsidRDefault="00EF2965" w:rsidP="00EF2965">
            <w:pPr>
              <w:ind w:firstLine="240"/>
              <w:jc w:val="both"/>
              <w:rPr>
                <w:rFonts w:ascii="Times New Roman" w:hAnsi="Times New Roman" w:cs="Times New Roman"/>
                <w:b/>
                <w:bCs/>
                <w:sz w:val="20"/>
                <w:szCs w:val="20"/>
                <w:lang w:val="uk-UA"/>
              </w:rPr>
            </w:pPr>
          </w:p>
          <w:p w14:paraId="7982ADFB" w14:textId="77777777" w:rsidR="00EF2965" w:rsidRPr="00952986" w:rsidRDefault="00EF2965" w:rsidP="00EF2965">
            <w:pPr>
              <w:ind w:firstLine="240"/>
              <w:jc w:val="both"/>
              <w:rPr>
                <w:rFonts w:ascii="Times New Roman" w:hAnsi="Times New Roman" w:cs="Times New Roman"/>
                <w:b/>
                <w:bCs/>
                <w:sz w:val="20"/>
                <w:szCs w:val="20"/>
                <w:lang w:val="uk-UA"/>
              </w:rPr>
            </w:pPr>
          </w:p>
          <w:p w14:paraId="2A861EAE" w14:textId="77777777" w:rsidR="00EF2965" w:rsidRPr="00952986" w:rsidRDefault="00EF2965" w:rsidP="00EF2965">
            <w:pPr>
              <w:ind w:firstLine="240"/>
              <w:jc w:val="both"/>
              <w:rPr>
                <w:rFonts w:ascii="Times New Roman" w:hAnsi="Times New Roman" w:cs="Times New Roman"/>
                <w:b/>
                <w:bCs/>
                <w:sz w:val="20"/>
                <w:szCs w:val="20"/>
                <w:lang w:val="uk-UA"/>
              </w:rPr>
            </w:pPr>
          </w:p>
        </w:tc>
        <w:tc>
          <w:tcPr>
            <w:tcW w:w="3942" w:type="dxa"/>
            <w:gridSpan w:val="3"/>
          </w:tcPr>
          <w:p w14:paraId="3BC1F221" w14:textId="77777777" w:rsidR="00EF2965" w:rsidRPr="00952986" w:rsidRDefault="00EF2965" w:rsidP="00EF2965">
            <w:pPr>
              <w:ind w:firstLine="240"/>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ТОВ «</w:t>
            </w:r>
            <w:proofErr w:type="spellStart"/>
            <w:r w:rsidRPr="00952986">
              <w:rPr>
                <w:rFonts w:ascii="Times New Roman" w:hAnsi="Times New Roman" w:cs="Times New Roman"/>
                <w:b/>
                <w:bCs/>
                <w:sz w:val="20"/>
                <w:szCs w:val="20"/>
                <w:lang w:val="uk-UA"/>
              </w:rPr>
              <w:t>Прикарпатенерготрейд</w:t>
            </w:r>
            <w:proofErr w:type="spellEnd"/>
            <w:r w:rsidRPr="00952986">
              <w:rPr>
                <w:rFonts w:ascii="Times New Roman" w:hAnsi="Times New Roman" w:cs="Times New Roman"/>
                <w:b/>
                <w:bCs/>
                <w:sz w:val="20"/>
                <w:szCs w:val="20"/>
                <w:lang w:val="uk-UA"/>
              </w:rPr>
              <w:t>»</w:t>
            </w:r>
          </w:p>
          <w:p w14:paraId="08A8279D" w14:textId="77777777" w:rsidR="00EF2965" w:rsidRPr="00952986" w:rsidRDefault="00EF2965" w:rsidP="00EF2965">
            <w:pPr>
              <w:ind w:firstLine="240"/>
              <w:jc w:val="both"/>
              <w:rPr>
                <w:rFonts w:ascii="Times New Roman" w:hAnsi="Times New Roman" w:cs="Times New Roman"/>
                <w:b/>
                <w:bCs/>
                <w:sz w:val="20"/>
                <w:szCs w:val="20"/>
                <w:lang w:val="uk-UA"/>
              </w:rPr>
            </w:pPr>
          </w:p>
          <w:p w14:paraId="50687311" w14:textId="41F2C0D4" w:rsidR="00EF2965" w:rsidRPr="00952986" w:rsidRDefault="00EF2965" w:rsidP="00EF2965">
            <w:pPr>
              <w:ind w:firstLine="348"/>
              <w:jc w:val="both"/>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 xml:space="preserve">На даний час ІКЦ – структурний підрозділ, який розглядає не лише скарги споживачів, оскільки їх не так багато, а і звернення, які надходять до ІКЦ шляхом поштових відправлень, на </w:t>
            </w:r>
            <w:proofErr w:type="spellStart"/>
            <w:r w:rsidRPr="00952986">
              <w:rPr>
                <w:rFonts w:ascii="Times New Roman" w:eastAsia="Aptos" w:hAnsi="Times New Roman" w:cs="Times New Roman"/>
                <w:kern w:val="2"/>
                <w:sz w:val="20"/>
                <w:szCs w:val="20"/>
                <w:lang w:val="uk-UA"/>
                <w14:ligatures w14:val="standardContextual"/>
              </w:rPr>
              <w:t>ел</w:t>
            </w:r>
            <w:proofErr w:type="spellEnd"/>
            <w:r w:rsidRPr="00952986">
              <w:rPr>
                <w:rFonts w:ascii="Times New Roman" w:eastAsia="Aptos" w:hAnsi="Times New Roman" w:cs="Times New Roman"/>
                <w:kern w:val="2"/>
                <w:sz w:val="20"/>
                <w:szCs w:val="20"/>
                <w:lang w:val="uk-UA"/>
                <w14:ligatures w14:val="standardContextual"/>
              </w:rPr>
              <w:t xml:space="preserve">. пошту як офіційну так і </w:t>
            </w:r>
            <w:proofErr w:type="spellStart"/>
            <w:r w:rsidRPr="00952986">
              <w:rPr>
                <w:rFonts w:ascii="Times New Roman" w:eastAsia="Aptos" w:hAnsi="Times New Roman" w:cs="Times New Roman"/>
                <w:kern w:val="2"/>
                <w:sz w:val="20"/>
                <w:szCs w:val="20"/>
                <w:lang w:val="uk-UA"/>
                <w14:ligatures w14:val="standardContextual"/>
              </w:rPr>
              <w:t>ел</w:t>
            </w:r>
            <w:proofErr w:type="spellEnd"/>
            <w:r w:rsidRPr="00952986">
              <w:rPr>
                <w:rFonts w:ascii="Times New Roman" w:eastAsia="Aptos" w:hAnsi="Times New Roman" w:cs="Times New Roman"/>
                <w:kern w:val="2"/>
                <w:sz w:val="20"/>
                <w:szCs w:val="20"/>
                <w:lang w:val="uk-UA"/>
                <w14:ligatures w14:val="standardContextual"/>
              </w:rPr>
              <w:t>. пошту ІКЦ, на сайт компанії тощо. Розгляд і аналіз цієї кореспонденції дає можливість ефективно впливати на якість забезпечення гарантованого стандарту щодо роботи зі зверненнями/претензіями/скаргами. При цьому формувати пропозиції щодо покращення процесів товариства та, відповідно, впливати на задоволеність споживачів.</w:t>
            </w:r>
          </w:p>
          <w:p w14:paraId="521326B8" w14:textId="77777777" w:rsidR="00EF2965" w:rsidRPr="00952986" w:rsidRDefault="00EF2965" w:rsidP="00EF2965">
            <w:pPr>
              <w:rPr>
                <w:rFonts w:ascii="Times New Roman" w:eastAsia="Aptos" w:hAnsi="Times New Roman" w:cs="Times New Roman"/>
                <w:kern w:val="2"/>
                <w:sz w:val="20"/>
                <w:szCs w:val="20"/>
                <w:lang w:val="uk-UA"/>
                <w14:ligatures w14:val="standardContextual"/>
              </w:rPr>
            </w:pPr>
          </w:p>
          <w:p w14:paraId="43C14EFD" w14:textId="77777777" w:rsidR="00EF2965" w:rsidRPr="00952986" w:rsidRDefault="00EF2965" w:rsidP="00EF2965">
            <w:pPr>
              <w:rPr>
                <w:rFonts w:ascii="Times New Roman" w:eastAsia="Aptos" w:hAnsi="Times New Roman" w:cs="Times New Roman"/>
                <w:kern w:val="2"/>
                <w:sz w:val="20"/>
                <w:szCs w:val="20"/>
                <w:lang w:val="uk-UA"/>
                <w14:ligatures w14:val="standardContextual"/>
              </w:rPr>
            </w:pPr>
          </w:p>
          <w:p w14:paraId="6A001A32" w14:textId="77777777" w:rsidR="00EF2965" w:rsidRPr="00952986" w:rsidRDefault="00EF2965" w:rsidP="00EF2965">
            <w:pPr>
              <w:ind w:firstLine="348"/>
              <w:jc w:val="both"/>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 xml:space="preserve">Запропонований проект Процедури розгляду Центром захисту споживачів електричної енергії передбачає розгляд повторних скарг. При цьому – спочатку ці скарги розглядає ЦОК, персонал яких підбирався з урахуванням навиків роботи зі споживачами при наданні їм послуг, в першу чергу – усної комунікації та консультацій щодо надання переліку документів, заповнення затверджених форм </w:t>
            </w:r>
            <w:r w:rsidRPr="00952986">
              <w:rPr>
                <w:rFonts w:ascii="Times New Roman" w:eastAsia="Aptos" w:hAnsi="Times New Roman" w:cs="Times New Roman"/>
                <w:kern w:val="2"/>
                <w:sz w:val="20"/>
                <w:szCs w:val="20"/>
                <w:lang w:val="uk-UA"/>
                <w14:ligatures w14:val="standardContextual"/>
              </w:rPr>
              <w:lastRenderedPageBreak/>
              <w:t xml:space="preserve">тих чи інших заяв тощо. Даний персонал володіє в обмеженому обсязі навиками роботи з нормативно-регуляторними актами в галузі електроенергетики та тими, які регламентують роботу зі зверненнями/скаргами, розгляд яких є гарантованим стандартом якості </w:t>
            </w:r>
            <w:proofErr w:type="spellStart"/>
            <w:r w:rsidRPr="00952986">
              <w:rPr>
                <w:rFonts w:ascii="Times New Roman" w:eastAsia="Aptos" w:hAnsi="Times New Roman" w:cs="Times New Roman"/>
                <w:kern w:val="2"/>
                <w:sz w:val="20"/>
                <w:szCs w:val="20"/>
                <w:lang w:val="uk-UA"/>
                <w14:ligatures w14:val="standardContextual"/>
              </w:rPr>
              <w:t>електропостачальника</w:t>
            </w:r>
            <w:proofErr w:type="spellEnd"/>
            <w:r w:rsidRPr="00952986">
              <w:rPr>
                <w:rFonts w:ascii="Times New Roman" w:eastAsia="Aptos" w:hAnsi="Times New Roman" w:cs="Times New Roman"/>
                <w:kern w:val="2"/>
                <w:sz w:val="20"/>
                <w:szCs w:val="20"/>
                <w:lang w:val="uk-UA"/>
                <w14:ligatures w14:val="standardContextual"/>
              </w:rPr>
              <w:t xml:space="preserve">, і передбачає застосування штрафних санкцій у разі їх недотримання (Порядок забезпечення стандартів якості електропостачання та надання компенсацій споживачам за їх недотримання, затверджений постановою від 12.06.2018 №375 (зі змінами і доповненнями). Працівники </w:t>
            </w:r>
            <w:proofErr w:type="spellStart"/>
            <w:r w:rsidRPr="00952986">
              <w:rPr>
                <w:rFonts w:ascii="Times New Roman" w:eastAsia="Aptos" w:hAnsi="Times New Roman" w:cs="Times New Roman"/>
                <w:kern w:val="2"/>
                <w:sz w:val="20"/>
                <w:szCs w:val="20"/>
                <w:lang w:val="uk-UA"/>
                <w14:ligatures w14:val="standardContextual"/>
              </w:rPr>
              <w:t>ЦОКів</w:t>
            </w:r>
            <w:proofErr w:type="spellEnd"/>
            <w:r w:rsidRPr="00952986">
              <w:rPr>
                <w:rFonts w:ascii="Times New Roman" w:eastAsia="Aptos" w:hAnsi="Times New Roman" w:cs="Times New Roman"/>
                <w:kern w:val="2"/>
                <w:sz w:val="20"/>
                <w:szCs w:val="20"/>
                <w:lang w:val="uk-UA"/>
                <w14:ligatures w14:val="standardContextual"/>
              </w:rPr>
              <w:t xml:space="preserve"> працюють згідно затверджених товариством процедур. Додаткове навантаження на працівників </w:t>
            </w:r>
            <w:proofErr w:type="spellStart"/>
            <w:r w:rsidRPr="00952986">
              <w:rPr>
                <w:rFonts w:ascii="Times New Roman" w:eastAsia="Aptos" w:hAnsi="Times New Roman" w:cs="Times New Roman"/>
                <w:kern w:val="2"/>
                <w:sz w:val="20"/>
                <w:szCs w:val="20"/>
                <w:lang w:val="uk-UA"/>
                <w14:ligatures w14:val="standardContextual"/>
              </w:rPr>
              <w:t>ЦОКів</w:t>
            </w:r>
            <w:proofErr w:type="spellEnd"/>
            <w:r w:rsidRPr="00952986">
              <w:rPr>
                <w:rFonts w:ascii="Times New Roman" w:eastAsia="Aptos" w:hAnsi="Times New Roman" w:cs="Times New Roman"/>
                <w:kern w:val="2"/>
                <w:sz w:val="20"/>
                <w:szCs w:val="20"/>
                <w:lang w:val="uk-UA"/>
                <w14:ligatures w14:val="standardContextual"/>
              </w:rPr>
              <w:t xml:space="preserve"> щодо розгляду звернень/скарг, кількість яких є значною, в кінцевому результаті може призвести уже до нових скарг в частині виникнення черг, а також – недостатньої кваліфікації при наданні письмових відповідей.</w:t>
            </w:r>
          </w:p>
          <w:p w14:paraId="20F9EBA6" w14:textId="77777777" w:rsidR="00EF2965" w:rsidRPr="00952986" w:rsidRDefault="00EF2965" w:rsidP="00EF2965">
            <w:pPr>
              <w:ind w:firstLine="348"/>
              <w:jc w:val="both"/>
              <w:rPr>
                <w:rFonts w:ascii="Times New Roman" w:eastAsia="Aptos" w:hAnsi="Times New Roman" w:cs="Times New Roman"/>
                <w:kern w:val="2"/>
                <w:sz w:val="20"/>
                <w:szCs w:val="20"/>
                <w:lang w:val="uk-UA"/>
                <w14:ligatures w14:val="standardContextual"/>
              </w:rPr>
            </w:pPr>
            <w:r w:rsidRPr="00952986">
              <w:rPr>
                <w:rFonts w:ascii="Times New Roman" w:eastAsia="Aptos" w:hAnsi="Times New Roman" w:cs="Times New Roman"/>
                <w:kern w:val="2"/>
                <w:sz w:val="20"/>
                <w:szCs w:val="20"/>
                <w:lang w:val="uk-UA"/>
                <w14:ligatures w14:val="standardContextual"/>
              </w:rPr>
              <w:t>Як варіант, для розгляду звернень і первинних скарг потрібно створювати новий підрозділ, але такі заходи передбачають додаткові матеріальні витрати.</w:t>
            </w:r>
          </w:p>
          <w:p w14:paraId="7653C60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
                <w:bCs/>
                <w:sz w:val="20"/>
                <w:szCs w:val="20"/>
                <w:lang w:val="uk-UA"/>
              </w:rPr>
            </w:pPr>
          </w:p>
        </w:tc>
        <w:tc>
          <w:tcPr>
            <w:tcW w:w="3179" w:type="dxa"/>
            <w:gridSpan w:val="2"/>
          </w:tcPr>
          <w:p w14:paraId="623D1DD3" w14:textId="77777777" w:rsidR="007431B8" w:rsidRPr="00952986" w:rsidRDefault="007431B8" w:rsidP="007431B8">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lastRenderedPageBreak/>
              <w:t>Пропонуємо</w:t>
            </w:r>
            <w:r w:rsidRPr="00952986">
              <w:rPr>
                <w:rFonts w:ascii="Times New Roman" w:eastAsia="Times New Roman" w:hAnsi="Times New Roman" w:cs="Times New Roman"/>
                <w:b/>
                <w:bCs/>
                <w:color w:val="333333"/>
                <w:sz w:val="20"/>
                <w:szCs w:val="20"/>
                <w:lang w:val="uk-UA" w:eastAsia="en-GB" w:bidi="he-IL"/>
              </w:rPr>
              <w:t xml:space="preserve"> відхилити</w:t>
            </w:r>
          </w:p>
          <w:p w14:paraId="5DAE25BF" w14:textId="77777777" w:rsidR="007431B8" w:rsidRPr="00952986" w:rsidRDefault="007431B8" w:rsidP="007431B8">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CEAF5D6" w14:textId="01D39852" w:rsidR="007431B8" w:rsidRPr="007431B8" w:rsidRDefault="00AF575E" w:rsidP="007431B8">
            <w:pPr>
              <w:shd w:val="clear" w:color="auto" w:fill="FFFFFF"/>
              <w:contextualSpacing/>
              <w:jc w:val="both"/>
              <w:rPr>
                <w:rFonts w:ascii="Times New Roman" w:eastAsia="Times New Roman" w:hAnsi="Times New Roman" w:cs="Times New Roman"/>
                <w:color w:val="333333"/>
                <w:sz w:val="20"/>
                <w:szCs w:val="20"/>
                <w:lang w:val="uk-UA" w:eastAsia="en-GB" w:bidi="he-IL"/>
              </w:rPr>
            </w:pPr>
            <w:r>
              <w:rPr>
                <w:rFonts w:ascii="Times New Roman" w:eastAsia="Times New Roman" w:hAnsi="Times New Roman" w:cs="Times New Roman"/>
                <w:color w:val="333333"/>
                <w:sz w:val="20"/>
                <w:szCs w:val="20"/>
                <w:lang w:val="uk-UA" w:eastAsia="en-GB" w:bidi="he-IL"/>
              </w:rPr>
              <w:t>Обґрунтування наведено вище</w:t>
            </w:r>
          </w:p>
          <w:p w14:paraId="06E041E7" w14:textId="20EF2CE5"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434947C6" w14:textId="77777777" w:rsidTr="00F009E4">
        <w:trPr>
          <w:trHeight w:val="20"/>
        </w:trPr>
        <w:tc>
          <w:tcPr>
            <w:tcW w:w="4345" w:type="dxa"/>
            <w:gridSpan w:val="2"/>
          </w:tcPr>
          <w:p w14:paraId="0661306E" w14:textId="77777777" w:rsidR="00EF2965" w:rsidRPr="00952986" w:rsidRDefault="00EF2965" w:rsidP="00EF2965">
            <w:pPr>
              <w:shd w:val="clear" w:color="auto" w:fill="FFFFFF" w:themeFill="background1"/>
              <w:jc w:val="right"/>
              <w:rPr>
                <w:rFonts w:ascii="Times New Roman" w:hAnsi="Times New Roman" w:cs="Times New Roman"/>
                <w:b/>
                <w:color w:val="0070C0"/>
                <w:sz w:val="20"/>
                <w:szCs w:val="20"/>
                <w:lang w:val="uk-UA"/>
              </w:rPr>
            </w:pPr>
          </w:p>
        </w:tc>
        <w:tc>
          <w:tcPr>
            <w:tcW w:w="4128" w:type="dxa"/>
            <w:gridSpan w:val="3"/>
          </w:tcPr>
          <w:p w14:paraId="3A0C4F87" w14:textId="77777777"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ПрАТ «ДТЕК КИЇВСЬКІ ЕЛЕКТРОМЕРЕЖІ»</w:t>
            </w:r>
          </w:p>
          <w:p w14:paraId="4E8EE5D1" w14:textId="77777777" w:rsidR="00EF2965" w:rsidRPr="00952986" w:rsidRDefault="00EF2965" w:rsidP="00EF2965">
            <w:pPr>
              <w:ind w:firstLine="240"/>
              <w:jc w:val="both"/>
              <w:rPr>
                <w:rFonts w:ascii="Times New Roman" w:hAnsi="Times New Roman" w:cs="Times New Roman"/>
                <w:b/>
                <w:bCs/>
                <w:sz w:val="20"/>
                <w:szCs w:val="20"/>
                <w:lang w:val="uk-UA"/>
              </w:rPr>
            </w:pPr>
          </w:p>
          <w:p w14:paraId="0177D816" w14:textId="77777777" w:rsidR="00EF2965" w:rsidRPr="00952986" w:rsidRDefault="00EF2965" w:rsidP="00EF2965">
            <w:pPr>
              <w:ind w:firstLine="240"/>
              <w:jc w:val="both"/>
              <w:rPr>
                <w:rFonts w:ascii="Times New Roman" w:hAnsi="Times New Roman" w:cs="Times New Roman"/>
                <w:b/>
                <w:bCs/>
                <w:sz w:val="20"/>
                <w:szCs w:val="20"/>
                <w:lang w:val="uk-UA"/>
              </w:rPr>
            </w:pPr>
          </w:p>
          <w:p w14:paraId="1AC0581B" w14:textId="5CE2CAE5" w:rsidR="00EF2965" w:rsidRPr="00952986" w:rsidRDefault="00EF2965" w:rsidP="00EF2965">
            <w:pPr>
              <w:ind w:firstLine="240"/>
              <w:jc w:val="both"/>
              <w:rPr>
                <w:rFonts w:ascii="Times New Roman" w:eastAsia="Calibri" w:hAnsi="Times New Roman" w:cs="Times New Roman"/>
                <w:b/>
                <w:bCs/>
                <w:color w:val="7030A0"/>
                <w:kern w:val="2"/>
                <w:sz w:val="20"/>
                <w:szCs w:val="20"/>
                <w:lang w:val="uk-UA"/>
                <w14:ligatures w14:val="standardContextual"/>
              </w:rPr>
            </w:pPr>
            <w:r w:rsidRPr="00952986">
              <w:rPr>
                <w:rFonts w:ascii="Times New Roman" w:eastAsia="Calibri" w:hAnsi="Times New Roman" w:cs="Times New Roman"/>
                <w:b/>
                <w:bCs/>
                <w:color w:val="7030A0"/>
                <w:kern w:val="2"/>
                <w:sz w:val="20"/>
                <w:szCs w:val="20"/>
                <w:lang w:val="uk-UA"/>
                <w14:ligatures w14:val="standardContextual"/>
              </w:rPr>
              <w:t>Виключити.</w:t>
            </w:r>
          </w:p>
          <w:p w14:paraId="7512276D" w14:textId="77777777" w:rsidR="00EF2965" w:rsidRPr="00952986" w:rsidRDefault="00EF2965" w:rsidP="00EF2965">
            <w:pPr>
              <w:ind w:firstLine="240"/>
              <w:jc w:val="both"/>
              <w:rPr>
                <w:rFonts w:ascii="Times New Roman" w:hAnsi="Times New Roman" w:cs="Times New Roman"/>
                <w:b/>
                <w:bCs/>
                <w:color w:val="7030A0"/>
                <w:sz w:val="20"/>
                <w:szCs w:val="20"/>
                <w:lang w:val="uk-UA"/>
              </w:rPr>
            </w:pPr>
          </w:p>
          <w:p w14:paraId="598B9F10" w14:textId="27337B73" w:rsidR="00EF2965" w:rsidRPr="00952986" w:rsidRDefault="00EF2965" w:rsidP="00EF2965">
            <w:pPr>
              <w:ind w:firstLine="240"/>
              <w:jc w:val="both"/>
              <w:rPr>
                <w:rFonts w:ascii="Times New Roman" w:hAnsi="Times New Roman" w:cs="Times New Roman"/>
                <w:b/>
                <w:bCs/>
                <w:sz w:val="20"/>
                <w:szCs w:val="20"/>
                <w:lang w:val="uk-UA"/>
              </w:rPr>
            </w:pPr>
            <w:r w:rsidRPr="00952986">
              <w:rPr>
                <w:rFonts w:ascii="Times New Roman" w:hAnsi="Times New Roman" w:cs="Times New Roman"/>
                <w:b/>
                <w:bCs/>
                <w:color w:val="7030A0"/>
                <w:sz w:val="20"/>
                <w:szCs w:val="20"/>
                <w:lang w:val="uk-UA"/>
              </w:rPr>
              <w:t>Положення потребує доопрацювання</w:t>
            </w:r>
          </w:p>
        </w:tc>
        <w:tc>
          <w:tcPr>
            <w:tcW w:w="3942" w:type="dxa"/>
            <w:gridSpan w:val="3"/>
          </w:tcPr>
          <w:p w14:paraId="493BFA5A" w14:textId="77777777" w:rsidR="00EF2965" w:rsidRPr="00952986" w:rsidRDefault="00EF2965" w:rsidP="00EF2965">
            <w:pP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До проекту додатку 19 в цілому.</w:t>
            </w:r>
          </w:p>
          <w:p w14:paraId="104243BC" w14:textId="77777777" w:rsidR="00EF2965" w:rsidRPr="00952986" w:rsidRDefault="00EF2965" w:rsidP="00EF2965">
            <w:pPr>
              <w:rPr>
                <w:rFonts w:ascii="Times New Roman" w:hAnsi="Times New Roman" w:cs="Times New Roman"/>
                <w:b/>
                <w:bCs/>
                <w:sz w:val="20"/>
                <w:szCs w:val="20"/>
                <w:lang w:val="uk-UA"/>
              </w:rPr>
            </w:pPr>
          </w:p>
          <w:p w14:paraId="1D002D68" w14:textId="77777777" w:rsidR="00EF2965" w:rsidRPr="00952986" w:rsidRDefault="00EF2965" w:rsidP="00EF2965">
            <w:pPr>
              <w:ind w:firstLine="348"/>
              <w:rPr>
                <w:rFonts w:ascii="Times New Roman" w:hAnsi="Times New Roman" w:cs="Times New Roman"/>
                <w:sz w:val="20"/>
                <w:szCs w:val="20"/>
                <w:lang w:val="uk-UA"/>
              </w:rPr>
            </w:pPr>
            <w:r w:rsidRPr="00952986">
              <w:rPr>
                <w:rFonts w:ascii="Times New Roman" w:hAnsi="Times New Roman" w:cs="Times New Roman"/>
                <w:sz w:val="20"/>
                <w:szCs w:val="20"/>
                <w:lang w:val="uk-UA"/>
              </w:rPr>
              <w:t>Проект Положення є структурним підрозділом відповідного учасника ринку, положення про його функціонування має розробляти безпосередньо цей учасник, а не Регулятор.</w:t>
            </w:r>
          </w:p>
          <w:p w14:paraId="2ADAB909" w14:textId="77777777" w:rsidR="00EF2965" w:rsidRPr="00952986" w:rsidRDefault="00EF2965" w:rsidP="00EF2965">
            <w:pPr>
              <w:ind w:firstLine="348"/>
              <w:rPr>
                <w:rFonts w:ascii="Times New Roman" w:hAnsi="Times New Roman" w:cs="Times New Roman"/>
                <w:sz w:val="20"/>
                <w:szCs w:val="20"/>
                <w:lang w:val="uk-UA"/>
              </w:rPr>
            </w:pPr>
            <w:r w:rsidRPr="00952986">
              <w:rPr>
                <w:rFonts w:ascii="Times New Roman" w:hAnsi="Times New Roman" w:cs="Times New Roman"/>
                <w:sz w:val="20"/>
                <w:szCs w:val="20"/>
                <w:lang w:val="uk-UA"/>
              </w:rPr>
              <w:t>Всі вимоги, передбачені положенням, наразі враховані у проекті змін до ПРРЕЕ, які розглядаються.</w:t>
            </w:r>
          </w:p>
          <w:p w14:paraId="5C61FE01" w14:textId="2BB55C5C" w:rsidR="00EF2965" w:rsidRPr="00952986" w:rsidRDefault="00EF2965" w:rsidP="00EF2965">
            <w:pPr>
              <w:ind w:firstLine="348"/>
              <w:jc w:val="both"/>
              <w:rPr>
                <w:rFonts w:ascii="Times New Roman" w:eastAsia="Aptos" w:hAnsi="Times New Roman" w:cs="Times New Roman"/>
                <w:kern w:val="2"/>
                <w:sz w:val="20"/>
                <w:szCs w:val="20"/>
                <w:lang w:val="uk-UA"/>
                <w14:ligatures w14:val="standardContextual"/>
              </w:rPr>
            </w:pPr>
            <w:r w:rsidRPr="00952986">
              <w:rPr>
                <w:rFonts w:ascii="Times New Roman" w:hAnsi="Times New Roman" w:cs="Times New Roman"/>
                <w:sz w:val="20"/>
                <w:szCs w:val="20"/>
                <w:lang w:val="uk-UA"/>
              </w:rPr>
              <w:t>У проекті ПРРЕЕ вимога щодо створення ЦЗС до всіх учасників ринку, а положення лише для ОСР та постачальників.</w:t>
            </w:r>
          </w:p>
        </w:tc>
        <w:tc>
          <w:tcPr>
            <w:tcW w:w="3179" w:type="dxa"/>
            <w:gridSpan w:val="2"/>
          </w:tcPr>
          <w:p w14:paraId="5B99A110" w14:textId="77777777" w:rsidR="007431B8" w:rsidRPr="00952986" w:rsidRDefault="007431B8" w:rsidP="007431B8">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відхилити</w:t>
            </w:r>
          </w:p>
          <w:p w14:paraId="2FC4C5F2" w14:textId="77777777" w:rsidR="007431B8" w:rsidRPr="00952986" w:rsidRDefault="007431B8" w:rsidP="007431B8">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6724A9F" w14:textId="77777777" w:rsidR="00AF575E" w:rsidRPr="007431B8" w:rsidRDefault="00AF575E" w:rsidP="00AF575E">
            <w:pPr>
              <w:shd w:val="clear" w:color="auto" w:fill="FFFFFF"/>
              <w:contextualSpacing/>
              <w:jc w:val="both"/>
              <w:rPr>
                <w:rFonts w:ascii="Times New Roman" w:eastAsia="Times New Roman" w:hAnsi="Times New Roman" w:cs="Times New Roman"/>
                <w:color w:val="333333"/>
                <w:sz w:val="20"/>
                <w:szCs w:val="20"/>
                <w:lang w:val="uk-UA" w:eastAsia="en-GB" w:bidi="he-IL"/>
              </w:rPr>
            </w:pPr>
            <w:r>
              <w:rPr>
                <w:rFonts w:ascii="Times New Roman" w:eastAsia="Times New Roman" w:hAnsi="Times New Roman" w:cs="Times New Roman"/>
                <w:color w:val="333333"/>
                <w:sz w:val="20"/>
                <w:szCs w:val="20"/>
                <w:lang w:val="uk-UA" w:eastAsia="en-GB" w:bidi="he-IL"/>
              </w:rPr>
              <w:t>Обґрунтування наведено вище</w:t>
            </w:r>
          </w:p>
          <w:p w14:paraId="365A5A5C" w14:textId="63FC280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2F9EC280" w14:textId="77777777" w:rsidTr="00E30BA6">
        <w:trPr>
          <w:trHeight w:val="20"/>
        </w:trPr>
        <w:tc>
          <w:tcPr>
            <w:tcW w:w="15594" w:type="dxa"/>
            <w:gridSpan w:val="10"/>
          </w:tcPr>
          <w:p w14:paraId="5C2D63E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545E4F49" w14:textId="4F0EA700" w:rsidR="00EF2965" w:rsidRPr="00952986" w:rsidRDefault="00EF2965" w:rsidP="00EF2965">
            <w:pPr>
              <w:numPr>
                <w:ilvl w:val="0"/>
                <w:numId w:val="6"/>
              </w:numPr>
              <w:shd w:val="clear" w:color="auto" w:fill="FFFFFF"/>
              <w:contextualSpacing/>
              <w:jc w:val="center"/>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Загальні положення</w:t>
            </w:r>
          </w:p>
          <w:p w14:paraId="7B20AD2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28DBF389" w14:textId="77777777" w:rsidTr="00F009E4">
        <w:trPr>
          <w:trHeight w:val="20"/>
        </w:trPr>
        <w:tc>
          <w:tcPr>
            <w:tcW w:w="4345" w:type="dxa"/>
            <w:gridSpan w:val="2"/>
            <w:vMerge w:val="restart"/>
          </w:tcPr>
          <w:p w14:paraId="4AD63E1E" w14:textId="7777777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p w14:paraId="3493DE0C" w14:textId="7777777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p w14:paraId="11CB6D5D" w14:textId="1819E5DC" w:rsidR="00EF2965" w:rsidRPr="00952986" w:rsidRDefault="00EF2965" w:rsidP="00EF2965">
            <w:pPr>
              <w:shd w:val="clear" w:color="auto" w:fill="FFFFFF"/>
              <w:tabs>
                <w:tab w:val="left" w:pos="537"/>
              </w:tabs>
              <w:ind w:firstLine="456"/>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1.1. Це Положення визначає процедуру розгляду оператором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електропостачальником</w:t>
            </w:r>
            <w:proofErr w:type="spellEnd"/>
            <w:r w:rsidRPr="00952986">
              <w:rPr>
                <w:rFonts w:ascii="Times New Roman" w:eastAsia="Times New Roman" w:hAnsi="Times New Roman" w:cs="Times New Roman"/>
                <w:b/>
                <w:bCs/>
                <w:color w:val="0070C0"/>
                <w:sz w:val="20"/>
                <w:szCs w:val="20"/>
                <w:lang w:val="uk-UA" w:eastAsia="en-GB" w:bidi="he-IL"/>
              </w:rPr>
              <w:t xml:space="preserve"> скарг споживачів або осіб, які є замовниками послуг з приєднання, комерційного обліку, розподілу та постачання електричної енергії, щодо порушення їхніх прав та законних інтересів операторами систем розподілу та/або </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електропостачальниками</w:t>
            </w:r>
            <w:proofErr w:type="spellEnd"/>
            <w:r w:rsidRPr="00952986">
              <w:rPr>
                <w:rFonts w:ascii="Times New Roman" w:eastAsia="Times New Roman" w:hAnsi="Times New Roman" w:cs="Times New Roman"/>
                <w:b/>
                <w:bCs/>
                <w:color w:val="0070C0"/>
                <w:sz w:val="20"/>
                <w:szCs w:val="20"/>
                <w:lang w:val="uk-UA" w:eastAsia="en-GB" w:bidi="he-IL"/>
              </w:rPr>
              <w:t>.</w:t>
            </w:r>
          </w:p>
          <w:p w14:paraId="4416A372" w14:textId="442F541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42EDA5B9" w14:textId="77777777"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0E30698A" w14:textId="0B0A6C80" w:rsidR="00EF2965" w:rsidRPr="00952986" w:rsidRDefault="00EF2965" w:rsidP="00EF2965">
            <w:pPr>
              <w:ind w:firstLine="240"/>
              <w:jc w:val="center"/>
              <w:rPr>
                <w:rFonts w:ascii="Times New Roman" w:hAnsi="Times New Roman" w:cs="Times New Roman"/>
                <w:b/>
                <w:bCs/>
                <w:sz w:val="20"/>
                <w:szCs w:val="20"/>
                <w:lang w:val="uk-UA"/>
              </w:rPr>
            </w:pPr>
          </w:p>
          <w:p w14:paraId="2090E31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Потребує доопрацювання</w:t>
            </w:r>
          </w:p>
          <w:p w14:paraId="3389383D" w14:textId="723A546B"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18E9172" w14:textId="77777777" w:rsidR="00EF2965" w:rsidRPr="00952986" w:rsidRDefault="00EF2965" w:rsidP="00EF2965">
            <w:pPr>
              <w:ind w:firstLine="240"/>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256E7EE2" w14:textId="77777777" w:rsidR="00EF2965" w:rsidRPr="00952986" w:rsidRDefault="00EF2965" w:rsidP="00EF2965">
            <w:pPr>
              <w:ind w:firstLine="240"/>
              <w:jc w:val="center"/>
              <w:rPr>
                <w:rFonts w:ascii="Times New Roman" w:hAnsi="Times New Roman" w:cs="Times New Roman"/>
                <w:b/>
                <w:bCs/>
                <w:sz w:val="20"/>
                <w:szCs w:val="20"/>
                <w:lang w:val="uk-UA"/>
              </w:rPr>
            </w:pPr>
          </w:p>
          <w:p w14:paraId="5E9D0481"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У проекті ПРРЕЕ вимога щодо створення ЦЗС до всіх учасників ринку, а положення лише для ОСР та постачальників.</w:t>
            </w:r>
          </w:p>
          <w:p w14:paraId="323F3E40" w14:textId="22D9C6BC"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64D8BE17" w14:textId="77777777" w:rsidR="007A21FB" w:rsidRDefault="007A21F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489627C" w14:textId="77777777" w:rsidR="007A21FB" w:rsidRDefault="007A21F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45791B9" w14:textId="6A017243" w:rsidR="00EF2965" w:rsidRPr="000F5AEF" w:rsidRDefault="007431B8"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Потребує обговорення</w:t>
            </w:r>
          </w:p>
          <w:p w14:paraId="3F43D8AB" w14:textId="59A58064" w:rsidR="00EF2965" w:rsidRPr="000F5AEF"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51289A" w14:paraId="5D4749D5" w14:textId="77777777" w:rsidTr="0059570E">
        <w:trPr>
          <w:trHeight w:val="20"/>
        </w:trPr>
        <w:tc>
          <w:tcPr>
            <w:tcW w:w="4345" w:type="dxa"/>
            <w:gridSpan w:val="2"/>
            <w:vMerge/>
            <w:tcBorders>
              <w:bottom w:val="single" w:sz="4" w:space="0" w:color="auto"/>
            </w:tcBorders>
          </w:tcPr>
          <w:p w14:paraId="5B132547" w14:textId="77777777" w:rsidR="00EF2965" w:rsidRPr="00952986" w:rsidRDefault="00EF2965" w:rsidP="00EF2965">
            <w:pPr>
              <w:shd w:val="clear" w:color="auto" w:fill="FFFFFF"/>
              <w:tabs>
                <w:tab w:val="left" w:pos="537"/>
              </w:tabs>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238642D8"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ПАТ «</w:t>
            </w:r>
            <w:proofErr w:type="spellStart"/>
            <w:r w:rsidRPr="00952986">
              <w:rPr>
                <w:rFonts w:ascii="Times New Roman" w:hAnsi="Times New Roman" w:cs="Times New Roman"/>
                <w:b/>
                <w:bCs/>
                <w:sz w:val="20"/>
                <w:szCs w:val="20"/>
                <w:lang w:val="uk-UA"/>
              </w:rPr>
              <w:t>Запоріжжяобленерго</w:t>
            </w:r>
            <w:proofErr w:type="spellEnd"/>
            <w:r w:rsidRPr="00952986">
              <w:rPr>
                <w:rFonts w:ascii="Times New Roman" w:hAnsi="Times New Roman" w:cs="Times New Roman"/>
                <w:b/>
                <w:bCs/>
                <w:sz w:val="20"/>
                <w:szCs w:val="20"/>
                <w:lang w:val="uk-UA"/>
              </w:rPr>
              <w:t>»</w:t>
            </w:r>
          </w:p>
          <w:p w14:paraId="20A19EE4" w14:textId="77777777" w:rsidR="00EF2965" w:rsidRPr="00952986" w:rsidRDefault="00EF2965" w:rsidP="00EF2965">
            <w:pPr>
              <w:jc w:val="both"/>
              <w:rPr>
                <w:rFonts w:ascii="Times New Roman" w:hAnsi="Times New Roman" w:cs="Times New Roman"/>
                <w:b/>
                <w:bCs/>
                <w:sz w:val="20"/>
                <w:szCs w:val="20"/>
                <w:lang w:val="uk-UA"/>
              </w:rPr>
            </w:pPr>
          </w:p>
          <w:p w14:paraId="356CA1EC" w14:textId="19B519D6" w:rsidR="00EF2965" w:rsidRPr="00952986" w:rsidRDefault="00EF2965" w:rsidP="00EF2965">
            <w:pPr>
              <w:pStyle w:val="a5"/>
              <w:numPr>
                <w:ilvl w:val="1"/>
                <w:numId w:val="7"/>
              </w:numPr>
              <w:ind w:left="30" w:firstLine="0"/>
              <w:jc w:val="both"/>
              <w:rPr>
                <w:b/>
                <w:bCs/>
                <w:color w:val="0070C0"/>
                <w:sz w:val="20"/>
                <w:szCs w:val="20"/>
                <w:lang w:val="uk-UA"/>
              </w:rPr>
            </w:pPr>
            <w:r w:rsidRPr="00952986">
              <w:rPr>
                <w:b/>
                <w:bCs/>
                <w:color w:val="0070C0"/>
                <w:sz w:val="20"/>
                <w:szCs w:val="20"/>
                <w:lang w:val="uk-UA" w:eastAsia="zh-CN"/>
              </w:rPr>
              <w:t xml:space="preserve">Це Положення визначає процедуру розгляду оператором системи розподілу </w:t>
            </w:r>
            <w:proofErr w:type="spellStart"/>
            <w:r w:rsidRPr="00952986">
              <w:rPr>
                <w:b/>
                <w:bCs/>
                <w:color w:val="0070C0"/>
                <w:sz w:val="20"/>
                <w:szCs w:val="20"/>
                <w:lang w:val="uk-UA" w:eastAsia="zh-CN"/>
              </w:rPr>
              <w:t>електропостачальником</w:t>
            </w:r>
            <w:proofErr w:type="spellEnd"/>
            <w:r w:rsidRPr="00952986">
              <w:rPr>
                <w:b/>
                <w:bCs/>
                <w:color w:val="0070C0"/>
                <w:sz w:val="20"/>
                <w:szCs w:val="20"/>
                <w:lang w:val="uk-UA" w:eastAsia="zh-CN"/>
              </w:rPr>
              <w:t xml:space="preserve"> скарг споживачів/</w:t>
            </w:r>
            <w:r w:rsidRPr="00952986">
              <w:rPr>
                <w:b/>
                <w:bCs/>
                <w:color w:val="7030A0"/>
                <w:sz w:val="20"/>
                <w:szCs w:val="20"/>
                <w:lang w:val="uk-UA" w:eastAsia="zh-CN"/>
              </w:rPr>
              <w:t xml:space="preserve">побутових споживачів </w:t>
            </w:r>
            <w:r w:rsidRPr="00952986">
              <w:rPr>
                <w:b/>
                <w:bCs/>
                <w:color w:val="0070C0"/>
                <w:sz w:val="20"/>
                <w:szCs w:val="20"/>
                <w:lang w:val="uk-UA" w:eastAsia="zh-CN"/>
              </w:rPr>
              <w:t xml:space="preserve">або осіб, які є замовниками послуг з приєднання, комерційного обліку, розподілу та постачання електричної енергії, щодо порушення їхніх прав та законних інтересів операторами систем розподілу та/або </w:t>
            </w:r>
            <w:proofErr w:type="spellStart"/>
            <w:r w:rsidRPr="00952986">
              <w:rPr>
                <w:b/>
                <w:bCs/>
                <w:color w:val="0070C0"/>
                <w:sz w:val="20"/>
                <w:szCs w:val="20"/>
                <w:lang w:val="uk-UA" w:eastAsia="zh-CN"/>
              </w:rPr>
              <w:t>електропостачальниками</w:t>
            </w:r>
            <w:proofErr w:type="spellEnd"/>
            <w:r w:rsidRPr="00952986">
              <w:rPr>
                <w:b/>
                <w:bCs/>
                <w:color w:val="0070C0"/>
                <w:sz w:val="20"/>
                <w:szCs w:val="20"/>
                <w:lang w:val="uk-UA" w:eastAsia="zh-CN"/>
              </w:rPr>
              <w:t>.</w:t>
            </w:r>
          </w:p>
          <w:p w14:paraId="0889F082" w14:textId="77777777" w:rsidR="00EF2965" w:rsidRPr="00952986" w:rsidRDefault="00EF2965" w:rsidP="00EF2965">
            <w:pPr>
              <w:ind w:firstLine="240"/>
              <w:jc w:val="both"/>
              <w:rPr>
                <w:rFonts w:ascii="Times New Roman" w:hAnsi="Times New Roman" w:cs="Times New Roman"/>
                <w:b/>
                <w:bCs/>
                <w:sz w:val="20"/>
                <w:szCs w:val="20"/>
                <w:lang w:val="uk-UA"/>
              </w:rPr>
            </w:pPr>
          </w:p>
        </w:tc>
        <w:tc>
          <w:tcPr>
            <w:tcW w:w="3942" w:type="dxa"/>
            <w:gridSpan w:val="3"/>
          </w:tcPr>
          <w:p w14:paraId="5C617139"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ПАТ «</w:t>
            </w:r>
            <w:proofErr w:type="spellStart"/>
            <w:r w:rsidRPr="00952986">
              <w:rPr>
                <w:rFonts w:ascii="Times New Roman" w:hAnsi="Times New Roman" w:cs="Times New Roman"/>
                <w:b/>
                <w:bCs/>
                <w:sz w:val="20"/>
                <w:szCs w:val="20"/>
                <w:lang w:val="uk-UA"/>
              </w:rPr>
              <w:t>Запоріжжяобленерго</w:t>
            </w:r>
            <w:proofErr w:type="spellEnd"/>
            <w:r w:rsidRPr="00952986">
              <w:rPr>
                <w:rFonts w:ascii="Times New Roman" w:hAnsi="Times New Roman" w:cs="Times New Roman"/>
                <w:b/>
                <w:bCs/>
                <w:sz w:val="20"/>
                <w:szCs w:val="20"/>
                <w:lang w:val="uk-UA"/>
              </w:rPr>
              <w:t>»</w:t>
            </w:r>
          </w:p>
          <w:p w14:paraId="214189FA" w14:textId="77777777" w:rsidR="00EF2965" w:rsidRPr="00952986" w:rsidRDefault="00EF2965" w:rsidP="00EF2965">
            <w:pPr>
              <w:jc w:val="both"/>
              <w:rPr>
                <w:rFonts w:ascii="Times New Roman" w:hAnsi="Times New Roman" w:cs="Times New Roman"/>
                <w:b/>
                <w:bCs/>
                <w:sz w:val="20"/>
                <w:szCs w:val="20"/>
                <w:lang w:val="uk-UA"/>
              </w:rPr>
            </w:pPr>
          </w:p>
          <w:p w14:paraId="2EDC6B4B" w14:textId="0E0FD6FF"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iCs/>
                <w:sz w:val="20"/>
                <w:szCs w:val="20"/>
                <w:lang w:val="uk-UA" w:eastAsia="zh-CN"/>
              </w:rPr>
              <w:t>Запропоновані ПАТ «</w:t>
            </w:r>
            <w:proofErr w:type="spellStart"/>
            <w:r w:rsidRPr="00952986">
              <w:rPr>
                <w:rFonts w:ascii="Times New Roman" w:eastAsia="Times New Roman" w:hAnsi="Times New Roman" w:cs="Times New Roman"/>
                <w:bCs/>
                <w:iCs/>
                <w:sz w:val="20"/>
                <w:szCs w:val="20"/>
                <w:lang w:val="uk-UA" w:eastAsia="zh-CN"/>
              </w:rPr>
              <w:t>Запоріжжяобленерго</w:t>
            </w:r>
            <w:proofErr w:type="spellEnd"/>
            <w:r w:rsidRPr="00952986">
              <w:rPr>
                <w:rFonts w:ascii="Times New Roman" w:eastAsia="Times New Roman" w:hAnsi="Times New Roman" w:cs="Times New Roman"/>
                <w:bCs/>
                <w:iCs/>
                <w:sz w:val="20"/>
                <w:szCs w:val="20"/>
                <w:lang w:val="uk-UA" w:eastAsia="zh-CN"/>
              </w:rPr>
              <w:t>» пропозиції обумовлені необхідністю конкретизації статусу споживача (побутового споживача).</w:t>
            </w:r>
          </w:p>
        </w:tc>
        <w:tc>
          <w:tcPr>
            <w:tcW w:w="3179" w:type="dxa"/>
            <w:gridSpan w:val="2"/>
          </w:tcPr>
          <w:p w14:paraId="43C7C398" w14:textId="77777777" w:rsidR="004D68BA" w:rsidRPr="000F5AEF" w:rsidRDefault="004D68BA"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308AE59" w14:textId="77777777" w:rsidR="004D68BA" w:rsidRPr="000F5AEF" w:rsidRDefault="004D68BA"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B066587" w14:textId="61A78791" w:rsidR="00EF2965" w:rsidRPr="000F5AEF" w:rsidRDefault="004D68BA"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Пропонуємо</w:t>
            </w:r>
            <w:r w:rsidR="00EF2965" w:rsidRPr="000F5AEF">
              <w:rPr>
                <w:rFonts w:ascii="Times New Roman" w:eastAsia="Times New Roman" w:hAnsi="Times New Roman" w:cs="Times New Roman"/>
                <w:b/>
                <w:bCs/>
                <w:color w:val="333333"/>
                <w:sz w:val="20"/>
                <w:szCs w:val="20"/>
                <w:lang w:val="uk-UA" w:eastAsia="en-GB" w:bidi="he-IL"/>
              </w:rPr>
              <w:t xml:space="preserve"> відхилити</w:t>
            </w:r>
          </w:p>
          <w:p w14:paraId="590CDB56" w14:textId="10153A1A" w:rsidR="00EF2965" w:rsidRPr="000F5AEF" w:rsidRDefault="004D68BA" w:rsidP="004D68BA">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0F5AEF">
              <w:rPr>
                <w:rFonts w:ascii="Times New Roman" w:eastAsia="Times New Roman" w:hAnsi="Times New Roman" w:cs="Times New Roman"/>
                <w:color w:val="333333"/>
                <w:sz w:val="20"/>
                <w:szCs w:val="20"/>
                <w:lang w:val="uk-UA" w:eastAsia="en-GB" w:bidi="he-IL"/>
              </w:rPr>
              <w:t>Запропоновані зміни з</w:t>
            </w:r>
            <w:r w:rsidR="00EF2965" w:rsidRPr="000F5AEF">
              <w:rPr>
                <w:rFonts w:ascii="Times New Roman" w:eastAsia="Times New Roman" w:hAnsi="Times New Roman" w:cs="Times New Roman"/>
                <w:color w:val="333333"/>
                <w:sz w:val="20"/>
                <w:szCs w:val="20"/>
                <w:lang w:val="uk-UA" w:eastAsia="en-GB" w:bidi="he-IL"/>
              </w:rPr>
              <w:t>вуж</w:t>
            </w:r>
            <w:r w:rsidRPr="000F5AEF">
              <w:rPr>
                <w:rFonts w:ascii="Times New Roman" w:eastAsia="Times New Roman" w:hAnsi="Times New Roman" w:cs="Times New Roman"/>
                <w:color w:val="333333"/>
                <w:sz w:val="20"/>
                <w:szCs w:val="20"/>
                <w:lang w:val="uk-UA" w:eastAsia="en-GB" w:bidi="he-IL"/>
              </w:rPr>
              <w:t>ують</w:t>
            </w:r>
            <w:r w:rsidR="00EF2965" w:rsidRPr="000F5AEF">
              <w:rPr>
                <w:rFonts w:ascii="Times New Roman" w:eastAsia="Times New Roman" w:hAnsi="Times New Roman" w:cs="Times New Roman"/>
                <w:color w:val="333333"/>
                <w:sz w:val="20"/>
                <w:szCs w:val="20"/>
                <w:lang w:val="uk-UA" w:eastAsia="en-GB" w:bidi="he-IL"/>
              </w:rPr>
              <w:t xml:space="preserve"> тлумачення поняття «споживач»</w:t>
            </w:r>
          </w:p>
        </w:tc>
      </w:tr>
      <w:tr w:rsidR="00EF2965" w:rsidRPr="0051289A" w14:paraId="4E474FC7" w14:textId="77777777" w:rsidTr="0059570E">
        <w:trPr>
          <w:trHeight w:val="20"/>
        </w:trPr>
        <w:tc>
          <w:tcPr>
            <w:tcW w:w="4345" w:type="dxa"/>
            <w:gridSpan w:val="2"/>
            <w:vMerge w:val="restart"/>
            <w:tcBorders>
              <w:bottom w:val="nil"/>
            </w:tcBorders>
          </w:tcPr>
          <w:p w14:paraId="3747C589" w14:textId="77777777"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color w:val="0070C0"/>
                <w:sz w:val="20"/>
                <w:szCs w:val="20"/>
                <w:lang w:val="uk-UA"/>
              </w:rPr>
            </w:pPr>
          </w:p>
          <w:p w14:paraId="7E4579A4" w14:textId="5771F681"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1.2. У цьому Положенні  терміни </w:t>
            </w:r>
            <w:r w:rsidRPr="00952986">
              <w:rPr>
                <w:rFonts w:ascii="Times New Roman" w:eastAsia="Times New Roman" w:hAnsi="Times New Roman" w:cs="Times New Roman"/>
                <w:b/>
                <w:bCs/>
                <w:color w:val="0070C0"/>
                <w:sz w:val="20"/>
                <w:szCs w:val="20"/>
                <w:lang w:val="uk-UA" w:eastAsia="en-GB" w:bidi="he-IL"/>
              </w:rPr>
              <w:t>вживаються</w:t>
            </w:r>
            <w:r w:rsidRPr="00952986">
              <w:rPr>
                <w:rFonts w:ascii="Times New Roman" w:hAnsi="Times New Roman" w:cs="Times New Roman"/>
                <w:b/>
                <w:bCs/>
                <w:color w:val="0070C0"/>
                <w:sz w:val="20"/>
                <w:szCs w:val="20"/>
                <w:lang w:val="uk-UA"/>
              </w:rPr>
              <w:t xml:space="preserve"> у такому значенні:</w:t>
            </w:r>
          </w:p>
          <w:p w14:paraId="4A58814A" w14:textId="77777777"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заявник – споживач/побутовий споживач, користувач/замовник (законний представник в інтересах неповнолітніх і недієздатних осіб або уповноважена особа, повноваження якої оформлені відповідно до законодавства) послуг, що надаються оператором системи розподілу та/або </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w:t>
            </w:r>
          </w:p>
          <w:p w14:paraId="4064BF56" w14:textId="77777777"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повторна скарга – звернення, подане від одного і того ж заявника з одного і того ж питання, якщо перше вирішено по суті;</w:t>
            </w:r>
          </w:p>
          <w:p w14:paraId="740D1CB5" w14:textId="77777777"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strike/>
                <w:color w:val="0070C0"/>
                <w:sz w:val="20"/>
                <w:szCs w:val="20"/>
                <w:lang w:val="uk-UA"/>
              </w:rPr>
            </w:pPr>
            <w:r w:rsidRPr="00952986">
              <w:rPr>
                <w:rFonts w:ascii="Times New Roman" w:hAnsi="Times New Roman" w:cs="Times New Roman"/>
                <w:b/>
                <w:bCs/>
                <w:color w:val="0070C0"/>
                <w:sz w:val="20"/>
                <w:szCs w:val="20"/>
                <w:lang w:val="uk-UA"/>
              </w:rPr>
              <w:t>скарга – звернення заявника з вимогою про поновлення прав та захисту законних інтересів, порушених рішеннями, діями (бездіяльністю)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із обов’язковим наданням документів (копій документів засвідчених належним чином), що підтверджують обставини викладені у скарзі. </w:t>
            </w:r>
          </w:p>
          <w:p w14:paraId="36133D1F" w14:textId="77777777" w:rsidR="00EF2965" w:rsidRPr="00952986" w:rsidRDefault="00EF2965" w:rsidP="00EF2965">
            <w:pPr>
              <w:shd w:val="clear" w:color="auto" w:fill="FFFFFF"/>
              <w:tabs>
                <w:tab w:val="left" w:pos="537"/>
              </w:tabs>
              <w:ind w:firstLine="456"/>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Інші терміни в цьому Положенні вживаються у значеннях, наведених у </w:t>
            </w:r>
            <w:r w:rsidRPr="00952986">
              <w:rPr>
                <w:rFonts w:ascii="Times New Roman" w:hAnsi="Times New Roman" w:cs="Times New Roman"/>
                <w:b/>
                <w:bCs/>
                <w:color w:val="0070C0"/>
                <w:sz w:val="20"/>
                <w:szCs w:val="20"/>
                <w:lang w:val="uk-UA"/>
              </w:rPr>
              <w:lastRenderedPageBreak/>
              <w:t xml:space="preserve">законах України </w:t>
            </w:r>
            <w:hyperlink r:id="rId19" w:tgtFrame="_blank" w:history="1">
              <w:r w:rsidRPr="00952986">
                <w:rPr>
                  <w:rFonts w:ascii="Times New Roman" w:hAnsi="Times New Roman" w:cs="Times New Roman"/>
                  <w:b/>
                  <w:bCs/>
                  <w:color w:val="0070C0"/>
                  <w:sz w:val="20"/>
                  <w:szCs w:val="20"/>
                  <w:lang w:val="uk-UA"/>
                </w:rPr>
                <w:t>«Про звернення громадян»</w:t>
              </w:r>
            </w:hyperlink>
            <w:r w:rsidRPr="00952986">
              <w:rPr>
                <w:rFonts w:ascii="Times New Roman" w:hAnsi="Times New Roman" w:cs="Times New Roman"/>
                <w:b/>
                <w:bCs/>
                <w:color w:val="0070C0"/>
                <w:sz w:val="20"/>
                <w:szCs w:val="20"/>
                <w:lang w:val="uk-UA"/>
              </w:rPr>
              <w:t xml:space="preserve">, </w:t>
            </w:r>
            <w:hyperlink r:id="rId20" w:tgtFrame="_blank" w:history="1">
              <w:r w:rsidRPr="00952986">
                <w:rPr>
                  <w:rFonts w:ascii="Times New Roman" w:hAnsi="Times New Roman" w:cs="Times New Roman"/>
                  <w:b/>
                  <w:bCs/>
                  <w:color w:val="0070C0"/>
                  <w:sz w:val="20"/>
                  <w:szCs w:val="20"/>
                  <w:lang w:val="uk-UA"/>
                </w:rPr>
                <w:t>«Про ринок електричної енергії»</w:t>
              </w:r>
            </w:hyperlink>
            <w:r w:rsidRPr="00952986">
              <w:rPr>
                <w:rFonts w:ascii="Times New Roman" w:hAnsi="Times New Roman" w:cs="Times New Roman"/>
                <w:b/>
                <w:bCs/>
                <w:color w:val="0070C0"/>
                <w:sz w:val="20"/>
                <w:szCs w:val="20"/>
                <w:lang w:val="uk-UA"/>
              </w:rPr>
              <w:t xml:space="preserve">, </w:t>
            </w:r>
            <w:hyperlink r:id="rId21" w:tgtFrame="_blank" w:history="1"/>
            <w:r w:rsidRPr="00952986">
              <w:rPr>
                <w:rFonts w:ascii="Times New Roman" w:hAnsi="Times New Roman" w:cs="Times New Roman"/>
                <w:b/>
                <w:bCs/>
                <w:color w:val="0070C0"/>
                <w:sz w:val="20"/>
                <w:szCs w:val="20"/>
                <w:lang w:val="uk-UA"/>
              </w:rPr>
              <w:t xml:space="preserve"> Кодексі систем розподілу, затвердженого постановою НКРЕКП від 14 березня 2018 року № 310, Кодексі комерційного обліку електричної енергії, затвердженого постановою НКРЕКП від 14 березня 2018 року № 311, </w:t>
            </w:r>
            <w:hyperlink r:id="rId22" w:anchor="n28" w:tgtFrame="_blank" w:history="1">
              <w:r w:rsidRPr="00952986">
                <w:rPr>
                  <w:rFonts w:ascii="Times New Roman" w:hAnsi="Times New Roman" w:cs="Times New Roman"/>
                  <w:b/>
                  <w:bCs/>
                  <w:color w:val="0070C0"/>
                  <w:sz w:val="20"/>
                  <w:szCs w:val="20"/>
                  <w:lang w:val="uk-UA"/>
                </w:rPr>
                <w:t>Правилах роздрібного ринку електричної енергії</w:t>
              </w:r>
            </w:hyperlink>
            <w:r w:rsidRPr="00952986">
              <w:rPr>
                <w:rFonts w:ascii="Times New Roman" w:hAnsi="Times New Roman" w:cs="Times New Roman"/>
                <w:b/>
                <w:bCs/>
                <w:color w:val="0070C0"/>
                <w:sz w:val="20"/>
                <w:szCs w:val="20"/>
                <w:lang w:val="uk-UA"/>
              </w:rPr>
              <w:t>, затверджених постановою НКРЕКП від 14 березня 2018 року № 312 (далі – ПРРЕЕ), та інших нормативно-правових актах.</w:t>
            </w:r>
          </w:p>
          <w:p w14:paraId="7191751F" w14:textId="77777777" w:rsidR="00EF2965" w:rsidRPr="00952986" w:rsidRDefault="00EF2965" w:rsidP="00EF2965">
            <w:pPr>
              <w:shd w:val="clear" w:color="auto" w:fill="FFFFFF" w:themeFill="background1"/>
              <w:contextualSpacing/>
              <w:jc w:val="both"/>
              <w:rPr>
                <w:rFonts w:ascii="Times New Roman" w:hAnsi="Times New Roman" w:cs="Times New Roman"/>
                <w:b/>
                <w:bCs/>
                <w:color w:val="0070C0"/>
                <w:sz w:val="20"/>
                <w:szCs w:val="20"/>
                <w:lang w:val="uk-UA"/>
              </w:rPr>
            </w:pPr>
          </w:p>
          <w:p w14:paraId="7447135B" w14:textId="77777777" w:rsidR="00EF2965" w:rsidRPr="00952986" w:rsidRDefault="00EF2965" w:rsidP="00EF2965">
            <w:pPr>
              <w:shd w:val="clear" w:color="auto" w:fill="FFFFFF" w:themeFill="background1"/>
              <w:contextualSpacing/>
              <w:jc w:val="both"/>
              <w:rPr>
                <w:rFonts w:ascii="Times New Roman" w:hAnsi="Times New Roman" w:cs="Times New Roman"/>
                <w:b/>
                <w:bCs/>
                <w:color w:val="0070C0"/>
                <w:sz w:val="20"/>
                <w:szCs w:val="20"/>
                <w:lang w:val="uk-UA"/>
              </w:rPr>
            </w:pPr>
          </w:p>
          <w:p w14:paraId="12431AC9" w14:textId="77777777" w:rsidR="00EF2965" w:rsidRPr="00952986" w:rsidRDefault="00EF2965" w:rsidP="00EF2965">
            <w:pPr>
              <w:shd w:val="clear" w:color="auto" w:fill="FFFFFF" w:themeFill="background1"/>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519664A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2744F56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49ACEFD6" w14:textId="62E7CF44" w:rsidR="00EF2965" w:rsidRPr="00952986" w:rsidRDefault="00EF2965" w:rsidP="00EF2965">
            <w:pPr>
              <w:shd w:val="clear" w:color="auto" w:fill="FFFFFF"/>
              <w:tabs>
                <w:tab w:val="left" w:pos="537"/>
              </w:tabs>
              <w:ind w:firstLine="223"/>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1.2. У цьому Положенні терміни </w:t>
            </w:r>
            <w:r w:rsidRPr="00952986">
              <w:rPr>
                <w:rFonts w:ascii="Times New Roman" w:eastAsia="Times New Roman" w:hAnsi="Times New Roman" w:cs="Times New Roman"/>
                <w:b/>
                <w:bCs/>
                <w:color w:val="0070C0"/>
                <w:sz w:val="20"/>
                <w:szCs w:val="20"/>
                <w:lang w:val="uk-UA" w:eastAsia="en-GB" w:bidi="he-IL"/>
              </w:rPr>
              <w:t>вживаються</w:t>
            </w:r>
            <w:r w:rsidRPr="00952986">
              <w:rPr>
                <w:rFonts w:ascii="Times New Roman" w:hAnsi="Times New Roman" w:cs="Times New Roman"/>
                <w:b/>
                <w:bCs/>
                <w:color w:val="0070C0"/>
                <w:sz w:val="20"/>
                <w:szCs w:val="20"/>
                <w:lang w:val="uk-UA"/>
              </w:rPr>
              <w:t xml:space="preserve"> у такому значенні:</w:t>
            </w:r>
          </w:p>
          <w:p w14:paraId="2C5BC423" w14:textId="416F3CD2"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w:t>
            </w:r>
          </w:p>
          <w:p w14:paraId="2E5F7C19" w14:textId="3D7EFE8D" w:rsidR="00EF2965" w:rsidRPr="00952986" w:rsidRDefault="00EF2965" w:rsidP="00EF2965">
            <w:pPr>
              <w:shd w:val="clear" w:color="auto" w:fill="FFFFFF"/>
              <w:tabs>
                <w:tab w:val="left" w:pos="537"/>
              </w:tabs>
              <w:ind w:firstLine="223"/>
              <w:contextualSpacing/>
              <w:jc w:val="both"/>
              <w:rPr>
                <w:rFonts w:ascii="Times New Roman" w:eastAsia="Times New Roman" w:hAnsi="Times New Roman" w:cs="Times New Roman"/>
                <w:b/>
                <w:color w:val="0070C0"/>
                <w:sz w:val="20"/>
                <w:szCs w:val="20"/>
                <w:lang w:val="uk-UA" w:eastAsia="en-GB" w:bidi="he-IL"/>
              </w:rPr>
            </w:pPr>
            <w:r w:rsidRPr="00952986">
              <w:rPr>
                <w:rFonts w:ascii="Times New Roman" w:hAnsi="Times New Roman" w:cs="Times New Roman"/>
                <w:b/>
                <w:bCs/>
                <w:color w:val="0070C0"/>
                <w:sz w:val="20"/>
                <w:szCs w:val="20"/>
                <w:lang w:val="uk-UA"/>
              </w:rPr>
              <w:t>повторна</w:t>
            </w:r>
            <w:r w:rsidRPr="00952986">
              <w:rPr>
                <w:rFonts w:ascii="Times New Roman" w:hAnsi="Times New Roman" w:cs="Times New Roman"/>
                <w:b/>
                <w:color w:val="0070C0"/>
                <w:sz w:val="20"/>
                <w:szCs w:val="20"/>
                <w:lang w:val="uk-UA"/>
              </w:rPr>
              <w:t xml:space="preserve"> скарга – звернення, подане від одного і того ж заявника з одного і того ж питання, якщо перше</w:t>
            </w:r>
            <w:r w:rsidRPr="00952986">
              <w:rPr>
                <w:rFonts w:ascii="Times New Roman" w:hAnsi="Times New Roman" w:cs="Times New Roman"/>
                <w:bCs/>
                <w:color w:val="0070C0"/>
                <w:sz w:val="20"/>
                <w:szCs w:val="20"/>
                <w:lang w:val="uk-UA"/>
              </w:rPr>
              <w:t xml:space="preserve"> </w:t>
            </w:r>
            <w:r w:rsidRPr="00952986">
              <w:rPr>
                <w:rFonts w:ascii="Times New Roman" w:hAnsi="Times New Roman" w:cs="Times New Roman"/>
                <w:b/>
                <w:color w:val="7030A0"/>
                <w:sz w:val="20"/>
                <w:szCs w:val="20"/>
                <w:lang w:val="uk-UA"/>
              </w:rPr>
              <w:t>не</w:t>
            </w:r>
            <w:r w:rsidRPr="00952986">
              <w:rPr>
                <w:rFonts w:ascii="Times New Roman" w:hAnsi="Times New Roman" w:cs="Times New Roman"/>
                <w:bCs/>
                <w:sz w:val="20"/>
                <w:szCs w:val="20"/>
                <w:lang w:val="uk-UA"/>
              </w:rPr>
              <w:t xml:space="preserve"> </w:t>
            </w:r>
            <w:r w:rsidRPr="00952986">
              <w:rPr>
                <w:rFonts w:ascii="Times New Roman" w:hAnsi="Times New Roman" w:cs="Times New Roman"/>
                <w:b/>
                <w:color w:val="0070C0"/>
                <w:sz w:val="20"/>
                <w:szCs w:val="20"/>
                <w:lang w:val="uk-UA"/>
              </w:rPr>
              <w:t>вирішено по суті;</w:t>
            </w:r>
          </w:p>
          <w:p w14:paraId="33674C8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7A9AE061"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148C8D64"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2A62D01A"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57B7F4AC"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71AA10D6"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7801F521"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1CEF1FF9" w14:textId="7A570905"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hAnsi="Times New Roman" w:cs="Times New Roman"/>
                <w:sz w:val="20"/>
                <w:szCs w:val="20"/>
                <w:lang w:val="uk-UA"/>
              </w:rPr>
              <w:t>Редакційна правка</w:t>
            </w:r>
          </w:p>
        </w:tc>
        <w:tc>
          <w:tcPr>
            <w:tcW w:w="3179" w:type="dxa"/>
            <w:gridSpan w:val="2"/>
          </w:tcPr>
          <w:p w14:paraId="4878D3C4"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46EFC71D"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30534DC5" w14:textId="7C33F57E" w:rsidR="00EF2965" w:rsidRPr="00952986" w:rsidRDefault="004D68BA" w:rsidP="00EF2965">
            <w:pPr>
              <w:shd w:val="clear" w:color="auto" w:fill="FFFFFF"/>
              <w:contextualSpacing/>
              <w:jc w:val="both"/>
              <w:rPr>
                <w:rFonts w:ascii="Times New Roman" w:hAnsi="Times New Roman" w:cs="Times New Roman"/>
                <w:b/>
                <w:bCs/>
                <w:sz w:val="20"/>
                <w:szCs w:val="20"/>
                <w:lang w:val="uk-UA"/>
              </w:rPr>
            </w:pPr>
            <w:r>
              <w:rPr>
                <w:rFonts w:ascii="Times New Roman" w:hAnsi="Times New Roman" w:cs="Times New Roman"/>
                <w:b/>
                <w:bCs/>
                <w:sz w:val="20"/>
                <w:szCs w:val="20"/>
                <w:lang w:val="uk-UA"/>
              </w:rPr>
              <w:t>Пропонуємо</w:t>
            </w:r>
            <w:r w:rsidR="00EF2965" w:rsidRPr="00952986">
              <w:rPr>
                <w:rFonts w:ascii="Times New Roman" w:hAnsi="Times New Roman" w:cs="Times New Roman"/>
                <w:b/>
                <w:bCs/>
                <w:sz w:val="20"/>
                <w:szCs w:val="20"/>
                <w:lang w:val="uk-UA"/>
              </w:rPr>
              <w:t xml:space="preserve"> відхилити</w:t>
            </w:r>
          </w:p>
          <w:p w14:paraId="5E8FBE4A" w14:textId="35940956" w:rsidR="00EF2965" w:rsidRPr="007A21FB" w:rsidRDefault="00EF2965" w:rsidP="00EF2965">
            <w:pPr>
              <w:shd w:val="clear" w:color="auto" w:fill="FFFFFF"/>
              <w:contextualSpacing/>
              <w:jc w:val="both"/>
              <w:rPr>
                <w:rFonts w:ascii="Times New Roman" w:hAnsi="Times New Roman" w:cs="Times New Roman"/>
                <w:sz w:val="20"/>
                <w:szCs w:val="20"/>
                <w:lang w:val="uk-UA"/>
              </w:rPr>
            </w:pPr>
            <w:r w:rsidRPr="004D68BA">
              <w:rPr>
                <w:rFonts w:ascii="Times New Roman" w:hAnsi="Times New Roman" w:cs="Times New Roman"/>
                <w:sz w:val="20"/>
                <w:szCs w:val="20"/>
                <w:lang w:val="uk-UA"/>
              </w:rPr>
              <w:t xml:space="preserve">Не відповідає положенням статті 8 ЗУ </w:t>
            </w:r>
            <w:r w:rsidR="00F20193" w:rsidRPr="004D68BA">
              <w:rPr>
                <w:rFonts w:ascii="Times New Roman" w:hAnsi="Times New Roman" w:cs="Times New Roman"/>
                <w:sz w:val="20"/>
                <w:szCs w:val="20"/>
                <w:lang w:val="uk-UA"/>
              </w:rPr>
              <w:t>«</w:t>
            </w:r>
            <w:r w:rsidRPr="004D68BA">
              <w:rPr>
                <w:rFonts w:ascii="Times New Roman" w:hAnsi="Times New Roman" w:cs="Times New Roman"/>
                <w:sz w:val="20"/>
                <w:szCs w:val="20"/>
                <w:lang w:val="uk-UA"/>
              </w:rPr>
              <w:t>Про звернення громадян»</w:t>
            </w:r>
          </w:p>
          <w:p w14:paraId="1CAA59E4" w14:textId="6151E1B4" w:rsidR="00EF2965" w:rsidRPr="00952986" w:rsidRDefault="00EF2965" w:rsidP="004D68BA">
            <w:pPr>
              <w:shd w:val="clear" w:color="auto" w:fill="FFFFFF"/>
              <w:tabs>
                <w:tab w:val="left" w:pos="537"/>
              </w:tabs>
              <w:ind w:firstLine="456"/>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72417E7F" w14:textId="77777777" w:rsidTr="0059570E">
        <w:trPr>
          <w:trHeight w:val="20"/>
        </w:trPr>
        <w:tc>
          <w:tcPr>
            <w:tcW w:w="4345" w:type="dxa"/>
            <w:gridSpan w:val="2"/>
            <w:vMerge/>
            <w:tcBorders>
              <w:bottom w:val="nil"/>
            </w:tcBorders>
          </w:tcPr>
          <w:p w14:paraId="222392BF" w14:textId="77777777" w:rsidR="00EF2965" w:rsidRPr="00952986" w:rsidRDefault="00EF2965" w:rsidP="00EF2965">
            <w:pPr>
              <w:shd w:val="clear" w:color="auto" w:fill="FFFFFF" w:themeFill="background1"/>
              <w:contextualSpacing/>
              <w:jc w:val="both"/>
              <w:rPr>
                <w:rFonts w:ascii="Times New Roman" w:hAnsi="Times New Roman" w:cs="Times New Roman"/>
                <w:b/>
                <w:bCs/>
                <w:color w:val="0070C0"/>
                <w:sz w:val="20"/>
                <w:szCs w:val="20"/>
                <w:lang w:val="uk-UA"/>
              </w:rPr>
            </w:pPr>
          </w:p>
        </w:tc>
        <w:tc>
          <w:tcPr>
            <w:tcW w:w="4128" w:type="dxa"/>
            <w:gridSpan w:val="3"/>
          </w:tcPr>
          <w:p w14:paraId="7555A9A9" w14:textId="77777777" w:rsidR="00EF2965" w:rsidRPr="00952986" w:rsidRDefault="00EF2965" w:rsidP="00EF2965">
            <w:pPr>
              <w:shd w:val="clear" w:color="auto" w:fill="FFFFFF"/>
              <w:contextualSpacing/>
              <w:jc w:val="center"/>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АТ «</w:t>
            </w:r>
            <w:proofErr w:type="spellStart"/>
            <w:r w:rsidRPr="00952986">
              <w:rPr>
                <w:rFonts w:ascii="Times New Roman" w:eastAsia="Times New Roman" w:hAnsi="Times New Roman" w:cs="Times New Roman"/>
                <w:b/>
                <w:sz w:val="20"/>
                <w:szCs w:val="20"/>
                <w:lang w:val="uk-UA" w:eastAsia="ru-RU"/>
              </w:rPr>
              <w:t>Сумиобленерго</w:t>
            </w:r>
            <w:proofErr w:type="spellEnd"/>
            <w:r w:rsidRPr="00952986">
              <w:rPr>
                <w:rFonts w:ascii="Times New Roman" w:eastAsia="Times New Roman" w:hAnsi="Times New Roman" w:cs="Times New Roman"/>
                <w:b/>
                <w:sz w:val="20"/>
                <w:szCs w:val="20"/>
                <w:lang w:val="uk-UA" w:eastAsia="ru-RU"/>
              </w:rPr>
              <w:t>»</w:t>
            </w:r>
          </w:p>
          <w:p w14:paraId="72C3AF33" w14:textId="77777777"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p>
          <w:p w14:paraId="3DD23AD6" w14:textId="6C7560D6" w:rsidR="00EF2965" w:rsidRPr="00952986" w:rsidRDefault="00EF2965" w:rsidP="00EF2965">
            <w:pPr>
              <w:shd w:val="clear" w:color="auto" w:fill="FFFFFF"/>
              <w:tabs>
                <w:tab w:val="left" w:pos="537"/>
              </w:tabs>
              <w:ind w:firstLine="223"/>
              <w:contextualSpacing/>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1.2 У цьому Положенні  терміни вживаються у такому значенні:</w:t>
            </w:r>
          </w:p>
          <w:p w14:paraId="1BD9093C" w14:textId="197025D9" w:rsidR="00EF2965" w:rsidRPr="00952986" w:rsidRDefault="00EF2965" w:rsidP="00EF2965">
            <w:pPr>
              <w:shd w:val="clear" w:color="auto" w:fill="FFFFFF"/>
              <w:ind w:firstLine="223"/>
              <w:contextualSpacing/>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заявник – споживач/побутовий споживач, користувач/замовник послуг (законний представник в інтересах неповнолітніх і недієздатних осіб або уповноважена особа, повноваження якої </w:t>
            </w:r>
            <w:r w:rsidRPr="004D68BA">
              <w:rPr>
                <w:rFonts w:ascii="Times New Roman" w:eastAsia="Times New Roman" w:hAnsi="Times New Roman" w:cs="Times New Roman"/>
                <w:b/>
                <w:bCs/>
                <w:color w:val="7030A0"/>
                <w:sz w:val="20"/>
                <w:szCs w:val="20"/>
                <w:shd w:val="clear" w:color="auto" w:fill="FFFFFF"/>
                <w:lang w:val="uk-UA" w:eastAsia="ru-RU"/>
              </w:rPr>
              <w:t>мають</w:t>
            </w:r>
            <w:r w:rsidRPr="004D68BA">
              <w:rPr>
                <w:rFonts w:ascii="Times New Roman" w:eastAsia="Times New Roman" w:hAnsi="Times New Roman" w:cs="Times New Roman"/>
                <w:color w:val="7030A0"/>
                <w:sz w:val="20"/>
                <w:szCs w:val="20"/>
                <w:shd w:val="clear" w:color="auto" w:fill="FFFFFF"/>
                <w:lang w:val="uk-UA" w:eastAsia="ru-RU"/>
              </w:rPr>
              <w:t xml:space="preserve"> </w:t>
            </w:r>
            <w:r w:rsidRPr="00952986">
              <w:rPr>
                <w:rFonts w:ascii="Times New Roman" w:eastAsia="Times New Roman" w:hAnsi="Times New Roman" w:cs="Times New Roman"/>
                <w:b/>
                <w:color w:val="7030A0"/>
                <w:sz w:val="20"/>
                <w:szCs w:val="20"/>
                <w:shd w:val="clear" w:color="auto" w:fill="FFFFFF"/>
                <w:lang w:val="uk-UA" w:eastAsia="ru-RU"/>
              </w:rPr>
              <w:t>бути підтверджені відповідними документами</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що надаються оператором системи розподілу та/або </w:t>
            </w:r>
            <w:proofErr w:type="spellStart"/>
            <w:r w:rsidRPr="00952986">
              <w:rPr>
                <w:rFonts w:ascii="Times New Roman" w:eastAsia="Times New Roman" w:hAnsi="Times New Roman" w:cs="Times New Roman"/>
                <w:b/>
                <w:bCs/>
                <w:color w:val="0070C0"/>
                <w:sz w:val="20"/>
                <w:szCs w:val="20"/>
                <w:lang w:val="uk-UA" w:eastAsia="ru-RU"/>
              </w:rPr>
              <w:t>електропостачальником</w:t>
            </w:r>
            <w:proofErr w:type="spellEnd"/>
          </w:p>
          <w:p w14:paraId="101B67FE" w14:textId="77777777" w:rsidR="00EF2965" w:rsidRPr="00952986" w:rsidRDefault="00EF2965" w:rsidP="00EF2965">
            <w:pPr>
              <w:shd w:val="clear" w:color="auto" w:fill="FFFFFF"/>
              <w:ind w:firstLine="223"/>
              <w:contextualSpacing/>
              <w:jc w:val="both"/>
              <w:rPr>
                <w:rFonts w:ascii="Times New Roman" w:eastAsia="Times New Roman" w:hAnsi="Times New Roman" w:cs="Times New Roman"/>
                <w:b/>
                <w:sz w:val="20"/>
                <w:szCs w:val="20"/>
                <w:lang w:val="uk-UA" w:eastAsia="en-GB" w:bidi="he-IL"/>
              </w:rPr>
            </w:pPr>
            <w:r w:rsidRPr="00952986">
              <w:rPr>
                <w:rFonts w:ascii="Times New Roman" w:eastAsia="Times New Roman" w:hAnsi="Times New Roman" w:cs="Times New Roman"/>
                <w:b/>
                <w:sz w:val="20"/>
                <w:szCs w:val="20"/>
                <w:lang w:val="uk-UA" w:eastAsia="en-GB" w:bidi="he-IL"/>
              </w:rPr>
              <w:t>……</w:t>
            </w:r>
          </w:p>
          <w:p w14:paraId="26365B4A" w14:textId="19A06B05" w:rsidR="00EF2965" w:rsidRPr="00952986" w:rsidRDefault="00EF2965" w:rsidP="00EF2965">
            <w:pPr>
              <w:shd w:val="clear" w:color="auto" w:fill="FFFFFF"/>
              <w:ind w:firstLine="223"/>
              <w:contextualSpacing/>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0070C0"/>
                <w:sz w:val="20"/>
                <w:szCs w:val="20"/>
                <w:shd w:val="clear" w:color="auto" w:fill="FFFFFF"/>
                <w:lang w:val="uk-UA" w:eastAsia="ru-RU"/>
              </w:rPr>
              <w:lastRenderedPageBreak/>
              <w:t>скарга - звернення</w:t>
            </w:r>
            <w:r w:rsidRPr="00952986">
              <w:rPr>
                <w:rFonts w:ascii="Times New Roman" w:eastAsia="Times New Roman" w:hAnsi="Times New Roman" w:cs="Times New Roman"/>
                <w:color w:val="0070C0"/>
                <w:sz w:val="20"/>
                <w:szCs w:val="20"/>
                <w:shd w:val="clear" w:color="auto" w:fill="FFFFFF"/>
                <w:lang w:val="uk-UA" w:eastAsia="ru-RU"/>
              </w:rPr>
              <w:t xml:space="preserve"> </w:t>
            </w:r>
            <w:r w:rsidR="004D68BA" w:rsidRPr="004D68BA">
              <w:rPr>
                <w:rFonts w:ascii="Times New Roman" w:eastAsia="Times New Roman" w:hAnsi="Times New Roman" w:cs="Times New Roman"/>
                <w:strike/>
                <w:color w:val="7030A0"/>
                <w:sz w:val="20"/>
                <w:szCs w:val="20"/>
                <w:shd w:val="clear" w:color="auto" w:fill="FFFFFF"/>
                <w:lang w:val="uk-UA" w:eastAsia="ru-RU"/>
              </w:rPr>
              <w:t>заявника</w:t>
            </w:r>
            <w:r w:rsidR="004D68BA" w:rsidRPr="004D68BA">
              <w:rPr>
                <w:rFonts w:ascii="Times New Roman" w:eastAsia="Times New Roman" w:hAnsi="Times New Roman" w:cs="Times New Roman"/>
                <w:color w:val="7030A0"/>
                <w:sz w:val="20"/>
                <w:szCs w:val="20"/>
                <w:shd w:val="clear" w:color="auto" w:fill="FFFFFF"/>
                <w:lang w:val="uk-UA" w:eastAsia="ru-RU"/>
              </w:rPr>
              <w:t xml:space="preserve"> </w:t>
            </w:r>
            <w:r w:rsidRPr="004D68BA">
              <w:rPr>
                <w:rFonts w:ascii="Times New Roman" w:eastAsia="Times New Roman" w:hAnsi="Times New Roman" w:cs="Times New Roman"/>
                <w:b/>
                <w:bCs/>
                <w:color w:val="0070C0"/>
                <w:sz w:val="20"/>
                <w:szCs w:val="20"/>
                <w:shd w:val="clear" w:color="auto" w:fill="FFFFFF"/>
                <w:lang w:val="uk-UA" w:eastAsia="ru-RU"/>
              </w:rPr>
              <w:t xml:space="preserve">з вимогою про поновлення прав і захист законних інтересів заявника, порушених діями (бездіяльністю), </w:t>
            </w:r>
            <w:r w:rsidRPr="004D68BA">
              <w:rPr>
                <w:rFonts w:ascii="Times New Roman" w:eastAsia="Times New Roman" w:hAnsi="Times New Roman" w:cs="Times New Roman"/>
                <w:b/>
                <w:bCs/>
                <w:color w:val="0070C0"/>
                <w:sz w:val="20"/>
                <w:szCs w:val="20"/>
                <w:lang w:val="uk-UA" w:eastAsia="ru-RU"/>
              </w:rPr>
              <w:t>оператора системи розподілу/</w:t>
            </w:r>
            <w:proofErr w:type="spellStart"/>
            <w:r w:rsidRPr="004D68BA">
              <w:rPr>
                <w:rFonts w:ascii="Times New Roman" w:eastAsia="Times New Roman" w:hAnsi="Times New Roman" w:cs="Times New Roman"/>
                <w:b/>
                <w:bCs/>
                <w:color w:val="0070C0"/>
                <w:sz w:val="20"/>
                <w:szCs w:val="20"/>
                <w:lang w:val="uk-UA" w:eastAsia="ru-RU"/>
              </w:rPr>
              <w:t>електропостачальника</w:t>
            </w:r>
            <w:proofErr w:type="spellEnd"/>
            <w:r w:rsidR="004D68BA" w:rsidRPr="004D68BA">
              <w:rPr>
                <w:rFonts w:ascii="Times New Roman" w:eastAsia="Times New Roman" w:hAnsi="Times New Roman" w:cs="Times New Roman"/>
                <w:b/>
                <w:bCs/>
                <w:color w:val="0070C0"/>
                <w:sz w:val="20"/>
                <w:szCs w:val="20"/>
                <w:lang w:val="uk-UA" w:eastAsia="ru-RU"/>
              </w:rPr>
              <w:t xml:space="preserve">, </w:t>
            </w:r>
            <w:r w:rsidR="004D68BA" w:rsidRPr="004D68BA">
              <w:rPr>
                <w:rFonts w:ascii="Times New Roman" w:hAnsi="Times New Roman" w:cs="Times New Roman"/>
                <w:b/>
                <w:bCs/>
                <w:strike/>
                <w:color w:val="7030A0"/>
                <w:sz w:val="20"/>
                <w:szCs w:val="20"/>
                <w:lang w:val="uk-UA"/>
              </w:rPr>
              <w:t>із обов’язковим наданням документів (копій документів засвідчених належним чином), що підтверджують обставини викладені у скарзі</w:t>
            </w:r>
            <w:r w:rsidRPr="00952986">
              <w:rPr>
                <w:rFonts w:ascii="Times New Roman" w:eastAsia="Times New Roman" w:hAnsi="Times New Roman" w:cs="Times New Roman"/>
                <w:b/>
                <w:bCs/>
                <w:color w:val="7030A0"/>
                <w:sz w:val="20"/>
                <w:szCs w:val="20"/>
                <w:lang w:val="uk-UA" w:eastAsia="ru-RU"/>
              </w:rPr>
              <w:t>.</w:t>
            </w:r>
          </w:p>
          <w:p w14:paraId="49C16C99" w14:textId="3890381C" w:rsidR="00EF2965" w:rsidRPr="00952986" w:rsidRDefault="004D68BA" w:rsidP="00EF2965">
            <w:pPr>
              <w:shd w:val="clear" w:color="auto" w:fill="FFFFFF"/>
              <w:contextualSpacing/>
              <w:jc w:val="both"/>
              <w:rPr>
                <w:rFonts w:ascii="Times New Roman" w:eastAsia="Times New Roman" w:hAnsi="Times New Roman" w:cs="Times New Roman"/>
                <w:b/>
                <w:sz w:val="20"/>
                <w:szCs w:val="20"/>
                <w:lang w:val="uk-UA" w:eastAsia="en-GB" w:bidi="he-IL"/>
              </w:rPr>
            </w:pPr>
            <w:r>
              <w:rPr>
                <w:rFonts w:ascii="Times New Roman" w:eastAsia="Times New Roman" w:hAnsi="Times New Roman" w:cs="Times New Roman"/>
                <w:b/>
                <w:sz w:val="20"/>
                <w:szCs w:val="20"/>
                <w:lang w:val="uk-UA" w:eastAsia="en-GB" w:bidi="he-IL"/>
              </w:rPr>
              <w:t xml:space="preserve">… </w:t>
            </w:r>
          </w:p>
        </w:tc>
        <w:tc>
          <w:tcPr>
            <w:tcW w:w="3942" w:type="dxa"/>
            <w:gridSpan w:val="3"/>
          </w:tcPr>
          <w:p w14:paraId="31146B40" w14:textId="77777777" w:rsidR="00EF2965" w:rsidRPr="00952986" w:rsidRDefault="00EF2965" w:rsidP="00EF2965">
            <w:pPr>
              <w:shd w:val="clear" w:color="auto" w:fill="FFFFFF"/>
              <w:contextualSpacing/>
              <w:jc w:val="center"/>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lastRenderedPageBreak/>
              <w:t>АТ «</w:t>
            </w:r>
            <w:proofErr w:type="spellStart"/>
            <w:r w:rsidRPr="00952986">
              <w:rPr>
                <w:rFonts w:ascii="Times New Roman" w:eastAsia="Times New Roman" w:hAnsi="Times New Roman" w:cs="Times New Roman"/>
                <w:b/>
                <w:sz w:val="20"/>
                <w:szCs w:val="20"/>
                <w:lang w:val="uk-UA" w:eastAsia="ru-RU"/>
              </w:rPr>
              <w:t>Сумиобленерго</w:t>
            </w:r>
            <w:proofErr w:type="spellEnd"/>
            <w:r w:rsidRPr="00952986">
              <w:rPr>
                <w:rFonts w:ascii="Times New Roman" w:eastAsia="Times New Roman" w:hAnsi="Times New Roman" w:cs="Times New Roman"/>
                <w:b/>
                <w:sz w:val="20"/>
                <w:szCs w:val="20"/>
                <w:lang w:val="uk-UA" w:eastAsia="ru-RU"/>
              </w:rPr>
              <w:t>»</w:t>
            </w:r>
          </w:p>
          <w:p w14:paraId="776346B8" w14:textId="77777777"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p>
          <w:p w14:paraId="1BEEC3CE" w14:textId="77777777" w:rsidR="00EF2965" w:rsidRPr="00952986" w:rsidRDefault="00EF2965" w:rsidP="00EF2965">
            <w:pPr>
              <w:shd w:val="clear" w:color="auto" w:fill="FFFFFF"/>
              <w:ind w:firstLine="8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Як правило, при представництві інтересів уповноважена особа на підтвердження повноважень надає зацікавленій стороні:</w:t>
            </w:r>
          </w:p>
          <w:p w14:paraId="31DA85C9" w14:textId="77777777" w:rsidR="00EF2965" w:rsidRPr="00952986" w:rsidRDefault="00EF2965" w:rsidP="00EF2965">
            <w:pPr>
              <w:shd w:val="clear" w:color="auto" w:fill="FFFFFF"/>
              <w:ind w:firstLine="85"/>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1) довіреність фізичної або юридичної особи;</w:t>
            </w:r>
          </w:p>
          <w:p w14:paraId="274B4298" w14:textId="77777777" w:rsidR="00EF2965" w:rsidRPr="00952986" w:rsidRDefault="00EF2965" w:rsidP="00EF2965">
            <w:pPr>
              <w:shd w:val="clear" w:color="auto" w:fill="FFFFFF"/>
              <w:ind w:firstLine="85"/>
              <w:jc w:val="both"/>
              <w:rPr>
                <w:rFonts w:ascii="Times New Roman" w:eastAsia="Times New Roman" w:hAnsi="Times New Roman" w:cs="Times New Roman"/>
                <w:sz w:val="20"/>
                <w:szCs w:val="20"/>
                <w:lang w:val="uk-UA" w:eastAsia="uk-UA"/>
              </w:rPr>
            </w:pPr>
            <w:bookmarkStart w:id="114" w:name="n6483"/>
            <w:bookmarkEnd w:id="114"/>
            <w:r w:rsidRPr="00952986">
              <w:rPr>
                <w:rFonts w:ascii="Times New Roman" w:eastAsia="Times New Roman" w:hAnsi="Times New Roman" w:cs="Times New Roman"/>
                <w:sz w:val="20"/>
                <w:szCs w:val="20"/>
                <w:lang w:val="uk-UA" w:eastAsia="uk-UA"/>
              </w:rPr>
              <w:t>2) свідоцтво про народження дитини або рішенням про призначення опікуном, піклувальником чи охоронцем спадкового майна.</w:t>
            </w:r>
          </w:p>
          <w:p w14:paraId="0429B27B"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Отже, при представництві інтересів уповноважена особа надає конкретні </w:t>
            </w:r>
            <w:r w:rsidRPr="00952986">
              <w:rPr>
                <w:rFonts w:ascii="Times New Roman" w:eastAsia="Times New Roman" w:hAnsi="Times New Roman" w:cs="Times New Roman"/>
                <w:sz w:val="20"/>
                <w:szCs w:val="20"/>
                <w:lang w:val="uk-UA" w:eastAsia="ru-RU"/>
              </w:rPr>
              <w:lastRenderedPageBreak/>
              <w:t>документи в незалежності від самого процесу їх оформлення.</w:t>
            </w:r>
          </w:p>
          <w:p w14:paraId="71D118D4"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eastAsia="ru-RU"/>
              </w:rPr>
            </w:pPr>
          </w:p>
          <w:p w14:paraId="35CC55ED" w14:textId="77777777" w:rsidR="00EF2965" w:rsidRPr="00952986" w:rsidRDefault="00EF2965" w:rsidP="00EF2965">
            <w:pPr>
              <w:ind w:firstLine="85"/>
              <w:jc w:val="both"/>
              <w:rPr>
                <w:rFonts w:ascii="Times New Roman" w:eastAsia="Times New Roman" w:hAnsi="Times New Roman" w:cs="Times New Roman"/>
                <w:sz w:val="20"/>
                <w:szCs w:val="20"/>
                <w:shd w:val="clear" w:color="auto" w:fill="FFFFFF"/>
                <w:lang w:val="uk-UA" w:eastAsia="ru-RU"/>
              </w:rPr>
            </w:pPr>
            <w:r w:rsidRPr="00952986">
              <w:rPr>
                <w:rFonts w:ascii="Times New Roman" w:eastAsia="Times New Roman" w:hAnsi="Times New Roman" w:cs="Times New Roman"/>
                <w:bCs/>
                <w:sz w:val="20"/>
                <w:szCs w:val="20"/>
                <w:shd w:val="clear" w:color="auto" w:fill="FFFFFF"/>
                <w:lang w:val="uk-UA" w:eastAsia="ru-RU"/>
              </w:rPr>
              <w:t>Дія -</w:t>
            </w:r>
            <w:r w:rsidRPr="00952986">
              <w:rPr>
                <w:rFonts w:ascii="Times New Roman" w:eastAsia="Times New Roman" w:hAnsi="Times New Roman" w:cs="Times New Roman"/>
                <w:b/>
                <w:bCs/>
                <w:sz w:val="20"/>
                <w:szCs w:val="20"/>
                <w:shd w:val="clear" w:color="auto" w:fill="FFFFFF"/>
                <w:lang w:val="uk-UA" w:eastAsia="ru-RU"/>
              </w:rPr>
              <w:t xml:space="preserve"> </w:t>
            </w:r>
            <w:r w:rsidRPr="00952986">
              <w:rPr>
                <w:rFonts w:ascii="Times New Roman" w:eastAsia="Times New Roman" w:hAnsi="Times New Roman" w:cs="Times New Roman"/>
                <w:sz w:val="20"/>
                <w:szCs w:val="20"/>
                <w:shd w:val="clear" w:color="auto" w:fill="FFFFFF"/>
                <w:lang w:val="uk-UA" w:eastAsia="ru-RU"/>
              </w:rPr>
              <w:t xml:space="preserve">сукупність вчинків кого-небудь, або </w:t>
            </w:r>
            <w:r w:rsidRPr="00952986">
              <w:rPr>
                <w:rFonts w:ascii="Times New Roman" w:eastAsia="Times New Roman" w:hAnsi="Times New Roman" w:cs="Times New Roman"/>
                <w:sz w:val="20"/>
                <w:szCs w:val="20"/>
                <w:lang w:val="uk-UA" w:eastAsia="ru-RU"/>
              </w:rPr>
              <w:t>здійснення посадовою особою своїх обов'язків у межах наданих чинним законодавством повноважень чи всупереч їм</w:t>
            </w:r>
            <w:r w:rsidRPr="00952986">
              <w:rPr>
                <w:rFonts w:ascii="Times New Roman" w:eastAsia="Times New Roman" w:hAnsi="Times New Roman" w:cs="Times New Roman"/>
                <w:sz w:val="20"/>
                <w:szCs w:val="20"/>
                <w:shd w:val="clear" w:color="auto" w:fill="FFFFFF"/>
                <w:lang w:val="uk-UA" w:eastAsia="ru-RU"/>
              </w:rPr>
              <w:t>.</w:t>
            </w:r>
          </w:p>
          <w:p w14:paraId="6E1F429A"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shd w:val="clear" w:color="auto" w:fill="FFFFFF"/>
                <w:lang w:val="uk-UA" w:eastAsia="ru-RU"/>
              </w:rPr>
            </w:pPr>
            <w:r w:rsidRPr="00952986">
              <w:rPr>
                <w:rFonts w:ascii="Times New Roman" w:eastAsia="Times New Roman" w:hAnsi="Times New Roman" w:cs="Times New Roman"/>
                <w:bCs/>
                <w:sz w:val="20"/>
                <w:szCs w:val="20"/>
                <w:shd w:val="clear" w:color="auto" w:fill="FFFFFF"/>
                <w:lang w:val="uk-UA" w:eastAsia="ru-RU"/>
              </w:rPr>
              <w:t>Прийняття будь-якого рішення є вчинення дії.</w:t>
            </w:r>
            <w:r w:rsidRPr="00952986">
              <w:rPr>
                <w:rFonts w:ascii="Times New Roman" w:eastAsia="Times New Roman" w:hAnsi="Times New Roman" w:cs="Times New Roman"/>
                <w:b/>
                <w:bCs/>
                <w:sz w:val="20"/>
                <w:szCs w:val="20"/>
                <w:shd w:val="clear" w:color="auto" w:fill="FFFFFF"/>
                <w:lang w:val="uk-UA" w:eastAsia="ru-RU"/>
              </w:rPr>
              <w:t xml:space="preserve"> </w:t>
            </w:r>
            <w:r w:rsidRPr="00952986">
              <w:rPr>
                <w:rFonts w:ascii="Times New Roman" w:eastAsia="Times New Roman" w:hAnsi="Times New Roman" w:cs="Times New Roman"/>
                <w:bCs/>
                <w:sz w:val="20"/>
                <w:szCs w:val="20"/>
                <w:shd w:val="clear" w:color="auto" w:fill="FFFFFF"/>
                <w:lang w:val="uk-UA" w:eastAsia="ru-RU"/>
              </w:rPr>
              <w:t>Таким чином, слово порушених рішенням писати не потрібно</w:t>
            </w:r>
          </w:p>
          <w:p w14:paraId="1C7000CD" w14:textId="7B092A41" w:rsidR="00EF2965" w:rsidRPr="00952986" w:rsidRDefault="00EF2965" w:rsidP="00EF2965">
            <w:pPr>
              <w:shd w:val="clear" w:color="auto" w:fill="FFFFFF"/>
              <w:contextualSpacing/>
              <w:jc w:val="both"/>
              <w:rPr>
                <w:rFonts w:ascii="Times New Roman" w:hAnsi="Times New Roman" w:cs="Times New Roman"/>
                <w:sz w:val="20"/>
                <w:szCs w:val="20"/>
                <w:lang w:val="uk-UA"/>
              </w:rPr>
            </w:pPr>
          </w:p>
        </w:tc>
        <w:tc>
          <w:tcPr>
            <w:tcW w:w="3179" w:type="dxa"/>
            <w:gridSpan w:val="2"/>
          </w:tcPr>
          <w:p w14:paraId="41E81F55"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7EA1BC19"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061903C2"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284B8746"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6E318B76"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5155330B"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p w14:paraId="6D792C47" w14:textId="77777777" w:rsidR="002751C1" w:rsidRDefault="002751C1" w:rsidP="002751C1">
            <w:pPr>
              <w:pStyle w:val="rvps2"/>
              <w:shd w:val="clear" w:color="auto" w:fill="FFFFFF"/>
              <w:spacing w:before="0" w:beforeAutospacing="0" w:after="0" w:afterAutospacing="0"/>
              <w:contextualSpacing/>
              <w:jc w:val="both"/>
              <w:rPr>
                <w:b/>
                <w:bCs/>
                <w:sz w:val="20"/>
                <w:szCs w:val="20"/>
                <w:lang w:val="uk-UA"/>
              </w:rPr>
            </w:pPr>
          </w:p>
          <w:p w14:paraId="407E4059" w14:textId="3BA45D6E" w:rsidR="002751C1" w:rsidRPr="000F5AEF" w:rsidRDefault="002751C1" w:rsidP="002751C1">
            <w:pPr>
              <w:pStyle w:val="rvps2"/>
              <w:shd w:val="clear" w:color="auto" w:fill="FFFFFF"/>
              <w:spacing w:before="0" w:beforeAutospacing="0" w:after="0" w:afterAutospacing="0"/>
              <w:contextualSpacing/>
              <w:jc w:val="both"/>
              <w:rPr>
                <w:b/>
                <w:bCs/>
                <w:sz w:val="20"/>
                <w:szCs w:val="20"/>
                <w:lang w:val="uk-UA"/>
              </w:rPr>
            </w:pPr>
            <w:r w:rsidRPr="000F5AEF">
              <w:rPr>
                <w:b/>
                <w:bCs/>
                <w:sz w:val="20"/>
                <w:szCs w:val="20"/>
                <w:lang w:val="uk-UA"/>
              </w:rPr>
              <w:t>Потребує обговорення</w:t>
            </w:r>
            <w:r w:rsidR="000F5AEF" w:rsidRPr="000F5AEF">
              <w:rPr>
                <w:b/>
                <w:bCs/>
                <w:sz w:val="20"/>
                <w:szCs w:val="20"/>
                <w:lang w:val="uk-UA"/>
              </w:rPr>
              <w:t xml:space="preserve"> </w:t>
            </w:r>
          </w:p>
          <w:p w14:paraId="49D15FD7" w14:textId="77777777" w:rsidR="00401C3C" w:rsidRPr="004D68BA" w:rsidRDefault="00401C3C" w:rsidP="00EF2965">
            <w:pPr>
              <w:shd w:val="clear" w:color="auto" w:fill="FFFFFF"/>
              <w:contextualSpacing/>
              <w:jc w:val="both"/>
              <w:rPr>
                <w:rFonts w:ascii="Times New Roman" w:hAnsi="Times New Roman" w:cs="Times New Roman"/>
                <w:sz w:val="20"/>
                <w:szCs w:val="20"/>
                <w:lang w:val="uk-UA"/>
              </w:rPr>
            </w:pPr>
          </w:p>
          <w:p w14:paraId="54D95C9A" w14:textId="77777777" w:rsidR="00EF2965" w:rsidRDefault="00EF2965" w:rsidP="00EF2965">
            <w:pPr>
              <w:shd w:val="clear" w:color="auto" w:fill="FFFFFF"/>
              <w:contextualSpacing/>
              <w:jc w:val="both"/>
              <w:rPr>
                <w:rFonts w:ascii="Times New Roman" w:hAnsi="Times New Roman" w:cs="Times New Roman"/>
                <w:sz w:val="20"/>
                <w:szCs w:val="20"/>
                <w:lang w:val="uk-UA"/>
              </w:rPr>
            </w:pPr>
          </w:p>
          <w:p w14:paraId="7B0BBE5C" w14:textId="77777777" w:rsidR="00383D66" w:rsidRDefault="00383D66" w:rsidP="00EF2965">
            <w:pPr>
              <w:shd w:val="clear" w:color="auto" w:fill="FFFFFF"/>
              <w:contextualSpacing/>
              <w:jc w:val="both"/>
              <w:rPr>
                <w:rFonts w:ascii="Times New Roman" w:hAnsi="Times New Roman" w:cs="Times New Roman"/>
                <w:sz w:val="20"/>
                <w:szCs w:val="20"/>
                <w:lang w:val="uk-UA"/>
              </w:rPr>
            </w:pPr>
          </w:p>
          <w:p w14:paraId="7679275A" w14:textId="77777777" w:rsidR="00383D66" w:rsidRDefault="00383D66" w:rsidP="00EF2965">
            <w:pPr>
              <w:shd w:val="clear" w:color="auto" w:fill="FFFFFF"/>
              <w:contextualSpacing/>
              <w:jc w:val="both"/>
              <w:rPr>
                <w:rFonts w:ascii="Times New Roman" w:hAnsi="Times New Roman" w:cs="Times New Roman"/>
                <w:sz w:val="20"/>
                <w:szCs w:val="20"/>
                <w:lang w:val="uk-UA"/>
              </w:rPr>
            </w:pPr>
          </w:p>
          <w:p w14:paraId="6E4CC079" w14:textId="77777777" w:rsidR="00383D66" w:rsidRPr="00952986" w:rsidRDefault="00383D66" w:rsidP="00EF2965">
            <w:pPr>
              <w:shd w:val="clear" w:color="auto" w:fill="FFFFFF"/>
              <w:contextualSpacing/>
              <w:jc w:val="both"/>
              <w:rPr>
                <w:rFonts w:ascii="Times New Roman" w:hAnsi="Times New Roman" w:cs="Times New Roman"/>
                <w:sz w:val="20"/>
                <w:szCs w:val="20"/>
                <w:lang w:val="uk-UA"/>
              </w:rPr>
            </w:pPr>
          </w:p>
          <w:p w14:paraId="2E08B578" w14:textId="3E8FA029" w:rsidR="00EF2965" w:rsidRPr="00952986" w:rsidRDefault="00EF2965" w:rsidP="00EF2965">
            <w:pPr>
              <w:shd w:val="clear" w:color="auto" w:fill="FFFFFF"/>
              <w:contextualSpacing/>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lastRenderedPageBreak/>
              <w:t>Попередньо частково врах</w:t>
            </w:r>
            <w:r w:rsidR="004D68BA">
              <w:rPr>
                <w:rFonts w:ascii="Times New Roman" w:hAnsi="Times New Roman" w:cs="Times New Roman"/>
                <w:b/>
                <w:bCs/>
                <w:sz w:val="20"/>
                <w:szCs w:val="20"/>
                <w:lang w:val="uk-UA"/>
              </w:rPr>
              <w:t>о</w:t>
            </w:r>
            <w:r w:rsidRPr="00952986">
              <w:rPr>
                <w:rFonts w:ascii="Times New Roman" w:hAnsi="Times New Roman" w:cs="Times New Roman"/>
                <w:b/>
                <w:bCs/>
                <w:sz w:val="20"/>
                <w:szCs w:val="20"/>
                <w:lang w:val="uk-UA"/>
              </w:rPr>
              <w:t>ва</w:t>
            </w:r>
            <w:r w:rsidR="004D68BA">
              <w:rPr>
                <w:rFonts w:ascii="Times New Roman" w:hAnsi="Times New Roman" w:cs="Times New Roman"/>
                <w:b/>
                <w:bCs/>
                <w:sz w:val="20"/>
                <w:szCs w:val="20"/>
                <w:lang w:val="uk-UA"/>
              </w:rPr>
              <w:t>но</w:t>
            </w:r>
            <w:r w:rsidRPr="00952986">
              <w:rPr>
                <w:rFonts w:ascii="Times New Roman" w:hAnsi="Times New Roman" w:cs="Times New Roman"/>
                <w:b/>
                <w:bCs/>
                <w:sz w:val="20"/>
                <w:szCs w:val="20"/>
                <w:lang w:val="uk-UA"/>
              </w:rPr>
              <w:t xml:space="preserve"> в редакції: </w:t>
            </w:r>
          </w:p>
          <w:p w14:paraId="7C18FEED" w14:textId="7283A02D" w:rsidR="00EF2965" w:rsidRPr="00952986" w:rsidRDefault="00EF2965" w:rsidP="00EF2965">
            <w:pPr>
              <w:shd w:val="clear" w:color="auto" w:fill="FFFFFF"/>
              <w:tabs>
                <w:tab w:val="left" w:pos="537"/>
              </w:tabs>
              <w:contextualSpacing/>
              <w:jc w:val="both"/>
              <w:rPr>
                <w:rFonts w:ascii="Times New Roman" w:hAnsi="Times New Roman" w:cs="Times New Roman"/>
                <w:b/>
                <w:bCs/>
                <w:strike/>
                <w:color w:val="0070C0"/>
                <w:sz w:val="20"/>
                <w:szCs w:val="20"/>
                <w:lang w:val="uk-UA"/>
              </w:rPr>
            </w:pPr>
            <w:r w:rsidRPr="00952986">
              <w:rPr>
                <w:rFonts w:ascii="Times New Roman" w:hAnsi="Times New Roman" w:cs="Times New Roman"/>
                <w:b/>
                <w:bCs/>
                <w:color w:val="0070C0"/>
                <w:sz w:val="20"/>
                <w:szCs w:val="20"/>
                <w:lang w:val="uk-UA"/>
              </w:rPr>
              <w:t xml:space="preserve">скарга – звернення </w:t>
            </w:r>
            <w:r w:rsidRPr="00952986">
              <w:rPr>
                <w:rFonts w:ascii="Times New Roman" w:hAnsi="Times New Roman" w:cs="Times New Roman"/>
                <w:b/>
                <w:bCs/>
                <w:strike/>
                <w:color w:val="00B050"/>
                <w:sz w:val="20"/>
                <w:szCs w:val="20"/>
                <w:lang w:val="uk-UA"/>
              </w:rPr>
              <w:t>заявника</w:t>
            </w:r>
            <w:r w:rsidRPr="00952986">
              <w:rPr>
                <w:rFonts w:ascii="Times New Roman" w:hAnsi="Times New Roman" w:cs="Times New Roman"/>
                <w:b/>
                <w:bCs/>
                <w:color w:val="0070C0"/>
                <w:sz w:val="20"/>
                <w:szCs w:val="20"/>
                <w:lang w:val="uk-UA"/>
              </w:rPr>
              <w:t xml:space="preserve"> з вимогою про поновлення прав та захисту законних інтересів, порушених рішеннями, діями (бездіяльністю)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із обов’язковим наданням документів (копій документів засвідчених належним чином), що підтверджують обставини викладені у скарзі. </w:t>
            </w:r>
          </w:p>
          <w:p w14:paraId="0FDB7C70" w14:textId="65F8C0A2" w:rsidR="00EF2965" w:rsidRPr="00952986" w:rsidRDefault="00EF2965" w:rsidP="00EF2965">
            <w:pPr>
              <w:shd w:val="clear" w:color="auto" w:fill="FFFFFF"/>
              <w:contextualSpacing/>
              <w:jc w:val="both"/>
              <w:rPr>
                <w:rFonts w:ascii="Times New Roman" w:hAnsi="Times New Roman" w:cs="Times New Roman"/>
                <w:sz w:val="20"/>
                <w:szCs w:val="20"/>
                <w:lang w:val="uk-UA"/>
              </w:rPr>
            </w:pPr>
          </w:p>
        </w:tc>
      </w:tr>
      <w:tr w:rsidR="00EF2965" w:rsidRPr="00952986" w14:paraId="0CA02D96" w14:textId="77777777" w:rsidTr="0059570E">
        <w:trPr>
          <w:trHeight w:val="20"/>
        </w:trPr>
        <w:tc>
          <w:tcPr>
            <w:tcW w:w="4345" w:type="dxa"/>
            <w:gridSpan w:val="2"/>
            <w:vMerge/>
            <w:tcBorders>
              <w:bottom w:val="nil"/>
            </w:tcBorders>
          </w:tcPr>
          <w:p w14:paraId="67728136" w14:textId="77777777" w:rsidR="00EF2965" w:rsidRPr="00952986" w:rsidRDefault="00EF2965" w:rsidP="00EF2965">
            <w:pPr>
              <w:shd w:val="clear" w:color="auto" w:fill="FFFFFF" w:themeFill="background1"/>
              <w:contextualSpacing/>
              <w:jc w:val="both"/>
              <w:rPr>
                <w:rFonts w:ascii="Times New Roman" w:hAnsi="Times New Roman" w:cs="Times New Roman"/>
                <w:b/>
                <w:bCs/>
                <w:color w:val="0070C0"/>
                <w:sz w:val="20"/>
                <w:szCs w:val="20"/>
                <w:lang w:val="uk-UA"/>
              </w:rPr>
            </w:pPr>
          </w:p>
        </w:tc>
        <w:tc>
          <w:tcPr>
            <w:tcW w:w="4128" w:type="dxa"/>
            <w:gridSpan w:val="3"/>
          </w:tcPr>
          <w:p w14:paraId="791447C0" w14:textId="77777777" w:rsidR="00EF2965" w:rsidRPr="00952986" w:rsidRDefault="00EF2965" w:rsidP="00EF2965">
            <w:pPr>
              <w:tabs>
                <w:tab w:val="left" w:pos="5812"/>
              </w:tabs>
              <w:ind w:right="-1"/>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21DDF16D" w14:textId="77777777"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p>
          <w:p w14:paraId="0A59CC71" w14:textId="2944E2EE" w:rsidR="00EF2965" w:rsidRPr="00952986" w:rsidRDefault="00EF2965" w:rsidP="00EF2965">
            <w:pPr>
              <w:shd w:val="clear" w:color="auto" w:fill="FFFFFF"/>
              <w:tabs>
                <w:tab w:val="left" w:pos="537"/>
              </w:tabs>
              <w:ind w:firstLine="223"/>
              <w:jc w:val="both"/>
              <w:rPr>
                <w:rFonts w:ascii="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eastAsia="ru-RU"/>
              </w:rPr>
              <w:t>1.</w:t>
            </w:r>
            <w:r w:rsidRPr="00952986">
              <w:rPr>
                <w:rFonts w:ascii="Times New Roman" w:hAnsi="Times New Roman" w:cs="Times New Roman"/>
                <w:b/>
                <w:color w:val="0070C0"/>
                <w:sz w:val="20"/>
                <w:szCs w:val="20"/>
                <w:lang w:val="uk-UA"/>
              </w:rPr>
              <w:t>2.</w:t>
            </w:r>
            <w:r w:rsidRPr="00952986">
              <w:rPr>
                <w:rFonts w:ascii="Times New Roman" w:hAnsi="Times New Roman" w:cs="Times New Roman"/>
                <w:b/>
                <w:color w:val="0070C0"/>
                <w:sz w:val="20"/>
                <w:szCs w:val="20"/>
                <w:lang w:val="uk-UA"/>
              </w:rPr>
              <w:tab/>
              <w:t xml:space="preserve"> У цьому Положенні терміни вживаються у такому значенні:</w:t>
            </w:r>
          </w:p>
          <w:p w14:paraId="0562D2E9" w14:textId="5A83B8EA"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sz w:val="20"/>
                <w:szCs w:val="20"/>
                <w:lang w:val="uk-UA" w:eastAsia="ru-RU"/>
              </w:rPr>
              <w:t>……</w:t>
            </w:r>
          </w:p>
          <w:p w14:paraId="528D7948" w14:textId="20521BDA" w:rsidR="00EF2965" w:rsidRPr="00952986" w:rsidRDefault="00EF2965" w:rsidP="00EF2965">
            <w:pPr>
              <w:shd w:val="clear" w:color="auto" w:fill="FFFFFF"/>
              <w:ind w:firstLine="223"/>
              <w:contextualSpacing/>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 xml:space="preserve">скарга - </w:t>
            </w:r>
            <w:r w:rsidRPr="00952986">
              <w:rPr>
                <w:rFonts w:ascii="Times New Roman" w:hAnsi="Times New Roman" w:cs="Times New Roman"/>
                <w:b/>
                <w:bCs/>
                <w:color w:val="7030A0"/>
                <w:sz w:val="20"/>
                <w:szCs w:val="20"/>
                <w:lang w:val="uk-UA"/>
              </w:rPr>
              <w:t>виражене споживачем у письмовій,</w:t>
            </w:r>
            <w:r w:rsidRPr="00952986">
              <w:rPr>
                <w:rFonts w:ascii="Times New Roman" w:hAnsi="Times New Roman" w:cs="Times New Roman"/>
                <w:b/>
                <w:bCs/>
                <w:color w:val="7030A0"/>
                <w:spacing w:val="-57"/>
                <w:sz w:val="20"/>
                <w:szCs w:val="20"/>
                <w:lang w:val="uk-UA"/>
              </w:rPr>
              <w:t xml:space="preserve"> </w:t>
            </w:r>
            <w:r w:rsidRPr="00952986">
              <w:rPr>
                <w:rFonts w:ascii="Times New Roman" w:hAnsi="Times New Roman" w:cs="Times New Roman"/>
                <w:b/>
                <w:bCs/>
                <w:color w:val="7030A0"/>
                <w:sz w:val="20"/>
                <w:szCs w:val="20"/>
                <w:lang w:val="uk-UA"/>
              </w:rPr>
              <w:t>електронній</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або</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усній</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формі</w:t>
            </w:r>
            <w:r w:rsidRPr="00952986">
              <w:rPr>
                <w:rFonts w:ascii="Times New Roman" w:hAnsi="Times New Roman" w:cs="Times New Roman"/>
                <w:b/>
                <w:bCs/>
                <w:color w:val="7030A0"/>
                <w:spacing w:val="-4"/>
                <w:sz w:val="20"/>
                <w:szCs w:val="20"/>
                <w:lang w:val="uk-UA"/>
              </w:rPr>
              <w:t xml:space="preserve"> </w:t>
            </w:r>
            <w:r w:rsidRPr="00952986">
              <w:rPr>
                <w:rFonts w:ascii="Times New Roman" w:hAnsi="Times New Roman" w:cs="Times New Roman"/>
                <w:b/>
                <w:bCs/>
                <w:color w:val="7030A0"/>
                <w:sz w:val="20"/>
                <w:szCs w:val="20"/>
                <w:lang w:val="uk-UA"/>
              </w:rPr>
              <w:t>незадоволення</w:t>
            </w:r>
            <w:r w:rsidRPr="00952986">
              <w:rPr>
                <w:rFonts w:ascii="Times New Roman" w:hAnsi="Times New Roman" w:cs="Times New Roman"/>
                <w:b/>
                <w:bCs/>
                <w:color w:val="7030A0"/>
                <w:spacing w:val="-58"/>
                <w:sz w:val="20"/>
                <w:szCs w:val="20"/>
                <w:lang w:val="uk-UA"/>
              </w:rPr>
              <w:t xml:space="preserve"> </w:t>
            </w:r>
            <w:r w:rsidRPr="00952986">
              <w:rPr>
                <w:rFonts w:ascii="Times New Roman" w:hAnsi="Times New Roman" w:cs="Times New Roman"/>
                <w:b/>
                <w:bCs/>
                <w:color w:val="7030A0"/>
                <w:sz w:val="20"/>
                <w:szCs w:val="20"/>
                <w:lang w:val="uk-UA"/>
              </w:rPr>
              <w:t>щодо</w:t>
            </w:r>
            <w:r w:rsidRPr="00952986">
              <w:rPr>
                <w:rFonts w:ascii="Times New Roman" w:hAnsi="Times New Roman" w:cs="Times New Roman"/>
                <w:b/>
                <w:bCs/>
                <w:color w:val="7030A0"/>
                <w:spacing w:val="-6"/>
                <w:sz w:val="20"/>
                <w:szCs w:val="20"/>
                <w:lang w:val="uk-UA"/>
              </w:rPr>
              <w:t xml:space="preserve"> </w:t>
            </w:r>
            <w:r w:rsidRPr="00952986">
              <w:rPr>
                <w:rFonts w:ascii="Times New Roman" w:hAnsi="Times New Roman" w:cs="Times New Roman"/>
                <w:b/>
                <w:bCs/>
                <w:color w:val="7030A0"/>
                <w:sz w:val="20"/>
                <w:szCs w:val="20"/>
                <w:lang w:val="uk-UA"/>
              </w:rPr>
              <w:t>постачання</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електричної</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енергії</w:t>
            </w:r>
            <w:r w:rsidRPr="00952986">
              <w:rPr>
                <w:rFonts w:ascii="Times New Roman" w:hAnsi="Times New Roman" w:cs="Times New Roman"/>
                <w:b/>
                <w:bCs/>
                <w:color w:val="7030A0"/>
                <w:spacing w:val="-5"/>
                <w:sz w:val="20"/>
                <w:szCs w:val="20"/>
                <w:lang w:val="uk-UA"/>
              </w:rPr>
              <w:t xml:space="preserve"> </w:t>
            </w:r>
            <w:r w:rsidRPr="00952986">
              <w:rPr>
                <w:rFonts w:ascii="Times New Roman" w:hAnsi="Times New Roman" w:cs="Times New Roman"/>
                <w:b/>
                <w:bCs/>
                <w:color w:val="7030A0"/>
                <w:sz w:val="20"/>
                <w:szCs w:val="20"/>
                <w:lang w:val="uk-UA"/>
              </w:rPr>
              <w:t>та/або</w:t>
            </w:r>
            <w:r w:rsidRPr="00952986">
              <w:rPr>
                <w:rFonts w:ascii="Times New Roman" w:hAnsi="Times New Roman" w:cs="Times New Roman"/>
                <w:b/>
                <w:bCs/>
                <w:color w:val="7030A0"/>
                <w:spacing w:val="-58"/>
                <w:sz w:val="20"/>
                <w:szCs w:val="20"/>
                <w:lang w:val="uk-UA"/>
              </w:rPr>
              <w:t xml:space="preserve"> </w:t>
            </w:r>
            <w:r w:rsidRPr="00952986">
              <w:rPr>
                <w:rFonts w:ascii="Times New Roman" w:hAnsi="Times New Roman" w:cs="Times New Roman"/>
                <w:b/>
                <w:bCs/>
                <w:color w:val="7030A0"/>
                <w:sz w:val="20"/>
                <w:szCs w:val="20"/>
                <w:lang w:val="uk-UA"/>
              </w:rPr>
              <w:t>надання</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пов'язаних з постачанням електричної енергії послуг з вимогою</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поновлення</w:t>
            </w:r>
            <w:r w:rsidRPr="00952986">
              <w:rPr>
                <w:rFonts w:ascii="Times New Roman" w:hAnsi="Times New Roman" w:cs="Times New Roman"/>
                <w:b/>
                <w:bCs/>
                <w:color w:val="7030A0"/>
                <w:spacing w:val="-4"/>
                <w:sz w:val="20"/>
                <w:szCs w:val="20"/>
                <w:lang w:val="uk-UA"/>
              </w:rPr>
              <w:t xml:space="preserve"> </w:t>
            </w:r>
            <w:r w:rsidRPr="00952986">
              <w:rPr>
                <w:rFonts w:ascii="Times New Roman" w:hAnsi="Times New Roman" w:cs="Times New Roman"/>
                <w:b/>
                <w:bCs/>
                <w:color w:val="7030A0"/>
                <w:sz w:val="20"/>
                <w:szCs w:val="20"/>
                <w:lang w:val="uk-UA"/>
              </w:rPr>
              <w:t>його</w:t>
            </w:r>
            <w:r w:rsidRPr="00952986">
              <w:rPr>
                <w:rFonts w:ascii="Times New Roman" w:hAnsi="Times New Roman" w:cs="Times New Roman"/>
                <w:b/>
                <w:bCs/>
                <w:color w:val="7030A0"/>
                <w:spacing w:val="-3"/>
                <w:sz w:val="20"/>
                <w:szCs w:val="20"/>
                <w:lang w:val="uk-UA"/>
              </w:rPr>
              <w:t xml:space="preserve"> </w:t>
            </w:r>
            <w:r w:rsidRPr="00952986">
              <w:rPr>
                <w:rFonts w:ascii="Times New Roman" w:hAnsi="Times New Roman" w:cs="Times New Roman"/>
                <w:b/>
                <w:bCs/>
                <w:color w:val="7030A0"/>
                <w:sz w:val="20"/>
                <w:szCs w:val="20"/>
                <w:lang w:val="uk-UA"/>
              </w:rPr>
              <w:t>прав,</w:t>
            </w:r>
            <w:r w:rsidRPr="00952986">
              <w:rPr>
                <w:rFonts w:ascii="Times New Roman" w:hAnsi="Times New Roman" w:cs="Times New Roman"/>
                <w:b/>
                <w:bCs/>
                <w:color w:val="7030A0"/>
                <w:spacing w:val="-3"/>
                <w:sz w:val="20"/>
                <w:szCs w:val="20"/>
                <w:lang w:val="uk-UA"/>
              </w:rPr>
              <w:t xml:space="preserve"> </w:t>
            </w:r>
            <w:r w:rsidRPr="00952986">
              <w:rPr>
                <w:rFonts w:ascii="Times New Roman" w:hAnsi="Times New Roman" w:cs="Times New Roman"/>
                <w:b/>
                <w:bCs/>
                <w:color w:val="7030A0"/>
                <w:sz w:val="20"/>
                <w:szCs w:val="20"/>
                <w:lang w:val="uk-UA"/>
              </w:rPr>
              <w:t>порушених</w:t>
            </w:r>
            <w:r w:rsidRPr="00952986">
              <w:rPr>
                <w:rFonts w:ascii="Times New Roman" w:hAnsi="Times New Roman" w:cs="Times New Roman"/>
                <w:b/>
                <w:bCs/>
                <w:color w:val="7030A0"/>
                <w:spacing w:val="-4"/>
                <w:sz w:val="20"/>
                <w:szCs w:val="20"/>
                <w:lang w:val="uk-UA"/>
              </w:rPr>
              <w:t xml:space="preserve"> </w:t>
            </w:r>
            <w:r w:rsidRPr="00952986">
              <w:rPr>
                <w:rFonts w:ascii="Times New Roman" w:hAnsi="Times New Roman" w:cs="Times New Roman"/>
                <w:b/>
                <w:bCs/>
                <w:color w:val="7030A0"/>
                <w:sz w:val="20"/>
                <w:szCs w:val="20"/>
                <w:lang w:val="uk-UA"/>
              </w:rPr>
              <w:t>діями</w:t>
            </w:r>
            <w:r w:rsidRPr="00952986">
              <w:rPr>
                <w:rFonts w:ascii="Times New Roman" w:hAnsi="Times New Roman" w:cs="Times New Roman"/>
                <w:b/>
                <w:bCs/>
                <w:color w:val="7030A0"/>
                <w:spacing w:val="-57"/>
                <w:sz w:val="20"/>
                <w:szCs w:val="20"/>
                <w:lang w:val="uk-UA"/>
              </w:rPr>
              <w:t xml:space="preserve"> </w:t>
            </w:r>
            <w:r w:rsidRPr="00952986">
              <w:rPr>
                <w:rFonts w:ascii="Times New Roman" w:hAnsi="Times New Roman" w:cs="Times New Roman"/>
                <w:b/>
                <w:bCs/>
                <w:color w:val="7030A0"/>
                <w:sz w:val="20"/>
                <w:szCs w:val="20"/>
                <w:lang w:val="uk-UA"/>
              </w:rPr>
              <w:t>(бездіяльністю) відповідного учасника</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роздрібного</w:t>
            </w:r>
            <w:r w:rsidRPr="00952986">
              <w:rPr>
                <w:rFonts w:ascii="Times New Roman" w:hAnsi="Times New Roman" w:cs="Times New Roman"/>
                <w:b/>
                <w:bCs/>
                <w:color w:val="7030A0"/>
                <w:spacing w:val="-8"/>
                <w:sz w:val="20"/>
                <w:szCs w:val="20"/>
                <w:lang w:val="uk-UA"/>
              </w:rPr>
              <w:t xml:space="preserve"> </w:t>
            </w:r>
            <w:r w:rsidRPr="00952986">
              <w:rPr>
                <w:rFonts w:ascii="Times New Roman" w:hAnsi="Times New Roman" w:cs="Times New Roman"/>
                <w:b/>
                <w:bCs/>
                <w:color w:val="7030A0"/>
                <w:sz w:val="20"/>
                <w:szCs w:val="20"/>
                <w:lang w:val="uk-UA"/>
              </w:rPr>
              <w:t>ринку</w:t>
            </w:r>
            <w:r w:rsidRPr="00952986">
              <w:rPr>
                <w:rFonts w:ascii="Times New Roman" w:hAnsi="Times New Roman" w:cs="Times New Roman"/>
                <w:b/>
                <w:bCs/>
                <w:color w:val="7030A0"/>
                <w:spacing w:val="-7"/>
                <w:sz w:val="20"/>
                <w:szCs w:val="20"/>
                <w:lang w:val="uk-UA"/>
              </w:rPr>
              <w:t xml:space="preserve"> </w:t>
            </w:r>
            <w:r w:rsidRPr="00952986">
              <w:rPr>
                <w:rFonts w:ascii="Times New Roman" w:hAnsi="Times New Roman" w:cs="Times New Roman"/>
                <w:b/>
                <w:bCs/>
                <w:color w:val="7030A0"/>
                <w:sz w:val="20"/>
                <w:szCs w:val="20"/>
                <w:lang w:val="uk-UA"/>
              </w:rPr>
              <w:t>електричної</w:t>
            </w:r>
            <w:r w:rsidRPr="00952986">
              <w:rPr>
                <w:rFonts w:ascii="Times New Roman" w:hAnsi="Times New Roman" w:cs="Times New Roman"/>
                <w:b/>
                <w:bCs/>
                <w:color w:val="7030A0"/>
                <w:spacing w:val="-7"/>
                <w:sz w:val="20"/>
                <w:szCs w:val="20"/>
                <w:lang w:val="uk-UA"/>
              </w:rPr>
              <w:t xml:space="preserve"> </w:t>
            </w:r>
            <w:r w:rsidRPr="00952986">
              <w:rPr>
                <w:rFonts w:ascii="Times New Roman" w:hAnsi="Times New Roman" w:cs="Times New Roman"/>
                <w:b/>
                <w:bCs/>
                <w:color w:val="7030A0"/>
                <w:sz w:val="20"/>
                <w:szCs w:val="20"/>
                <w:lang w:val="uk-UA"/>
              </w:rPr>
              <w:t>енергії,</w:t>
            </w:r>
            <w:r w:rsidRPr="00952986">
              <w:rPr>
                <w:rFonts w:ascii="Times New Roman" w:hAnsi="Times New Roman" w:cs="Times New Roman"/>
                <w:b/>
                <w:bCs/>
                <w:color w:val="7030A0"/>
                <w:spacing w:val="-7"/>
                <w:sz w:val="20"/>
                <w:szCs w:val="20"/>
                <w:lang w:val="uk-UA"/>
              </w:rPr>
              <w:t xml:space="preserve"> </w:t>
            </w:r>
            <w:proofErr w:type="spellStart"/>
            <w:r w:rsidRPr="00952986">
              <w:rPr>
                <w:rFonts w:ascii="Times New Roman" w:hAnsi="Times New Roman" w:cs="Times New Roman"/>
                <w:b/>
                <w:bCs/>
                <w:color w:val="7030A0"/>
                <w:sz w:val="20"/>
                <w:szCs w:val="20"/>
                <w:lang w:val="uk-UA"/>
              </w:rPr>
              <w:t>атакож</w:t>
            </w:r>
            <w:proofErr w:type="spellEnd"/>
            <w:r w:rsidRPr="00952986">
              <w:rPr>
                <w:rFonts w:ascii="Times New Roman" w:hAnsi="Times New Roman" w:cs="Times New Roman"/>
                <w:b/>
                <w:bCs/>
                <w:color w:val="7030A0"/>
                <w:spacing w:val="-10"/>
                <w:sz w:val="20"/>
                <w:szCs w:val="20"/>
                <w:lang w:val="uk-UA"/>
              </w:rPr>
              <w:t xml:space="preserve"> </w:t>
            </w:r>
            <w:r w:rsidRPr="00952986">
              <w:rPr>
                <w:rFonts w:ascii="Times New Roman" w:hAnsi="Times New Roman" w:cs="Times New Roman"/>
                <w:b/>
                <w:bCs/>
                <w:color w:val="7030A0"/>
                <w:sz w:val="20"/>
                <w:szCs w:val="20"/>
                <w:lang w:val="uk-UA"/>
              </w:rPr>
              <w:t>захисту</w:t>
            </w:r>
            <w:r w:rsidRPr="00952986">
              <w:rPr>
                <w:rFonts w:ascii="Times New Roman" w:hAnsi="Times New Roman" w:cs="Times New Roman"/>
                <w:b/>
                <w:bCs/>
                <w:color w:val="7030A0"/>
                <w:spacing w:val="-9"/>
                <w:sz w:val="20"/>
                <w:szCs w:val="20"/>
                <w:lang w:val="uk-UA"/>
              </w:rPr>
              <w:t xml:space="preserve"> </w:t>
            </w:r>
            <w:r w:rsidRPr="00952986">
              <w:rPr>
                <w:rFonts w:ascii="Times New Roman" w:hAnsi="Times New Roman" w:cs="Times New Roman"/>
                <w:b/>
                <w:bCs/>
                <w:color w:val="7030A0"/>
                <w:sz w:val="20"/>
                <w:szCs w:val="20"/>
                <w:lang w:val="uk-UA"/>
              </w:rPr>
              <w:t>законних</w:t>
            </w:r>
            <w:r w:rsidRPr="00952986">
              <w:rPr>
                <w:rFonts w:ascii="Times New Roman" w:hAnsi="Times New Roman" w:cs="Times New Roman"/>
                <w:b/>
                <w:bCs/>
                <w:color w:val="7030A0"/>
                <w:spacing w:val="-9"/>
                <w:sz w:val="20"/>
                <w:szCs w:val="20"/>
                <w:lang w:val="uk-UA"/>
              </w:rPr>
              <w:t xml:space="preserve"> </w:t>
            </w:r>
            <w:r w:rsidRPr="00952986">
              <w:rPr>
                <w:rFonts w:ascii="Times New Roman" w:hAnsi="Times New Roman" w:cs="Times New Roman"/>
                <w:b/>
                <w:bCs/>
                <w:color w:val="7030A0"/>
                <w:sz w:val="20"/>
                <w:szCs w:val="20"/>
                <w:lang w:val="uk-UA"/>
              </w:rPr>
              <w:t>інтересів</w:t>
            </w:r>
            <w:r w:rsidRPr="00952986">
              <w:rPr>
                <w:rFonts w:ascii="Times New Roman" w:hAnsi="Times New Roman" w:cs="Times New Roman"/>
                <w:b/>
                <w:bCs/>
                <w:color w:val="7030A0"/>
                <w:spacing w:val="-9"/>
                <w:sz w:val="20"/>
                <w:szCs w:val="20"/>
                <w:lang w:val="uk-UA"/>
              </w:rPr>
              <w:t xml:space="preserve"> </w:t>
            </w:r>
            <w:r w:rsidRPr="00952986">
              <w:rPr>
                <w:rFonts w:ascii="Times New Roman" w:hAnsi="Times New Roman" w:cs="Times New Roman"/>
                <w:b/>
                <w:bCs/>
                <w:color w:val="7030A0"/>
                <w:sz w:val="20"/>
                <w:szCs w:val="20"/>
                <w:lang w:val="uk-UA"/>
              </w:rPr>
              <w:t>споживача</w:t>
            </w:r>
          </w:p>
          <w:p w14:paraId="2ED3E6BC" w14:textId="77777777"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p>
        </w:tc>
        <w:tc>
          <w:tcPr>
            <w:tcW w:w="3942" w:type="dxa"/>
            <w:gridSpan w:val="3"/>
          </w:tcPr>
          <w:p w14:paraId="3D9F6374" w14:textId="77777777" w:rsidR="00EF2965" w:rsidRPr="00952986" w:rsidRDefault="00EF2965" w:rsidP="00EF2965">
            <w:pPr>
              <w:tabs>
                <w:tab w:val="left" w:pos="5812"/>
              </w:tabs>
              <w:ind w:right="-1"/>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Громадська спілка «Асоціація сонячної енергетики України»</w:t>
            </w:r>
          </w:p>
          <w:p w14:paraId="0A81B93A"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p w14:paraId="29AD32DD"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p w14:paraId="2EEEA02A"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p w14:paraId="2DA2A5E5"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p w14:paraId="06C64B3C"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p w14:paraId="12478647" w14:textId="7C63411F" w:rsidR="00EF2965" w:rsidRPr="00952986" w:rsidRDefault="00EF2965" w:rsidP="00EF2965">
            <w:pPr>
              <w:shd w:val="clear" w:color="auto" w:fill="FFFFFF"/>
              <w:ind w:firstLine="85"/>
              <w:jc w:val="both"/>
              <w:rPr>
                <w:rFonts w:ascii="Times New Roman" w:eastAsia="Times New Roman" w:hAnsi="Times New Roman" w:cs="Times New Roman"/>
                <w:iCs/>
                <w:sz w:val="20"/>
                <w:szCs w:val="20"/>
                <w:lang w:val="uk-UA" w:eastAsia="uk-UA"/>
              </w:rPr>
            </w:pPr>
            <w:r w:rsidRPr="00952986">
              <w:rPr>
                <w:rFonts w:ascii="Times New Roman" w:eastAsia="Times New Roman" w:hAnsi="Times New Roman" w:cs="Times New Roman"/>
                <w:iCs/>
                <w:sz w:val="20"/>
                <w:szCs w:val="20"/>
                <w:lang w:val="uk-UA"/>
              </w:rPr>
              <w:t>Приведення</w:t>
            </w:r>
            <w:r w:rsidRPr="00952986">
              <w:rPr>
                <w:rFonts w:ascii="Times New Roman" w:eastAsia="Times New Roman" w:hAnsi="Times New Roman" w:cs="Times New Roman"/>
                <w:iCs/>
                <w:spacing w:val="-6"/>
                <w:sz w:val="20"/>
                <w:szCs w:val="20"/>
                <w:lang w:val="uk-UA"/>
              </w:rPr>
              <w:t xml:space="preserve"> </w:t>
            </w:r>
            <w:r w:rsidRPr="00952986">
              <w:rPr>
                <w:rFonts w:ascii="Times New Roman" w:eastAsia="Times New Roman" w:hAnsi="Times New Roman" w:cs="Times New Roman"/>
                <w:iCs/>
                <w:sz w:val="20"/>
                <w:szCs w:val="20"/>
                <w:lang w:val="uk-UA"/>
              </w:rPr>
              <w:t>у</w:t>
            </w:r>
            <w:r w:rsidRPr="00952986">
              <w:rPr>
                <w:rFonts w:ascii="Times New Roman" w:eastAsia="Times New Roman" w:hAnsi="Times New Roman" w:cs="Times New Roman"/>
                <w:iCs/>
                <w:spacing w:val="-5"/>
                <w:sz w:val="20"/>
                <w:szCs w:val="20"/>
                <w:lang w:val="uk-UA"/>
              </w:rPr>
              <w:t xml:space="preserve"> </w:t>
            </w:r>
            <w:r w:rsidRPr="00952986">
              <w:rPr>
                <w:rFonts w:ascii="Times New Roman" w:eastAsia="Times New Roman" w:hAnsi="Times New Roman" w:cs="Times New Roman"/>
                <w:iCs/>
                <w:sz w:val="20"/>
                <w:szCs w:val="20"/>
                <w:lang w:val="uk-UA"/>
              </w:rPr>
              <w:t>відповідність</w:t>
            </w:r>
            <w:r w:rsidRPr="00952986">
              <w:rPr>
                <w:rFonts w:ascii="Times New Roman" w:eastAsia="Times New Roman" w:hAnsi="Times New Roman" w:cs="Times New Roman"/>
                <w:iCs/>
                <w:spacing w:val="-5"/>
                <w:sz w:val="20"/>
                <w:szCs w:val="20"/>
                <w:lang w:val="uk-UA"/>
              </w:rPr>
              <w:t xml:space="preserve"> </w:t>
            </w:r>
            <w:r w:rsidRPr="00952986">
              <w:rPr>
                <w:rFonts w:ascii="Times New Roman" w:eastAsia="Times New Roman" w:hAnsi="Times New Roman" w:cs="Times New Roman"/>
                <w:iCs/>
                <w:sz w:val="20"/>
                <w:szCs w:val="20"/>
                <w:lang w:val="uk-UA"/>
              </w:rPr>
              <w:t>до</w:t>
            </w:r>
            <w:r w:rsidRPr="00952986">
              <w:rPr>
                <w:rFonts w:ascii="Times New Roman" w:eastAsia="Times New Roman" w:hAnsi="Times New Roman" w:cs="Times New Roman"/>
                <w:iCs/>
                <w:spacing w:val="-5"/>
                <w:sz w:val="20"/>
                <w:szCs w:val="20"/>
                <w:lang w:val="uk-UA"/>
              </w:rPr>
              <w:t xml:space="preserve"> </w:t>
            </w:r>
            <w:r w:rsidRPr="00952986">
              <w:rPr>
                <w:rFonts w:ascii="Times New Roman" w:eastAsia="Times New Roman" w:hAnsi="Times New Roman" w:cs="Times New Roman"/>
                <w:iCs/>
                <w:sz w:val="20"/>
                <w:szCs w:val="20"/>
                <w:lang w:val="uk-UA"/>
              </w:rPr>
              <w:t>визначення</w:t>
            </w:r>
            <w:r w:rsidRPr="00952986">
              <w:rPr>
                <w:rFonts w:ascii="Times New Roman" w:eastAsia="Times New Roman" w:hAnsi="Times New Roman" w:cs="Times New Roman"/>
                <w:iCs/>
                <w:spacing w:val="-57"/>
                <w:sz w:val="20"/>
                <w:szCs w:val="20"/>
                <w:lang w:val="uk-UA"/>
              </w:rPr>
              <w:t xml:space="preserve"> </w:t>
            </w:r>
            <w:r w:rsidRPr="00952986">
              <w:rPr>
                <w:rFonts w:ascii="Times New Roman" w:eastAsia="Times New Roman" w:hAnsi="Times New Roman" w:cs="Times New Roman"/>
                <w:iCs/>
                <w:sz w:val="20"/>
                <w:szCs w:val="20"/>
                <w:lang w:val="uk-UA"/>
              </w:rPr>
              <w:t>поняття</w:t>
            </w:r>
            <w:r w:rsidRPr="00952986">
              <w:rPr>
                <w:rFonts w:ascii="Times New Roman" w:eastAsia="Times New Roman" w:hAnsi="Times New Roman" w:cs="Times New Roman"/>
                <w:iCs/>
                <w:spacing w:val="1"/>
                <w:sz w:val="20"/>
                <w:szCs w:val="20"/>
                <w:lang w:val="uk-UA"/>
              </w:rPr>
              <w:t xml:space="preserve"> </w:t>
            </w:r>
            <w:r w:rsidRPr="00952986">
              <w:rPr>
                <w:rFonts w:ascii="Times New Roman" w:eastAsia="Times New Roman" w:hAnsi="Times New Roman" w:cs="Times New Roman"/>
                <w:iCs/>
                <w:sz w:val="20"/>
                <w:szCs w:val="20"/>
                <w:lang w:val="uk-UA"/>
              </w:rPr>
              <w:t>у ПРРЕЕ</w:t>
            </w:r>
          </w:p>
        </w:tc>
        <w:tc>
          <w:tcPr>
            <w:tcW w:w="3179" w:type="dxa"/>
            <w:gridSpan w:val="2"/>
          </w:tcPr>
          <w:p w14:paraId="4F0B99DE"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1CD737E4"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04EFB140"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23EEE555"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2F5DBAE6" w14:textId="77777777" w:rsidR="00EF2965" w:rsidRDefault="00EF2965" w:rsidP="00EF2965">
            <w:pPr>
              <w:shd w:val="clear" w:color="auto" w:fill="FFFFFF"/>
              <w:contextualSpacing/>
              <w:jc w:val="both"/>
              <w:rPr>
                <w:rFonts w:ascii="Times New Roman" w:hAnsi="Times New Roman" w:cs="Times New Roman"/>
                <w:b/>
                <w:bCs/>
                <w:sz w:val="20"/>
                <w:szCs w:val="20"/>
                <w:lang w:val="uk-UA"/>
              </w:rPr>
            </w:pPr>
          </w:p>
          <w:p w14:paraId="4651E850" w14:textId="77777777" w:rsidR="00403332" w:rsidRDefault="00403332" w:rsidP="00EF2965">
            <w:pPr>
              <w:shd w:val="clear" w:color="auto" w:fill="FFFFFF"/>
              <w:contextualSpacing/>
              <w:jc w:val="both"/>
              <w:rPr>
                <w:rFonts w:ascii="Times New Roman" w:hAnsi="Times New Roman" w:cs="Times New Roman"/>
                <w:b/>
                <w:bCs/>
                <w:sz w:val="20"/>
                <w:szCs w:val="20"/>
                <w:lang w:val="uk-UA"/>
              </w:rPr>
            </w:pPr>
          </w:p>
          <w:p w14:paraId="678AECDE" w14:textId="77777777" w:rsidR="00403332" w:rsidRPr="00952986" w:rsidRDefault="00403332" w:rsidP="00EF2965">
            <w:pPr>
              <w:shd w:val="clear" w:color="auto" w:fill="FFFFFF"/>
              <w:contextualSpacing/>
              <w:jc w:val="both"/>
              <w:rPr>
                <w:rFonts w:ascii="Times New Roman" w:hAnsi="Times New Roman" w:cs="Times New Roman"/>
                <w:b/>
                <w:bCs/>
                <w:sz w:val="20"/>
                <w:szCs w:val="20"/>
                <w:lang w:val="uk-UA"/>
              </w:rPr>
            </w:pPr>
          </w:p>
          <w:p w14:paraId="02A62961" w14:textId="4D89DCEF" w:rsidR="00EF2965" w:rsidRPr="00952986" w:rsidRDefault="0059570E" w:rsidP="00EF2965">
            <w:pPr>
              <w:shd w:val="clear" w:color="auto" w:fill="FFFFFF"/>
              <w:contextualSpacing/>
              <w:jc w:val="both"/>
              <w:rPr>
                <w:rFonts w:ascii="Times New Roman" w:hAnsi="Times New Roman" w:cs="Times New Roman"/>
                <w:b/>
                <w:bCs/>
                <w:sz w:val="20"/>
                <w:szCs w:val="20"/>
                <w:lang w:val="uk-UA"/>
              </w:rPr>
            </w:pPr>
            <w:r>
              <w:rPr>
                <w:rFonts w:ascii="Times New Roman" w:hAnsi="Times New Roman" w:cs="Times New Roman"/>
                <w:b/>
                <w:bCs/>
                <w:sz w:val="20"/>
                <w:szCs w:val="20"/>
                <w:lang w:val="uk-UA"/>
              </w:rPr>
              <w:t>Потребує</w:t>
            </w:r>
            <w:r w:rsidR="00EF2965" w:rsidRPr="00952986">
              <w:rPr>
                <w:rFonts w:ascii="Times New Roman" w:hAnsi="Times New Roman" w:cs="Times New Roman"/>
                <w:b/>
                <w:bCs/>
                <w:sz w:val="20"/>
                <w:szCs w:val="20"/>
                <w:lang w:val="uk-UA"/>
              </w:rPr>
              <w:t xml:space="preserve"> обговорення</w:t>
            </w:r>
          </w:p>
          <w:p w14:paraId="7E09FD4C" w14:textId="6FDAB72C" w:rsidR="00EF2965" w:rsidRPr="00952986" w:rsidRDefault="00EF2965" w:rsidP="00EF2965">
            <w:pPr>
              <w:shd w:val="clear" w:color="auto" w:fill="FFFFFF"/>
              <w:contextualSpacing/>
              <w:jc w:val="both"/>
              <w:rPr>
                <w:rFonts w:ascii="Times New Roman" w:hAnsi="Times New Roman" w:cs="Times New Roman"/>
                <w:sz w:val="20"/>
                <w:szCs w:val="20"/>
                <w:highlight w:val="yellow"/>
                <w:lang w:val="uk-UA"/>
              </w:rPr>
            </w:pPr>
          </w:p>
          <w:p w14:paraId="5CF70C4F" w14:textId="55A7CD6D" w:rsidR="00EF2965" w:rsidRPr="00952986" w:rsidRDefault="00EF2965" w:rsidP="00EF2965">
            <w:pPr>
              <w:jc w:val="both"/>
              <w:rPr>
                <w:rFonts w:ascii="Times New Roman" w:hAnsi="Times New Roman" w:cs="Times New Roman"/>
                <w:sz w:val="20"/>
                <w:szCs w:val="20"/>
                <w:lang w:val="uk-UA"/>
              </w:rPr>
            </w:pPr>
          </w:p>
        </w:tc>
      </w:tr>
      <w:tr w:rsidR="00EF2965" w:rsidRPr="0051289A" w14:paraId="0604534A" w14:textId="77777777" w:rsidTr="0059570E">
        <w:trPr>
          <w:trHeight w:val="20"/>
        </w:trPr>
        <w:tc>
          <w:tcPr>
            <w:tcW w:w="4345" w:type="dxa"/>
            <w:gridSpan w:val="2"/>
            <w:tcBorders>
              <w:top w:val="nil"/>
              <w:bottom w:val="single" w:sz="4" w:space="0" w:color="auto"/>
            </w:tcBorders>
          </w:tcPr>
          <w:p w14:paraId="26853BE3" w14:textId="77777777" w:rsidR="00EF2965" w:rsidRPr="00952986" w:rsidRDefault="00EF2965" w:rsidP="00EF2965">
            <w:pPr>
              <w:shd w:val="clear" w:color="auto" w:fill="FFFFFF" w:themeFill="background1"/>
              <w:contextualSpacing/>
              <w:jc w:val="both"/>
              <w:rPr>
                <w:rFonts w:ascii="Times New Roman" w:hAnsi="Times New Roman" w:cs="Times New Roman"/>
                <w:b/>
                <w:bCs/>
                <w:color w:val="0070C0"/>
                <w:sz w:val="20"/>
                <w:szCs w:val="20"/>
                <w:lang w:val="uk-UA"/>
              </w:rPr>
            </w:pPr>
          </w:p>
        </w:tc>
        <w:tc>
          <w:tcPr>
            <w:tcW w:w="4128" w:type="dxa"/>
            <w:gridSpan w:val="3"/>
          </w:tcPr>
          <w:p w14:paraId="6EFBE811"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A1CFCF9"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2246E7B6" w14:textId="5F87417A" w:rsidR="00EF2965" w:rsidRPr="00952986" w:rsidRDefault="00EF2965" w:rsidP="00EF2965">
            <w:pPr>
              <w:shd w:val="clear" w:color="auto" w:fill="FFFFFF"/>
              <w:tabs>
                <w:tab w:val="left" w:pos="537"/>
              </w:tabs>
              <w:ind w:firstLine="223"/>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1.2. У цьому Положенні терміни </w:t>
            </w:r>
            <w:r w:rsidRPr="00952986">
              <w:rPr>
                <w:rFonts w:ascii="Times New Roman" w:eastAsia="Times New Roman" w:hAnsi="Times New Roman" w:cs="Times New Roman"/>
                <w:b/>
                <w:bCs/>
                <w:color w:val="0070C0"/>
                <w:sz w:val="20"/>
                <w:szCs w:val="20"/>
                <w:lang w:val="uk-UA" w:eastAsia="en-GB" w:bidi="he-IL"/>
              </w:rPr>
              <w:t>вживаються</w:t>
            </w:r>
            <w:r w:rsidRPr="00952986">
              <w:rPr>
                <w:rFonts w:ascii="Times New Roman" w:hAnsi="Times New Roman" w:cs="Times New Roman"/>
                <w:b/>
                <w:bCs/>
                <w:color w:val="0070C0"/>
                <w:sz w:val="20"/>
                <w:szCs w:val="20"/>
                <w:lang w:val="uk-UA"/>
              </w:rPr>
              <w:t xml:space="preserve"> у такому значенні:</w:t>
            </w:r>
          </w:p>
          <w:p w14:paraId="153405C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w:t>
            </w:r>
          </w:p>
          <w:p w14:paraId="07CED39A" w14:textId="77777777" w:rsidR="00EF2965" w:rsidRPr="00952986" w:rsidRDefault="00EF2965" w:rsidP="00EF2965">
            <w:pPr>
              <w:shd w:val="clear" w:color="auto" w:fill="FFFFFF"/>
              <w:tabs>
                <w:tab w:val="left" w:pos="537"/>
              </w:tabs>
              <w:ind w:firstLine="223"/>
              <w:contextualSpacing/>
              <w:jc w:val="both"/>
              <w:rPr>
                <w:rFonts w:ascii="Times New Roman" w:eastAsia="Times New Roman" w:hAnsi="Times New Roman" w:cs="Times New Roman"/>
                <w:b/>
                <w:color w:val="0070C0"/>
                <w:sz w:val="20"/>
                <w:szCs w:val="20"/>
                <w:lang w:val="uk-UA" w:eastAsia="en-GB" w:bidi="he-IL"/>
              </w:rPr>
            </w:pPr>
            <w:r w:rsidRPr="00952986">
              <w:rPr>
                <w:rFonts w:ascii="Times New Roman" w:hAnsi="Times New Roman" w:cs="Times New Roman"/>
                <w:b/>
                <w:bCs/>
                <w:color w:val="0070C0"/>
                <w:sz w:val="20"/>
                <w:szCs w:val="20"/>
                <w:lang w:val="uk-UA"/>
              </w:rPr>
              <w:t>повторна</w:t>
            </w:r>
            <w:r w:rsidRPr="00952986">
              <w:rPr>
                <w:rFonts w:ascii="Times New Roman" w:hAnsi="Times New Roman" w:cs="Times New Roman"/>
                <w:b/>
                <w:color w:val="0070C0"/>
                <w:sz w:val="20"/>
                <w:szCs w:val="20"/>
                <w:lang w:val="uk-UA"/>
              </w:rPr>
              <w:t xml:space="preserve"> скарга – звернення, подане від одного і того ж заявника з одного і того ж питання, якщо перше</w:t>
            </w:r>
            <w:r w:rsidRPr="00952986">
              <w:rPr>
                <w:rFonts w:ascii="Times New Roman" w:hAnsi="Times New Roman" w:cs="Times New Roman"/>
                <w:bCs/>
                <w:color w:val="0070C0"/>
                <w:sz w:val="20"/>
                <w:szCs w:val="20"/>
                <w:lang w:val="uk-UA"/>
              </w:rPr>
              <w:t xml:space="preserve"> </w:t>
            </w:r>
            <w:r w:rsidRPr="00952986">
              <w:rPr>
                <w:rFonts w:ascii="Times New Roman" w:hAnsi="Times New Roman" w:cs="Times New Roman"/>
                <w:b/>
                <w:color w:val="7030A0"/>
                <w:sz w:val="20"/>
                <w:szCs w:val="20"/>
                <w:lang w:val="uk-UA"/>
              </w:rPr>
              <w:t>не</w:t>
            </w:r>
            <w:r w:rsidRPr="00952986">
              <w:rPr>
                <w:rFonts w:ascii="Times New Roman" w:hAnsi="Times New Roman" w:cs="Times New Roman"/>
                <w:bCs/>
                <w:sz w:val="20"/>
                <w:szCs w:val="20"/>
                <w:lang w:val="uk-UA"/>
              </w:rPr>
              <w:t xml:space="preserve"> </w:t>
            </w:r>
            <w:r w:rsidRPr="00952986">
              <w:rPr>
                <w:rFonts w:ascii="Times New Roman" w:hAnsi="Times New Roman" w:cs="Times New Roman"/>
                <w:b/>
                <w:color w:val="0070C0"/>
                <w:sz w:val="20"/>
                <w:szCs w:val="20"/>
                <w:lang w:val="uk-UA"/>
              </w:rPr>
              <w:t>вирішено по суті;</w:t>
            </w:r>
          </w:p>
          <w:p w14:paraId="60572BBC" w14:textId="00B8E0A8"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ru-RU"/>
              </w:rPr>
            </w:pPr>
          </w:p>
        </w:tc>
        <w:tc>
          <w:tcPr>
            <w:tcW w:w="3942" w:type="dxa"/>
            <w:gridSpan w:val="3"/>
          </w:tcPr>
          <w:p w14:paraId="64ACAEF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FC1C4D9"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22945DD1" w14:textId="77777777" w:rsidR="00EF2965" w:rsidRPr="00952986" w:rsidRDefault="00EF2965" w:rsidP="00EF2965">
            <w:pPr>
              <w:rPr>
                <w:rFonts w:ascii="Times New Roman" w:hAnsi="Times New Roman" w:cs="Times New Roman"/>
                <w:sz w:val="20"/>
                <w:szCs w:val="20"/>
                <w:lang w:val="uk-UA"/>
              </w:rPr>
            </w:pPr>
          </w:p>
          <w:p w14:paraId="199B81F1" w14:textId="77777777" w:rsidR="00EF2965" w:rsidRPr="00952986" w:rsidRDefault="00EF2965" w:rsidP="00EF2965">
            <w:pPr>
              <w:rPr>
                <w:rFonts w:ascii="Times New Roman" w:hAnsi="Times New Roman" w:cs="Times New Roman"/>
                <w:sz w:val="20"/>
                <w:szCs w:val="20"/>
                <w:lang w:val="uk-UA"/>
              </w:rPr>
            </w:pPr>
          </w:p>
          <w:p w14:paraId="62367EF2" w14:textId="77777777" w:rsidR="00EF2965" w:rsidRPr="00952986" w:rsidRDefault="00EF2965" w:rsidP="00EF2965">
            <w:pPr>
              <w:rPr>
                <w:rFonts w:ascii="Times New Roman" w:hAnsi="Times New Roman" w:cs="Times New Roman"/>
                <w:sz w:val="20"/>
                <w:szCs w:val="20"/>
                <w:lang w:val="uk-UA"/>
              </w:rPr>
            </w:pPr>
          </w:p>
          <w:p w14:paraId="24F4D475" w14:textId="77777777" w:rsidR="00EF2965" w:rsidRPr="00952986" w:rsidRDefault="00EF2965" w:rsidP="00EF2965">
            <w:pPr>
              <w:rPr>
                <w:rFonts w:ascii="Times New Roman" w:hAnsi="Times New Roman" w:cs="Times New Roman"/>
                <w:sz w:val="20"/>
                <w:szCs w:val="20"/>
                <w:lang w:val="uk-UA"/>
              </w:rPr>
            </w:pPr>
          </w:p>
          <w:p w14:paraId="4E3404C5" w14:textId="217BC9AE" w:rsidR="00EF2965" w:rsidRPr="00952986" w:rsidRDefault="00EF2965" w:rsidP="00EF2965">
            <w:pPr>
              <w:rPr>
                <w:rFonts w:ascii="Times New Roman" w:hAnsi="Times New Roman" w:cs="Times New Roman"/>
                <w:sz w:val="20"/>
                <w:szCs w:val="20"/>
                <w:lang w:val="uk-UA"/>
              </w:rPr>
            </w:pPr>
            <w:r w:rsidRPr="00952986">
              <w:rPr>
                <w:rFonts w:ascii="Times New Roman" w:hAnsi="Times New Roman" w:cs="Times New Roman"/>
                <w:sz w:val="20"/>
                <w:szCs w:val="20"/>
                <w:lang w:val="uk-UA"/>
              </w:rPr>
              <w:t>Редакційна правка.</w:t>
            </w:r>
          </w:p>
          <w:p w14:paraId="0B35B4F3" w14:textId="77777777" w:rsidR="00EF2965" w:rsidRPr="00952986" w:rsidRDefault="00EF2965" w:rsidP="00EF2965">
            <w:pPr>
              <w:shd w:val="clear" w:color="auto" w:fill="FFFFFF"/>
              <w:ind w:firstLine="85"/>
              <w:jc w:val="both"/>
              <w:rPr>
                <w:rFonts w:ascii="Times New Roman" w:eastAsia="Times New Roman" w:hAnsi="Times New Roman" w:cs="Times New Roman"/>
                <w:i/>
                <w:sz w:val="20"/>
                <w:szCs w:val="20"/>
                <w:lang w:val="uk-UA"/>
              </w:rPr>
            </w:pPr>
          </w:p>
        </w:tc>
        <w:tc>
          <w:tcPr>
            <w:tcW w:w="3179" w:type="dxa"/>
            <w:gridSpan w:val="2"/>
          </w:tcPr>
          <w:p w14:paraId="3F511DC8" w14:textId="77777777" w:rsidR="0059570E" w:rsidRDefault="0059570E" w:rsidP="0059570E">
            <w:pPr>
              <w:shd w:val="clear" w:color="auto" w:fill="FFFFFF"/>
              <w:contextualSpacing/>
              <w:jc w:val="both"/>
              <w:rPr>
                <w:rFonts w:ascii="Times New Roman" w:hAnsi="Times New Roman" w:cs="Times New Roman"/>
                <w:b/>
                <w:bCs/>
                <w:sz w:val="20"/>
                <w:szCs w:val="20"/>
                <w:lang w:val="uk-UA"/>
              </w:rPr>
            </w:pPr>
          </w:p>
          <w:p w14:paraId="10DED52E" w14:textId="77777777" w:rsidR="0059570E" w:rsidRDefault="0059570E" w:rsidP="0059570E">
            <w:pPr>
              <w:shd w:val="clear" w:color="auto" w:fill="FFFFFF"/>
              <w:contextualSpacing/>
              <w:jc w:val="both"/>
              <w:rPr>
                <w:rFonts w:ascii="Times New Roman" w:hAnsi="Times New Roman" w:cs="Times New Roman"/>
                <w:b/>
                <w:bCs/>
                <w:sz w:val="20"/>
                <w:szCs w:val="20"/>
                <w:lang w:val="uk-UA"/>
              </w:rPr>
            </w:pPr>
          </w:p>
          <w:p w14:paraId="0A0654F0" w14:textId="77777777" w:rsidR="0059570E" w:rsidRDefault="0059570E" w:rsidP="0059570E">
            <w:pPr>
              <w:shd w:val="clear" w:color="auto" w:fill="FFFFFF"/>
              <w:contextualSpacing/>
              <w:jc w:val="both"/>
              <w:rPr>
                <w:rFonts w:ascii="Times New Roman" w:hAnsi="Times New Roman" w:cs="Times New Roman"/>
                <w:b/>
                <w:bCs/>
                <w:sz w:val="20"/>
                <w:szCs w:val="20"/>
                <w:lang w:val="uk-UA"/>
              </w:rPr>
            </w:pPr>
          </w:p>
          <w:p w14:paraId="46173CE7" w14:textId="4FA50D91" w:rsidR="0059570E" w:rsidRPr="00952986" w:rsidRDefault="0059570E" w:rsidP="0059570E">
            <w:pPr>
              <w:shd w:val="clear" w:color="auto" w:fill="FFFFFF"/>
              <w:contextualSpacing/>
              <w:jc w:val="both"/>
              <w:rPr>
                <w:rFonts w:ascii="Times New Roman" w:hAnsi="Times New Roman" w:cs="Times New Roman"/>
                <w:b/>
                <w:bCs/>
                <w:sz w:val="20"/>
                <w:szCs w:val="20"/>
                <w:lang w:val="uk-UA"/>
              </w:rPr>
            </w:pPr>
            <w:r>
              <w:rPr>
                <w:rFonts w:ascii="Times New Roman" w:hAnsi="Times New Roman" w:cs="Times New Roman"/>
                <w:b/>
                <w:bCs/>
                <w:sz w:val="20"/>
                <w:szCs w:val="20"/>
                <w:lang w:val="uk-UA"/>
              </w:rPr>
              <w:t>Пропонуємо</w:t>
            </w:r>
            <w:r w:rsidRPr="00952986">
              <w:rPr>
                <w:rFonts w:ascii="Times New Roman" w:hAnsi="Times New Roman" w:cs="Times New Roman"/>
                <w:b/>
                <w:bCs/>
                <w:sz w:val="20"/>
                <w:szCs w:val="20"/>
                <w:lang w:val="uk-UA"/>
              </w:rPr>
              <w:t xml:space="preserve"> відхилити</w:t>
            </w:r>
          </w:p>
          <w:p w14:paraId="04884ACE" w14:textId="77777777" w:rsidR="0059570E" w:rsidRPr="004D68BA" w:rsidRDefault="0059570E" w:rsidP="0059570E">
            <w:pPr>
              <w:shd w:val="clear" w:color="auto" w:fill="FFFFFF"/>
              <w:contextualSpacing/>
              <w:jc w:val="both"/>
              <w:rPr>
                <w:rFonts w:ascii="Times New Roman" w:hAnsi="Times New Roman" w:cs="Times New Roman"/>
                <w:sz w:val="20"/>
                <w:szCs w:val="20"/>
                <w:lang w:val="uk-UA"/>
              </w:rPr>
            </w:pPr>
            <w:r w:rsidRPr="004D68BA">
              <w:rPr>
                <w:rFonts w:ascii="Times New Roman" w:hAnsi="Times New Roman" w:cs="Times New Roman"/>
                <w:sz w:val="20"/>
                <w:szCs w:val="20"/>
                <w:lang w:val="uk-UA"/>
              </w:rPr>
              <w:t>Не відповідає положенням статті 8 ЗУ «Про звернення громадян»</w:t>
            </w:r>
          </w:p>
          <w:p w14:paraId="266B861A" w14:textId="3466D9EA" w:rsidR="00EF2965" w:rsidRPr="00952986" w:rsidRDefault="00EF2965" w:rsidP="00EF2965">
            <w:pPr>
              <w:shd w:val="clear" w:color="auto" w:fill="FFFFFF"/>
              <w:contextualSpacing/>
              <w:jc w:val="both"/>
              <w:rPr>
                <w:rFonts w:ascii="Times New Roman" w:hAnsi="Times New Roman" w:cs="Times New Roman"/>
                <w:sz w:val="20"/>
                <w:szCs w:val="20"/>
                <w:lang w:val="uk-UA"/>
              </w:rPr>
            </w:pPr>
          </w:p>
        </w:tc>
      </w:tr>
      <w:tr w:rsidR="00EF2965" w:rsidRPr="00E9790C" w14:paraId="7476366A" w14:textId="77777777" w:rsidTr="00522C41">
        <w:trPr>
          <w:trHeight w:val="20"/>
        </w:trPr>
        <w:tc>
          <w:tcPr>
            <w:tcW w:w="4345" w:type="dxa"/>
            <w:gridSpan w:val="2"/>
            <w:tcBorders>
              <w:bottom w:val="nil"/>
            </w:tcBorders>
          </w:tcPr>
          <w:p w14:paraId="38D194BD"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1.3. Звернення, яке не є скаргою розглядається оператором системи розподілу/</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 xml:space="preserve"> у загальному порядку.</w:t>
            </w:r>
          </w:p>
          <w:p w14:paraId="43C30CA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982AA8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24D46FE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2CC9A58F" w14:textId="7A9BCD2A"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7030A0"/>
                <w:sz w:val="20"/>
                <w:szCs w:val="20"/>
                <w:lang w:val="uk-UA"/>
              </w:rPr>
              <w:t>Виключити.</w:t>
            </w:r>
          </w:p>
        </w:tc>
        <w:tc>
          <w:tcPr>
            <w:tcW w:w="3942" w:type="dxa"/>
            <w:gridSpan w:val="3"/>
          </w:tcPr>
          <w:p w14:paraId="21DC013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27C821D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Пропонуємо визначити єдину процедуру розгляду звернень, заяв, скарг, претензій.</w:t>
            </w:r>
          </w:p>
          <w:p w14:paraId="43C66A1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lastRenderedPageBreak/>
              <w:t>Оскільки не зрозуміла мета запровадження різних процедур, оскільки такий підхід може спричинити порушення керованості процесу.</w:t>
            </w:r>
          </w:p>
          <w:p w14:paraId="4EE12395" w14:textId="2DE1481B"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tc>
        <w:tc>
          <w:tcPr>
            <w:tcW w:w="3179" w:type="dxa"/>
            <w:gridSpan w:val="2"/>
          </w:tcPr>
          <w:p w14:paraId="667C4255" w14:textId="1FD32EF3" w:rsidR="00EF2965" w:rsidRPr="00952986" w:rsidRDefault="00E9790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lastRenderedPageBreak/>
              <w:t xml:space="preserve">Пропонуємо </w:t>
            </w:r>
            <w:r w:rsidR="00EF2965" w:rsidRPr="00952986">
              <w:rPr>
                <w:rFonts w:ascii="Times New Roman" w:eastAsia="Times New Roman" w:hAnsi="Times New Roman" w:cs="Times New Roman"/>
                <w:b/>
                <w:bCs/>
                <w:color w:val="333333"/>
                <w:sz w:val="20"/>
                <w:szCs w:val="20"/>
                <w:lang w:val="uk-UA" w:eastAsia="en-GB" w:bidi="he-IL"/>
              </w:rPr>
              <w:t>відхилити</w:t>
            </w:r>
          </w:p>
          <w:p w14:paraId="0425FA3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A57AF3" w14:textId="1AE51280" w:rsidR="00EF2965" w:rsidRDefault="00E9790C"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E9790C">
              <w:rPr>
                <w:rFonts w:ascii="Times New Roman" w:eastAsia="Times New Roman" w:hAnsi="Times New Roman" w:cs="Times New Roman"/>
                <w:color w:val="333333"/>
                <w:sz w:val="20"/>
                <w:szCs w:val="20"/>
                <w:lang w:val="uk-UA" w:eastAsia="en-GB" w:bidi="he-IL"/>
              </w:rPr>
              <w:t xml:space="preserve">Відповідно до  функціоналу </w:t>
            </w:r>
            <w:r w:rsidR="00EF2965" w:rsidRPr="00E9790C">
              <w:rPr>
                <w:rFonts w:ascii="Times New Roman" w:eastAsia="Times New Roman" w:hAnsi="Times New Roman" w:cs="Times New Roman"/>
                <w:color w:val="333333"/>
                <w:sz w:val="20"/>
                <w:szCs w:val="20"/>
                <w:lang w:val="uk-UA" w:eastAsia="en-GB" w:bidi="he-IL"/>
              </w:rPr>
              <w:t>ЦЗС</w:t>
            </w:r>
            <w:r w:rsidRPr="00E9790C">
              <w:rPr>
                <w:rFonts w:ascii="Times New Roman" w:eastAsia="Times New Roman" w:hAnsi="Times New Roman" w:cs="Times New Roman"/>
                <w:color w:val="333333"/>
                <w:sz w:val="20"/>
                <w:szCs w:val="20"/>
                <w:lang w:val="uk-UA" w:eastAsia="en-GB" w:bidi="he-IL"/>
              </w:rPr>
              <w:t xml:space="preserve"> визначеного цим положенням </w:t>
            </w:r>
            <w:r w:rsidR="00EF2965" w:rsidRPr="00E9790C">
              <w:rPr>
                <w:rFonts w:ascii="Times New Roman" w:eastAsia="Times New Roman" w:hAnsi="Times New Roman" w:cs="Times New Roman"/>
                <w:color w:val="333333"/>
                <w:sz w:val="20"/>
                <w:szCs w:val="20"/>
                <w:lang w:val="uk-UA" w:eastAsia="en-GB" w:bidi="he-IL"/>
              </w:rPr>
              <w:t xml:space="preserve"> </w:t>
            </w:r>
            <w:r w:rsidRPr="00E9790C">
              <w:rPr>
                <w:rFonts w:ascii="Times New Roman" w:eastAsia="Times New Roman" w:hAnsi="Times New Roman" w:cs="Times New Roman"/>
                <w:color w:val="333333"/>
                <w:sz w:val="20"/>
                <w:szCs w:val="20"/>
                <w:lang w:val="uk-UA" w:eastAsia="en-GB" w:bidi="he-IL"/>
              </w:rPr>
              <w:lastRenderedPageBreak/>
              <w:t xml:space="preserve">центр </w:t>
            </w:r>
            <w:r w:rsidR="00EF2965" w:rsidRPr="00E9790C">
              <w:rPr>
                <w:rFonts w:ascii="Times New Roman" w:eastAsia="Times New Roman" w:hAnsi="Times New Roman" w:cs="Times New Roman"/>
                <w:color w:val="333333"/>
                <w:sz w:val="20"/>
                <w:szCs w:val="20"/>
                <w:lang w:val="uk-UA" w:eastAsia="en-GB" w:bidi="he-IL"/>
              </w:rPr>
              <w:t>має  розглядати виключно скарги</w:t>
            </w:r>
          </w:p>
          <w:p w14:paraId="00022C6E" w14:textId="77777777" w:rsidR="00E9790C" w:rsidRPr="00E9790C" w:rsidRDefault="00E9790C"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p w14:paraId="5F237B85" w14:textId="77777777" w:rsidR="00E9790C" w:rsidRPr="00E9790C" w:rsidRDefault="00E9790C" w:rsidP="00E9790C">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E9790C">
              <w:rPr>
                <w:rFonts w:ascii="Times New Roman" w:eastAsia="Times New Roman" w:hAnsi="Times New Roman" w:cs="Times New Roman"/>
                <w:color w:val="333333"/>
                <w:sz w:val="20"/>
                <w:szCs w:val="20"/>
                <w:lang w:val="uk-UA" w:eastAsia="en-GB" w:bidi="he-IL"/>
              </w:rPr>
              <w:t xml:space="preserve">Звернення, яке не є скаргою розглядається оператором системи розподілу/ </w:t>
            </w:r>
            <w:proofErr w:type="spellStart"/>
            <w:r w:rsidRPr="00E9790C">
              <w:rPr>
                <w:rFonts w:ascii="Times New Roman" w:eastAsia="Times New Roman" w:hAnsi="Times New Roman" w:cs="Times New Roman"/>
                <w:color w:val="333333"/>
                <w:sz w:val="20"/>
                <w:szCs w:val="20"/>
                <w:lang w:val="uk-UA" w:eastAsia="en-GB" w:bidi="he-IL"/>
              </w:rPr>
              <w:t>електропостачальником</w:t>
            </w:r>
            <w:proofErr w:type="spellEnd"/>
            <w:r w:rsidRPr="00E9790C">
              <w:rPr>
                <w:rFonts w:ascii="Times New Roman" w:eastAsia="Times New Roman" w:hAnsi="Times New Roman" w:cs="Times New Roman"/>
                <w:color w:val="333333"/>
                <w:sz w:val="20"/>
                <w:szCs w:val="20"/>
                <w:lang w:val="uk-UA" w:eastAsia="en-GB" w:bidi="he-IL"/>
              </w:rPr>
              <w:t xml:space="preserve"> у порядку визначеному главою 8.2 розділу 8 ПРРЕЕ </w:t>
            </w:r>
          </w:p>
          <w:p w14:paraId="2E1EF3A8" w14:textId="68BA85F4" w:rsidR="006814F9" w:rsidRPr="00952986" w:rsidRDefault="006814F9"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09F40C6C" w14:textId="77777777" w:rsidTr="00522C41">
        <w:trPr>
          <w:trHeight w:val="20"/>
        </w:trPr>
        <w:tc>
          <w:tcPr>
            <w:tcW w:w="4345" w:type="dxa"/>
            <w:gridSpan w:val="2"/>
            <w:tcBorders>
              <w:top w:val="nil"/>
              <w:bottom w:val="nil"/>
            </w:tcBorders>
          </w:tcPr>
          <w:p w14:paraId="168B7DC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A768E1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30919372"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516C137" w14:textId="77777777" w:rsidR="00EF2965" w:rsidRPr="00952986" w:rsidRDefault="00EF2965" w:rsidP="00EF2965">
            <w:pPr>
              <w:shd w:val="clear" w:color="auto" w:fill="FFFFFF"/>
              <w:contextualSpacing/>
              <w:jc w:val="both"/>
              <w:rPr>
                <w:rFonts w:ascii="Times New Roman" w:hAnsi="Times New Roman" w:cs="Times New Roman"/>
                <w:b/>
                <w:bCs/>
                <w:color w:val="7030A0"/>
                <w:sz w:val="20"/>
                <w:szCs w:val="20"/>
                <w:lang w:val="uk-UA" w:bidi="he-IL"/>
              </w:rPr>
            </w:pPr>
            <w:r w:rsidRPr="00952986">
              <w:rPr>
                <w:rFonts w:ascii="Times New Roman" w:hAnsi="Times New Roman" w:cs="Times New Roman"/>
                <w:b/>
                <w:bCs/>
                <w:color w:val="7030A0"/>
                <w:sz w:val="20"/>
                <w:szCs w:val="20"/>
                <w:lang w:val="uk-UA" w:bidi="he-IL"/>
              </w:rPr>
              <w:t>1.3. Первинне звернення/скарга/претензія, з питання, яке не було предметом розгляду, розглядається оператором системи розподілу/</w:t>
            </w:r>
            <w:proofErr w:type="spellStart"/>
            <w:r w:rsidRPr="00952986">
              <w:rPr>
                <w:rFonts w:ascii="Times New Roman" w:hAnsi="Times New Roman" w:cs="Times New Roman"/>
                <w:b/>
                <w:bCs/>
                <w:color w:val="7030A0"/>
                <w:sz w:val="20"/>
                <w:szCs w:val="20"/>
                <w:lang w:val="uk-UA" w:bidi="he-IL"/>
              </w:rPr>
              <w:t>електропостачальником</w:t>
            </w:r>
            <w:proofErr w:type="spellEnd"/>
            <w:r w:rsidRPr="00952986">
              <w:rPr>
                <w:rFonts w:ascii="Times New Roman" w:hAnsi="Times New Roman" w:cs="Times New Roman"/>
                <w:b/>
                <w:bCs/>
                <w:color w:val="7030A0"/>
                <w:sz w:val="20"/>
                <w:szCs w:val="20"/>
                <w:lang w:val="uk-UA" w:bidi="he-IL"/>
              </w:rPr>
              <w:t xml:space="preserve"> у загальному порядку.</w:t>
            </w:r>
          </w:p>
          <w:p w14:paraId="2BCE751E" w14:textId="6C9323BD" w:rsidR="00EF2965" w:rsidRPr="00952986" w:rsidRDefault="00EF2965" w:rsidP="00EF2965">
            <w:pPr>
              <w:shd w:val="clear" w:color="auto" w:fill="FFFFFF"/>
              <w:contextualSpacing/>
              <w:jc w:val="both"/>
              <w:rPr>
                <w:rFonts w:ascii="Times New Roman" w:hAnsi="Times New Roman" w:cs="Times New Roman"/>
                <w:b/>
                <w:bCs/>
                <w:color w:val="7030A0"/>
                <w:sz w:val="20"/>
                <w:szCs w:val="20"/>
                <w:lang w:val="uk-UA" w:bidi="he-IL"/>
              </w:rPr>
            </w:pPr>
            <w:r w:rsidRPr="00952986">
              <w:rPr>
                <w:rFonts w:ascii="Times New Roman" w:hAnsi="Times New Roman" w:cs="Times New Roman"/>
                <w:b/>
                <w:bCs/>
                <w:color w:val="7030A0"/>
                <w:sz w:val="20"/>
                <w:szCs w:val="20"/>
                <w:lang w:val="uk-UA" w:bidi="he-IL"/>
              </w:rPr>
              <w:t>Первинне звернення/скарга/претензія, яке надіслане для розгляду від Національної комісії, що здійснює державне регулювання у сферах енергетики та комунальних послуг (далі – НКРЕКП), Державної інспекції енергетичного нагляду України, інших державних органів, урядової «гарячої лінії» тощо, розглядається оператором системи розподілу/</w:t>
            </w:r>
            <w:proofErr w:type="spellStart"/>
            <w:r w:rsidRPr="00952986">
              <w:rPr>
                <w:rFonts w:ascii="Times New Roman" w:hAnsi="Times New Roman" w:cs="Times New Roman"/>
                <w:b/>
                <w:bCs/>
                <w:color w:val="7030A0"/>
                <w:sz w:val="20"/>
                <w:szCs w:val="20"/>
                <w:lang w:val="uk-UA" w:bidi="he-IL"/>
              </w:rPr>
              <w:t>електропостачальником</w:t>
            </w:r>
            <w:proofErr w:type="spellEnd"/>
            <w:r w:rsidRPr="00952986">
              <w:rPr>
                <w:rFonts w:ascii="Times New Roman" w:hAnsi="Times New Roman" w:cs="Times New Roman"/>
                <w:b/>
                <w:bCs/>
                <w:color w:val="7030A0"/>
                <w:sz w:val="20"/>
                <w:szCs w:val="20"/>
                <w:lang w:val="uk-UA" w:bidi="he-IL"/>
              </w:rPr>
              <w:t xml:space="preserve"> у загальному порядку. За результатами розгляду такого звернення оператором системи розподілу/</w:t>
            </w:r>
            <w:proofErr w:type="spellStart"/>
            <w:r w:rsidRPr="00952986">
              <w:rPr>
                <w:rFonts w:ascii="Times New Roman" w:hAnsi="Times New Roman" w:cs="Times New Roman"/>
                <w:b/>
                <w:bCs/>
                <w:color w:val="7030A0"/>
                <w:sz w:val="20"/>
                <w:szCs w:val="20"/>
                <w:lang w:val="uk-UA" w:bidi="he-IL"/>
              </w:rPr>
              <w:t>електропостачальником</w:t>
            </w:r>
            <w:proofErr w:type="spellEnd"/>
            <w:r w:rsidRPr="00952986">
              <w:rPr>
                <w:rFonts w:ascii="Times New Roman" w:hAnsi="Times New Roman" w:cs="Times New Roman"/>
                <w:b/>
                <w:bCs/>
                <w:color w:val="7030A0"/>
                <w:sz w:val="20"/>
                <w:szCs w:val="20"/>
                <w:lang w:val="uk-UA" w:bidi="he-IL"/>
              </w:rPr>
              <w:t xml:space="preserve"> надається відповідь заявнику, про що також повідомляється державний орган, який направив запит.</w:t>
            </w:r>
          </w:p>
          <w:p w14:paraId="0063EAD9"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61DB2A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3C5CA151"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4352DDF" w14:textId="00E8CDBE"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Скарга є одним із видів звернення. Класифікація звернення по виду (скарга, чи звернення, яке не є скаргою) може мати суб’єктивною характер. Якщо звернення, яке не є скаргою, має розглядатися оператором системи розподілу/</w:t>
            </w:r>
            <w:proofErr w:type="spellStart"/>
            <w:r w:rsidRPr="00952986">
              <w:rPr>
                <w:rFonts w:ascii="Times New Roman" w:eastAsia="Times New Roman" w:hAnsi="Times New Roman" w:cs="Times New Roman"/>
                <w:sz w:val="20"/>
                <w:szCs w:val="20"/>
                <w:lang w:val="uk-UA"/>
              </w:rPr>
              <w:t>електропостачальником</w:t>
            </w:r>
            <w:proofErr w:type="spellEnd"/>
            <w:r w:rsidRPr="00952986">
              <w:rPr>
                <w:rFonts w:ascii="Times New Roman" w:eastAsia="Times New Roman" w:hAnsi="Times New Roman" w:cs="Times New Roman"/>
                <w:sz w:val="20"/>
                <w:szCs w:val="20"/>
                <w:lang w:val="uk-UA"/>
              </w:rPr>
              <w:t xml:space="preserve">  в загальному порядку, відмінному від розгляду скарг, перевірка регулятором правильності класифікації звернень по виду потребує значних затрат часу, та може зумовити додаткові зауваження до оператора системи розподілу/</w:t>
            </w:r>
            <w:proofErr w:type="spellStart"/>
            <w:r w:rsidRPr="00952986">
              <w:rPr>
                <w:rFonts w:ascii="Times New Roman" w:eastAsia="Times New Roman" w:hAnsi="Times New Roman" w:cs="Times New Roman"/>
                <w:sz w:val="20"/>
                <w:szCs w:val="20"/>
                <w:lang w:val="uk-UA"/>
              </w:rPr>
              <w:t>електропостачальника</w:t>
            </w:r>
            <w:proofErr w:type="spellEnd"/>
            <w:r w:rsidRPr="00952986">
              <w:rPr>
                <w:rFonts w:ascii="Times New Roman" w:eastAsia="Times New Roman" w:hAnsi="Times New Roman" w:cs="Times New Roman"/>
                <w:sz w:val="20"/>
                <w:szCs w:val="20"/>
                <w:lang w:val="uk-UA"/>
              </w:rPr>
              <w:t>.</w:t>
            </w:r>
          </w:p>
        </w:tc>
        <w:tc>
          <w:tcPr>
            <w:tcW w:w="3179" w:type="dxa"/>
            <w:gridSpan w:val="2"/>
          </w:tcPr>
          <w:p w14:paraId="4580E99D" w14:textId="77777777" w:rsidR="00403332"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3C729B3" w14:textId="77777777" w:rsidR="00403332"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4B3B70E" w14:textId="7D8F0BDD" w:rsidR="00EF2965" w:rsidRPr="00952986" w:rsidRDefault="00E9790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75AF50C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2D8FD7" w14:textId="572D0896" w:rsidR="00EF2965" w:rsidRPr="00952986" w:rsidRDefault="00EF2965" w:rsidP="0040333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4A36331F" w14:textId="77777777" w:rsidTr="00522C41">
        <w:trPr>
          <w:trHeight w:val="20"/>
        </w:trPr>
        <w:tc>
          <w:tcPr>
            <w:tcW w:w="4345" w:type="dxa"/>
            <w:gridSpan w:val="2"/>
            <w:tcBorders>
              <w:top w:val="nil"/>
              <w:bottom w:val="nil"/>
            </w:tcBorders>
          </w:tcPr>
          <w:p w14:paraId="707BCD82"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C2B241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Сумиобленерго</w:t>
            </w:r>
            <w:proofErr w:type="spellEnd"/>
            <w:r w:rsidRPr="00952986">
              <w:rPr>
                <w:rFonts w:ascii="Times New Roman" w:eastAsia="Times New Roman" w:hAnsi="Times New Roman" w:cs="Times New Roman"/>
                <w:b/>
                <w:bCs/>
                <w:sz w:val="20"/>
                <w:szCs w:val="20"/>
                <w:lang w:val="uk-UA" w:eastAsia="en-GB" w:bidi="he-IL"/>
              </w:rPr>
              <w:t>»</w:t>
            </w:r>
          </w:p>
          <w:p w14:paraId="2E707F0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27DDE5AB" w14:textId="2E0B7DFC"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ru-RU"/>
              </w:rPr>
              <w:t xml:space="preserve">1.3. </w:t>
            </w:r>
            <w:r w:rsidRPr="00952986">
              <w:rPr>
                <w:rFonts w:ascii="Times New Roman" w:eastAsia="Times New Roman" w:hAnsi="Times New Roman" w:cs="Times New Roman"/>
                <w:b/>
                <w:bCs/>
                <w:color w:val="7030A0"/>
                <w:sz w:val="20"/>
                <w:szCs w:val="20"/>
                <w:shd w:val="clear" w:color="auto" w:fill="FFFFFF"/>
                <w:lang w:val="uk-UA" w:eastAsia="ru-RU"/>
              </w:rPr>
              <w:t xml:space="preserve">Пропозиції (зауваження), заяви (клопотання), в яких не ставиться питання про поновлення прав і захист інтересів заявника, </w:t>
            </w:r>
            <w:r w:rsidRPr="00952986">
              <w:rPr>
                <w:rFonts w:ascii="Times New Roman" w:eastAsia="Times New Roman" w:hAnsi="Times New Roman" w:cs="Times New Roman"/>
                <w:b/>
                <w:bCs/>
                <w:color w:val="7030A0"/>
                <w:sz w:val="20"/>
                <w:szCs w:val="20"/>
                <w:lang w:val="uk-UA" w:eastAsia="ru-RU"/>
              </w:rPr>
              <w:t>розглядаються</w:t>
            </w:r>
            <w:r w:rsidRPr="00952986">
              <w:rPr>
                <w:rFonts w:ascii="Times New Roman" w:eastAsia="Times New Roman" w:hAnsi="Times New Roman" w:cs="Times New Roman"/>
                <w:b/>
                <w:bCs/>
                <w:color w:val="7030A0"/>
                <w:sz w:val="20"/>
                <w:szCs w:val="20"/>
                <w:shd w:val="clear" w:color="auto" w:fill="FFFFFF"/>
                <w:lang w:val="uk-UA" w:eastAsia="ru-RU"/>
              </w:rPr>
              <w:t xml:space="preserve"> </w:t>
            </w:r>
            <w:r w:rsidRPr="00952986">
              <w:rPr>
                <w:rFonts w:ascii="Times New Roman" w:eastAsia="Times New Roman" w:hAnsi="Times New Roman" w:cs="Times New Roman"/>
                <w:b/>
                <w:bCs/>
                <w:color w:val="7030A0"/>
                <w:sz w:val="20"/>
                <w:szCs w:val="20"/>
                <w:lang w:val="uk-UA" w:eastAsia="ru-RU"/>
              </w:rPr>
              <w:t>оператором системи розподілу/</w:t>
            </w:r>
            <w:proofErr w:type="spellStart"/>
            <w:r w:rsidRPr="00952986">
              <w:rPr>
                <w:rFonts w:ascii="Times New Roman" w:eastAsia="Times New Roman" w:hAnsi="Times New Roman" w:cs="Times New Roman"/>
                <w:b/>
                <w:bCs/>
                <w:color w:val="7030A0"/>
                <w:sz w:val="20"/>
                <w:szCs w:val="20"/>
                <w:lang w:val="uk-UA" w:eastAsia="ru-RU"/>
              </w:rPr>
              <w:t>електропостачальником</w:t>
            </w:r>
            <w:proofErr w:type="spellEnd"/>
            <w:r w:rsidRPr="00952986">
              <w:rPr>
                <w:rFonts w:ascii="Times New Roman" w:eastAsia="Times New Roman" w:hAnsi="Times New Roman" w:cs="Times New Roman"/>
                <w:b/>
                <w:bCs/>
                <w:color w:val="7030A0"/>
                <w:sz w:val="20"/>
                <w:szCs w:val="20"/>
                <w:lang w:val="uk-UA" w:eastAsia="ru-RU"/>
              </w:rPr>
              <w:t xml:space="preserve"> без участі Центру захисту споживачів електричної енергії.</w:t>
            </w:r>
          </w:p>
          <w:p w14:paraId="5887F14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20559FC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Сумиобленерго</w:t>
            </w:r>
            <w:proofErr w:type="spellEnd"/>
            <w:r w:rsidRPr="00952986">
              <w:rPr>
                <w:rFonts w:ascii="Times New Roman" w:eastAsia="Times New Roman" w:hAnsi="Times New Roman" w:cs="Times New Roman"/>
                <w:b/>
                <w:bCs/>
                <w:sz w:val="20"/>
                <w:szCs w:val="20"/>
                <w:lang w:val="uk-UA" w:eastAsia="en-GB" w:bidi="he-IL"/>
              </w:rPr>
              <w:t>»</w:t>
            </w:r>
          </w:p>
          <w:p w14:paraId="63CE5977"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shd w:val="clear" w:color="auto" w:fill="FFFFFF"/>
                <w:lang w:val="uk-UA" w:eastAsia="ru-RU"/>
              </w:rPr>
            </w:pPr>
          </w:p>
          <w:p w14:paraId="72403723" w14:textId="64D1E86C"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sz w:val="20"/>
                <w:szCs w:val="20"/>
                <w:shd w:val="clear" w:color="auto" w:fill="FFFFFF"/>
                <w:lang w:val="uk-UA" w:eastAsia="ru-RU"/>
              </w:rPr>
              <w:t xml:space="preserve">Поняття «загальний порядок» </w:t>
            </w:r>
            <w:r w:rsidRPr="00952986">
              <w:rPr>
                <w:rFonts w:ascii="Times New Roman" w:eastAsia="Times New Roman" w:hAnsi="Times New Roman" w:cs="Times New Roman"/>
                <w:color w:val="000000"/>
                <w:sz w:val="20"/>
                <w:szCs w:val="20"/>
                <w:lang w:val="uk-UA" w:eastAsia="ru-RU"/>
              </w:rPr>
              <w:t xml:space="preserve">в  Законах України </w:t>
            </w:r>
            <w:hyperlink r:id="rId23" w:tgtFrame="_blank" w:history="1">
              <w:r w:rsidRPr="00952986">
                <w:rPr>
                  <w:rFonts w:ascii="Times New Roman" w:eastAsia="Times New Roman" w:hAnsi="Times New Roman" w:cs="Times New Roman"/>
                  <w:color w:val="000000"/>
                  <w:sz w:val="20"/>
                  <w:szCs w:val="20"/>
                  <w:lang w:val="uk-UA" w:eastAsia="ru-RU"/>
                </w:rPr>
                <w:t>«Про звернення громадян»</w:t>
              </w:r>
            </w:hyperlink>
            <w:r w:rsidRPr="00952986">
              <w:rPr>
                <w:rFonts w:ascii="Times New Roman" w:eastAsia="Times New Roman" w:hAnsi="Times New Roman" w:cs="Times New Roman"/>
                <w:color w:val="000000"/>
                <w:sz w:val="20"/>
                <w:szCs w:val="20"/>
                <w:lang w:val="uk-UA" w:eastAsia="ru-RU"/>
              </w:rPr>
              <w:t>,</w:t>
            </w:r>
            <w:r w:rsidRPr="00952986">
              <w:rPr>
                <w:rFonts w:ascii="Times New Roman" w:eastAsia="Times New Roman" w:hAnsi="Times New Roman" w:cs="Times New Roman"/>
                <w:sz w:val="20"/>
                <w:szCs w:val="20"/>
                <w:lang w:val="uk-UA" w:eastAsia="ru-RU"/>
              </w:rPr>
              <w:t xml:space="preserve"> </w:t>
            </w:r>
            <w:hyperlink r:id="rId24" w:tgtFrame="_blank" w:history="1">
              <w:r w:rsidRPr="00952986">
                <w:rPr>
                  <w:rFonts w:ascii="Times New Roman" w:eastAsia="Times New Roman" w:hAnsi="Times New Roman" w:cs="Times New Roman"/>
                  <w:color w:val="000000"/>
                  <w:sz w:val="20"/>
                  <w:szCs w:val="20"/>
                  <w:lang w:val="uk-UA" w:eastAsia="ru-RU"/>
                </w:rPr>
                <w:t>«Про ринок електричної енергії»</w:t>
              </w:r>
            </w:hyperlink>
            <w:r w:rsidRPr="00952986">
              <w:rPr>
                <w:rFonts w:ascii="Times New Roman" w:eastAsia="Times New Roman" w:hAnsi="Times New Roman" w:cs="Times New Roman"/>
                <w:color w:val="000000"/>
                <w:sz w:val="20"/>
                <w:szCs w:val="20"/>
                <w:lang w:val="uk-UA" w:eastAsia="ru-RU"/>
              </w:rPr>
              <w:t xml:space="preserve">, </w:t>
            </w:r>
            <w:hyperlink r:id="rId25" w:tgtFrame="_blank" w:history="1"/>
            <w:r w:rsidRPr="00952986">
              <w:rPr>
                <w:rFonts w:ascii="Times New Roman" w:eastAsia="Times New Roman" w:hAnsi="Times New Roman" w:cs="Times New Roman"/>
                <w:color w:val="000000"/>
                <w:sz w:val="20"/>
                <w:szCs w:val="20"/>
                <w:lang w:val="uk-UA" w:eastAsia="ru-RU"/>
              </w:rPr>
              <w:t xml:space="preserve"> Кодексі систем розподілу, Кодексі комерційного обліку електричної енергії, </w:t>
            </w:r>
            <w:hyperlink r:id="rId26" w:anchor="n28" w:tgtFrame="_blank" w:history="1">
              <w:r w:rsidRPr="00952986">
                <w:rPr>
                  <w:rFonts w:ascii="Times New Roman" w:eastAsia="Times New Roman" w:hAnsi="Times New Roman" w:cs="Times New Roman"/>
                  <w:color w:val="000000"/>
                  <w:sz w:val="20"/>
                  <w:szCs w:val="20"/>
                  <w:lang w:val="uk-UA" w:eastAsia="ru-RU"/>
                </w:rPr>
                <w:t>Правилах роздрібного ринку електричної енергії</w:t>
              </w:r>
            </w:hyperlink>
            <w:r w:rsidRPr="00952986">
              <w:rPr>
                <w:rFonts w:ascii="Times New Roman" w:eastAsia="Times New Roman" w:hAnsi="Times New Roman" w:cs="Times New Roman"/>
                <w:color w:val="000000"/>
                <w:sz w:val="20"/>
                <w:szCs w:val="20"/>
                <w:lang w:val="uk-UA" w:eastAsia="ru-RU"/>
              </w:rPr>
              <w:t xml:space="preserve">, та інших нормативно-правових актах </w:t>
            </w:r>
            <w:r w:rsidRPr="00952986">
              <w:rPr>
                <w:rFonts w:ascii="Times New Roman" w:eastAsia="Times New Roman" w:hAnsi="Times New Roman" w:cs="Times New Roman"/>
                <w:bCs/>
                <w:sz w:val="20"/>
                <w:szCs w:val="20"/>
                <w:shd w:val="clear" w:color="auto" w:fill="FFFFFF"/>
                <w:lang w:val="uk-UA" w:eastAsia="ru-RU"/>
              </w:rPr>
              <w:t>не визначено, тому писати «розглядається у загальному порядку» не потрібно.</w:t>
            </w:r>
          </w:p>
        </w:tc>
        <w:tc>
          <w:tcPr>
            <w:tcW w:w="3179" w:type="dxa"/>
            <w:gridSpan w:val="2"/>
          </w:tcPr>
          <w:p w14:paraId="660E2903" w14:textId="77777777" w:rsidR="00403332" w:rsidRDefault="00403332"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628D832" w14:textId="77777777" w:rsidR="00403332" w:rsidRDefault="00403332"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32223D2" w14:textId="48483BBF" w:rsidR="00E9790C" w:rsidRPr="00383D66" w:rsidRDefault="00E9790C"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383D66">
              <w:rPr>
                <w:rFonts w:ascii="Times New Roman" w:eastAsia="Times New Roman" w:hAnsi="Times New Roman" w:cs="Times New Roman"/>
                <w:b/>
                <w:bCs/>
                <w:color w:val="333333"/>
                <w:sz w:val="20"/>
                <w:szCs w:val="20"/>
                <w:lang w:val="uk-UA" w:eastAsia="en-GB" w:bidi="he-IL"/>
              </w:rPr>
              <w:t>Потребує обговорення</w:t>
            </w:r>
          </w:p>
          <w:p w14:paraId="7FC51D94" w14:textId="77777777" w:rsidR="00E9790C" w:rsidRPr="00383D66" w:rsidRDefault="00E9790C"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902DB5" w14:textId="0C6E00D2" w:rsidR="00EF2965" w:rsidRPr="00383D66" w:rsidRDefault="00EF2965" w:rsidP="00383D66">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2AACEEE8" w14:textId="77777777" w:rsidTr="00522C41">
        <w:trPr>
          <w:trHeight w:val="20"/>
        </w:trPr>
        <w:tc>
          <w:tcPr>
            <w:tcW w:w="4345" w:type="dxa"/>
            <w:gridSpan w:val="2"/>
            <w:tcBorders>
              <w:top w:val="nil"/>
              <w:bottom w:val="nil"/>
            </w:tcBorders>
          </w:tcPr>
          <w:p w14:paraId="289C891B"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3FB4548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4C239CD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36249210" w14:textId="77777777"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1.3. Звернення, яке не є скаргою розглядається оператором системи розподілу/</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 xml:space="preserve"> у</w:t>
            </w:r>
          </w:p>
          <w:p w14:paraId="52A8252A" w14:textId="34044D19"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hAnsi="Times New Roman" w:cs="Times New Roman"/>
                <w:b/>
                <w:bCs/>
                <w:color w:val="7030A0"/>
                <w:sz w:val="20"/>
                <w:szCs w:val="20"/>
                <w:lang w:val="uk-UA"/>
              </w:rPr>
              <w:t>загальному порядку визначеному ПРРЕЕ.</w:t>
            </w:r>
          </w:p>
          <w:p w14:paraId="18448676"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7E7127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03491F45" w14:textId="3BB2026E" w:rsidR="00E9790C" w:rsidRPr="00952986" w:rsidRDefault="00E9790C" w:rsidP="00E9790C">
            <w:pPr>
              <w:shd w:val="clear" w:color="auto" w:fill="FFFFFF"/>
              <w:contextualSpacing/>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 xml:space="preserve">Попередньо </w:t>
            </w:r>
            <w:r>
              <w:rPr>
                <w:rFonts w:ascii="Times New Roman" w:hAnsi="Times New Roman" w:cs="Times New Roman"/>
                <w:b/>
                <w:bCs/>
                <w:sz w:val="20"/>
                <w:szCs w:val="20"/>
                <w:lang w:val="uk-UA"/>
              </w:rPr>
              <w:t xml:space="preserve">враховано </w:t>
            </w:r>
            <w:r w:rsidRPr="00952986">
              <w:rPr>
                <w:rFonts w:ascii="Times New Roman" w:hAnsi="Times New Roman" w:cs="Times New Roman"/>
                <w:b/>
                <w:bCs/>
                <w:sz w:val="20"/>
                <w:szCs w:val="20"/>
                <w:lang w:val="uk-UA"/>
              </w:rPr>
              <w:t>в редакції:</w:t>
            </w:r>
          </w:p>
          <w:p w14:paraId="27414E38" w14:textId="77777777" w:rsidR="00E9790C" w:rsidRPr="00952986" w:rsidRDefault="00E9790C"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2751C1">
              <w:rPr>
                <w:rFonts w:ascii="Times New Roman" w:eastAsia="Times New Roman" w:hAnsi="Times New Roman" w:cs="Times New Roman"/>
                <w:b/>
                <w:bCs/>
                <w:color w:val="0070C0"/>
                <w:sz w:val="20"/>
                <w:szCs w:val="20"/>
                <w:lang w:val="uk-UA" w:eastAsia="en-GB" w:bidi="he-IL"/>
              </w:rPr>
              <w:t>1.3</w:t>
            </w:r>
            <w:r w:rsidRPr="00952986">
              <w:rPr>
                <w:rFonts w:ascii="Times New Roman" w:eastAsia="Times New Roman" w:hAnsi="Times New Roman" w:cs="Times New Roman"/>
                <w:b/>
                <w:bCs/>
                <w:color w:val="0070C0"/>
                <w:sz w:val="20"/>
                <w:szCs w:val="20"/>
                <w:lang w:val="uk-UA" w:eastAsia="en-GB" w:bidi="he-IL"/>
              </w:rPr>
              <w:t xml:space="preserve">. Звернення, яке не є скаргою розглядається оператором системи розподілу/ </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електропостачальником</w:t>
            </w:r>
            <w:proofErr w:type="spellEnd"/>
            <w:r w:rsidRPr="00952986">
              <w:rPr>
                <w:rFonts w:ascii="Times New Roman" w:eastAsia="Times New Roman" w:hAnsi="Times New Roman" w:cs="Times New Roman"/>
                <w:b/>
                <w:bCs/>
                <w:color w:val="0070C0"/>
                <w:sz w:val="20"/>
                <w:szCs w:val="20"/>
                <w:lang w:val="uk-UA" w:eastAsia="en-GB" w:bidi="he-IL"/>
              </w:rPr>
              <w:t xml:space="preserve"> у </w:t>
            </w:r>
            <w:r w:rsidRPr="00952986">
              <w:rPr>
                <w:rFonts w:ascii="Times New Roman" w:eastAsia="Times New Roman" w:hAnsi="Times New Roman" w:cs="Times New Roman"/>
                <w:b/>
                <w:bCs/>
                <w:color w:val="00B050"/>
                <w:sz w:val="20"/>
                <w:szCs w:val="20"/>
                <w:lang w:val="uk-UA" w:eastAsia="en-GB" w:bidi="he-IL"/>
              </w:rPr>
              <w:t>порядку визначеному главою 8.2 розділу 8 ПРРЕЕ</w:t>
            </w:r>
            <w:r w:rsidRPr="00952986">
              <w:rPr>
                <w:rFonts w:ascii="Times New Roman" w:eastAsia="Times New Roman" w:hAnsi="Times New Roman" w:cs="Times New Roman"/>
                <w:b/>
                <w:bCs/>
                <w:color w:val="333333"/>
                <w:sz w:val="20"/>
                <w:szCs w:val="20"/>
                <w:lang w:val="uk-UA" w:eastAsia="en-GB" w:bidi="he-IL"/>
              </w:rPr>
              <w:t xml:space="preserve"> </w:t>
            </w:r>
          </w:p>
          <w:p w14:paraId="16BB4E06" w14:textId="5ABF9878"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5135843A" w14:textId="77777777" w:rsidTr="00522C41">
        <w:trPr>
          <w:trHeight w:val="20"/>
        </w:trPr>
        <w:tc>
          <w:tcPr>
            <w:tcW w:w="4345" w:type="dxa"/>
            <w:gridSpan w:val="2"/>
            <w:tcBorders>
              <w:top w:val="nil"/>
            </w:tcBorders>
          </w:tcPr>
          <w:p w14:paraId="632F7048"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861EA1A"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2C1DDC4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10E30E44" w14:textId="77777777" w:rsidR="00EF2965" w:rsidRPr="00952986" w:rsidRDefault="00EF2965" w:rsidP="00EF2965">
            <w:pPr>
              <w:shd w:val="clear" w:color="auto" w:fill="FFFFFF"/>
              <w:contextualSpacing/>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Виключити.</w:t>
            </w:r>
          </w:p>
          <w:p w14:paraId="2DF358A4" w14:textId="30130BBD"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9DCB0A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7271CF9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5C6525FA"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Пропонуємо визначити єдину процедуру розгляду звернень, заяв, скарг, претензій.</w:t>
            </w:r>
          </w:p>
          <w:p w14:paraId="2F6EC123"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Оскільки не зрозуміла мета запровадження різних процедур, оскільки такий підхід може спричинити порушення керованості процесу.</w:t>
            </w:r>
          </w:p>
          <w:p w14:paraId="46F422F9"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НКРЕКП має визначити суттєві для споживача вимоги до процедури розгляду, а організація є цього процесу є внутрішніми процесами учасників ринку.</w:t>
            </w:r>
          </w:p>
          <w:p w14:paraId="6B9C674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1A079319" w14:textId="20F9A93A" w:rsidR="00E9790C" w:rsidRPr="00952986" w:rsidRDefault="00A76959"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9790C" w:rsidRPr="00952986">
              <w:rPr>
                <w:rFonts w:ascii="Times New Roman" w:eastAsia="Times New Roman" w:hAnsi="Times New Roman" w:cs="Times New Roman"/>
                <w:b/>
                <w:bCs/>
                <w:color w:val="333333"/>
                <w:sz w:val="20"/>
                <w:szCs w:val="20"/>
                <w:lang w:val="uk-UA" w:eastAsia="en-GB" w:bidi="he-IL"/>
              </w:rPr>
              <w:t xml:space="preserve"> відхилити</w:t>
            </w:r>
          </w:p>
          <w:p w14:paraId="2FA2F8F4" w14:textId="77777777" w:rsidR="00E9790C" w:rsidRPr="00952986" w:rsidRDefault="00E9790C" w:rsidP="00E9790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17785A" w14:textId="28C4E327" w:rsidR="00E9790C" w:rsidRPr="00E9790C" w:rsidRDefault="00403332" w:rsidP="00E9790C">
            <w:pPr>
              <w:shd w:val="clear" w:color="auto" w:fill="FFFFFF"/>
              <w:contextualSpacing/>
              <w:jc w:val="both"/>
              <w:rPr>
                <w:rFonts w:ascii="Times New Roman" w:eastAsia="Times New Roman" w:hAnsi="Times New Roman" w:cs="Times New Roman"/>
                <w:color w:val="333333"/>
                <w:sz w:val="20"/>
                <w:szCs w:val="20"/>
                <w:lang w:val="uk-UA" w:eastAsia="en-GB" w:bidi="he-IL"/>
              </w:rPr>
            </w:pPr>
            <w:r>
              <w:rPr>
                <w:rFonts w:ascii="Times New Roman" w:eastAsia="Times New Roman" w:hAnsi="Times New Roman" w:cs="Times New Roman"/>
                <w:color w:val="333333"/>
                <w:sz w:val="20"/>
                <w:szCs w:val="20"/>
                <w:lang w:val="uk-UA" w:eastAsia="en-GB" w:bidi="he-IL"/>
              </w:rPr>
              <w:t>Обґрунтування наведено вище</w:t>
            </w:r>
          </w:p>
          <w:p w14:paraId="6A33684F" w14:textId="63825519"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1F5B2ED7" w14:textId="77777777" w:rsidTr="00F009E4">
        <w:trPr>
          <w:trHeight w:val="20"/>
        </w:trPr>
        <w:tc>
          <w:tcPr>
            <w:tcW w:w="4345" w:type="dxa"/>
            <w:gridSpan w:val="2"/>
          </w:tcPr>
          <w:p w14:paraId="407A461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1.4. </w:t>
            </w:r>
            <w:bookmarkStart w:id="115" w:name="_Hlk163814522"/>
            <w:r w:rsidRPr="00952986">
              <w:rPr>
                <w:rFonts w:ascii="Times New Roman" w:hAnsi="Times New Roman" w:cs="Times New Roman"/>
                <w:b/>
                <w:bCs/>
                <w:color w:val="0070C0"/>
                <w:sz w:val="20"/>
                <w:szCs w:val="20"/>
                <w:lang w:val="uk-UA"/>
              </w:rPr>
              <w:t>Оператор системи розподілу/</w:t>
            </w:r>
            <w:bookmarkEnd w:id="115"/>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z w:val="20"/>
                <w:szCs w:val="20"/>
                <w:lang w:val="uk-UA"/>
              </w:rPr>
              <w:t xml:space="preserve"> з метою розгляду скарг </w:t>
            </w:r>
            <w:bookmarkStart w:id="116" w:name="_Hlk163813112"/>
            <w:r w:rsidRPr="00952986">
              <w:rPr>
                <w:rFonts w:ascii="Times New Roman" w:hAnsi="Times New Roman" w:cs="Times New Roman"/>
                <w:b/>
                <w:bCs/>
                <w:color w:val="0070C0"/>
                <w:sz w:val="20"/>
                <w:szCs w:val="20"/>
                <w:lang w:val="uk-UA"/>
              </w:rPr>
              <w:t>заявників</w:t>
            </w:r>
            <w:bookmarkEnd w:id="116"/>
            <w:r w:rsidRPr="00952986">
              <w:rPr>
                <w:rFonts w:ascii="Times New Roman" w:hAnsi="Times New Roman" w:cs="Times New Roman"/>
                <w:b/>
                <w:bCs/>
                <w:color w:val="0070C0"/>
                <w:sz w:val="20"/>
                <w:szCs w:val="20"/>
                <w:lang w:val="uk-UA"/>
              </w:rPr>
              <w:t xml:space="preserve"> з питань, які належать до його компетенції, створює </w:t>
            </w:r>
            <w:bookmarkStart w:id="117" w:name="_Hlk163813228"/>
            <w:r w:rsidRPr="00952986">
              <w:rPr>
                <w:rFonts w:ascii="Times New Roman" w:hAnsi="Times New Roman" w:cs="Times New Roman"/>
                <w:b/>
                <w:bCs/>
                <w:color w:val="0070C0"/>
                <w:sz w:val="20"/>
                <w:szCs w:val="20"/>
                <w:lang w:val="uk-UA"/>
              </w:rPr>
              <w:t xml:space="preserve">структурний підрозділ </w:t>
            </w:r>
            <w:bookmarkStart w:id="118" w:name="_Hlk172716129"/>
            <w:r w:rsidRPr="00952986">
              <w:rPr>
                <w:rFonts w:ascii="Times New Roman" w:hAnsi="Times New Roman" w:cs="Times New Roman"/>
                <w:b/>
                <w:bCs/>
                <w:color w:val="0070C0"/>
                <w:sz w:val="20"/>
                <w:szCs w:val="20"/>
                <w:lang w:val="uk-UA"/>
              </w:rPr>
              <w:t>–</w:t>
            </w:r>
            <w:bookmarkEnd w:id="118"/>
            <w:r w:rsidRPr="00952986">
              <w:rPr>
                <w:rFonts w:ascii="Times New Roman" w:hAnsi="Times New Roman" w:cs="Times New Roman"/>
                <w:b/>
                <w:bCs/>
                <w:color w:val="0070C0"/>
                <w:sz w:val="20"/>
                <w:szCs w:val="20"/>
                <w:lang w:val="uk-UA"/>
              </w:rPr>
              <w:t xml:space="preserve"> Центр захисту споживачів електричної енергії (далі – Центр)</w:t>
            </w:r>
            <w:bookmarkEnd w:id="117"/>
            <w:r w:rsidRPr="00952986">
              <w:rPr>
                <w:rFonts w:ascii="Times New Roman" w:hAnsi="Times New Roman" w:cs="Times New Roman"/>
                <w:b/>
                <w:bCs/>
                <w:color w:val="0070C0"/>
                <w:sz w:val="20"/>
                <w:szCs w:val="20"/>
                <w:lang w:val="uk-UA"/>
              </w:rPr>
              <w:t xml:space="preserve">. </w:t>
            </w:r>
          </w:p>
          <w:p w14:paraId="2DDF9901" w14:textId="77777777" w:rsidR="00EF2965" w:rsidRPr="00952986" w:rsidRDefault="00EF2965" w:rsidP="00EF2965">
            <w:pPr>
              <w:pStyle w:val="rvps2"/>
              <w:shd w:val="clear" w:color="auto" w:fill="FFFFFF"/>
              <w:spacing w:before="0" w:beforeAutospacing="0" w:after="0" w:afterAutospacing="0"/>
              <w:ind w:firstLine="456"/>
              <w:contextualSpacing/>
              <w:jc w:val="both"/>
              <w:rPr>
                <w:b/>
                <w:bCs/>
                <w:color w:val="0070C0"/>
                <w:sz w:val="20"/>
                <w:szCs w:val="20"/>
                <w:lang w:val="uk-UA"/>
              </w:rPr>
            </w:pPr>
            <w:r w:rsidRPr="00952986">
              <w:rPr>
                <w:b/>
                <w:bCs/>
                <w:color w:val="0070C0"/>
                <w:sz w:val="20"/>
                <w:szCs w:val="20"/>
                <w:lang w:val="uk-UA"/>
              </w:rPr>
              <w:t xml:space="preserve">Чисельність працівників Центру встановлюється з розрахунку не менше одного спеціаліста на 100 000 споживачів, включаючи керівника Центру та його заступника (за наявності). </w:t>
            </w:r>
          </w:p>
          <w:p w14:paraId="75FD7B20" w14:textId="77777777" w:rsidR="00EF2965" w:rsidRPr="00952986" w:rsidRDefault="00EF2965" w:rsidP="00EF2965">
            <w:pPr>
              <w:pStyle w:val="rvps2"/>
              <w:shd w:val="clear" w:color="auto" w:fill="FFFFFF"/>
              <w:spacing w:before="0" w:beforeAutospacing="0" w:after="0" w:afterAutospacing="0"/>
              <w:ind w:firstLine="456"/>
              <w:contextualSpacing/>
              <w:jc w:val="both"/>
              <w:rPr>
                <w:b/>
                <w:bCs/>
                <w:color w:val="0070C0"/>
                <w:sz w:val="20"/>
                <w:szCs w:val="20"/>
                <w:lang w:val="uk-UA"/>
              </w:rPr>
            </w:pPr>
            <w:r w:rsidRPr="00952986">
              <w:rPr>
                <w:b/>
                <w:bCs/>
                <w:color w:val="0070C0"/>
                <w:sz w:val="20"/>
                <w:szCs w:val="20"/>
                <w:lang w:val="uk-UA"/>
              </w:rPr>
              <w:t xml:space="preserve">Для </w:t>
            </w:r>
            <w:bookmarkStart w:id="119" w:name="_Hlk172036477"/>
            <w:r w:rsidRPr="00952986">
              <w:rPr>
                <w:b/>
                <w:bCs/>
                <w:color w:val="0070C0"/>
                <w:sz w:val="20"/>
                <w:szCs w:val="20"/>
                <w:lang w:val="uk-UA"/>
              </w:rPr>
              <w:t>оператора систем розподілу/</w:t>
            </w:r>
            <w:proofErr w:type="spellStart"/>
            <w:r w:rsidRPr="00952986">
              <w:rPr>
                <w:b/>
                <w:bCs/>
                <w:color w:val="0070C0"/>
                <w:sz w:val="20"/>
                <w:szCs w:val="20"/>
                <w:lang w:val="uk-UA"/>
              </w:rPr>
              <w:t>електропостачальника</w:t>
            </w:r>
            <w:bookmarkEnd w:id="119"/>
            <w:proofErr w:type="spellEnd"/>
            <w:r w:rsidRPr="00952986">
              <w:rPr>
                <w:b/>
                <w:bCs/>
                <w:color w:val="0070C0"/>
                <w:sz w:val="20"/>
                <w:szCs w:val="20"/>
                <w:lang w:val="uk-UA"/>
              </w:rPr>
              <w:t>, який обслуговує менше 100 000 споживачів, створення Центру не є обов'язковим. У такому разі, функції Центра покладаються на окремий структурний підрозділ (посадову особу) такого оператора систем розподілу/</w:t>
            </w:r>
            <w:proofErr w:type="spellStart"/>
            <w:r w:rsidRPr="00952986">
              <w:rPr>
                <w:b/>
                <w:bCs/>
                <w:color w:val="0070C0"/>
                <w:sz w:val="20"/>
                <w:szCs w:val="20"/>
                <w:lang w:val="uk-UA"/>
              </w:rPr>
              <w:t>електропостачальника</w:t>
            </w:r>
            <w:proofErr w:type="spellEnd"/>
            <w:r w:rsidRPr="00952986">
              <w:rPr>
                <w:b/>
                <w:bCs/>
                <w:color w:val="0070C0"/>
                <w:sz w:val="20"/>
                <w:szCs w:val="20"/>
                <w:lang w:val="uk-UA"/>
              </w:rPr>
              <w:t>.</w:t>
            </w:r>
          </w:p>
          <w:p w14:paraId="18696A92" w14:textId="77777777" w:rsidR="00EF2965" w:rsidRPr="00952986" w:rsidRDefault="00EF2965" w:rsidP="00EF2965">
            <w:pPr>
              <w:pStyle w:val="rvps2"/>
              <w:shd w:val="clear" w:color="auto" w:fill="FFFFFF"/>
              <w:spacing w:before="0" w:beforeAutospacing="0" w:after="0" w:afterAutospacing="0"/>
              <w:ind w:firstLine="720"/>
              <w:contextualSpacing/>
              <w:jc w:val="both"/>
              <w:rPr>
                <w:b/>
                <w:bCs/>
                <w:color w:val="0070C0"/>
                <w:sz w:val="20"/>
                <w:szCs w:val="20"/>
                <w:lang w:val="uk-UA"/>
              </w:rPr>
            </w:pPr>
          </w:p>
          <w:p w14:paraId="092EBCD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05B5AF7"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7BBDAED0"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38448548" w14:textId="10681641" w:rsidR="00EF2965" w:rsidRPr="00952986" w:rsidRDefault="00EF2965" w:rsidP="00EF2965">
            <w:pPr>
              <w:widowControl w:val="0"/>
              <w:shd w:val="clear" w:color="auto" w:fill="FFFFFF"/>
              <w:autoSpaceDE w:val="0"/>
              <w:autoSpaceDN w:val="0"/>
              <w:ind w:firstLine="223"/>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1.4. Оператор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w:t>
            </w:r>
            <w:proofErr w:type="spellEnd"/>
            <w:r w:rsidRPr="00952986">
              <w:rPr>
                <w:rFonts w:ascii="Times New Roman" w:eastAsia="Calibri" w:hAnsi="Times New Roman" w:cs="Times New Roman"/>
                <w:b/>
                <w:bCs/>
                <w:color w:val="0070C0"/>
                <w:sz w:val="20"/>
                <w:szCs w:val="20"/>
                <w:lang w:val="uk-UA"/>
              </w:rPr>
              <w:t xml:space="preserve"> з метою розгляду скарг заявників з питань, які належать до його компетенції, створює структурний підрозділ – Центр захисту споживачів електричної енергії (далі – Центр). </w:t>
            </w:r>
          </w:p>
          <w:p w14:paraId="37B9F239" w14:textId="77777777" w:rsidR="00EF2965" w:rsidRPr="00952986" w:rsidRDefault="00EF2965" w:rsidP="00EF2965">
            <w:pPr>
              <w:widowControl w:val="0"/>
              <w:shd w:val="clear" w:color="auto" w:fill="FFFFFF"/>
              <w:autoSpaceDE w:val="0"/>
              <w:autoSpaceDN w:val="0"/>
              <w:ind w:firstLine="223"/>
              <w:contextualSpacing/>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bCs/>
                <w:color w:val="0070C0"/>
                <w:sz w:val="20"/>
                <w:szCs w:val="20"/>
                <w:lang w:val="uk-UA" w:eastAsia="en-GB" w:bidi="he-IL"/>
              </w:rPr>
              <w:t>Чисельність працівників Центру встановлюється</w:t>
            </w:r>
            <w:r w:rsidRPr="00952986">
              <w:rPr>
                <w:rFonts w:ascii="Times New Roman" w:eastAsia="Times New Roman" w:hAnsi="Times New Roman" w:cs="Times New Roman"/>
                <w:color w:val="0070C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ru-RU"/>
              </w:rPr>
              <w:t>на рівні достатньому для виконання обов’язків, передбачених Правилами роздрібного ринку, але з розрахунку не менше ніж 140000 (+/- 15 відсотків) споживачів на одного спеціаліста, включаючи начальника ЦЗС та його заступника (за наявності).</w:t>
            </w:r>
          </w:p>
          <w:p w14:paraId="738E5117" w14:textId="77777777" w:rsidR="00EF2965" w:rsidRPr="00952986" w:rsidRDefault="00EF2965" w:rsidP="00EF2965">
            <w:pPr>
              <w:widowControl w:val="0"/>
              <w:autoSpaceDE w:val="0"/>
              <w:autoSpaceDN w:val="0"/>
              <w:ind w:firstLine="223"/>
              <w:jc w:val="both"/>
              <w:rPr>
                <w:rFonts w:ascii="Times New Roman" w:eastAsia="Times New Roman" w:hAnsi="Times New Roman" w:cs="Times New Roman"/>
                <w:b/>
                <w:color w:val="0070C0"/>
                <w:sz w:val="20"/>
                <w:szCs w:val="20"/>
                <w:lang w:val="uk-UA"/>
              </w:rPr>
            </w:pPr>
            <w:r w:rsidRPr="00952986">
              <w:rPr>
                <w:rFonts w:ascii="Times New Roman" w:eastAsia="Times New Roman" w:hAnsi="Times New Roman" w:cs="Times New Roman"/>
                <w:b/>
                <w:color w:val="0070C0"/>
                <w:sz w:val="20"/>
                <w:szCs w:val="20"/>
                <w:lang w:val="uk-UA"/>
              </w:rPr>
              <w:t>Для оператора систем розподілу/</w:t>
            </w:r>
            <w:proofErr w:type="spellStart"/>
            <w:r w:rsidRPr="00952986">
              <w:rPr>
                <w:rFonts w:ascii="Times New Roman" w:eastAsia="Times New Roman" w:hAnsi="Times New Roman" w:cs="Times New Roman"/>
                <w:b/>
                <w:color w:val="0070C0"/>
                <w:sz w:val="20"/>
                <w:szCs w:val="20"/>
                <w:lang w:val="uk-UA"/>
              </w:rPr>
              <w:t>електропостачальника</w:t>
            </w:r>
            <w:proofErr w:type="spellEnd"/>
            <w:r w:rsidRPr="00952986">
              <w:rPr>
                <w:rFonts w:ascii="Times New Roman" w:eastAsia="Times New Roman" w:hAnsi="Times New Roman" w:cs="Times New Roman"/>
                <w:b/>
                <w:color w:val="0070C0"/>
                <w:sz w:val="20"/>
                <w:szCs w:val="20"/>
                <w:lang w:val="uk-UA"/>
              </w:rPr>
              <w:t>, який обслуговує</w:t>
            </w:r>
            <w:r w:rsidRPr="00952986">
              <w:rPr>
                <w:rFonts w:ascii="Times New Roman" w:eastAsia="Times New Roman" w:hAnsi="Times New Roman" w:cs="Times New Roman"/>
                <w:bCs/>
                <w:color w:val="0070C0"/>
                <w:sz w:val="20"/>
                <w:szCs w:val="20"/>
                <w:lang w:val="uk-UA"/>
              </w:rPr>
              <w:t xml:space="preserve"> </w:t>
            </w:r>
            <w:r w:rsidRPr="00952986">
              <w:rPr>
                <w:rFonts w:ascii="Times New Roman" w:eastAsia="Times New Roman" w:hAnsi="Times New Roman" w:cs="Times New Roman"/>
                <w:b/>
                <w:color w:val="7030A0"/>
                <w:sz w:val="20"/>
                <w:szCs w:val="20"/>
                <w:lang w:val="uk-UA"/>
              </w:rPr>
              <w:t>меншу кількість</w:t>
            </w:r>
            <w:r w:rsidRPr="00952986">
              <w:rPr>
                <w:rFonts w:ascii="Times New Roman" w:eastAsia="Times New Roman" w:hAnsi="Times New Roman" w:cs="Times New Roman"/>
                <w:bCs/>
                <w:color w:val="7030A0"/>
                <w:sz w:val="20"/>
                <w:szCs w:val="20"/>
                <w:lang w:val="uk-UA"/>
              </w:rPr>
              <w:t xml:space="preserve"> </w:t>
            </w:r>
            <w:r w:rsidRPr="00952986">
              <w:rPr>
                <w:rFonts w:ascii="Times New Roman" w:eastAsia="Times New Roman" w:hAnsi="Times New Roman" w:cs="Times New Roman"/>
                <w:b/>
                <w:color w:val="0070C0"/>
                <w:sz w:val="20"/>
                <w:szCs w:val="20"/>
                <w:lang w:val="uk-UA"/>
              </w:rPr>
              <w:t xml:space="preserve">споживачів, створення Центру не є обов'язковим. У такому разі, функції Центра покладаються </w:t>
            </w:r>
            <w:r w:rsidRPr="00952986">
              <w:rPr>
                <w:rFonts w:ascii="Times New Roman" w:eastAsia="Times New Roman" w:hAnsi="Times New Roman" w:cs="Times New Roman"/>
                <w:b/>
                <w:color w:val="0070C0"/>
                <w:sz w:val="20"/>
                <w:szCs w:val="20"/>
                <w:lang w:val="uk-UA"/>
              </w:rPr>
              <w:lastRenderedPageBreak/>
              <w:t>на окремий структурний підрозділ (посадову особу) такого оператора систем розподілу/</w:t>
            </w:r>
            <w:proofErr w:type="spellStart"/>
            <w:r w:rsidRPr="00952986">
              <w:rPr>
                <w:rFonts w:ascii="Times New Roman" w:eastAsia="Times New Roman" w:hAnsi="Times New Roman" w:cs="Times New Roman"/>
                <w:b/>
                <w:color w:val="0070C0"/>
                <w:sz w:val="20"/>
                <w:szCs w:val="20"/>
                <w:lang w:val="uk-UA"/>
              </w:rPr>
              <w:t>електропостачальника</w:t>
            </w:r>
            <w:proofErr w:type="spellEnd"/>
            <w:r w:rsidRPr="00952986">
              <w:rPr>
                <w:rFonts w:ascii="Times New Roman" w:eastAsia="Times New Roman" w:hAnsi="Times New Roman" w:cs="Times New Roman"/>
                <w:b/>
                <w:color w:val="0070C0"/>
                <w:sz w:val="20"/>
                <w:szCs w:val="20"/>
                <w:lang w:val="uk-UA"/>
              </w:rPr>
              <w:t>.</w:t>
            </w:r>
          </w:p>
          <w:p w14:paraId="610F0A3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784FF16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1FC5A34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E3D49BD"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ЦЗС створюється на заміну ІКЦ, які здійснювали розгляд звернень, заяв, скарг, претензій до відокремлення діяльності з розподілу та постачання електричної енергії, тобто чисельність була передбачена для розгляду скарг як щодо діяльності з розподілу, так й постачання електричної енергії.</w:t>
            </w:r>
          </w:p>
          <w:p w14:paraId="2042C2BC"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Постановою НКРЕКП № 373 від 12.06.2018 передбачено функціонування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 xml:space="preserve">-центру як окремого структурного підрозділу та системи надання інформаційних послуг абонентам шляхом обробки їх вхідних звернень, що надходять через засоби телекомунікації (надання відповідей на ці звернення за участю оператора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-центру та в автоматичному режимі за допомогою голосового меню самообслуговування або перенаправлення звернень до відповідних структурних підрозділів).</w:t>
            </w:r>
          </w:p>
          <w:p w14:paraId="19090F0C" w14:textId="3C356F6D"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eastAsia="ru-RU"/>
              </w:rPr>
              <w:lastRenderedPageBreak/>
              <w:t>Зважаючи на перерозподіл потоків звернень споживачів та зменшення навантаження на ЦЗС в частині надання консультаційних послуг, зокрема, в телефонному режимі, пропонуємо збільшення граничної кількості споживачів до 140 000 в розрахунку на 1 співробітника ЦЗС.</w:t>
            </w:r>
          </w:p>
        </w:tc>
        <w:tc>
          <w:tcPr>
            <w:tcW w:w="3179" w:type="dxa"/>
            <w:gridSpan w:val="2"/>
          </w:tcPr>
          <w:p w14:paraId="5CD479B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0CF7F3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820CA3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D4A6F9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4F1EF4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31B38E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90017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F8328B6"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DDFBEE3" w14:textId="77777777" w:rsidR="000F5AEF" w:rsidRDefault="000F5AE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75E467E" w14:textId="77777777" w:rsidR="000F5AEF" w:rsidRPr="00952986" w:rsidRDefault="000F5AE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0068367" w14:textId="012F8436" w:rsidR="00EF2965" w:rsidRPr="000F5AEF"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Потребує обговорення</w:t>
            </w:r>
          </w:p>
          <w:p w14:paraId="0B92F204" w14:textId="58B10C01" w:rsidR="00EF2965" w:rsidRPr="00952986" w:rsidRDefault="00EF2965" w:rsidP="000F5AEF">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3DBA12BC" w14:textId="77777777" w:rsidTr="00F009E4">
        <w:trPr>
          <w:trHeight w:val="20"/>
        </w:trPr>
        <w:tc>
          <w:tcPr>
            <w:tcW w:w="4345" w:type="dxa"/>
            <w:gridSpan w:val="2"/>
          </w:tcPr>
          <w:p w14:paraId="00C44F64"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1C6D650" w14:textId="480964D6"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24FA3F4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050AFB2F"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1.4. Оператор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w:t>
            </w:r>
            <w:proofErr w:type="spellEnd"/>
            <w:r w:rsidRPr="00952986">
              <w:rPr>
                <w:rFonts w:ascii="Times New Roman" w:eastAsia="Times New Roman" w:hAnsi="Times New Roman" w:cs="Times New Roman"/>
                <w:b/>
                <w:bCs/>
                <w:color w:val="0070C0"/>
                <w:sz w:val="20"/>
                <w:szCs w:val="20"/>
                <w:lang w:val="uk-UA" w:eastAsia="ru-RU"/>
              </w:rPr>
              <w:t xml:space="preserve"> з метою розгляду скарг заявників з питань, які належать до його компетенції, створює структурний підрозділ – Центр захисту споживачів електричної енергії (далі – Центр). </w:t>
            </w:r>
          </w:p>
          <w:p w14:paraId="1152F6FE" w14:textId="77777777" w:rsidR="00EF2965" w:rsidRPr="00952986" w:rsidRDefault="00EF2965" w:rsidP="00EF2965">
            <w:pPr>
              <w:shd w:val="clear" w:color="auto" w:fill="FFFFFF"/>
              <w:ind w:firstLine="365"/>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strike/>
                <w:color w:val="7030A0"/>
                <w:sz w:val="20"/>
                <w:szCs w:val="20"/>
                <w:lang w:val="uk-UA" w:eastAsia="ru-RU"/>
              </w:rPr>
              <w:t xml:space="preserve">Чисельність працівників Центру встановлюється з розрахунку не менше одного спеціаліста на 100 000 споживачів, включаючи керівника Центру та його заступника (за наявності). </w:t>
            </w:r>
          </w:p>
          <w:p w14:paraId="53FC96E0" w14:textId="36DA3B9A"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ru-RU"/>
              </w:rPr>
              <w:t>Для оператора систем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який обслуговує менше 100 000 споживачів, створення Центру не є обов'язковим. У такому разі, функції Центра покладаються на окремий структурний підрозділ (посадову особу) такого оператора систем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w:t>
            </w:r>
          </w:p>
          <w:p w14:paraId="36BDFF5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79E7607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62666D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35D99204" w14:textId="5C9B38AD"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76C371A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0A448387" w14:textId="24DA856D"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Cs/>
                <w:sz w:val="20"/>
                <w:szCs w:val="20"/>
                <w:lang w:val="uk-UA" w:eastAsia="ru-RU"/>
              </w:rPr>
              <w:t>Кожен учасник ринку має право на власний розсуд обирати кількість фахівців Центру.</w:t>
            </w:r>
          </w:p>
        </w:tc>
        <w:tc>
          <w:tcPr>
            <w:tcW w:w="3179" w:type="dxa"/>
            <w:gridSpan w:val="2"/>
          </w:tcPr>
          <w:p w14:paraId="7EBD00F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45817D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1641A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1512A92" w14:textId="77777777" w:rsidR="00181D3E" w:rsidRPr="000F5AEF"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Потребує обговорення</w:t>
            </w:r>
          </w:p>
          <w:p w14:paraId="1B3536B4" w14:textId="77777777" w:rsidR="00EF2965" w:rsidRPr="000F5AEF"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1769836" w14:textId="05E356F6" w:rsidR="00EF2965" w:rsidRPr="00952986" w:rsidRDefault="00EF2965" w:rsidP="000F5AEF">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18CEE0E4" w14:textId="77777777" w:rsidTr="00F009E4">
        <w:trPr>
          <w:trHeight w:val="20"/>
        </w:trPr>
        <w:tc>
          <w:tcPr>
            <w:tcW w:w="4345" w:type="dxa"/>
            <w:gridSpan w:val="2"/>
          </w:tcPr>
          <w:p w14:paraId="1A506CAA"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6D83CE3" w14:textId="242CBECD"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201FA2B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6C868C92" w14:textId="77777777" w:rsidR="00EF2965" w:rsidRPr="00952986" w:rsidRDefault="00EF2965" w:rsidP="00EF2965">
            <w:pPr>
              <w:shd w:val="clear" w:color="auto" w:fill="FFFFFF"/>
              <w:contextualSpacing/>
              <w:jc w:val="both"/>
              <w:rPr>
                <w:rFonts w:ascii="Times New Roman" w:hAnsi="Times New Roman" w:cs="Times New Roman"/>
                <w:b/>
                <w:bCs/>
                <w:color w:val="0070C0"/>
                <w:sz w:val="20"/>
                <w:szCs w:val="20"/>
                <w:lang w:val="uk-UA" w:bidi="he-IL"/>
              </w:rPr>
            </w:pPr>
            <w:r w:rsidRPr="00952986">
              <w:rPr>
                <w:rFonts w:ascii="Times New Roman" w:hAnsi="Times New Roman" w:cs="Times New Roman"/>
                <w:b/>
                <w:bCs/>
                <w:color w:val="0070C0"/>
                <w:sz w:val="20"/>
                <w:szCs w:val="20"/>
                <w:lang w:val="uk-UA" w:bidi="he-IL"/>
              </w:rPr>
              <w:t>1.4. Оператор системи розподілу/</w:t>
            </w:r>
            <w:proofErr w:type="spellStart"/>
            <w:r w:rsidRPr="00952986">
              <w:rPr>
                <w:rFonts w:ascii="Times New Roman" w:hAnsi="Times New Roman" w:cs="Times New Roman"/>
                <w:b/>
                <w:bCs/>
                <w:color w:val="0070C0"/>
                <w:sz w:val="20"/>
                <w:szCs w:val="20"/>
                <w:lang w:val="uk-UA" w:bidi="he-IL"/>
              </w:rPr>
              <w:t>Електропостачальник</w:t>
            </w:r>
            <w:proofErr w:type="spellEnd"/>
            <w:r w:rsidRPr="00952986">
              <w:rPr>
                <w:rFonts w:ascii="Times New Roman" w:hAnsi="Times New Roman" w:cs="Times New Roman"/>
                <w:b/>
                <w:bCs/>
                <w:color w:val="0070C0"/>
                <w:sz w:val="20"/>
                <w:szCs w:val="20"/>
                <w:lang w:val="uk-UA" w:bidi="he-IL"/>
              </w:rPr>
              <w:t xml:space="preserve"> з метою розгляду скарг</w:t>
            </w:r>
            <w:r w:rsidRPr="00952986">
              <w:rPr>
                <w:rFonts w:ascii="Times New Roman" w:hAnsi="Times New Roman" w:cs="Times New Roman"/>
                <w:color w:val="0070C0"/>
                <w:sz w:val="20"/>
                <w:szCs w:val="20"/>
                <w:lang w:val="uk-UA" w:bidi="he-IL"/>
              </w:rPr>
              <w:t xml:space="preserve"> </w:t>
            </w:r>
            <w:r w:rsidRPr="00952986">
              <w:rPr>
                <w:rFonts w:ascii="Times New Roman" w:hAnsi="Times New Roman" w:cs="Times New Roman"/>
                <w:b/>
                <w:bCs/>
                <w:color w:val="7030A0"/>
                <w:sz w:val="20"/>
                <w:szCs w:val="20"/>
                <w:lang w:val="uk-UA" w:bidi="he-IL"/>
              </w:rPr>
              <w:t>(повторних звернень)</w:t>
            </w:r>
            <w:r w:rsidRPr="00952986">
              <w:rPr>
                <w:rFonts w:ascii="Times New Roman" w:hAnsi="Times New Roman" w:cs="Times New Roman"/>
                <w:sz w:val="20"/>
                <w:szCs w:val="20"/>
                <w:lang w:val="uk-UA" w:bidi="he-IL"/>
              </w:rPr>
              <w:t xml:space="preserve"> </w:t>
            </w:r>
            <w:r w:rsidRPr="00952986">
              <w:rPr>
                <w:rFonts w:ascii="Times New Roman" w:hAnsi="Times New Roman" w:cs="Times New Roman"/>
                <w:b/>
                <w:bCs/>
                <w:color w:val="0070C0"/>
                <w:sz w:val="20"/>
                <w:szCs w:val="20"/>
                <w:lang w:val="uk-UA" w:bidi="he-IL"/>
              </w:rPr>
              <w:t xml:space="preserve">заявників з питань, які належать до його компетенції, створює структурний підрозділ – Центр захисту споживачів електричної енергії (далі – Центр). </w:t>
            </w:r>
          </w:p>
          <w:p w14:paraId="76B6548F"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eastAsia="en-GB" w:bidi="he-IL"/>
              </w:rPr>
            </w:pPr>
          </w:p>
          <w:p w14:paraId="0E9924F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A6571C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BDB2AC7"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4204C55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2B97C45" w14:textId="77777777" w:rsidR="00EF2965" w:rsidRPr="00952986" w:rsidRDefault="00EF2965" w:rsidP="00EF2965">
            <w:pPr>
              <w:widowControl w:val="0"/>
              <w:autoSpaceDE w:val="0"/>
              <w:autoSpaceDN w:val="0"/>
              <w:ind w:firstLine="1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Порядок розгляду звернень є максимально прозорим: первинне звернення/скарга/претензія розглядається Оператором системи розподілу/</w:t>
            </w:r>
            <w:proofErr w:type="spellStart"/>
            <w:r w:rsidRPr="00952986">
              <w:rPr>
                <w:rFonts w:ascii="Times New Roman" w:hAnsi="Times New Roman" w:cs="Times New Roman"/>
                <w:sz w:val="20"/>
                <w:szCs w:val="20"/>
                <w:lang w:val="uk-UA"/>
              </w:rPr>
              <w:t>Електропостачальником</w:t>
            </w:r>
            <w:proofErr w:type="spellEnd"/>
            <w:r w:rsidRPr="00952986">
              <w:rPr>
                <w:rFonts w:ascii="Times New Roman" w:hAnsi="Times New Roman" w:cs="Times New Roman"/>
                <w:sz w:val="20"/>
                <w:szCs w:val="20"/>
                <w:lang w:val="uk-UA"/>
              </w:rPr>
              <w:t xml:space="preserve"> у загальному порядку, а скарга (повторне звернення), на яке вже надавалася письмова відповідь Оператором системи розподілу/</w:t>
            </w:r>
            <w:proofErr w:type="spellStart"/>
            <w:r w:rsidRPr="00952986">
              <w:rPr>
                <w:rFonts w:ascii="Times New Roman" w:hAnsi="Times New Roman" w:cs="Times New Roman"/>
                <w:sz w:val="20"/>
                <w:szCs w:val="20"/>
                <w:lang w:val="uk-UA"/>
              </w:rPr>
              <w:t>Електропостачальником</w:t>
            </w:r>
            <w:proofErr w:type="spellEnd"/>
            <w:r w:rsidRPr="00952986">
              <w:rPr>
                <w:rFonts w:ascii="Times New Roman" w:hAnsi="Times New Roman" w:cs="Times New Roman"/>
                <w:sz w:val="20"/>
                <w:szCs w:val="20"/>
                <w:lang w:val="uk-UA"/>
              </w:rPr>
              <w:t xml:space="preserve">, розглядається через Центр захисту </w:t>
            </w:r>
            <w:r w:rsidRPr="00952986">
              <w:rPr>
                <w:rFonts w:ascii="Times New Roman" w:hAnsi="Times New Roman" w:cs="Times New Roman"/>
                <w:sz w:val="20"/>
                <w:szCs w:val="20"/>
                <w:lang w:val="uk-UA"/>
              </w:rPr>
              <w:lastRenderedPageBreak/>
              <w:t>споживачів електричної енергії.</w:t>
            </w:r>
          </w:p>
          <w:p w14:paraId="40CAA5BA" w14:textId="4C14A660" w:rsidR="004D121E" w:rsidRPr="00952986" w:rsidRDefault="004D121E"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tc>
        <w:tc>
          <w:tcPr>
            <w:tcW w:w="3179" w:type="dxa"/>
            <w:gridSpan w:val="2"/>
          </w:tcPr>
          <w:p w14:paraId="386BCB5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567F2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6CACA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8E36853" w14:textId="77777777" w:rsidR="00181D3E" w:rsidRPr="00952986"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3441E76F"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944A085" w14:textId="70A34DC5" w:rsidR="00EF2965" w:rsidRPr="00952986" w:rsidRDefault="00EF2965"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5A488086" w14:textId="77777777" w:rsidTr="00F009E4">
        <w:trPr>
          <w:trHeight w:val="20"/>
        </w:trPr>
        <w:tc>
          <w:tcPr>
            <w:tcW w:w="4345" w:type="dxa"/>
            <w:gridSpan w:val="2"/>
          </w:tcPr>
          <w:p w14:paraId="5A366E71"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A7775A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562C03F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5A1CF855" w14:textId="77777777" w:rsidR="00EF2965" w:rsidRPr="00952986" w:rsidRDefault="00EF2965" w:rsidP="00EF2965">
            <w:pPr>
              <w:shd w:val="clear" w:color="auto" w:fill="FFFFFF"/>
              <w:ind w:firstLine="365"/>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1.4. Оператор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w:t>
            </w:r>
            <w:proofErr w:type="spellEnd"/>
            <w:r w:rsidRPr="00952986">
              <w:rPr>
                <w:rFonts w:ascii="Times New Roman" w:eastAsia="Calibri" w:hAnsi="Times New Roman" w:cs="Times New Roman"/>
                <w:b/>
                <w:bCs/>
                <w:color w:val="0070C0"/>
                <w:sz w:val="20"/>
                <w:szCs w:val="20"/>
                <w:lang w:val="uk-UA"/>
              </w:rPr>
              <w:t xml:space="preserve"> з метою розгляду скарг заявників з питань, які належать до його компетенції, створює структурний підрозділ – Центр захисту споживачів електричної енергії (далі – Центр). </w:t>
            </w:r>
          </w:p>
          <w:p w14:paraId="246FC63F"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bCs/>
                <w:color w:val="0070C0"/>
                <w:sz w:val="20"/>
                <w:szCs w:val="20"/>
                <w:lang w:val="uk-UA" w:eastAsia="en-GB" w:bidi="he-IL"/>
              </w:rPr>
              <w:t>Чисельність працівників Центру встановлюється</w:t>
            </w:r>
            <w:r w:rsidRPr="00952986">
              <w:rPr>
                <w:rFonts w:ascii="Times New Roman" w:eastAsia="Times New Roman" w:hAnsi="Times New Roman" w:cs="Times New Roman"/>
                <w:color w:val="0070C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ru-RU"/>
              </w:rPr>
              <w:t>на рівні достатньому для виконання обов’язків, передбачених Правилами роздрібного ринку, але з розрахунку не менше ніж 140000 (+/- 15 відсотків) споживачів на одного спеціаліста, включаючи начальника ЦЗС та його заступника (за наявності).</w:t>
            </w:r>
          </w:p>
          <w:p w14:paraId="6F1531E8" w14:textId="77777777" w:rsidR="00EF2965" w:rsidRPr="00952986" w:rsidRDefault="00EF2965" w:rsidP="00EF2965">
            <w:pPr>
              <w:ind w:firstLine="365"/>
              <w:jc w:val="both"/>
              <w:rPr>
                <w:rFonts w:ascii="Times New Roman" w:hAnsi="Times New Roman" w:cs="Times New Roman"/>
                <w:b/>
                <w:color w:val="0070C0"/>
                <w:sz w:val="20"/>
                <w:szCs w:val="20"/>
                <w:lang w:val="uk-UA"/>
              </w:rPr>
            </w:pPr>
            <w:r w:rsidRPr="00952986">
              <w:rPr>
                <w:rFonts w:ascii="Times New Roman" w:hAnsi="Times New Roman" w:cs="Times New Roman"/>
                <w:b/>
                <w:color w:val="0070C0"/>
                <w:sz w:val="20"/>
                <w:szCs w:val="20"/>
                <w:lang w:val="uk-UA"/>
              </w:rPr>
              <w:t>Для оператора систем розподілу/</w:t>
            </w:r>
            <w:proofErr w:type="spellStart"/>
            <w:r w:rsidRPr="00952986">
              <w:rPr>
                <w:rFonts w:ascii="Times New Roman" w:hAnsi="Times New Roman" w:cs="Times New Roman"/>
                <w:b/>
                <w:color w:val="0070C0"/>
                <w:sz w:val="20"/>
                <w:szCs w:val="20"/>
                <w:lang w:val="uk-UA"/>
              </w:rPr>
              <w:t>електропостачальника</w:t>
            </w:r>
            <w:proofErr w:type="spellEnd"/>
            <w:r w:rsidRPr="00952986">
              <w:rPr>
                <w:rFonts w:ascii="Times New Roman" w:hAnsi="Times New Roman" w:cs="Times New Roman"/>
                <w:b/>
                <w:color w:val="0070C0"/>
                <w:sz w:val="20"/>
                <w:szCs w:val="20"/>
                <w:lang w:val="uk-UA"/>
              </w:rPr>
              <w:t>, який обслуговує</w:t>
            </w:r>
            <w:r w:rsidRPr="00952986">
              <w:rPr>
                <w:rFonts w:ascii="Times New Roman" w:hAnsi="Times New Roman" w:cs="Times New Roman"/>
                <w:bCs/>
                <w:color w:val="0070C0"/>
                <w:sz w:val="20"/>
                <w:szCs w:val="20"/>
                <w:lang w:val="uk-UA"/>
              </w:rPr>
              <w:t xml:space="preserve"> </w:t>
            </w:r>
            <w:r w:rsidRPr="00952986">
              <w:rPr>
                <w:rFonts w:ascii="Times New Roman" w:hAnsi="Times New Roman" w:cs="Times New Roman"/>
                <w:b/>
                <w:color w:val="7030A0"/>
                <w:sz w:val="20"/>
                <w:szCs w:val="20"/>
                <w:lang w:val="uk-UA"/>
              </w:rPr>
              <w:t>меншу кількість</w:t>
            </w:r>
            <w:r w:rsidRPr="00952986">
              <w:rPr>
                <w:rFonts w:ascii="Times New Roman" w:hAnsi="Times New Roman" w:cs="Times New Roman"/>
                <w:bCs/>
                <w:color w:val="7030A0"/>
                <w:sz w:val="20"/>
                <w:szCs w:val="20"/>
                <w:lang w:val="uk-UA"/>
              </w:rPr>
              <w:t xml:space="preserve"> </w:t>
            </w:r>
            <w:r w:rsidRPr="00952986">
              <w:rPr>
                <w:rFonts w:ascii="Times New Roman" w:hAnsi="Times New Roman" w:cs="Times New Roman"/>
                <w:b/>
                <w:color w:val="0070C0"/>
                <w:sz w:val="20"/>
                <w:szCs w:val="20"/>
                <w:lang w:val="uk-UA"/>
              </w:rPr>
              <w:t>споживачів, створення Центру не є обов'язковим. У такому разі, функції Центра покладаються на окремий структурний підрозділ (посадову особу) такого оператора систем розподілу/</w:t>
            </w:r>
            <w:proofErr w:type="spellStart"/>
            <w:r w:rsidRPr="00952986">
              <w:rPr>
                <w:rFonts w:ascii="Times New Roman" w:hAnsi="Times New Roman" w:cs="Times New Roman"/>
                <w:b/>
                <w:color w:val="0070C0"/>
                <w:sz w:val="20"/>
                <w:szCs w:val="20"/>
                <w:lang w:val="uk-UA"/>
              </w:rPr>
              <w:t>електропостачальника</w:t>
            </w:r>
            <w:proofErr w:type="spellEnd"/>
            <w:r w:rsidRPr="00952986">
              <w:rPr>
                <w:rFonts w:ascii="Times New Roman" w:hAnsi="Times New Roman" w:cs="Times New Roman"/>
                <w:b/>
                <w:color w:val="0070C0"/>
                <w:sz w:val="20"/>
                <w:szCs w:val="20"/>
                <w:lang w:val="uk-UA"/>
              </w:rPr>
              <w:t>.</w:t>
            </w:r>
          </w:p>
          <w:p w14:paraId="7537BCD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0C50B3A"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724C6DA9"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15657D92"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ЦЗС створюється на заміну ІКЦ, які здійснювали розгляд звернень, заяв, скарг, претензій до відокремлення діяльності з розподілу та постачання електричної енергії, тобто чисельність була передбачена для розгляду скарг як щодо діяльності з розподілу, так й постачання електричної енергії.</w:t>
            </w:r>
          </w:p>
          <w:p w14:paraId="2F1F524F"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Постановою НКРЕКП № 373 від 12.06.2018 передбачено функціонування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 xml:space="preserve">-центру як окремого структурного підрозділу та системи надання інформаційних послуг абонентам шляхом обробки їх вхідних звернень, що надходять через засоби телекомунікації (надання відповідей на ці звернення за участю оператора </w:t>
            </w:r>
            <w:proofErr w:type="spellStart"/>
            <w:r w:rsidRPr="00952986">
              <w:rPr>
                <w:rFonts w:ascii="Times New Roman" w:eastAsia="Times New Roman" w:hAnsi="Times New Roman" w:cs="Times New Roman"/>
                <w:sz w:val="20"/>
                <w:szCs w:val="20"/>
                <w:lang w:val="uk-UA" w:eastAsia="ru-RU"/>
              </w:rPr>
              <w:t>кол</w:t>
            </w:r>
            <w:proofErr w:type="spellEnd"/>
            <w:r w:rsidRPr="00952986">
              <w:rPr>
                <w:rFonts w:ascii="Times New Roman" w:eastAsia="Times New Roman" w:hAnsi="Times New Roman" w:cs="Times New Roman"/>
                <w:sz w:val="20"/>
                <w:szCs w:val="20"/>
                <w:lang w:val="uk-UA" w:eastAsia="ru-RU"/>
              </w:rPr>
              <w:t>-центру та в автоматичному режимі за допомогою голосового меню самообслуговування або перенаправлення звернень до відповідних структурних підрозділів).</w:t>
            </w:r>
          </w:p>
          <w:p w14:paraId="3F6B3DF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Зважаючи на перерозподіл потоків звернень споживачів та зменшення навантаження на ЦЗС в частині надання консультаційних послуг, зокрема, в телефонному режимі, пропонуємо збільшення граничної кількості споживачів до 140 000 в розрахунку на 1 співробітника ЦЗС.</w:t>
            </w:r>
          </w:p>
          <w:p w14:paraId="765565FD" w14:textId="5FA560D6" w:rsidR="00EF2965" w:rsidRPr="00952986" w:rsidRDefault="00EF2965" w:rsidP="00EF2965">
            <w:pPr>
              <w:widowControl w:val="0"/>
              <w:autoSpaceDE w:val="0"/>
              <w:autoSpaceDN w:val="0"/>
              <w:ind w:firstLine="14"/>
              <w:jc w:val="both"/>
              <w:rPr>
                <w:rFonts w:ascii="Times New Roman" w:hAnsi="Times New Roman" w:cs="Times New Roman"/>
                <w:sz w:val="20"/>
                <w:szCs w:val="20"/>
                <w:lang w:val="uk-UA"/>
              </w:rPr>
            </w:pPr>
          </w:p>
        </w:tc>
        <w:tc>
          <w:tcPr>
            <w:tcW w:w="3179" w:type="dxa"/>
            <w:gridSpan w:val="2"/>
          </w:tcPr>
          <w:p w14:paraId="1724F5B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F0A04D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F25A64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C6C741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839D5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7B0E5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D26F4A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0E8CD0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CCB0B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070343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2D5CDB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C1B71CB" w14:textId="77777777" w:rsidR="00181D3E" w:rsidRPr="000F5AEF"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Потребує обговорення</w:t>
            </w:r>
          </w:p>
          <w:p w14:paraId="453696EB" w14:textId="1B90F363" w:rsidR="00EF2965" w:rsidRPr="00952986" w:rsidRDefault="00EF2965" w:rsidP="000F5AEF">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1245339F" w14:textId="77777777" w:rsidTr="00582FBE">
        <w:trPr>
          <w:trHeight w:val="20"/>
        </w:trPr>
        <w:tc>
          <w:tcPr>
            <w:tcW w:w="4345" w:type="dxa"/>
            <w:gridSpan w:val="2"/>
            <w:tcBorders>
              <w:bottom w:val="single" w:sz="4" w:space="0" w:color="auto"/>
            </w:tcBorders>
          </w:tcPr>
          <w:p w14:paraId="663BDE10" w14:textId="77777777" w:rsidR="00EF2965" w:rsidRPr="00952986" w:rsidRDefault="00EF2965" w:rsidP="00EF2965">
            <w:pPr>
              <w:shd w:val="clear" w:color="auto" w:fill="FFFFFF" w:themeFill="background1"/>
              <w:ind w:firstLine="456"/>
              <w:jc w:val="both"/>
              <w:rPr>
                <w:rFonts w:ascii="Times New Roman" w:hAnsi="Times New Roman" w:cs="Times New Roman"/>
                <w:b/>
                <w:bCs/>
                <w:strike/>
                <w:color w:val="0070C0"/>
                <w:sz w:val="20"/>
                <w:szCs w:val="20"/>
                <w:lang w:val="uk-UA"/>
              </w:rPr>
            </w:pPr>
            <w:r w:rsidRPr="00952986">
              <w:rPr>
                <w:rFonts w:ascii="Times New Roman" w:hAnsi="Times New Roman" w:cs="Times New Roman"/>
                <w:b/>
                <w:bCs/>
                <w:color w:val="0070C0"/>
                <w:sz w:val="20"/>
                <w:szCs w:val="20"/>
                <w:lang w:val="uk-UA"/>
              </w:rPr>
              <w:t>1.5. Центр забезпечує об'єктивність та своєчасність розгляду скарг заявників.</w:t>
            </w:r>
          </w:p>
          <w:p w14:paraId="19C45D7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4A91807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669ECA1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4BF9415" w14:textId="56A22703"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0070C0"/>
                <w:sz w:val="20"/>
                <w:szCs w:val="20"/>
                <w:lang w:val="uk-UA"/>
              </w:rPr>
              <w:t>1.5.</w:t>
            </w:r>
            <w:r w:rsidRPr="00952986">
              <w:rPr>
                <w:rFonts w:ascii="Times New Roman" w:eastAsia="Times New Roman" w:hAnsi="Times New Roman" w:cs="Times New Roman"/>
                <w:b/>
                <w:bCs/>
                <w:color w:val="0070C0"/>
                <w:spacing w:val="-7"/>
                <w:sz w:val="20"/>
                <w:szCs w:val="20"/>
                <w:lang w:val="uk-UA"/>
              </w:rPr>
              <w:t xml:space="preserve"> </w:t>
            </w:r>
            <w:r w:rsidRPr="00952986">
              <w:rPr>
                <w:rFonts w:ascii="Times New Roman" w:eastAsia="Times New Roman" w:hAnsi="Times New Roman" w:cs="Times New Roman"/>
                <w:b/>
                <w:bCs/>
                <w:color w:val="0070C0"/>
                <w:sz w:val="20"/>
                <w:szCs w:val="20"/>
                <w:lang w:val="uk-UA"/>
              </w:rPr>
              <w:t>Центр</w:t>
            </w:r>
            <w:r w:rsidRPr="00952986">
              <w:rPr>
                <w:rFonts w:ascii="Times New Roman" w:eastAsia="Times New Roman" w:hAnsi="Times New Roman" w:cs="Times New Roman"/>
                <w:b/>
                <w:bCs/>
                <w:color w:val="0070C0"/>
                <w:spacing w:val="-7"/>
                <w:sz w:val="20"/>
                <w:szCs w:val="20"/>
                <w:lang w:val="uk-UA"/>
              </w:rPr>
              <w:t xml:space="preserve"> </w:t>
            </w:r>
            <w:r w:rsidRPr="00952986">
              <w:rPr>
                <w:rFonts w:ascii="Times New Roman" w:eastAsia="Times New Roman" w:hAnsi="Times New Roman" w:cs="Times New Roman"/>
                <w:b/>
                <w:bCs/>
                <w:color w:val="0070C0"/>
                <w:sz w:val="20"/>
                <w:szCs w:val="20"/>
                <w:lang w:val="uk-UA"/>
              </w:rPr>
              <w:t>забезпечує</w:t>
            </w:r>
            <w:r w:rsidRPr="00952986">
              <w:rPr>
                <w:rFonts w:ascii="Times New Roman" w:eastAsia="Times New Roman" w:hAnsi="Times New Roman" w:cs="Times New Roman"/>
                <w:b/>
                <w:bCs/>
                <w:color w:val="0070C0"/>
                <w:spacing w:val="-7"/>
                <w:sz w:val="20"/>
                <w:szCs w:val="20"/>
                <w:lang w:val="uk-UA"/>
              </w:rPr>
              <w:t xml:space="preserve"> </w:t>
            </w:r>
            <w:r w:rsidRPr="00952986">
              <w:rPr>
                <w:rFonts w:ascii="Times New Roman" w:eastAsia="Times New Roman" w:hAnsi="Times New Roman" w:cs="Times New Roman"/>
                <w:b/>
                <w:bCs/>
                <w:color w:val="0070C0"/>
                <w:sz w:val="20"/>
                <w:szCs w:val="20"/>
                <w:lang w:val="uk-UA"/>
              </w:rPr>
              <w:t>об'єктивність,</w:t>
            </w:r>
            <w:r w:rsidRPr="00952986">
              <w:rPr>
                <w:rFonts w:ascii="Times New Roman" w:eastAsia="Times New Roman" w:hAnsi="Times New Roman" w:cs="Times New Roman"/>
                <w:b/>
                <w:bCs/>
                <w:color w:val="0070C0"/>
                <w:spacing w:val="-7"/>
                <w:sz w:val="20"/>
                <w:szCs w:val="20"/>
                <w:lang w:val="uk-UA"/>
              </w:rPr>
              <w:t xml:space="preserve"> </w:t>
            </w:r>
            <w:r w:rsidRPr="00952986">
              <w:rPr>
                <w:rFonts w:ascii="Times New Roman" w:eastAsia="Times New Roman" w:hAnsi="Times New Roman" w:cs="Times New Roman"/>
                <w:b/>
                <w:bCs/>
                <w:color w:val="7030A0"/>
                <w:sz w:val="20"/>
                <w:szCs w:val="20"/>
                <w:lang w:val="uk-UA"/>
              </w:rPr>
              <w:t>повноту</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та своєчасність розгляду скарг заявників,</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належне інформування заявника з питань</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розгляду скарги, задовольняти скарги та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забезпечувати поновлення порушених прав</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заявників.</w:t>
            </w:r>
          </w:p>
          <w:p w14:paraId="1D41B4C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7CC22D3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731D330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728FD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7EE8ED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8CF4D4C" w14:textId="77777777" w:rsidR="00181D3E" w:rsidRPr="00952986"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404E2DF0" w14:textId="009AAC4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7B4B3EF1" w14:textId="77777777" w:rsidTr="00582FBE">
        <w:trPr>
          <w:trHeight w:val="20"/>
        </w:trPr>
        <w:tc>
          <w:tcPr>
            <w:tcW w:w="4345" w:type="dxa"/>
            <w:gridSpan w:val="2"/>
            <w:vMerge w:val="restart"/>
            <w:tcBorders>
              <w:bottom w:val="nil"/>
            </w:tcBorders>
          </w:tcPr>
          <w:p w14:paraId="6DC9D85A" w14:textId="6B4815A3"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D88A29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4000EA5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AF5104F" w14:textId="47730C9E"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1.6. Для ефективного функціонування Центру </w:t>
            </w:r>
            <w:bookmarkStart w:id="120" w:name="_Hlk171584889"/>
            <w:r w:rsidRPr="00952986">
              <w:rPr>
                <w:rFonts w:ascii="Times New Roman" w:hAnsi="Times New Roman" w:cs="Times New Roman"/>
                <w:b/>
                <w:bCs/>
                <w:color w:val="0070C0"/>
                <w:sz w:val="20"/>
                <w:szCs w:val="20"/>
                <w:lang w:val="uk-UA"/>
              </w:rPr>
              <w:t>оператор системи розподілу/</w:t>
            </w:r>
            <w:bookmarkEnd w:id="120"/>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z w:val="20"/>
                <w:szCs w:val="20"/>
                <w:lang w:val="uk-UA"/>
              </w:rPr>
              <w:t xml:space="preserve"> має забезпечити:</w:t>
            </w:r>
          </w:p>
          <w:p w14:paraId="267FA50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9EAE0F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 інформування заявників про роботу Центру шляхом розміщення відповідної інформації:</w:t>
            </w:r>
          </w:p>
          <w:p w14:paraId="12C58BB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 стендах у головному офісі та структурних підрозділах </w:t>
            </w:r>
            <w:bookmarkStart w:id="121" w:name="_Hlk171584495"/>
            <w:r w:rsidRPr="00952986">
              <w:rPr>
                <w:rFonts w:ascii="Times New Roman" w:hAnsi="Times New Roman" w:cs="Times New Roman"/>
                <w:b/>
                <w:bCs/>
                <w:color w:val="0070C0"/>
                <w:sz w:val="20"/>
                <w:szCs w:val="20"/>
                <w:lang w:val="uk-UA"/>
              </w:rPr>
              <w:t>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bookmarkEnd w:id="121"/>
            <w:proofErr w:type="spellEnd"/>
            <w:r w:rsidRPr="00952986">
              <w:rPr>
                <w:rFonts w:ascii="Times New Roman" w:hAnsi="Times New Roman" w:cs="Times New Roman"/>
                <w:b/>
                <w:bCs/>
                <w:color w:val="0070C0"/>
                <w:sz w:val="20"/>
                <w:szCs w:val="20"/>
                <w:lang w:val="uk-UA"/>
              </w:rPr>
              <w:t xml:space="preserve">; </w:t>
            </w:r>
          </w:p>
          <w:p w14:paraId="3F8DF4D3"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 головній сторінці власного офіційного </w:t>
            </w:r>
            <w:proofErr w:type="spellStart"/>
            <w:r w:rsidRPr="00952986">
              <w:rPr>
                <w:rFonts w:ascii="Times New Roman" w:hAnsi="Times New Roman" w:cs="Times New Roman"/>
                <w:b/>
                <w:bCs/>
                <w:color w:val="0070C0"/>
                <w:sz w:val="20"/>
                <w:szCs w:val="20"/>
                <w:lang w:val="uk-UA"/>
              </w:rPr>
              <w:t>вебсайту</w:t>
            </w:r>
            <w:proofErr w:type="spellEnd"/>
            <w:r w:rsidRPr="00952986">
              <w:rPr>
                <w:rFonts w:ascii="Times New Roman" w:hAnsi="Times New Roman" w:cs="Times New Roman"/>
                <w:b/>
                <w:bCs/>
                <w:color w:val="0070C0"/>
                <w:sz w:val="20"/>
                <w:szCs w:val="20"/>
                <w:lang w:val="uk-UA"/>
              </w:rPr>
              <w:t xml:space="preserve"> у мережі Інтернет;</w:t>
            </w:r>
          </w:p>
          <w:p w14:paraId="43F61A7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 сервісах «Особистий кабінет споживача» та «Особистий кабінет замовника» власного офіційного </w:t>
            </w:r>
            <w:proofErr w:type="spellStart"/>
            <w:r w:rsidRPr="00952986">
              <w:rPr>
                <w:rFonts w:ascii="Times New Roman" w:hAnsi="Times New Roman" w:cs="Times New Roman"/>
                <w:b/>
                <w:bCs/>
                <w:color w:val="0070C0"/>
                <w:sz w:val="20"/>
                <w:szCs w:val="20"/>
                <w:lang w:val="uk-UA"/>
              </w:rPr>
              <w:t>вебсайту</w:t>
            </w:r>
            <w:proofErr w:type="spellEnd"/>
            <w:r w:rsidRPr="00952986">
              <w:rPr>
                <w:rFonts w:ascii="Times New Roman" w:hAnsi="Times New Roman" w:cs="Times New Roman"/>
                <w:b/>
                <w:bCs/>
                <w:color w:val="0070C0"/>
                <w:sz w:val="20"/>
                <w:szCs w:val="20"/>
                <w:lang w:val="uk-UA"/>
              </w:rPr>
              <w:t xml:space="preserve"> у мережі Інтернет (далі – особистий кабінет) або на зворотному боці платіжного документу, який направляється заявнику;</w:t>
            </w:r>
          </w:p>
          <w:p w14:paraId="25800DC8"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7BAEC6C1" w14:textId="6CA588DA"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2) функціонування сервісу «Центр захисту споживачів електричної енергії»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у мережі Інтернет, який має містити інформацію, з дотриманням вимог законодавства </w:t>
            </w:r>
            <w:bookmarkStart w:id="122" w:name="_Hlk163827263"/>
            <w:r w:rsidRPr="00952986">
              <w:rPr>
                <w:rFonts w:ascii="Times New Roman" w:hAnsi="Times New Roman" w:cs="Times New Roman"/>
                <w:b/>
                <w:bCs/>
                <w:color w:val="0070C0"/>
                <w:sz w:val="20"/>
                <w:szCs w:val="20"/>
                <w:lang w:val="uk-UA"/>
              </w:rPr>
              <w:t>щодо захисту персональних даних та конфіденційності інформації</w:t>
            </w:r>
            <w:bookmarkEnd w:id="122"/>
            <w:r w:rsidRPr="00952986">
              <w:rPr>
                <w:rFonts w:ascii="Times New Roman" w:hAnsi="Times New Roman" w:cs="Times New Roman"/>
                <w:b/>
                <w:bCs/>
                <w:color w:val="0070C0"/>
                <w:sz w:val="20"/>
                <w:szCs w:val="20"/>
                <w:lang w:val="uk-UA"/>
              </w:rPr>
              <w:t>, про:</w:t>
            </w:r>
          </w:p>
          <w:p w14:paraId="7B0BC49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адреси (фактична, поштова, електронна) та номери телефонів Центру, за якими можливо подати скаргу та отримати необхідну інформацію про хід розгляду скарги та строки її розгляду;</w:t>
            </w:r>
          </w:p>
          <w:p w14:paraId="0D818CAE"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режим роботи Центру;</w:t>
            </w:r>
          </w:p>
          <w:p w14:paraId="3DFEAF2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процедуру розгляду Центром скарги заявника;</w:t>
            </w:r>
          </w:p>
          <w:p w14:paraId="6E91362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стан розгляду скарги (дата надходження скарги, строки її розгляду, протокол з розгляду скарги за участі заявника, відповідь);</w:t>
            </w:r>
          </w:p>
          <w:p w14:paraId="53D6E2E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посилання на чинну редакцію цього Положення;</w:t>
            </w:r>
          </w:p>
          <w:p w14:paraId="75CBEAC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дії заявника у разі його незгоди з отриманою відповіддю за результатами розгляду скарги;</w:t>
            </w:r>
          </w:p>
          <w:p w14:paraId="2AFA7783" w14:textId="77777777" w:rsidR="00EF2965" w:rsidRPr="00952986" w:rsidRDefault="00EF2965" w:rsidP="00EF2965">
            <w:pPr>
              <w:shd w:val="clear" w:color="auto" w:fill="FFFFFF" w:themeFill="background1"/>
              <w:ind w:firstLine="456"/>
              <w:jc w:val="both"/>
              <w:rPr>
                <w:rFonts w:ascii="Times New Roman" w:hAnsi="Times New Roman" w:cs="Times New Roman"/>
                <w:b/>
                <w:bCs/>
                <w:strike/>
                <w:color w:val="0070C0"/>
                <w:sz w:val="20"/>
                <w:szCs w:val="20"/>
                <w:lang w:val="uk-UA"/>
              </w:rPr>
            </w:pPr>
          </w:p>
          <w:p w14:paraId="65C79E73"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lastRenderedPageBreak/>
              <w:t xml:space="preserve">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w:t>
            </w:r>
          </w:p>
          <w:p w14:paraId="3616950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1B5FA23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4) своєчасний, об’єктивний та неупереджений розгляд скарги заявника спеціалістами, рівень кваліфікації та професійний досвід яких, буде достатній для здійснення ними своїх функцій.</w:t>
            </w:r>
          </w:p>
          <w:p w14:paraId="3EDF7ADD"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1D24758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381BB65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40130D70"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AB78B58"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1.6. Для ефективного функціонування Центру оператор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w:t>
            </w:r>
            <w:proofErr w:type="spellEnd"/>
            <w:r w:rsidRPr="00952986">
              <w:rPr>
                <w:rFonts w:ascii="Times New Roman" w:eastAsia="Times New Roman" w:hAnsi="Times New Roman" w:cs="Times New Roman"/>
                <w:b/>
                <w:bCs/>
                <w:color w:val="0070C0"/>
                <w:sz w:val="20"/>
                <w:szCs w:val="20"/>
                <w:lang w:val="uk-UA" w:eastAsia="en-GB" w:bidi="he-IL"/>
              </w:rPr>
              <w:t xml:space="preserve"> має забезпечити:</w:t>
            </w:r>
          </w:p>
          <w:p w14:paraId="5E698476"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p>
          <w:p w14:paraId="110B8660"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1) інформування заявників про роботу Центру шляхом розміщення відповідної інформації:</w:t>
            </w:r>
          </w:p>
          <w:p w14:paraId="022ECCBF"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на стендах у головному офісі та структурних підрозділах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електропостачальника</w:t>
            </w:r>
            <w:proofErr w:type="spellEnd"/>
            <w:r w:rsidRPr="00952986">
              <w:rPr>
                <w:rFonts w:ascii="Times New Roman" w:eastAsia="Times New Roman" w:hAnsi="Times New Roman" w:cs="Times New Roman"/>
                <w:b/>
                <w:bCs/>
                <w:color w:val="0070C0"/>
                <w:sz w:val="20"/>
                <w:szCs w:val="20"/>
                <w:lang w:val="uk-UA" w:eastAsia="en-GB" w:bidi="he-IL"/>
              </w:rPr>
              <w:t xml:space="preserve">; </w:t>
            </w:r>
          </w:p>
          <w:p w14:paraId="587173E2"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на головній сторінці власного офіційного </w:t>
            </w:r>
            <w:proofErr w:type="spellStart"/>
            <w:r w:rsidRPr="00952986">
              <w:rPr>
                <w:rFonts w:ascii="Times New Roman" w:eastAsia="Times New Roman" w:hAnsi="Times New Roman" w:cs="Times New Roman"/>
                <w:b/>
                <w:bCs/>
                <w:color w:val="0070C0"/>
                <w:sz w:val="20"/>
                <w:szCs w:val="20"/>
                <w:lang w:val="uk-UA" w:eastAsia="en-GB" w:bidi="he-IL"/>
              </w:rPr>
              <w:t>вебсайту</w:t>
            </w:r>
            <w:proofErr w:type="spellEnd"/>
            <w:r w:rsidRPr="00952986">
              <w:rPr>
                <w:rFonts w:ascii="Times New Roman" w:eastAsia="Times New Roman" w:hAnsi="Times New Roman" w:cs="Times New Roman"/>
                <w:b/>
                <w:bCs/>
                <w:color w:val="0070C0"/>
                <w:sz w:val="20"/>
                <w:szCs w:val="20"/>
                <w:lang w:val="uk-UA" w:eastAsia="en-GB" w:bidi="he-IL"/>
              </w:rPr>
              <w:t xml:space="preserve"> у мережі Інтернет;</w:t>
            </w:r>
          </w:p>
          <w:p w14:paraId="13777D4C" w14:textId="77777777" w:rsidR="00EF2965" w:rsidRPr="00952986" w:rsidRDefault="00EF2965" w:rsidP="00EF2965">
            <w:pPr>
              <w:ind w:firstLine="365"/>
              <w:jc w:val="both"/>
              <w:rPr>
                <w:rFonts w:ascii="Times New Roman" w:eastAsia="Times New Roman" w:hAnsi="Times New Roman" w:cs="Times New Roman"/>
                <w:b/>
                <w:bCs/>
                <w:strike/>
                <w:color w:val="7030A0"/>
                <w:sz w:val="20"/>
                <w:szCs w:val="20"/>
                <w:lang w:val="uk-UA" w:eastAsia="en-GB" w:bidi="he-IL"/>
              </w:rPr>
            </w:pPr>
            <w:r w:rsidRPr="00952986">
              <w:rPr>
                <w:rFonts w:ascii="Times New Roman" w:eastAsia="Times New Roman" w:hAnsi="Times New Roman" w:cs="Times New Roman"/>
                <w:b/>
                <w:bCs/>
                <w:strike/>
                <w:color w:val="7030A0"/>
                <w:sz w:val="20"/>
                <w:szCs w:val="20"/>
                <w:lang w:val="uk-UA" w:eastAsia="en-GB" w:bidi="he-IL"/>
              </w:rPr>
              <w:t xml:space="preserve">на сервісах «Особистий кабінет споживача» та «Особистий кабінет замовника» власного офіційного </w:t>
            </w:r>
            <w:proofErr w:type="spellStart"/>
            <w:r w:rsidRPr="00952986">
              <w:rPr>
                <w:rFonts w:ascii="Times New Roman" w:eastAsia="Times New Roman" w:hAnsi="Times New Roman" w:cs="Times New Roman"/>
                <w:b/>
                <w:bCs/>
                <w:strike/>
                <w:color w:val="7030A0"/>
                <w:sz w:val="20"/>
                <w:szCs w:val="20"/>
                <w:lang w:val="uk-UA" w:eastAsia="en-GB" w:bidi="he-IL"/>
              </w:rPr>
              <w:t>вебсайту</w:t>
            </w:r>
            <w:proofErr w:type="spellEnd"/>
            <w:r w:rsidRPr="00952986">
              <w:rPr>
                <w:rFonts w:ascii="Times New Roman" w:eastAsia="Times New Roman" w:hAnsi="Times New Roman" w:cs="Times New Roman"/>
                <w:b/>
                <w:bCs/>
                <w:strike/>
                <w:color w:val="7030A0"/>
                <w:sz w:val="20"/>
                <w:szCs w:val="20"/>
                <w:lang w:val="uk-UA" w:eastAsia="en-GB" w:bidi="he-IL"/>
              </w:rPr>
              <w:t xml:space="preserve"> у мережі Інтернет (далі – особистий кабінет) або на зворотному боці платіжного документу, який направляється заявнику;</w:t>
            </w:r>
          </w:p>
          <w:p w14:paraId="0F9CA989"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Cs/>
                <w:sz w:val="20"/>
                <w:szCs w:val="20"/>
                <w:lang w:val="uk-UA" w:eastAsia="ru-RU"/>
              </w:rPr>
            </w:pPr>
          </w:p>
          <w:p w14:paraId="49850972" w14:textId="16FB7132" w:rsidR="00EF2965" w:rsidRPr="00952986" w:rsidRDefault="00EF2965" w:rsidP="00EF2965">
            <w:pPr>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2) функціонування</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сторінки/розділу</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«Центр захисту споживачів електричної енергії» на власному офіційному</w:t>
            </w:r>
            <w:r w:rsidRPr="00952986">
              <w:rPr>
                <w:rFonts w:ascii="Times New Roman" w:eastAsia="Times New Roman" w:hAnsi="Times New Roman" w:cs="Times New Roman"/>
                <w:bCs/>
                <w:color w:val="0070C0"/>
                <w:sz w:val="20"/>
                <w:szCs w:val="20"/>
                <w:lang w:val="uk-UA" w:eastAsia="ru-RU"/>
              </w:rPr>
              <w:t xml:space="preserve"> </w:t>
            </w:r>
            <w:proofErr w:type="spellStart"/>
            <w:r w:rsidRPr="00952986">
              <w:rPr>
                <w:rFonts w:ascii="Times New Roman" w:eastAsia="Times New Roman" w:hAnsi="Times New Roman" w:cs="Times New Roman"/>
                <w:b/>
                <w:color w:val="7030A0"/>
                <w:sz w:val="20"/>
                <w:szCs w:val="20"/>
                <w:lang w:val="uk-UA" w:eastAsia="ru-RU"/>
              </w:rPr>
              <w:t>вебсайті</w:t>
            </w:r>
            <w:proofErr w:type="spellEnd"/>
            <w:r w:rsidRPr="00952986">
              <w:rPr>
                <w:rFonts w:ascii="Times New Roman" w:eastAsia="Times New Roman" w:hAnsi="Times New Roman" w:cs="Times New Roman"/>
                <w:b/>
                <w:color w:val="7030A0"/>
                <w:sz w:val="20"/>
                <w:szCs w:val="20"/>
                <w:lang w:val="uk-UA" w:eastAsia="ru-RU"/>
              </w:rPr>
              <w:t xml:space="preserve"> у мережі Інтернет, який має містити інформацію про:</w:t>
            </w:r>
          </w:p>
          <w:p w14:paraId="28A0E5C3" w14:textId="77777777" w:rsidR="00EF2965" w:rsidRPr="00952986" w:rsidRDefault="00EF2965" w:rsidP="00EF2965">
            <w:pPr>
              <w:ind w:firstLine="365"/>
              <w:jc w:val="both"/>
              <w:rPr>
                <w:rFonts w:ascii="Times New Roman" w:hAnsi="Times New Roman" w:cs="Times New Roman"/>
                <w:b/>
                <w:color w:val="7030A0"/>
                <w:sz w:val="20"/>
                <w:szCs w:val="20"/>
                <w:lang w:val="uk-UA"/>
              </w:rPr>
            </w:pPr>
            <w:r w:rsidRPr="00952986">
              <w:rPr>
                <w:rFonts w:ascii="Times New Roman" w:hAnsi="Times New Roman" w:cs="Times New Roman"/>
                <w:b/>
                <w:color w:val="7030A0"/>
                <w:sz w:val="20"/>
                <w:szCs w:val="20"/>
                <w:lang w:val="uk-UA"/>
              </w:rPr>
              <w:t>адреси (фактична, поштова, електронна);</w:t>
            </w:r>
          </w:p>
          <w:p w14:paraId="67308E2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режим роботи Центру;</w:t>
            </w:r>
          </w:p>
          <w:p w14:paraId="4CCA7FC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процедуру розгляду Центром скарги заявника;</w:t>
            </w:r>
          </w:p>
          <w:p w14:paraId="0F93E62F" w14:textId="77777777" w:rsidR="00EF2965" w:rsidRPr="00952986" w:rsidRDefault="00EF2965" w:rsidP="00EF2965">
            <w:pPr>
              <w:shd w:val="clear" w:color="auto" w:fill="FFFFFF" w:themeFill="background1"/>
              <w:ind w:firstLine="456"/>
              <w:jc w:val="both"/>
              <w:rPr>
                <w:rFonts w:ascii="Times New Roman" w:hAnsi="Times New Roman" w:cs="Times New Roman"/>
                <w:b/>
                <w:bCs/>
                <w:strike/>
                <w:color w:val="7030A0"/>
                <w:sz w:val="20"/>
                <w:szCs w:val="20"/>
                <w:lang w:val="uk-UA"/>
              </w:rPr>
            </w:pPr>
            <w:r w:rsidRPr="00952986">
              <w:rPr>
                <w:rFonts w:ascii="Times New Roman" w:hAnsi="Times New Roman" w:cs="Times New Roman"/>
                <w:b/>
                <w:bCs/>
                <w:strike/>
                <w:color w:val="7030A0"/>
                <w:sz w:val="20"/>
                <w:szCs w:val="20"/>
                <w:lang w:val="uk-UA"/>
              </w:rPr>
              <w:t>стан розгляду скарги (дата надходження скарги, строки її розгляду, протокол з розгляду скарги за участі заявника, відповідь);</w:t>
            </w:r>
          </w:p>
          <w:p w14:paraId="37F24F1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посилання на чинну редакцію цього Положення;</w:t>
            </w:r>
          </w:p>
          <w:p w14:paraId="65D14A7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дії заявника у разі його незгоди з отриманою відповіддю за результатами розгляду скарги;</w:t>
            </w:r>
          </w:p>
          <w:p w14:paraId="2923D0DD" w14:textId="77777777" w:rsidR="00EF2965" w:rsidRPr="00952986" w:rsidRDefault="00EF2965" w:rsidP="00EF2965">
            <w:pPr>
              <w:shd w:val="clear" w:color="auto" w:fill="FFFFFF" w:themeFill="background1"/>
              <w:ind w:firstLine="456"/>
              <w:jc w:val="both"/>
              <w:rPr>
                <w:rFonts w:ascii="Times New Roman" w:hAnsi="Times New Roman" w:cs="Times New Roman"/>
                <w:b/>
                <w:bCs/>
                <w:strike/>
                <w:color w:val="0070C0"/>
                <w:sz w:val="20"/>
                <w:szCs w:val="20"/>
                <w:lang w:val="uk-UA"/>
              </w:rPr>
            </w:pPr>
          </w:p>
          <w:p w14:paraId="1AEDE118"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7F302910"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1E3C14AB"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2C7F9830"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7234D3D5"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3D2CD4BC"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5E769CA9"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429E2817"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44F79418"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3CD9D02C"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1888997C" w14:textId="77777777" w:rsidR="00383D6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p>
          <w:p w14:paraId="5E10893F" w14:textId="26F7F6FE" w:rsidR="00EF2965" w:rsidRPr="00952986" w:rsidRDefault="00383D66" w:rsidP="00EF2965">
            <w:pPr>
              <w:shd w:val="clear" w:color="auto" w:fill="FFFFFF" w:themeFill="background1"/>
              <w:ind w:firstLine="456"/>
              <w:jc w:val="both"/>
              <w:rPr>
                <w:rFonts w:ascii="Times New Roman" w:hAnsi="Times New Roman" w:cs="Times New Roman"/>
                <w:b/>
                <w:bCs/>
                <w:strike/>
                <w:color w:val="7030A0"/>
                <w:sz w:val="20"/>
                <w:szCs w:val="20"/>
                <w:lang w:val="uk-UA"/>
              </w:rPr>
            </w:pPr>
            <w:r>
              <w:rPr>
                <w:rFonts w:ascii="Times New Roman" w:hAnsi="Times New Roman" w:cs="Times New Roman"/>
                <w:b/>
                <w:bCs/>
                <w:strike/>
                <w:color w:val="7030A0"/>
                <w:sz w:val="20"/>
                <w:szCs w:val="20"/>
                <w:lang w:val="uk-UA"/>
              </w:rPr>
              <w:t>3</w:t>
            </w:r>
            <w:r w:rsidR="00EF2965" w:rsidRPr="00952986">
              <w:rPr>
                <w:rFonts w:ascii="Times New Roman" w:hAnsi="Times New Roman" w:cs="Times New Roman"/>
                <w:b/>
                <w:bCs/>
                <w:strike/>
                <w:color w:val="7030A0"/>
                <w:sz w:val="20"/>
                <w:szCs w:val="20"/>
                <w:lang w:val="uk-UA"/>
              </w:rPr>
              <w:t xml:space="preserve">)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власному офіційному </w:t>
            </w:r>
            <w:proofErr w:type="spellStart"/>
            <w:r w:rsidR="00EF2965" w:rsidRPr="00952986">
              <w:rPr>
                <w:rFonts w:ascii="Times New Roman" w:hAnsi="Times New Roman" w:cs="Times New Roman"/>
                <w:b/>
                <w:bCs/>
                <w:strike/>
                <w:color w:val="7030A0"/>
                <w:sz w:val="20"/>
                <w:szCs w:val="20"/>
                <w:lang w:val="uk-UA"/>
              </w:rPr>
              <w:t>вебсайті</w:t>
            </w:r>
            <w:proofErr w:type="spellEnd"/>
            <w:r w:rsidR="00EF2965" w:rsidRPr="00952986">
              <w:rPr>
                <w:rFonts w:ascii="Times New Roman" w:hAnsi="Times New Roman" w:cs="Times New Roman"/>
                <w:b/>
                <w:bCs/>
                <w:strike/>
                <w:color w:val="7030A0"/>
                <w:sz w:val="20"/>
                <w:szCs w:val="20"/>
                <w:lang w:val="uk-UA"/>
              </w:rPr>
              <w:t>;</w:t>
            </w:r>
          </w:p>
          <w:p w14:paraId="0B4F425D" w14:textId="76D55806"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w:t>
            </w:r>
          </w:p>
          <w:p w14:paraId="1ABCE6B4" w14:textId="7F908AFA" w:rsidR="00EF2965" w:rsidRPr="00952986" w:rsidRDefault="00EF2965" w:rsidP="00EF2965">
            <w:pPr>
              <w:shd w:val="clear" w:color="auto" w:fill="FFFFFF" w:themeFill="background1"/>
              <w:ind w:firstLine="365"/>
              <w:jc w:val="both"/>
              <w:rPr>
                <w:rFonts w:ascii="Times New Roman" w:eastAsia="Times New Roman" w:hAnsi="Times New Roman" w:cs="Times New Roman"/>
                <w:b/>
                <w:color w:val="0070C0"/>
                <w:sz w:val="20"/>
                <w:szCs w:val="20"/>
                <w:lang w:val="uk-UA" w:eastAsia="en-GB" w:bidi="he-IL"/>
              </w:rPr>
            </w:pPr>
          </w:p>
        </w:tc>
        <w:tc>
          <w:tcPr>
            <w:tcW w:w="3942" w:type="dxa"/>
            <w:gridSpan w:val="3"/>
          </w:tcPr>
          <w:p w14:paraId="73C7C03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226B1573"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64B5D55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00186D57"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35E460DF"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091CABD9"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651A343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057EDC1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p>
          <w:p w14:paraId="01E883AB" w14:textId="442761EC"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1. Не зрозуміло, яка інформація має розміщуватися у кабінетах.</w:t>
            </w:r>
          </w:p>
          <w:p w14:paraId="15EDAB98" w14:textId="7BD49D73"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lang w:val="uk-UA" w:eastAsia="ru-RU"/>
              </w:rPr>
              <w:t xml:space="preserve">2. Не зрозуміло, яка ціль друку інформації на платіжних документах, якщо вона буде розміщена і на сайті, і у приміщеннях </w:t>
            </w:r>
            <w:proofErr w:type="spellStart"/>
            <w:r w:rsidRPr="00952986">
              <w:rPr>
                <w:rFonts w:ascii="Times New Roman" w:eastAsia="Times New Roman" w:hAnsi="Times New Roman" w:cs="Times New Roman"/>
                <w:sz w:val="20"/>
                <w:szCs w:val="20"/>
                <w:lang w:val="uk-UA" w:eastAsia="ru-RU"/>
              </w:rPr>
              <w:t>учасНаразі</w:t>
            </w:r>
            <w:proofErr w:type="spellEnd"/>
            <w:r w:rsidRPr="00952986">
              <w:rPr>
                <w:rFonts w:ascii="Times New Roman" w:eastAsia="Times New Roman" w:hAnsi="Times New Roman" w:cs="Times New Roman"/>
                <w:sz w:val="20"/>
                <w:szCs w:val="20"/>
                <w:lang w:val="uk-UA" w:eastAsia="ru-RU"/>
              </w:rPr>
              <w:t xml:space="preserve"> такий сервіс не впроваджено в роботі Товариства, отже, необхідна інформація щодо технічного наповнення та яким чином має бути отримано доступ до застосунку на сайті учасниками ринку, для оцінки можливості його розміщення.</w:t>
            </w:r>
          </w:p>
          <w:p w14:paraId="60A5FA82"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7A038D1A" w14:textId="77777777" w:rsidR="00EF2965"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13ECCF2A" w14:textId="77777777" w:rsidR="00F93CB6" w:rsidRDefault="00F93CB6" w:rsidP="00EF2965">
            <w:pPr>
              <w:shd w:val="clear" w:color="auto" w:fill="FFFFFF"/>
              <w:contextualSpacing/>
              <w:jc w:val="both"/>
              <w:rPr>
                <w:rFonts w:ascii="Times New Roman" w:eastAsia="Times New Roman" w:hAnsi="Times New Roman" w:cs="Times New Roman"/>
                <w:bCs/>
                <w:sz w:val="20"/>
                <w:szCs w:val="20"/>
                <w:lang w:val="uk-UA" w:eastAsia="ru-RU"/>
              </w:rPr>
            </w:pPr>
          </w:p>
          <w:p w14:paraId="2F1458FE" w14:textId="77777777" w:rsidR="00F93CB6" w:rsidRDefault="00F93CB6" w:rsidP="00EF2965">
            <w:pPr>
              <w:shd w:val="clear" w:color="auto" w:fill="FFFFFF"/>
              <w:contextualSpacing/>
              <w:jc w:val="both"/>
              <w:rPr>
                <w:rFonts w:ascii="Times New Roman" w:eastAsia="Times New Roman" w:hAnsi="Times New Roman" w:cs="Times New Roman"/>
                <w:bCs/>
                <w:sz w:val="20"/>
                <w:szCs w:val="20"/>
                <w:lang w:val="uk-UA" w:eastAsia="ru-RU"/>
              </w:rPr>
            </w:pPr>
          </w:p>
          <w:p w14:paraId="56948A73" w14:textId="3060309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Не зрозуміло, що мається на увазі під поняттям «сервіс», критерії щодо технічного наповнення та доступу заявниками/споживачами до цього «сервісу».</w:t>
            </w:r>
          </w:p>
          <w:p w14:paraId="482312A5"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00B0C42D" w14:textId="3232813B"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Одним із основних завдань та  функціоналом </w:t>
            </w:r>
            <w:proofErr w:type="spellStart"/>
            <w:r w:rsidRPr="00952986">
              <w:rPr>
                <w:rFonts w:ascii="Times New Roman" w:eastAsia="Times New Roman" w:hAnsi="Times New Roman" w:cs="Times New Roman"/>
                <w:bCs/>
                <w:sz w:val="20"/>
                <w:szCs w:val="20"/>
                <w:lang w:val="uk-UA" w:eastAsia="ru-RU"/>
              </w:rPr>
              <w:t>Кол</w:t>
            </w:r>
            <w:proofErr w:type="spellEnd"/>
            <w:r w:rsidRPr="00952986">
              <w:rPr>
                <w:rFonts w:ascii="Times New Roman" w:eastAsia="Times New Roman" w:hAnsi="Times New Roman" w:cs="Times New Roman"/>
                <w:bCs/>
                <w:sz w:val="20"/>
                <w:szCs w:val="20"/>
                <w:lang w:val="uk-UA" w:eastAsia="ru-RU"/>
              </w:rPr>
              <w:t xml:space="preserve">-центру та Центру обслуговування споживачів, є  прийом звернень  заявників та/або споживачів, де він має можливість подати звернення/скаргу  та зареєструвати її та також отримати  всю необхідну інформацію щодо звернення, тому недоцільно задіяти персонал ЦЗС для прийняття дзвінків, співробітниками ЦЗС. Щодо надання інформації про хід розгляду скарги та строки її розгляду, то процедура розгляду буде </w:t>
            </w:r>
            <w:proofErr w:type="spellStart"/>
            <w:r w:rsidRPr="00952986">
              <w:rPr>
                <w:rFonts w:ascii="Times New Roman" w:eastAsia="Times New Roman" w:hAnsi="Times New Roman" w:cs="Times New Roman"/>
                <w:bCs/>
                <w:sz w:val="20"/>
                <w:szCs w:val="20"/>
                <w:lang w:val="uk-UA" w:eastAsia="ru-RU"/>
              </w:rPr>
              <w:t>оприлюнена</w:t>
            </w:r>
            <w:proofErr w:type="spellEnd"/>
            <w:r w:rsidRPr="00952986">
              <w:rPr>
                <w:rFonts w:ascii="Times New Roman" w:eastAsia="Times New Roman" w:hAnsi="Times New Roman" w:cs="Times New Roman"/>
                <w:bCs/>
                <w:sz w:val="20"/>
                <w:szCs w:val="20"/>
                <w:lang w:val="uk-UA" w:eastAsia="ru-RU"/>
              </w:rPr>
              <w:t xml:space="preserve"> на сайті, а строки розгляду передбачені Законом України «Про звернення громадян».</w:t>
            </w:r>
          </w:p>
          <w:p w14:paraId="77F257DA" w14:textId="77777777" w:rsidR="00EF2965" w:rsidRPr="00952986" w:rsidRDefault="00EF2965" w:rsidP="00EF2965">
            <w:pPr>
              <w:ind w:firstLine="14"/>
              <w:jc w:val="both"/>
              <w:rPr>
                <w:rFonts w:ascii="Times New Roman" w:hAnsi="Times New Roman" w:cs="Times New Roman"/>
                <w:bCs/>
                <w:sz w:val="20"/>
                <w:szCs w:val="20"/>
                <w:lang w:val="uk-UA" w:eastAsia="ru-RU"/>
              </w:rPr>
            </w:pPr>
            <w:r w:rsidRPr="00952986">
              <w:rPr>
                <w:rFonts w:ascii="Times New Roman" w:hAnsi="Times New Roman" w:cs="Times New Roman"/>
                <w:bCs/>
                <w:sz w:val="20"/>
                <w:szCs w:val="20"/>
                <w:lang w:val="uk-UA" w:eastAsia="ru-RU"/>
              </w:rPr>
              <w:t xml:space="preserve">Не зрозуміло навіщо ця інформація на сайті, споживачу важливо, що його питання </w:t>
            </w:r>
            <w:r w:rsidRPr="00952986">
              <w:rPr>
                <w:rFonts w:ascii="Times New Roman" w:hAnsi="Times New Roman" w:cs="Times New Roman"/>
                <w:bCs/>
                <w:sz w:val="20"/>
                <w:szCs w:val="20"/>
                <w:lang w:val="uk-UA" w:eastAsia="ru-RU"/>
              </w:rPr>
              <w:lastRenderedPageBreak/>
              <w:t xml:space="preserve">було розглянуто по суті, а щоб його скаргу розмістили на сайті. </w:t>
            </w:r>
          </w:p>
          <w:p w14:paraId="2A7A3898" w14:textId="27214041"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r w:rsidRPr="00952986">
              <w:rPr>
                <w:rFonts w:ascii="Times New Roman" w:hAnsi="Times New Roman" w:cs="Times New Roman"/>
                <w:bCs/>
                <w:sz w:val="20"/>
                <w:szCs w:val="20"/>
                <w:lang w:val="uk-UA" w:eastAsia="ru-RU"/>
              </w:rPr>
              <w:t xml:space="preserve">Запровадження такої процедури лише бюрократизує процес, відволікатиме </w:t>
            </w:r>
            <w:proofErr w:type="spellStart"/>
            <w:r w:rsidRPr="00952986">
              <w:rPr>
                <w:rFonts w:ascii="Times New Roman" w:hAnsi="Times New Roman" w:cs="Times New Roman"/>
                <w:bCs/>
                <w:sz w:val="20"/>
                <w:szCs w:val="20"/>
                <w:lang w:val="uk-UA" w:eastAsia="ru-RU"/>
              </w:rPr>
              <w:t>спіробіників</w:t>
            </w:r>
            <w:proofErr w:type="spellEnd"/>
            <w:r w:rsidRPr="00952986">
              <w:rPr>
                <w:rFonts w:ascii="Times New Roman" w:hAnsi="Times New Roman" w:cs="Times New Roman"/>
                <w:bCs/>
                <w:sz w:val="20"/>
                <w:szCs w:val="20"/>
                <w:lang w:val="uk-UA" w:eastAsia="ru-RU"/>
              </w:rPr>
              <w:t xml:space="preserve"> ЦЗС від розгляду скарги по суті.</w:t>
            </w:r>
          </w:p>
          <w:p w14:paraId="1D3061D4"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16E5768C" w14:textId="2A230E06"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sz w:val="20"/>
                <w:szCs w:val="20"/>
                <w:lang w:val="uk-UA"/>
              </w:rPr>
              <w:t>Для електронного звернення не потрібно запроваджувати окремий сервіс, уже зараз на вимогу законодавства та нормативно-правових актів НКРЕКП зазначені електронній адреси для звернень споживачів/заявників.</w:t>
            </w:r>
          </w:p>
          <w:p w14:paraId="5BEB3F23" w14:textId="2C1A0273"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7FCDB85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38DE1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5BB053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7EFF8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4E10A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584EA5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EF48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699511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0E4BEA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FEA31B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7C9CBE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836057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37946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6D19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926836D" w14:textId="77777777" w:rsidR="00181D3E" w:rsidRPr="00952986"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59B757E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C515DF4"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12FDA31"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851073F"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F6AC91"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D26CF0"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D4A5F2E"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3552616"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751A994" w14:textId="77777777" w:rsidR="00181D3E"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C372C0C" w14:textId="185731E2" w:rsidR="00181D3E" w:rsidRPr="00665055" w:rsidRDefault="00383D66" w:rsidP="00EF2965">
            <w:pPr>
              <w:shd w:val="clear" w:color="auto" w:fill="FFFFFF"/>
              <w:contextualSpacing/>
              <w:jc w:val="both"/>
              <w:rPr>
                <w:rFonts w:ascii="Times New Roman" w:eastAsia="Times New Roman" w:hAnsi="Times New Roman" w:cs="Times New Roman"/>
                <w:b/>
                <w:bCs/>
                <w:color w:val="333333"/>
                <w:sz w:val="20"/>
                <w:szCs w:val="20"/>
                <w:highlight w:val="yellow"/>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619C1E6C" w14:textId="77777777" w:rsidR="00181D3E" w:rsidRPr="00383D66" w:rsidRDefault="00181D3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4BC84C" w14:textId="77777777" w:rsidR="00181D3E" w:rsidRPr="00665055" w:rsidRDefault="00181D3E" w:rsidP="00EF2965">
            <w:pPr>
              <w:shd w:val="clear" w:color="auto" w:fill="FFFFFF"/>
              <w:contextualSpacing/>
              <w:jc w:val="both"/>
              <w:rPr>
                <w:rFonts w:ascii="Times New Roman" w:eastAsia="Times New Roman" w:hAnsi="Times New Roman" w:cs="Times New Roman"/>
                <w:b/>
                <w:bCs/>
                <w:color w:val="333333"/>
                <w:sz w:val="20"/>
                <w:szCs w:val="20"/>
                <w:highlight w:val="yellow"/>
                <w:lang w:val="uk-UA" w:eastAsia="en-GB" w:bidi="he-IL"/>
              </w:rPr>
            </w:pPr>
          </w:p>
          <w:p w14:paraId="7F7428B8" w14:textId="77777777" w:rsidR="00EF2965" w:rsidRPr="00665055" w:rsidRDefault="00EF2965" w:rsidP="00EF2965">
            <w:pPr>
              <w:shd w:val="clear" w:color="auto" w:fill="FFFFFF"/>
              <w:contextualSpacing/>
              <w:jc w:val="both"/>
              <w:rPr>
                <w:rFonts w:ascii="Times New Roman" w:eastAsia="Times New Roman" w:hAnsi="Times New Roman" w:cs="Times New Roman"/>
                <w:b/>
                <w:bCs/>
                <w:color w:val="333333"/>
                <w:sz w:val="20"/>
                <w:szCs w:val="20"/>
                <w:highlight w:val="yellow"/>
                <w:lang w:val="uk-UA" w:eastAsia="en-GB" w:bidi="he-IL"/>
              </w:rPr>
            </w:pPr>
          </w:p>
          <w:p w14:paraId="08120F5F" w14:textId="54373339" w:rsidR="00EF2965" w:rsidRPr="00401C3C" w:rsidRDefault="00EF2965" w:rsidP="008B38E6">
            <w:pPr>
              <w:shd w:val="clear" w:color="auto" w:fill="FFFFFF"/>
              <w:contextualSpacing/>
              <w:jc w:val="both"/>
              <w:rPr>
                <w:rFonts w:ascii="Times New Roman" w:eastAsia="Times New Roman" w:hAnsi="Times New Roman" w:cs="Times New Roman"/>
                <w:b/>
                <w:bCs/>
                <w:color w:val="FF0000"/>
                <w:sz w:val="20"/>
                <w:szCs w:val="20"/>
                <w:lang w:val="uk-UA" w:eastAsia="en-GB" w:bidi="he-IL"/>
              </w:rPr>
            </w:pPr>
          </w:p>
          <w:p w14:paraId="5273B60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23C440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EB2A7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0D35A7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645CB25"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E5AED67" w14:textId="77777777" w:rsidR="008B38E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10AB05B"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4AC58A"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769CDC6"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D7C184"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A191E27"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10E62D0"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37B02C"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C3B0FD7"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943494" w14:textId="77777777" w:rsidR="008B38E6" w:rsidRPr="0095298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8CAD8A6"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DE1A9A9"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B160825"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3E2F1F2"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946C04"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2BF3407"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3E236C"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C5F5AF2"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D0A824"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ECFB97"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542ABA"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E200F2" w14:textId="7F2C7D2B" w:rsidR="00EF2965" w:rsidRPr="0095298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tc>
      </w:tr>
      <w:tr w:rsidR="00EF2965" w:rsidRPr="00B133EB" w14:paraId="65A22116" w14:textId="77777777" w:rsidTr="00582FBE">
        <w:trPr>
          <w:trHeight w:val="20"/>
        </w:trPr>
        <w:tc>
          <w:tcPr>
            <w:tcW w:w="4345" w:type="dxa"/>
            <w:gridSpan w:val="2"/>
            <w:vMerge/>
            <w:tcBorders>
              <w:bottom w:val="nil"/>
            </w:tcBorders>
          </w:tcPr>
          <w:p w14:paraId="63825B5E"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AB39A2F" w14:textId="56F23216"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073F6F69"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50088F53"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1.6. Для ефективного функціонування Центру оператор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w:t>
            </w:r>
            <w:proofErr w:type="spellEnd"/>
            <w:r w:rsidRPr="00952986">
              <w:rPr>
                <w:rFonts w:ascii="Times New Roman" w:eastAsia="Times New Roman" w:hAnsi="Times New Roman" w:cs="Times New Roman"/>
                <w:b/>
                <w:bCs/>
                <w:color w:val="0070C0"/>
                <w:sz w:val="20"/>
                <w:szCs w:val="20"/>
                <w:lang w:val="uk-UA" w:eastAsia="ru-RU"/>
              </w:rPr>
              <w:t xml:space="preserve"> має забезпечити:</w:t>
            </w:r>
          </w:p>
          <w:p w14:paraId="736F551E"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1) інформування заявників про роботу Центру шляхом розміщення відповідної інформації:</w:t>
            </w:r>
          </w:p>
          <w:p w14:paraId="1121444E"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на стендах у головному офісі та структурних підрозділах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w:t>
            </w:r>
          </w:p>
          <w:p w14:paraId="44462719"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на головній сторінці власного офіційного </w:t>
            </w:r>
            <w:proofErr w:type="spellStart"/>
            <w:r w:rsidRPr="00952986">
              <w:rPr>
                <w:rFonts w:ascii="Times New Roman" w:eastAsia="Times New Roman" w:hAnsi="Times New Roman" w:cs="Times New Roman"/>
                <w:b/>
                <w:bCs/>
                <w:color w:val="0070C0"/>
                <w:sz w:val="20"/>
                <w:szCs w:val="20"/>
                <w:lang w:val="uk-UA" w:eastAsia="ru-RU"/>
              </w:rPr>
              <w:t>вебсайту</w:t>
            </w:r>
            <w:proofErr w:type="spellEnd"/>
            <w:r w:rsidRPr="00952986">
              <w:rPr>
                <w:rFonts w:ascii="Times New Roman" w:eastAsia="Times New Roman" w:hAnsi="Times New Roman" w:cs="Times New Roman"/>
                <w:b/>
                <w:bCs/>
                <w:color w:val="0070C0"/>
                <w:sz w:val="20"/>
                <w:szCs w:val="20"/>
                <w:lang w:val="uk-UA" w:eastAsia="ru-RU"/>
              </w:rPr>
              <w:t xml:space="preserve"> у мережі Інтернет;</w:t>
            </w:r>
          </w:p>
          <w:p w14:paraId="64BE30E1"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7030A0"/>
                <w:sz w:val="20"/>
                <w:szCs w:val="20"/>
                <w:lang w:val="uk-UA" w:eastAsia="ru-RU"/>
              </w:rPr>
              <w:t>у сервісах</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«Особистий кабінет споживача» та «Особистий кабінет замовника» власного офіційного </w:t>
            </w:r>
            <w:proofErr w:type="spellStart"/>
            <w:r w:rsidRPr="00952986">
              <w:rPr>
                <w:rFonts w:ascii="Times New Roman" w:eastAsia="Times New Roman" w:hAnsi="Times New Roman" w:cs="Times New Roman"/>
                <w:b/>
                <w:bCs/>
                <w:color w:val="0070C0"/>
                <w:sz w:val="20"/>
                <w:szCs w:val="20"/>
                <w:lang w:val="uk-UA" w:eastAsia="ru-RU"/>
              </w:rPr>
              <w:t>вебсайту</w:t>
            </w:r>
            <w:proofErr w:type="spellEnd"/>
            <w:r w:rsidRPr="00952986">
              <w:rPr>
                <w:rFonts w:ascii="Times New Roman" w:eastAsia="Times New Roman" w:hAnsi="Times New Roman" w:cs="Times New Roman"/>
                <w:b/>
                <w:bCs/>
                <w:color w:val="0070C0"/>
                <w:sz w:val="20"/>
                <w:szCs w:val="20"/>
                <w:lang w:val="uk-UA" w:eastAsia="ru-RU"/>
              </w:rPr>
              <w:t xml:space="preserve"> у мережі Інтернет (далі – особистий кабінет) або на зворотному боці платіжного документу, який направляється заявнику;</w:t>
            </w:r>
          </w:p>
          <w:p w14:paraId="08C09018"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p>
          <w:p w14:paraId="6F661C06" w14:textId="6F1EB988"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2) функціонування сервісу «Центр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у мережі Інтернет, який має містити інформацію, з дотриманням вимог законодавства щодо захисту персональних даних та конфіденційності інформації, про:</w:t>
            </w:r>
          </w:p>
          <w:p w14:paraId="3B4E0EC9"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адреси (фактична, поштова, електронна) та номери телефонів Центру, за якими можливо подати скаргу та </w:t>
            </w:r>
            <w:r w:rsidRPr="00952986">
              <w:rPr>
                <w:rFonts w:ascii="Times New Roman" w:eastAsia="Times New Roman" w:hAnsi="Times New Roman" w:cs="Times New Roman"/>
                <w:b/>
                <w:bCs/>
                <w:color w:val="0070C0"/>
                <w:sz w:val="20"/>
                <w:szCs w:val="20"/>
                <w:lang w:val="uk-UA" w:eastAsia="ru-RU"/>
              </w:rPr>
              <w:lastRenderedPageBreak/>
              <w:t>отримати необхідну інформацію про хід розгляду скарги та строки її розгляду;</w:t>
            </w:r>
          </w:p>
          <w:p w14:paraId="3C9A118E"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режим роботи Центру;</w:t>
            </w:r>
          </w:p>
          <w:p w14:paraId="7DA05AEF"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процедуру розгляду Центром скарги заявника;</w:t>
            </w:r>
          </w:p>
          <w:p w14:paraId="0BCD87AD" w14:textId="77777777" w:rsidR="00EF2965" w:rsidRPr="00952986" w:rsidRDefault="00EF2965" w:rsidP="00EF2965">
            <w:pPr>
              <w:shd w:val="clear" w:color="auto" w:fill="FFFFFF"/>
              <w:ind w:firstLine="365"/>
              <w:jc w:val="both"/>
              <w:rPr>
                <w:rFonts w:ascii="Times New Roman" w:eastAsia="Times New Roman" w:hAnsi="Times New Roman" w:cs="Times New Roman"/>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стан розгляду скарги (дата надходження скарги, строки її розгляду</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strike/>
                <w:color w:val="7030A0"/>
                <w:sz w:val="20"/>
                <w:szCs w:val="20"/>
                <w:lang w:val="uk-UA" w:eastAsia="ru-RU"/>
              </w:rPr>
              <w:t>протокол з розгляду скарги за участі заявника, відповідь</w:t>
            </w:r>
            <w:r w:rsidRPr="00952986">
              <w:rPr>
                <w:rFonts w:ascii="Times New Roman" w:eastAsia="Times New Roman" w:hAnsi="Times New Roman" w:cs="Times New Roman"/>
                <w:color w:val="7030A0"/>
                <w:sz w:val="20"/>
                <w:szCs w:val="20"/>
                <w:lang w:val="uk-UA" w:eastAsia="ru-RU"/>
              </w:rPr>
              <w:t>);</w:t>
            </w:r>
          </w:p>
          <w:p w14:paraId="66DAAD45"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посилання на чинну редакцію цього Положення;</w:t>
            </w:r>
          </w:p>
          <w:p w14:paraId="6E361D76"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дії заявника у разі його незгоди з отриманою відповіддю за результатами розгляду скарги;</w:t>
            </w:r>
          </w:p>
          <w:p w14:paraId="6D53A9C8"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p>
          <w:p w14:paraId="2D151933"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власному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w:t>
            </w:r>
          </w:p>
          <w:p w14:paraId="734DD5C1" w14:textId="1D749192"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ru-RU"/>
              </w:rPr>
              <w:t>4) своєчасний, об’єктивний та неупереджений розгляд скарги заявника спеціалістами, рівень кваліфікації та професійний досвід яких, буде достатній для здійснення ними своїх функцій.</w:t>
            </w:r>
          </w:p>
          <w:p w14:paraId="1AF8236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610A6E01" w14:textId="684EE026" w:rsidR="00EF2965" w:rsidRPr="00383D6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383D66">
              <w:rPr>
                <w:rFonts w:ascii="Times New Roman" w:eastAsia="Times New Roman" w:hAnsi="Times New Roman" w:cs="Times New Roman"/>
                <w:b/>
                <w:bCs/>
                <w:sz w:val="20"/>
                <w:szCs w:val="20"/>
                <w:lang w:val="uk-UA" w:eastAsia="en-GB" w:bidi="he-IL"/>
              </w:rPr>
              <w:lastRenderedPageBreak/>
              <w:t>TOB «ДНІПРОВСЬКІ ЕНЕРГЕТИЧНІ ПОСЛУГИ»</w:t>
            </w:r>
          </w:p>
          <w:p w14:paraId="682AF766" w14:textId="77777777" w:rsidR="00EF2965" w:rsidRPr="00383D6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6B700540"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1692D99E"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69153950"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572249CE"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283FE67D"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01A5199B"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20E6316B"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1360D333"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16227CFA"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4C9F4B94"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6266D955"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5F76A150"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1E0E0374" w14:textId="18919E28"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r w:rsidRPr="00383D66">
              <w:rPr>
                <w:rFonts w:ascii="Times New Roman" w:eastAsia="Times New Roman" w:hAnsi="Times New Roman" w:cs="Times New Roman"/>
                <w:sz w:val="20"/>
                <w:szCs w:val="20"/>
                <w:lang w:val="uk-UA" w:eastAsia="ru-RU"/>
              </w:rPr>
              <w:t xml:space="preserve">Технічна правка. </w:t>
            </w:r>
          </w:p>
          <w:p w14:paraId="1AA734DC"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r w:rsidRPr="00383D66">
              <w:rPr>
                <w:rFonts w:ascii="Times New Roman" w:eastAsia="Times New Roman" w:hAnsi="Times New Roman" w:cs="Times New Roman"/>
                <w:sz w:val="20"/>
                <w:szCs w:val="20"/>
                <w:lang w:val="uk-UA" w:eastAsia="ru-RU"/>
              </w:rPr>
              <w:t>Або «на сторінках сервісів…»</w:t>
            </w:r>
          </w:p>
          <w:p w14:paraId="1BA3ACD9" w14:textId="77777777" w:rsidR="00EF2965" w:rsidRPr="00383D66" w:rsidRDefault="00EF2965" w:rsidP="00EF2965">
            <w:pPr>
              <w:shd w:val="clear" w:color="auto" w:fill="FFFFFF"/>
              <w:jc w:val="both"/>
              <w:rPr>
                <w:rFonts w:ascii="Times New Roman" w:eastAsia="Times New Roman" w:hAnsi="Times New Roman" w:cs="Times New Roman"/>
                <w:sz w:val="20"/>
                <w:szCs w:val="20"/>
                <w:lang w:val="uk-UA" w:eastAsia="ru-RU"/>
              </w:rPr>
            </w:pPr>
          </w:p>
          <w:p w14:paraId="712ABAE6"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0F5100FE"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319FD86E"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5C3ECABA"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6FF42872"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04C08651"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68ED904A"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7CC54FEE"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389850A0"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43DE6E2D"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41915A56"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33C7844C"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79AAE4A3"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53281A68"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7C1F5A36"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50E54AC4"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3FFFE11B"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7C6AD388" w14:textId="77777777" w:rsidR="00EF2965" w:rsidRPr="00383D66" w:rsidRDefault="00EF2965" w:rsidP="00EF2965">
            <w:pPr>
              <w:jc w:val="both"/>
              <w:rPr>
                <w:rFonts w:ascii="Times New Roman" w:eastAsia="Times New Roman" w:hAnsi="Times New Roman" w:cs="Times New Roman"/>
                <w:bCs/>
                <w:sz w:val="20"/>
                <w:szCs w:val="20"/>
                <w:lang w:val="uk-UA" w:eastAsia="ru-RU"/>
              </w:rPr>
            </w:pPr>
          </w:p>
          <w:p w14:paraId="2D388364" w14:textId="77777777" w:rsidR="00383D66" w:rsidRDefault="00383D66" w:rsidP="00EF2965">
            <w:pPr>
              <w:jc w:val="both"/>
              <w:rPr>
                <w:rFonts w:ascii="Times New Roman" w:eastAsia="Times New Roman" w:hAnsi="Times New Roman" w:cs="Times New Roman"/>
                <w:bCs/>
                <w:sz w:val="20"/>
                <w:szCs w:val="20"/>
                <w:lang w:val="uk-UA" w:eastAsia="ru-RU"/>
              </w:rPr>
            </w:pPr>
          </w:p>
          <w:p w14:paraId="0880908B" w14:textId="77777777" w:rsidR="00383D66" w:rsidRDefault="00383D66" w:rsidP="00EF2965">
            <w:pPr>
              <w:jc w:val="both"/>
              <w:rPr>
                <w:rFonts w:ascii="Times New Roman" w:eastAsia="Times New Roman" w:hAnsi="Times New Roman" w:cs="Times New Roman"/>
                <w:bCs/>
                <w:sz w:val="20"/>
                <w:szCs w:val="20"/>
                <w:lang w:val="uk-UA" w:eastAsia="ru-RU"/>
              </w:rPr>
            </w:pPr>
          </w:p>
          <w:p w14:paraId="47358652" w14:textId="6C154EE5" w:rsidR="00EF2965" w:rsidRPr="00383D66" w:rsidRDefault="00EF2965" w:rsidP="00EF2965">
            <w:pPr>
              <w:jc w:val="both"/>
              <w:rPr>
                <w:rFonts w:ascii="Times New Roman" w:eastAsia="Times New Roman" w:hAnsi="Times New Roman" w:cs="Times New Roman"/>
                <w:bCs/>
                <w:sz w:val="20"/>
                <w:szCs w:val="20"/>
                <w:lang w:val="uk-UA" w:eastAsia="ru-RU"/>
              </w:rPr>
            </w:pPr>
            <w:r w:rsidRPr="00383D66">
              <w:rPr>
                <w:rFonts w:ascii="Times New Roman" w:eastAsia="Times New Roman" w:hAnsi="Times New Roman" w:cs="Times New Roman"/>
                <w:bCs/>
                <w:sz w:val="20"/>
                <w:szCs w:val="20"/>
                <w:lang w:val="uk-UA" w:eastAsia="ru-RU"/>
              </w:rPr>
              <w:t>Процес знеособлення даних є досить трудомістким і не виключає допущення технічних помилок.</w:t>
            </w:r>
          </w:p>
          <w:p w14:paraId="3C7302BB" w14:textId="77777777" w:rsidR="00EF2965" w:rsidRPr="00383D6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tc>
        <w:tc>
          <w:tcPr>
            <w:tcW w:w="3179" w:type="dxa"/>
            <w:gridSpan w:val="2"/>
          </w:tcPr>
          <w:p w14:paraId="7A795465"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2E19CF"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1A8CFE5"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32DE3F1"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024A1DB"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523915"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B696E3"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1DA6B4F"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72C7903"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FBA2BF2"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341E88"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4A2CD78" w14:textId="0056A788" w:rsidR="00181D3E" w:rsidRPr="00383D66"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383D66">
              <w:rPr>
                <w:rFonts w:ascii="Times New Roman" w:eastAsia="Times New Roman" w:hAnsi="Times New Roman" w:cs="Times New Roman"/>
                <w:b/>
                <w:bCs/>
                <w:color w:val="333333"/>
                <w:sz w:val="20"/>
                <w:szCs w:val="20"/>
                <w:lang w:val="uk-UA" w:eastAsia="en-GB" w:bidi="he-IL"/>
              </w:rPr>
              <w:t>Попередньо враховано в редакції</w:t>
            </w:r>
            <w:r w:rsidR="00401C3C" w:rsidRPr="00383D66">
              <w:rPr>
                <w:rFonts w:ascii="Times New Roman" w:eastAsia="Times New Roman" w:hAnsi="Times New Roman" w:cs="Times New Roman"/>
                <w:b/>
                <w:bCs/>
                <w:color w:val="333333"/>
                <w:sz w:val="20"/>
                <w:szCs w:val="20"/>
                <w:lang w:val="uk-UA" w:eastAsia="en-GB" w:bidi="he-IL"/>
              </w:rPr>
              <w:t>:</w:t>
            </w:r>
            <w:r w:rsidR="008B38E6" w:rsidRPr="00383D66">
              <w:rPr>
                <w:rFonts w:ascii="Times New Roman" w:eastAsia="Times New Roman" w:hAnsi="Times New Roman" w:cs="Times New Roman"/>
                <w:b/>
                <w:bCs/>
                <w:color w:val="333333"/>
                <w:sz w:val="20"/>
                <w:szCs w:val="20"/>
                <w:lang w:val="uk-UA" w:eastAsia="en-GB" w:bidi="he-IL"/>
              </w:rPr>
              <w:t xml:space="preserve"> </w:t>
            </w:r>
          </w:p>
          <w:p w14:paraId="20911FEA" w14:textId="0DF4A439" w:rsidR="008B38E6" w:rsidRPr="00383D66" w:rsidRDefault="008B38E6" w:rsidP="008B38E6">
            <w:pPr>
              <w:shd w:val="clear" w:color="auto" w:fill="FFFFFF"/>
              <w:ind w:firstLine="365"/>
              <w:jc w:val="both"/>
              <w:rPr>
                <w:rFonts w:ascii="Times New Roman" w:eastAsia="Times New Roman" w:hAnsi="Times New Roman" w:cs="Times New Roman"/>
                <w:b/>
                <w:bCs/>
                <w:color w:val="0070C0"/>
                <w:sz w:val="20"/>
                <w:szCs w:val="20"/>
                <w:lang w:val="uk-UA" w:eastAsia="ru-RU"/>
              </w:rPr>
            </w:pPr>
            <w:r w:rsidRPr="00383D66">
              <w:rPr>
                <w:rFonts w:ascii="Times New Roman" w:eastAsia="Times New Roman" w:hAnsi="Times New Roman" w:cs="Times New Roman"/>
                <w:b/>
                <w:bCs/>
                <w:color w:val="00B050"/>
                <w:sz w:val="20"/>
                <w:szCs w:val="20"/>
                <w:lang w:val="uk-UA" w:eastAsia="ru-RU"/>
              </w:rPr>
              <w:t xml:space="preserve">на </w:t>
            </w:r>
            <w:r w:rsidRPr="00383D66">
              <w:rPr>
                <w:rFonts w:ascii="Times New Roman" w:eastAsia="Times New Roman" w:hAnsi="Times New Roman" w:cs="Times New Roman"/>
                <w:color w:val="00B050"/>
                <w:sz w:val="20"/>
                <w:szCs w:val="20"/>
                <w:lang w:val="uk-UA" w:eastAsia="ru-RU"/>
              </w:rPr>
              <w:t xml:space="preserve"> </w:t>
            </w:r>
            <w:r w:rsidRPr="00383D66">
              <w:rPr>
                <w:rFonts w:ascii="Times New Roman" w:eastAsia="Times New Roman" w:hAnsi="Times New Roman" w:cs="Times New Roman"/>
                <w:b/>
                <w:color w:val="00B050"/>
                <w:sz w:val="20"/>
                <w:szCs w:val="20"/>
                <w:lang w:val="uk-UA" w:eastAsia="ru-RU"/>
              </w:rPr>
              <w:t>сторінках/розділах</w:t>
            </w:r>
            <w:r w:rsidRPr="00383D66">
              <w:rPr>
                <w:rFonts w:ascii="Times New Roman" w:eastAsia="Times New Roman" w:hAnsi="Times New Roman" w:cs="Times New Roman"/>
                <w:b/>
                <w:bCs/>
                <w:color w:val="00B050"/>
                <w:sz w:val="20"/>
                <w:szCs w:val="20"/>
                <w:lang w:val="uk-UA" w:eastAsia="en-GB" w:bidi="he-IL"/>
              </w:rPr>
              <w:t xml:space="preserve"> </w:t>
            </w:r>
            <w:r w:rsidRPr="00383D66">
              <w:rPr>
                <w:rFonts w:ascii="Times New Roman" w:eastAsia="Times New Roman" w:hAnsi="Times New Roman" w:cs="Times New Roman"/>
                <w:b/>
                <w:bCs/>
                <w:color w:val="0070C0"/>
                <w:sz w:val="20"/>
                <w:szCs w:val="20"/>
                <w:lang w:val="uk-UA" w:eastAsia="ru-RU"/>
              </w:rPr>
              <w:t xml:space="preserve">«Особистий кабінет споживача» та «Особистий кабінет замовника» власного офіційного </w:t>
            </w:r>
            <w:proofErr w:type="spellStart"/>
            <w:r w:rsidRPr="00383D66">
              <w:rPr>
                <w:rFonts w:ascii="Times New Roman" w:eastAsia="Times New Roman" w:hAnsi="Times New Roman" w:cs="Times New Roman"/>
                <w:b/>
                <w:bCs/>
                <w:color w:val="0070C0"/>
                <w:sz w:val="20"/>
                <w:szCs w:val="20"/>
                <w:lang w:val="uk-UA" w:eastAsia="ru-RU"/>
              </w:rPr>
              <w:t>вебсайту</w:t>
            </w:r>
            <w:proofErr w:type="spellEnd"/>
            <w:r w:rsidRPr="00383D66">
              <w:rPr>
                <w:rFonts w:ascii="Times New Roman" w:eastAsia="Times New Roman" w:hAnsi="Times New Roman" w:cs="Times New Roman"/>
                <w:b/>
                <w:bCs/>
                <w:color w:val="0070C0"/>
                <w:sz w:val="20"/>
                <w:szCs w:val="20"/>
                <w:lang w:val="uk-UA" w:eastAsia="ru-RU"/>
              </w:rPr>
              <w:t xml:space="preserve"> у мережі Інтернет (далі – особистий кабінет) або на зворотному боці платіжного документу, який направляється заявнику;</w:t>
            </w:r>
          </w:p>
          <w:p w14:paraId="34B14644" w14:textId="7A8205AF" w:rsidR="00181D3E" w:rsidRPr="00383D66" w:rsidRDefault="00181D3E" w:rsidP="00181D3E">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0FE17819" w14:textId="77777777" w:rsidR="00181D3E" w:rsidRPr="00383D66" w:rsidRDefault="00181D3E" w:rsidP="00181D3E">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01F397"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3539EB"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716662E"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09D2EF8"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F106FCE"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00AF39"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EE5E2BF"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8BE8B5"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7DED5B" w14:textId="77777777" w:rsidR="00EF2965" w:rsidRPr="00383D6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3E098D" w14:textId="77777777" w:rsidR="00E364CF" w:rsidRPr="00383D66" w:rsidRDefault="00E364C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CCD87FD" w14:textId="77777777" w:rsidR="00E364CF" w:rsidRPr="00383D66" w:rsidRDefault="00E364C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9420FC4"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7E2BA7"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2149C62" w14:textId="77777777" w:rsidR="00383D66" w:rsidRDefault="00383D6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33C9162" w14:textId="685D65BB" w:rsidR="00EF2965" w:rsidRPr="00383D6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383D66">
              <w:rPr>
                <w:rFonts w:ascii="Times New Roman" w:eastAsia="Times New Roman" w:hAnsi="Times New Roman" w:cs="Times New Roman"/>
                <w:b/>
                <w:bCs/>
                <w:color w:val="333333"/>
                <w:sz w:val="20"/>
                <w:szCs w:val="20"/>
                <w:lang w:val="uk-UA" w:eastAsia="en-GB" w:bidi="he-IL"/>
              </w:rPr>
              <w:t xml:space="preserve">Потребує обговорення </w:t>
            </w:r>
          </w:p>
        </w:tc>
      </w:tr>
      <w:tr w:rsidR="00EF2965" w:rsidRPr="00952986" w14:paraId="4F6C9444" w14:textId="77777777" w:rsidTr="00582FBE">
        <w:trPr>
          <w:trHeight w:val="20"/>
        </w:trPr>
        <w:tc>
          <w:tcPr>
            <w:tcW w:w="4345" w:type="dxa"/>
            <w:gridSpan w:val="2"/>
            <w:tcBorders>
              <w:top w:val="nil"/>
            </w:tcBorders>
          </w:tcPr>
          <w:p w14:paraId="45AB5B6E"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65B6AB4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2BD6D65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C90CA6A"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1.6. Для ефективного функціонування Центру оператор системи розподілу/</w:t>
            </w:r>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z w:val="20"/>
                <w:szCs w:val="20"/>
                <w:lang w:val="uk-UA"/>
              </w:rPr>
              <w:t xml:space="preserve"> має забезпечити:</w:t>
            </w:r>
          </w:p>
          <w:p w14:paraId="09964A8D"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bCs/>
                <w:sz w:val="20"/>
                <w:szCs w:val="20"/>
                <w:lang w:val="uk-UA" w:eastAsia="en-GB" w:bidi="he-IL"/>
              </w:rPr>
            </w:pPr>
          </w:p>
          <w:p w14:paraId="58EE878D"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 інформування заявників про роботу Центру шляхом розміщення відповідної інформації:</w:t>
            </w:r>
          </w:p>
          <w:p w14:paraId="51D31918"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на стендах у головному офісі та структурних підрозділах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w:t>
            </w:r>
          </w:p>
          <w:p w14:paraId="2A7684A3"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 головній сторінці власного офіційного </w:t>
            </w:r>
            <w:proofErr w:type="spellStart"/>
            <w:r w:rsidRPr="00952986">
              <w:rPr>
                <w:rFonts w:ascii="Times New Roman" w:hAnsi="Times New Roman" w:cs="Times New Roman"/>
                <w:b/>
                <w:bCs/>
                <w:color w:val="0070C0"/>
                <w:sz w:val="20"/>
                <w:szCs w:val="20"/>
                <w:lang w:val="uk-UA"/>
              </w:rPr>
              <w:t>вебсайту</w:t>
            </w:r>
            <w:proofErr w:type="spellEnd"/>
            <w:r w:rsidRPr="00952986">
              <w:rPr>
                <w:rFonts w:ascii="Times New Roman" w:hAnsi="Times New Roman" w:cs="Times New Roman"/>
                <w:b/>
                <w:bCs/>
                <w:color w:val="0070C0"/>
                <w:sz w:val="20"/>
                <w:szCs w:val="20"/>
                <w:lang w:val="uk-UA"/>
              </w:rPr>
              <w:t xml:space="preserve"> у мережі Інтернет;</w:t>
            </w:r>
          </w:p>
          <w:p w14:paraId="1FCB2FAB"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 сервісах «Особистий кабінет споживача» та «Особистий кабінет замовника» власного офіційного </w:t>
            </w:r>
            <w:proofErr w:type="spellStart"/>
            <w:r w:rsidRPr="00952986">
              <w:rPr>
                <w:rFonts w:ascii="Times New Roman" w:hAnsi="Times New Roman" w:cs="Times New Roman"/>
                <w:b/>
                <w:bCs/>
                <w:color w:val="0070C0"/>
                <w:sz w:val="20"/>
                <w:szCs w:val="20"/>
                <w:lang w:val="uk-UA"/>
              </w:rPr>
              <w:t>вебсайту</w:t>
            </w:r>
            <w:proofErr w:type="spellEnd"/>
            <w:r w:rsidRPr="00952986">
              <w:rPr>
                <w:rFonts w:ascii="Times New Roman" w:hAnsi="Times New Roman" w:cs="Times New Roman"/>
                <w:b/>
                <w:bCs/>
                <w:color w:val="0070C0"/>
                <w:sz w:val="20"/>
                <w:szCs w:val="20"/>
                <w:lang w:val="uk-UA"/>
              </w:rPr>
              <w:t xml:space="preserve"> </w:t>
            </w:r>
            <w:r w:rsidRPr="00952986">
              <w:rPr>
                <w:rFonts w:ascii="Times New Roman" w:hAnsi="Times New Roman" w:cs="Times New Roman"/>
                <w:b/>
                <w:bCs/>
                <w:color w:val="0070C0"/>
                <w:sz w:val="20"/>
                <w:szCs w:val="20"/>
                <w:lang w:val="uk-UA"/>
              </w:rPr>
              <w:lastRenderedPageBreak/>
              <w:t>у мережі Інтернет (далі – особистий кабінет) або на зворотному боці платіжного документу, який направляється заявнику;</w:t>
            </w:r>
          </w:p>
          <w:p w14:paraId="1A82B40E" w14:textId="47A633D4"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rPr>
              <w:t>про статус/етапи</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розгляду скарги та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прогнозні</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терміни</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задоволення</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скарги</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 xml:space="preserve">та/або </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надання</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відповіді заявнику</w:t>
            </w:r>
          </w:p>
          <w:p w14:paraId="5302BFF9"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w:t>
            </w:r>
          </w:p>
          <w:p w14:paraId="24FA5FCC"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bCs/>
                <w:sz w:val="20"/>
                <w:szCs w:val="20"/>
                <w:lang w:val="uk-UA" w:eastAsia="en-GB" w:bidi="he-IL"/>
              </w:rPr>
            </w:pPr>
          </w:p>
          <w:p w14:paraId="59DF5643" w14:textId="07F55E2B" w:rsidR="00EF2965" w:rsidRPr="00952986" w:rsidRDefault="00EF2965" w:rsidP="00EF2965">
            <w:pPr>
              <w:shd w:val="clear" w:color="auto" w:fill="FFFFFF"/>
              <w:ind w:firstLine="365"/>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color w:val="7030A0"/>
                <w:sz w:val="20"/>
                <w:szCs w:val="20"/>
                <w:lang w:val="uk-UA"/>
              </w:rPr>
              <w:t>5)</w:t>
            </w:r>
            <w:r w:rsidRPr="00952986">
              <w:rPr>
                <w:rFonts w:ascii="Times New Roman" w:eastAsia="Times New Roman" w:hAnsi="Times New Roman" w:cs="Times New Roman"/>
                <w:b/>
                <w:bCs/>
                <w:color w:val="7030A0"/>
                <w:spacing w:val="-6"/>
                <w:sz w:val="20"/>
                <w:szCs w:val="20"/>
                <w:lang w:val="uk-UA"/>
              </w:rPr>
              <w:t xml:space="preserve"> </w:t>
            </w:r>
            <w:r w:rsidRPr="00952986">
              <w:rPr>
                <w:rFonts w:ascii="Times New Roman" w:eastAsia="Times New Roman" w:hAnsi="Times New Roman" w:cs="Times New Roman"/>
                <w:b/>
                <w:bCs/>
                <w:color w:val="7030A0"/>
                <w:sz w:val="20"/>
                <w:szCs w:val="20"/>
                <w:lang w:val="uk-UA"/>
              </w:rPr>
              <w:t>забезпечити</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негайне</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поновлення</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прав</w:t>
            </w:r>
            <w:r w:rsidRPr="00952986">
              <w:rPr>
                <w:rFonts w:ascii="Times New Roman" w:eastAsia="Times New Roman" w:hAnsi="Times New Roman" w:cs="Times New Roman"/>
                <w:b/>
                <w:bCs/>
                <w:color w:val="7030A0"/>
                <w:spacing w:val="-5"/>
                <w:sz w:val="20"/>
                <w:szCs w:val="20"/>
                <w:lang w:val="uk-UA"/>
              </w:rPr>
              <w:t xml:space="preserve"> </w:t>
            </w:r>
            <w:r w:rsidRPr="00952986">
              <w:rPr>
                <w:rFonts w:ascii="Times New Roman" w:eastAsia="Times New Roman" w:hAnsi="Times New Roman" w:cs="Times New Roman"/>
                <w:b/>
                <w:bCs/>
                <w:color w:val="7030A0"/>
                <w:sz w:val="20"/>
                <w:szCs w:val="20"/>
                <w:lang w:val="uk-UA"/>
              </w:rPr>
              <w:t>в</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разі задоволення скарги заявника, а разі</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неможливості - повідомити строки</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поновлення.</w:t>
            </w:r>
          </w:p>
        </w:tc>
        <w:tc>
          <w:tcPr>
            <w:tcW w:w="3942" w:type="dxa"/>
            <w:gridSpan w:val="3"/>
          </w:tcPr>
          <w:p w14:paraId="67FD373B" w14:textId="77777777" w:rsidR="00EF2965" w:rsidRPr="00952986" w:rsidRDefault="00EF2965" w:rsidP="00EF2965">
            <w:pPr>
              <w:shd w:val="clear" w:color="auto" w:fill="FFFFFF"/>
              <w:jc w:val="both"/>
              <w:rPr>
                <w:rFonts w:ascii="Times New Roman" w:eastAsia="Times New Roman" w:hAnsi="Times New Roman" w:cs="Times New Roman"/>
                <w:sz w:val="20"/>
                <w:szCs w:val="20"/>
                <w:lang w:val="uk-UA" w:eastAsia="ru-RU"/>
              </w:rPr>
            </w:pPr>
          </w:p>
        </w:tc>
        <w:tc>
          <w:tcPr>
            <w:tcW w:w="3179" w:type="dxa"/>
            <w:gridSpan w:val="2"/>
          </w:tcPr>
          <w:p w14:paraId="4A16905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3DBC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E23280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0DC85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101A1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B19EA9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A3F7C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46E86C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8B45A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E4C911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D75260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ED36D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494A93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8322E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673A5C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B8ECB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B1789F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CC4E69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D33586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621A4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E855DD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2CAAD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C93187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4D0EECD" w14:textId="025DBFF9" w:rsidR="00EF2965" w:rsidRPr="0095298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270EB48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6DAD86"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E8421AF" w14:textId="77777777" w:rsidR="008B38E6" w:rsidRPr="0095298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332E2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83CCC0A" w14:textId="7B96CE8E" w:rsidR="00EF2965" w:rsidRPr="00952986" w:rsidRDefault="008B38E6"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tc>
      </w:tr>
      <w:tr w:rsidR="00EF2965" w:rsidRPr="0051289A" w14:paraId="6421B83A" w14:textId="77777777" w:rsidTr="00F009E4">
        <w:trPr>
          <w:trHeight w:val="20"/>
        </w:trPr>
        <w:tc>
          <w:tcPr>
            <w:tcW w:w="4345" w:type="dxa"/>
            <w:gridSpan w:val="2"/>
          </w:tcPr>
          <w:p w14:paraId="248D0C03"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0334CC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0F81E79"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EB3CE0D"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1.6. Для ефективного функціонування Центру оператор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w:t>
            </w:r>
            <w:proofErr w:type="spellEnd"/>
            <w:r w:rsidRPr="00952986">
              <w:rPr>
                <w:rFonts w:ascii="Times New Roman" w:eastAsia="Times New Roman" w:hAnsi="Times New Roman" w:cs="Times New Roman"/>
                <w:b/>
                <w:bCs/>
                <w:color w:val="0070C0"/>
                <w:sz w:val="20"/>
                <w:szCs w:val="20"/>
                <w:lang w:val="uk-UA" w:eastAsia="en-GB" w:bidi="he-IL"/>
              </w:rPr>
              <w:t xml:space="preserve"> має забезпечити:</w:t>
            </w:r>
          </w:p>
          <w:p w14:paraId="42F49320"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p>
          <w:p w14:paraId="3BBD1AA0"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1) інформування заявників про роботу Центру шляхом розміщення відповідної інформації:</w:t>
            </w:r>
          </w:p>
          <w:p w14:paraId="60B34A75"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на стендах у головному офісі та структурних підрозділах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електропостачальника</w:t>
            </w:r>
            <w:proofErr w:type="spellEnd"/>
            <w:r w:rsidRPr="00952986">
              <w:rPr>
                <w:rFonts w:ascii="Times New Roman" w:eastAsia="Times New Roman" w:hAnsi="Times New Roman" w:cs="Times New Roman"/>
                <w:b/>
                <w:bCs/>
                <w:color w:val="0070C0"/>
                <w:sz w:val="20"/>
                <w:szCs w:val="20"/>
                <w:lang w:val="uk-UA" w:eastAsia="en-GB" w:bidi="he-IL"/>
              </w:rPr>
              <w:t xml:space="preserve">; </w:t>
            </w:r>
          </w:p>
          <w:p w14:paraId="593C5EA4" w14:textId="77777777" w:rsidR="00EF2965" w:rsidRPr="00952986" w:rsidRDefault="00EF2965" w:rsidP="00EF2965">
            <w:pPr>
              <w:ind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на головній сторінці власного офіційного </w:t>
            </w:r>
            <w:proofErr w:type="spellStart"/>
            <w:r w:rsidRPr="00952986">
              <w:rPr>
                <w:rFonts w:ascii="Times New Roman" w:eastAsia="Times New Roman" w:hAnsi="Times New Roman" w:cs="Times New Roman"/>
                <w:b/>
                <w:bCs/>
                <w:color w:val="0070C0"/>
                <w:sz w:val="20"/>
                <w:szCs w:val="20"/>
                <w:lang w:val="uk-UA" w:eastAsia="en-GB" w:bidi="he-IL"/>
              </w:rPr>
              <w:t>вебсайту</w:t>
            </w:r>
            <w:proofErr w:type="spellEnd"/>
            <w:r w:rsidRPr="00952986">
              <w:rPr>
                <w:rFonts w:ascii="Times New Roman" w:eastAsia="Times New Roman" w:hAnsi="Times New Roman" w:cs="Times New Roman"/>
                <w:b/>
                <w:bCs/>
                <w:color w:val="0070C0"/>
                <w:sz w:val="20"/>
                <w:szCs w:val="20"/>
                <w:lang w:val="uk-UA" w:eastAsia="en-GB" w:bidi="he-IL"/>
              </w:rPr>
              <w:t xml:space="preserve"> у мережі Інтернет;</w:t>
            </w:r>
          </w:p>
          <w:p w14:paraId="07A29A83" w14:textId="77777777" w:rsidR="00EF2965" w:rsidRPr="00952986" w:rsidRDefault="00EF2965" w:rsidP="00EF2965">
            <w:pPr>
              <w:shd w:val="clear" w:color="auto" w:fill="FFFFFF"/>
              <w:ind w:firstLine="365"/>
              <w:jc w:val="both"/>
              <w:rPr>
                <w:rFonts w:ascii="Times New Roman" w:eastAsia="Calibri" w:hAnsi="Times New Roman" w:cs="Times New Roman"/>
                <w:b/>
                <w:bCs/>
                <w:strike/>
                <w:color w:val="7030A0"/>
                <w:sz w:val="20"/>
                <w:szCs w:val="20"/>
                <w:lang w:val="uk-UA"/>
              </w:rPr>
            </w:pPr>
            <w:r w:rsidRPr="00952986">
              <w:rPr>
                <w:rFonts w:ascii="Times New Roman" w:eastAsia="Calibri" w:hAnsi="Times New Roman" w:cs="Times New Roman"/>
                <w:b/>
                <w:bCs/>
                <w:strike/>
                <w:color w:val="7030A0"/>
                <w:sz w:val="20"/>
                <w:szCs w:val="20"/>
                <w:lang w:val="uk-UA"/>
              </w:rPr>
              <w:t xml:space="preserve">на сервісах «Особистий кабінет споживача» та «Особистий кабінет замовника» власного офіційного </w:t>
            </w:r>
            <w:proofErr w:type="spellStart"/>
            <w:r w:rsidRPr="00952986">
              <w:rPr>
                <w:rFonts w:ascii="Times New Roman" w:eastAsia="Calibri" w:hAnsi="Times New Roman" w:cs="Times New Roman"/>
                <w:b/>
                <w:bCs/>
                <w:strike/>
                <w:color w:val="7030A0"/>
                <w:sz w:val="20"/>
                <w:szCs w:val="20"/>
                <w:lang w:val="uk-UA"/>
              </w:rPr>
              <w:t>вебсайту</w:t>
            </w:r>
            <w:proofErr w:type="spellEnd"/>
            <w:r w:rsidRPr="00952986">
              <w:rPr>
                <w:rFonts w:ascii="Times New Roman" w:eastAsia="Calibri" w:hAnsi="Times New Roman" w:cs="Times New Roman"/>
                <w:b/>
                <w:bCs/>
                <w:strike/>
                <w:color w:val="7030A0"/>
                <w:sz w:val="20"/>
                <w:szCs w:val="20"/>
                <w:lang w:val="uk-UA"/>
              </w:rPr>
              <w:t xml:space="preserve"> у мережі Інтернет (далі – особистий кабінет) або на зворотному боці платіжного документу, який направляється заявнику;</w:t>
            </w:r>
          </w:p>
          <w:p w14:paraId="0DFE8E55" w14:textId="77777777" w:rsidR="00EF2965" w:rsidRPr="00952986" w:rsidRDefault="00EF2965" w:rsidP="00EF2965">
            <w:pPr>
              <w:shd w:val="clear" w:color="auto" w:fill="FFFFFF"/>
              <w:ind w:firstLine="365"/>
              <w:jc w:val="both"/>
              <w:rPr>
                <w:rFonts w:ascii="Times New Roman" w:eastAsia="Calibri" w:hAnsi="Times New Roman" w:cs="Times New Roman"/>
                <w:b/>
                <w:bCs/>
                <w:strike/>
                <w:color w:val="7030A0"/>
                <w:sz w:val="20"/>
                <w:szCs w:val="20"/>
                <w:lang w:val="uk-UA"/>
              </w:rPr>
            </w:pPr>
          </w:p>
          <w:p w14:paraId="6BC6BB97" w14:textId="79A6F86A" w:rsidR="00EF2965" w:rsidRPr="00952986" w:rsidRDefault="00EF2965" w:rsidP="00EF2965">
            <w:pPr>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2) функціонування</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сторінки/розділу</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«Центр захисту споживачів електричної енергії» на власному офіційному</w:t>
            </w:r>
            <w:r w:rsidRPr="00952986">
              <w:rPr>
                <w:rFonts w:ascii="Times New Roman" w:eastAsia="Times New Roman" w:hAnsi="Times New Roman" w:cs="Times New Roman"/>
                <w:bCs/>
                <w:color w:val="0070C0"/>
                <w:sz w:val="20"/>
                <w:szCs w:val="20"/>
                <w:lang w:val="uk-UA" w:eastAsia="ru-RU"/>
              </w:rPr>
              <w:t xml:space="preserve"> </w:t>
            </w:r>
            <w:proofErr w:type="spellStart"/>
            <w:r w:rsidRPr="00952986">
              <w:rPr>
                <w:rFonts w:ascii="Times New Roman" w:eastAsia="Times New Roman" w:hAnsi="Times New Roman" w:cs="Times New Roman"/>
                <w:b/>
                <w:color w:val="7030A0"/>
                <w:sz w:val="20"/>
                <w:szCs w:val="20"/>
                <w:lang w:val="uk-UA" w:eastAsia="ru-RU"/>
              </w:rPr>
              <w:t>вебсайті</w:t>
            </w:r>
            <w:proofErr w:type="spellEnd"/>
            <w:r w:rsidRPr="00952986">
              <w:rPr>
                <w:rFonts w:ascii="Times New Roman" w:eastAsia="Times New Roman" w:hAnsi="Times New Roman" w:cs="Times New Roman"/>
                <w:b/>
                <w:color w:val="7030A0"/>
                <w:sz w:val="20"/>
                <w:szCs w:val="20"/>
                <w:lang w:val="uk-UA" w:eastAsia="ru-RU"/>
              </w:rPr>
              <w:t xml:space="preserve"> у мережі Інтернет, який має містити інформацію про:</w:t>
            </w:r>
          </w:p>
          <w:p w14:paraId="48623185"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адреси (фактична, поштова, електронна);</w:t>
            </w:r>
          </w:p>
          <w:p w14:paraId="4EF62DA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режим роботи Центру;</w:t>
            </w:r>
          </w:p>
          <w:p w14:paraId="5542A15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процедуру розгляду Центром скарги заявника;</w:t>
            </w:r>
          </w:p>
          <w:p w14:paraId="281ABF07" w14:textId="77777777" w:rsidR="00EF2965" w:rsidRPr="00952986" w:rsidRDefault="00EF2965" w:rsidP="00EF2965">
            <w:pPr>
              <w:shd w:val="clear" w:color="auto" w:fill="FFFFFF"/>
              <w:ind w:firstLine="365"/>
              <w:jc w:val="both"/>
              <w:rPr>
                <w:rFonts w:ascii="Times New Roman" w:eastAsia="Calibri" w:hAnsi="Times New Roman" w:cs="Times New Roman"/>
                <w:b/>
                <w:bCs/>
                <w:strike/>
                <w:color w:val="7030A0"/>
                <w:sz w:val="20"/>
                <w:szCs w:val="20"/>
                <w:lang w:val="uk-UA"/>
              </w:rPr>
            </w:pPr>
            <w:r w:rsidRPr="00952986">
              <w:rPr>
                <w:rFonts w:ascii="Times New Roman" w:eastAsia="Calibri" w:hAnsi="Times New Roman" w:cs="Times New Roman"/>
                <w:b/>
                <w:bCs/>
                <w:strike/>
                <w:color w:val="7030A0"/>
                <w:sz w:val="20"/>
                <w:szCs w:val="20"/>
                <w:lang w:val="uk-UA"/>
              </w:rPr>
              <w:lastRenderedPageBreak/>
              <w:t>стан розгляду скарги (дата надходження скарги, строки її розгляду, протокол з розгляду скарги за участі заявника, відповідь);</w:t>
            </w:r>
          </w:p>
          <w:p w14:paraId="45DE6C1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посилання на чинну редакцію цього Положення;</w:t>
            </w:r>
          </w:p>
          <w:p w14:paraId="00E5CBDC"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дії заявника у разі його незгоди з отриманою відповіддю за результатами розгляду скарги;</w:t>
            </w:r>
          </w:p>
          <w:p w14:paraId="09CA7DC8"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sz w:val="20"/>
                <w:szCs w:val="20"/>
                <w:lang w:val="uk-UA" w:eastAsia="en-GB" w:bidi="he-IL"/>
              </w:rPr>
            </w:pPr>
          </w:p>
          <w:p w14:paraId="3F6E15E3" w14:textId="0ACA630F" w:rsidR="00EF2965" w:rsidRPr="00952986" w:rsidRDefault="00EF2965" w:rsidP="00EF2965">
            <w:pPr>
              <w:shd w:val="clear" w:color="auto" w:fill="FFFFFF"/>
              <w:ind w:firstLine="365"/>
              <w:jc w:val="both"/>
              <w:rPr>
                <w:rFonts w:ascii="Times New Roman" w:eastAsia="Calibri" w:hAnsi="Times New Roman" w:cs="Times New Roman"/>
                <w:b/>
                <w:bCs/>
                <w:color w:val="7030A0"/>
                <w:sz w:val="20"/>
                <w:szCs w:val="20"/>
                <w:lang w:val="uk-UA"/>
              </w:rPr>
            </w:pPr>
            <w:r w:rsidRPr="00952986">
              <w:rPr>
                <w:rFonts w:ascii="Times New Roman" w:eastAsia="Calibri" w:hAnsi="Times New Roman" w:cs="Times New Roman"/>
                <w:b/>
                <w:bCs/>
                <w:strike/>
                <w:color w:val="7030A0"/>
                <w:sz w:val="20"/>
                <w:szCs w:val="20"/>
                <w:lang w:val="uk-UA"/>
              </w:rPr>
              <w:t xml:space="preserve">3) можливість направлення електронного звернення на визначену електронну адресу, через особистий кабінет або шляхом заповнення електронної форми, яка розміщується на власному офіційному </w:t>
            </w:r>
            <w:proofErr w:type="spellStart"/>
            <w:r w:rsidRPr="00952986">
              <w:rPr>
                <w:rFonts w:ascii="Times New Roman" w:eastAsia="Calibri" w:hAnsi="Times New Roman" w:cs="Times New Roman"/>
                <w:b/>
                <w:bCs/>
                <w:strike/>
                <w:color w:val="7030A0"/>
                <w:sz w:val="20"/>
                <w:szCs w:val="20"/>
                <w:lang w:val="uk-UA"/>
              </w:rPr>
              <w:t>вебсайті</w:t>
            </w:r>
            <w:proofErr w:type="spellEnd"/>
            <w:r w:rsidRPr="00952986">
              <w:rPr>
                <w:rFonts w:ascii="Times New Roman" w:eastAsia="Calibri" w:hAnsi="Times New Roman" w:cs="Times New Roman"/>
                <w:b/>
                <w:bCs/>
                <w:strike/>
                <w:color w:val="7030A0"/>
                <w:sz w:val="20"/>
                <w:szCs w:val="20"/>
                <w:lang w:val="uk-UA"/>
              </w:rPr>
              <w:t>;</w:t>
            </w:r>
          </w:p>
          <w:p w14:paraId="6874E72D" w14:textId="280B2559" w:rsidR="00EF2965" w:rsidRPr="00952986" w:rsidRDefault="00EF2965" w:rsidP="00EF2965">
            <w:pPr>
              <w:shd w:val="clear" w:color="auto" w:fill="FFFFFF"/>
              <w:ind w:firstLine="365"/>
              <w:jc w:val="both"/>
              <w:rPr>
                <w:rFonts w:ascii="Times New Roman" w:eastAsia="Calibri" w:hAnsi="Times New Roman" w:cs="Times New Roman"/>
                <w:b/>
                <w:bCs/>
                <w:color w:val="7030A0"/>
                <w:sz w:val="20"/>
                <w:szCs w:val="20"/>
                <w:lang w:val="uk-UA"/>
              </w:rPr>
            </w:pPr>
            <w:r w:rsidRPr="00952986">
              <w:rPr>
                <w:rFonts w:ascii="Times New Roman" w:eastAsia="Calibri" w:hAnsi="Times New Roman" w:cs="Times New Roman"/>
                <w:b/>
                <w:bCs/>
                <w:color w:val="7030A0"/>
                <w:sz w:val="20"/>
                <w:szCs w:val="20"/>
                <w:lang w:val="uk-UA"/>
              </w:rPr>
              <w:t>…</w:t>
            </w:r>
          </w:p>
          <w:p w14:paraId="5212A302" w14:textId="55C64023" w:rsidR="00EF2965" w:rsidRPr="00952986" w:rsidRDefault="00EF2965" w:rsidP="00EF2965">
            <w:pPr>
              <w:shd w:val="clear" w:color="auto" w:fill="FFFFFF"/>
              <w:contextualSpacing/>
              <w:jc w:val="both"/>
              <w:rPr>
                <w:rFonts w:ascii="Times New Roman" w:eastAsia="Times New Roman" w:hAnsi="Times New Roman" w:cs="Times New Roman"/>
                <w:b/>
                <w:sz w:val="20"/>
                <w:szCs w:val="20"/>
                <w:lang w:val="uk-UA" w:eastAsia="en-GB" w:bidi="he-IL"/>
              </w:rPr>
            </w:pPr>
          </w:p>
        </w:tc>
        <w:tc>
          <w:tcPr>
            <w:tcW w:w="3942" w:type="dxa"/>
            <w:gridSpan w:val="3"/>
          </w:tcPr>
          <w:p w14:paraId="4F1A9D2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lastRenderedPageBreak/>
              <w:t>ПрАТ «ДТЕК КИЇВСЬКІ ЕЛЕКТРОМЕРЕЖІ»</w:t>
            </w:r>
          </w:p>
          <w:p w14:paraId="4B0BE8B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2D14B8E"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1. Не зрозуміло, яка інформація має розміщуватися у кабінетах.</w:t>
            </w:r>
          </w:p>
          <w:p w14:paraId="3A4B1E2B" w14:textId="22EB7E83"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2. Не зрозуміло, яка ціль друку інформації на платіжних документах, якщо вона буде розміщена і на сайті, і у приміщеннях </w:t>
            </w:r>
            <w:proofErr w:type="spellStart"/>
            <w:r w:rsidRPr="00952986">
              <w:rPr>
                <w:rFonts w:ascii="Times New Roman" w:eastAsia="Times New Roman" w:hAnsi="Times New Roman" w:cs="Times New Roman"/>
                <w:bCs/>
                <w:sz w:val="20"/>
                <w:szCs w:val="20"/>
                <w:lang w:val="uk-UA" w:eastAsia="ru-RU"/>
              </w:rPr>
              <w:t>учасНаразі</w:t>
            </w:r>
            <w:proofErr w:type="spellEnd"/>
            <w:r w:rsidRPr="00952986">
              <w:rPr>
                <w:rFonts w:ascii="Times New Roman" w:eastAsia="Times New Roman" w:hAnsi="Times New Roman" w:cs="Times New Roman"/>
                <w:bCs/>
                <w:sz w:val="20"/>
                <w:szCs w:val="20"/>
                <w:lang w:val="uk-UA" w:eastAsia="ru-RU"/>
              </w:rPr>
              <w:t xml:space="preserve"> такий сервіс не впроваджено в роботі Товариства, отже, необхідна інформація щодо технічного наповнення та яким чином має бути отримано доступ до застосунку на сайті учасниками ринку, для оцінки можливості його розміщення.</w:t>
            </w:r>
          </w:p>
          <w:p w14:paraId="7A0B3220" w14:textId="77777777" w:rsidR="00EF2965" w:rsidRPr="00952986" w:rsidRDefault="00EF2965" w:rsidP="00EF2965">
            <w:pPr>
              <w:jc w:val="both"/>
              <w:rPr>
                <w:rFonts w:ascii="Times New Roman" w:hAnsi="Times New Roman" w:cs="Times New Roman"/>
                <w:sz w:val="20"/>
                <w:szCs w:val="20"/>
                <w:lang w:val="uk-UA"/>
              </w:rPr>
            </w:pPr>
          </w:p>
          <w:p w14:paraId="6ED13701" w14:textId="08BA9C4F" w:rsidR="00EF2965" w:rsidRPr="00952986" w:rsidRDefault="00EF2965" w:rsidP="00EF2965">
            <w:pPr>
              <w:jc w:val="both"/>
              <w:rPr>
                <w:rFonts w:ascii="Times New Roman" w:hAnsi="Times New Roman" w:cs="Times New Roman"/>
                <w:bCs/>
                <w:sz w:val="20"/>
                <w:szCs w:val="20"/>
                <w:lang w:val="uk-UA"/>
              </w:rPr>
            </w:pPr>
            <w:r w:rsidRPr="00952986">
              <w:rPr>
                <w:rFonts w:ascii="Times New Roman" w:hAnsi="Times New Roman" w:cs="Times New Roman"/>
                <w:sz w:val="20"/>
                <w:szCs w:val="20"/>
                <w:lang w:val="uk-UA"/>
              </w:rPr>
              <w:t xml:space="preserve">Не зрозуміло, що мається на увазі під поняттям «сервіс», </w:t>
            </w:r>
            <w:r w:rsidRPr="00952986">
              <w:rPr>
                <w:rFonts w:ascii="Times New Roman" w:hAnsi="Times New Roman" w:cs="Times New Roman"/>
                <w:bCs/>
                <w:sz w:val="20"/>
                <w:szCs w:val="20"/>
                <w:lang w:val="uk-UA"/>
              </w:rPr>
              <w:t>критерії щодо технічного наповнення та доступу заявниками/споживачами до цього «сервісу».</w:t>
            </w:r>
          </w:p>
          <w:p w14:paraId="24BDAE3A" w14:textId="77777777" w:rsidR="00EF2965" w:rsidRPr="00952986" w:rsidRDefault="00EF2965" w:rsidP="00EF2965">
            <w:pPr>
              <w:shd w:val="clear" w:color="auto" w:fill="FFFFFF"/>
              <w:jc w:val="both"/>
              <w:rPr>
                <w:rFonts w:ascii="Times New Roman" w:eastAsia="Times New Roman" w:hAnsi="Times New Roman" w:cs="Times New Roman"/>
                <w:sz w:val="20"/>
                <w:szCs w:val="20"/>
                <w:lang w:val="uk-UA" w:eastAsia="ru-RU"/>
              </w:rPr>
            </w:pPr>
          </w:p>
          <w:p w14:paraId="19753554"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Одним із основних завдань та  функціоналом </w:t>
            </w:r>
            <w:proofErr w:type="spellStart"/>
            <w:r w:rsidRPr="00952986">
              <w:rPr>
                <w:rFonts w:ascii="Times New Roman" w:eastAsia="Times New Roman" w:hAnsi="Times New Roman" w:cs="Times New Roman"/>
                <w:bCs/>
                <w:sz w:val="20"/>
                <w:szCs w:val="20"/>
                <w:lang w:val="uk-UA" w:eastAsia="ru-RU"/>
              </w:rPr>
              <w:t>Кол</w:t>
            </w:r>
            <w:proofErr w:type="spellEnd"/>
            <w:r w:rsidRPr="00952986">
              <w:rPr>
                <w:rFonts w:ascii="Times New Roman" w:eastAsia="Times New Roman" w:hAnsi="Times New Roman" w:cs="Times New Roman"/>
                <w:bCs/>
                <w:sz w:val="20"/>
                <w:szCs w:val="20"/>
                <w:lang w:val="uk-UA" w:eastAsia="ru-RU"/>
              </w:rPr>
              <w:t xml:space="preserve">-центру та Центру обслуговування споживачів, є  прийом звернень  заявників та/або споживачів, де він має можливість подати звернення/скаргу  та зареєструвати її та також отримати  всю необхідну інформацію щодо звернення, тому недоцільно задіяти персонал ЦЗС для прийняття дзвінків, співробітниками ЦЗС. Щодо надання інформації про хід розгляду скарги та строки її розгляду, то процедура розгляду буде </w:t>
            </w:r>
            <w:proofErr w:type="spellStart"/>
            <w:r w:rsidRPr="00952986">
              <w:rPr>
                <w:rFonts w:ascii="Times New Roman" w:eastAsia="Times New Roman" w:hAnsi="Times New Roman" w:cs="Times New Roman"/>
                <w:bCs/>
                <w:sz w:val="20"/>
                <w:szCs w:val="20"/>
                <w:lang w:val="uk-UA" w:eastAsia="ru-RU"/>
              </w:rPr>
              <w:t>оприлюнена</w:t>
            </w:r>
            <w:proofErr w:type="spellEnd"/>
            <w:r w:rsidRPr="00952986">
              <w:rPr>
                <w:rFonts w:ascii="Times New Roman" w:eastAsia="Times New Roman" w:hAnsi="Times New Roman" w:cs="Times New Roman"/>
                <w:bCs/>
                <w:sz w:val="20"/>
                <w:szCs w:val="20"/>
                <w:lang w:val="uk-UA" w:eastAsia="ru-RU"/>
              </w:rPr>
              <w:t xml:space="preserve"> на сайті, а строки </w:t>
            </w:r>
            <w:r w:rsidRPr="00952986">
              <w:rPr>
                <w:rFonts w:ascii="Times New Roman" w:eastAsia="Times New Roman" w:hAnsi="Times New Roman" w:cs="Times New Roman"/>
                <w:bCs/>
                <w:sz w:val="20"/>
                <w:szCs w:val="20"/>
                <w:lang w:val="uk-UA" w:eastAsia="ru-RU"/>
              </w:rPr>
              <w:lastRenderedPageBreak/>
              <w:t>розгляду передбачені Законом України «Про звернення громадян».</w:t>
            </w:r>
          </w:p>
          <w:p w14:paraId="408B9AE0"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Не зрозуміло навіщо ця інформація на сайті, споживачу важливо, що його питання було розглянуто по суті, а щоб його скаргу розмістили на сайті. </w:t>
            </w:r>
          </w:p>
          <w:p w14:paraId="7BB8F1C4"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Запровадження такої процедури лише бюрократизує процес, відволікатиме </w:t>
            </w:r>
            <w:proofErr w:type="spellStart"/>
            <w:r w:rsidRPr="00952986">
              <w:rPr>
                <w:rFonts w:ascii="Times New Roman" w:eastAsia="Times New Roman" w:hAnsi="Times New Roman" w:cs="Times New Roman"/>
                <w:bCs/>
                <w:sz w:val="20"/>
                <w:szCs w:val="20"/>
                <w:lang w:val="uk-UA" w:eastAsia="ru-RU"/>
              </w:rPr>
              <w:t>спіробіників</w:t>
            </w:r>
            <w:proofErr w:type="spellEnd"/>
            <w:r w:rsidRPr="00952986">
              <w:rPr>
                <w:rFonts w:ascii="Times New Roman" w:eastAsia="Times New Roman" w:hAnsi="Times New Roman" w:cs="Times New Roman"/>
                <w:bCs/>
                <w:sz w:val="20"/>
                <w:szCs w:val="20"/>
                <w:lang w:val="uk-UA" w:eastAsia="ru-RU"/>
              </w:rPr>
              <w:t xml:space="preserve"> ЦЗС від розгляду скарги по суті</w:t>
            </w:r>
          </w:p>
          <w:p w14:paraId="30046E5A" w14:textId="011FD688" w:rsidR="00EF2965" w:rsidRPr="00952986" w:rsidRDefault="00EF2965" w:rsidP="00EF2965">
            <w:pPr>
              <w:shd w:val="clear" w:color="auto" w:fill="FFFFFF"/>
              <w:jc w:val="both"/>
              <w:rPr>
                <w:rFonts w:ascii="Times New Roman" w:eastAsia="Times New Roman" w:hAnsi="Times New Roman" w:cs="Times New Roman"/>
                <w:sz w:val="20"/>
                <w:szCs w:val="20"/>
                <w:lang w:val="uk-UA" w:eastAsia="ru-RU"/>
              </w:rPr>
            </w:pPr>
            <w:r w:rsidRPr="00952986">
              <w:rPr>
                <w:rFonts w:ascii="Times New Roman" w:hAnsi="Times New Roman" w:cs="Times New Roman"/>
                <w:sz w:val="20"/>
                <w:szCs w:val="20"/>
                <w:lang w:val="uk-UA"/>
              </w:rPr>
              <w:t>Для електронного звернення не потрібно запроваджувати окремий сервіс, уже зараз на вимогу законодавства та нормативно-правових актів НКРЕКП зазначені електронній адреси для звернень споживачів/заявників.</w:t>
            </w:r>
          </w:p>
        </w:tc>
        <w:tc>
          <w:tcPr>
            <w:tcW w:w="3179" w:type="dxa"/>
            <w:gridSpan w:val="2"/>
          </w:tcPr>
          <w:p w14:paraId="737EA917"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D29BB4F"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03AB87"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8D82E1D"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6DE0BB"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5349BC"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840AF67"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95D0CC"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77D570"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A43ED6C"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AF829DF"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D6B0E21"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F09D1B7"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C174FEB"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F0AE752"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3006EC2"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DDA3247"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6BF4F7F"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445971D6"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670E926"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AD1872"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F8F8563"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FE7B808"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D17EF8D" w14:textId="6E79F1A6" w:rsidR="004C0D3C" w:rsidRDefault="00383D66"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Потребує обговорення </w:t>
            </w:r>
          </w:p>
          <w:p w14:paraId="1A4DFA6C"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C8CC100"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ED4E693"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00547D"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CB5E9AB"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9D2300C"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F89F7A1"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EDA8F6"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77DE86"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3A0AFDF"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687B4CA" w14:textId="77777777" w:rsidR="004C0D3C" w:rsidRPr="00952986"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6EDEBC"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20F2E463"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5A60487C"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64DEDAEB"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7E389D92"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2BFA5010"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380726D0"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22D338F6"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6A277C55" w14:textId="77777777" w:rsidR="00383D66" w:rsidRDefault="00383D66" w:rsidP="004C0D3C">
            <w:pPr>
              <w:ind w:firstLine="365"/>
              <w:jc w:val="both"/>
              <w:rPr>
                <w:rFonts w:ascii="Times New Roman" w:eastAsia="Times New Roman" w:hAnsi="Times New Roman" w:cs="Times New Roman"/>
                <w:b/>
                <w:bCs/>
                <w:color w:val="333333"/>
                <w:sz w:val="20"/>
                <w:szCs w:val="20"/>
                <w:lang w:val="uk-UA" w:eastAsia="en-GB" w:bidi="he-IL"/>
              </w:rPr>
            </w:pPr>
          </w:p>
          <w:p w14:paraId="350A3861" w14:textId="1C3CF8F4" w:rsidR="00EF2965" w:rsidRPr="00952986" w:rsidRDefault="004C0D3C" w:rsidP="00403332">
            <w:pPr>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tc>
      </w:tr>
      <w:tr w:rsidR="00EF2965" w:rsidRPr="0051289A" w14:paraId="15A5C30B" w14:textId="77777777" w:rsidTr="00F009E4">
        <w:trPr>
          <w:trHeight w:val="20"/>
        </w:trPr>
        <w:tc>
          <w:tcPr>
            <w:tcW w:w="4345" w:type="dxa"/>
            <w:gridSpan w:val="2"/>
          </w:tcPr>
          <w:p w14:paraId="4B57F31C" w14:textId="77777777" w:rsidR="00EF2965" w:rsidRPr="00952986" w:rsidRDefault="00EF2965" w:rsidP="00EF2965">
            <w:pPr>
              <w:shd w:val="clear" w:color="auto" w:fill="FFFFFF" w:themeFill="background1"/>
              <w:ind w:firstLine="31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lastRenderedPageBreak/>
              <w:t>1.7. Центр розглядає скарги заявників на безоплатній основі.</w:t>
            </w:r>
          </w:p>
          <w:p w14:paraId="3F72032D" w14:textId="77777777" w:rsidR="00EF2965" w:rsidRPr="00952986" w:rsidRDefault="00EF2965" w:rsidP="00EF2965">
            <w:pPr>
              <w:shd w:val="clear" w:color="auto" w:fill="FFFFFF"/>
              <w:ind w:firstLine="314"/>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13F0A1B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1782D6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4A7215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53C66B41" w14:textId="77777777" w:rsidTr="00F009E4">
        <w:trPr>
          <w:trHeight w:val="20"/>
        </w:trPr>
        <w:tc>
          <w:tcPr>
            <w:tcW w:w="4345" w:type="dxa"/>
            <w:gridSpan w:val="2"/>
            <w:vMerge w:val="restart"/>
          </w:tcPr>
          <w:p w14:paraId="1357FE2C" w14:textId="77777777" w:rsidR="00EF2965" w:rsidRPr="00952986" w:rsidRDefault="00EF2965" w:rsidP="00EF2965">
            <w:pPr>
              <w:shd w:val="clear" w:color="auto" w:fill="FFFFFF" w:themeFill="background1"/>
              <w:ind w:firstLine="314"/>
              <w:jc w:val="both"/>
              <w:rPr>
                <w:rFonts w:ascii="Times New Roman" w:hAnsi="Times New Roman" w:cs="Times New Roman"/>
                <w:b/>
                <w:bCs/>
                <w:color w:val="0070C0"/>
                <w:sz w:val="20"/>
                <w:szCs w:val="20"/>
                <w:lang w:val="uk-UA"/>
              </w:rPr>
            </w:pPr>
          </w:p>
          <w:p w14:paraId="7A1DE829" w14:textId="77777777" w:rsidR="00EF2965" w:rsidRPr="00952986" w:rsidRDefault="00EF2965" w:rsidP="00EF2965">
            <w:pPr>
              <w:shd w:val="clear" w:color="auto" w:fill="FFFFFF" w:themeFill="background1"/>
              <w:ind w:firstLine="314"/>
              <w:jc w:val="both"/>
              <w:rPr>
                <w:rFonts w:ascii="Times New Roman" w:hAnsi="Times New Roman" w:cs="Times New Roman"/>
                <w:b/>
                <w:bCs/>
                <w:color w:val="0070C0"/>
                <w:sz w:val="20"/>
                <w:szCs w:val="20"/>
                <w:lang w:val="uk-UA"/>
              </w:rPr>
            </w:pPr>
          </w:p>
          <w:p w14:paraId="4309EE4E" w14:textId="31BEA71E" w:rsidR="00EF2965" w:rsidRPr="00952986" w:rsidRDefault="00EF2965" w:rsidP="00EF2965">
            <w:pPr>
              <w:shd w:val="clear" w:color="auto" w:fill="FFFFFF" w:themeFill="background1"/>
              <w:ind w:firstLine="31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1.8. Забезпечення реєстрації скарг, обліку, зберігання, електронного документообігу покладається на службу з діловодства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w:t>
            </w:r>
          </w:p>
          <w:p w14:paraId="229ABDE0" w14:textId="77777777" w:rsidR="00EF2965" w:rsidRPr="00952986" w:rsidRDefault="00EF2965" w:rsidP="00EF2965">
            <w:pPr>
              <w:shd w:val="clear" w:color="auto" w:fill="FFFFFF"/>
              <w:ind w:firstLine="314"/>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4285786A"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4D4C719F"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p w14:paraId="57898E43" w14:textId="3D1E4511"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Виключити</w:t>
            </w:r>
          </w:p>
          <w:p w14:paraId="2573036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A91A02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5AD90983"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6E5AB278" w14:textId="77777777" w:rsidR="00EF2965"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Визначення структурного підрозділу, відповідального за реєстрацію, є внутрішнім рішенням ОСР/постачальника.</w:t>
            </w:r>
          </w:p>
          <w:p w14:paraId="4857709F" w14:textId="5FB917F5" w:rsidR="00403332" w:rsidRPr="00952986"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451F1EBD" w14:textId="77777777" w:rsidR="004C0D3C" w:rsidRDefault="004C0D3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00D7E2" w14:textId="77777777" w:rsidR="004C0D3C" w:rsidRDefault="004C0D3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C1F629C" w14:textId="77777777" w:rsidR="004C0D3C" w:rsidRDefault="004C0D3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58A826" w14:textId="7C66BAF6" w:rsidR="00EF2965" w:rsidRDefault="004C0D3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53164F35" w14:textId="77777777" w:rsidR="004C0D3C" w:rsidRPr="00952986" w:rsidRDefault="004C0D3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D885F8C" w14:textId="19E9818B"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4D1C7767" w14:textId="77777777" w:rsidTr="00F009E4">
        <w:trPr>
          <w:trHeight w:val="20"/>
        </w:trPr>
        <w:tc>
          <w:tcPr>
            <w:tcW w:w="4345" w:type="dxa"/>
            <w:gridSpan w:val="2"/>
            <w:vMerge/>
          </w:tcPr>
          <w:p w14:paraId="7587AD3B"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62595C68" w14:textId="1D76718A"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7EEEEF1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DF53873" w14:textId="666A4D16"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ru-RU"/>
              </w:rPr>
              <w:t>1.8. Забезпечення реєстрації скарг, обліку, зберігання, електронного документообігу покладається</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відповідно до внутрішніх локальних нормативних актів на служби</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w:t>
            </w:r>
          </w:p>
          <w:p w14:paraId="710DA75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72A9AC01" w14:textId="5218BFDD"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7238A51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33D9BF00" w14:textId="4191EDB5"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sz w:val="20"/>
                <w:szCs w:val="20"/>
                <w:lang w:val="uk-UA" w:eastAsia="ru-RU"/>
              </w:rPr>
              <w:t>Реєстрація заяв/скарг/претензій здійснюється підрозділом, до якого надійшло звернення (</w:t>
            </w:r>
            <w:proofErr w:type="spellStart"/>
            <w:r w:rsidRPr="00952986">
              <w:rPr>
                <w:rFonts w:ascii="Times New Roman" w:eastAsia="Times New Roman" w:hAnsi="Times New Roman" w:cs="Times New Roman"/>
                <w:bCs/>
                <w:sz w:val="20"/>
                <w:szCs w:val="20"/>
                <w:lang w:val="uk-UA" w:eastAsia="ru-RU"/>
              </w:rPr>
              <w:t>кол</w:t>
            </w:r>
            <w:proofErr w:type="spellEnd"/>
            <w:r w:rsidRPr="00952986">
              <w:rPr>
                <w:rFonts w:ascii="Times New Roman" w:eastAsia="Times New Roman" w:hAnsi="Times New Roman" w:cs="Times New Roman"/>
                <w:bCs/>
                <w:sz w:val="20"/>
                <w:szCs w:val="20"/>
                <w:lang w:val="uk-UA" w:eastAsia="ru-RU"/>
              </w:rPr>
              <w:t>-центр, ЦОК), а не лише відділом діловодства.</w:t>
            </w:r>
          </w:p>
        </w:tc>
        <w:tc>
          <w:tcPr>
            <w:tcW w:w="3179" w:type="dxa"/>
            <w:gridSpan w:val="2"/>
          </w:tcPr>
          <w:p w14:paraId="0101D67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00E57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802EDC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1451A28"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16FF518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381295C" w14:textId="31FECCB0"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4BD2B8D7" w14:textId="77777777" w:rsidTr="00F16E49">
        <w:trPr>
          <w:trHeight w:val="20"/>
        </w:trPr>
        <w:tc>
          <w:tcPr>
            <w:tcW w:w="4345" w:type="dxa"/>
            <w:gridSpan w:val="2"/>
            <w:vMerge/>
            <w:tcBorders>
              <w:bottom w:val="single" w:sz="4" w:space="0" w:color="auto"/>
            </w:tcBorders>
          </w:tcPr>
          <w:p w14:paraId="2892C916"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CD1A44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C4B571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A7A336E" w14:textId="77777777" w:rsidR="00EF2965" w:rsidRPr="00952986" w:rsidRDefault="00EF2965" w:rsidP="00EF2965">
            <w:pPr>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Виключити.</w:t>
            </w:r>
          </w:p>
          <w:p w14:paraId="1E78D6B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p>
          <w:p w14:paraId="22390705"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C32328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CC87360"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4D65748"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Визначення структурного підрозділу, відповідального за реєстрацію, є внутрішнім рішенням ОСР/постачальника.</w:t>
            </w:r>
          </w:p>
          <w:p w14:paraId="00CEFCDF" w14:textId="464B17BB"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tc>
        <w:tc>
          <w:tcPr>
            <w:tcW w:w="3179" w:type="dxa"/>
            <w:gridSpan w:val="2"/>
          </w:tcPr>
          <w:p w14:paraId="3A5EFFC7"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F0BD28"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5E070F" w14:textId="77777777"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C8C6B60" w14:textId="5C955EAD" w:rsidR="004C0D3C" w:rsidRDefault="004C0D3C" w:rsidP="004C0D3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608BA962" w14:textId="77777777" w:rsidR="00A75E74" w:rsidRPr="00952986" w:rsidRDefault="00A75E7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FC7B761" w14:textId="5741C016" w:rsidR="00A75E74" w:rsidRPr="00952986" w:rsidRDefault="00A75E7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527D1635" w14:textId="77777777" w:rsidTr="007D732E">
        <w:trPr>
          <w:trHeight w:val="20"/>
        </w:trPr>
        <w:tc>
          <w:tcPr>
            <w:tcW w:w="4345" w:type="dxa"/>
            <w:gridSpan w:val="2"/>
            <w:tcBorders>
              <w:bottom w:val="nil"/>
            </w:tcBorders>
          </w:tcPr>
          <w:p w14:paraId="7C99868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6C2EAEF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DDF5E7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156236E7" w14:textId="55FAB42F"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1.9. Оператор системи розподілу/</w:t>
            </w:r>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z w:val="20"/>
                <w:szCs w:val="20"/>
                <w:lang w:val="uk-UA"/>
              </w:rPr>
              <w:t xml:space="preserve"> оприлюднює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у мережі Інтернет до 25 числа місяця, наступного за звітним кварталом, щоквартальний звіт Центру та направляє його копію до НКРЕКП. </w:t>
            </w:r>
          </w:p>
          <w:p w14:paraId="4FDBA43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58F8425" w14:textId="77777777" w:rsidR="00EF2965" w:rsidRPr="00952986" w:rsidRDefault="00EF2965" w:rsidP="00EF2965">
            <w:pPr>
              <w:shd w:val="clear" w:color="auto" w:fill="FFFFFF"/>
              <w:contextualSpacing/>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АТ «ДТЕК ДНІПРОВСЬКІ ЕЛЕКТРОМЕРЕЖІ»</w:t>
            </w:r>
          </w:p>
          <w:p w14:paraId="5FD47B6A" w14:textId="7777777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p>
          <w:p w14:paraId="3A74EC6B" w14:textId="77777777" w:rsidR="00EF2965" w:rsidRPr="00952986" w:rsidRDefault="00EF2965" w:rsidP="00EF2965">
            <w:pPr>
              <w:shd w:val="clear" w:color="auto" w:fill="FFFFFF"/>
              <w:contextualSpacing/>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1.9. Оператор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w:t>
            </w:r>
            <w:proofErr w:type="spellEnd"/>
            <w:r w:rsidRPr="00952986">
              <w:rPr>
                <w:rFonts w:ascii="Times New Roman" w:eastAsia="Calibri" w:hAnsi="Times New Roman" w:cs="Times New Roman"/>
                <w:b/>
                <w:bCs/>
                <w:color w:val="0070C0"/>
                <w:sz w:val="20"/>
                <w:szCs w:val="20"/>
                <w:lang w:val="uk-UA"/>
              </w:rPr>
              <w:t xml:space="preserve"> оприлюднює на власному офіційному </w:t>
            </w:r>
            <w:proofErr w:type="spellStart"/>
            <w:r w:rsidRPr="00952986">
              <w:rPr>
                <w:rFonts w:ascii="Times New Roman" w:eastAsia="Calibri" w:hAnsi="Times New Roman" w:cs="Times New Roman"/>
                <w:b/>
                <w:bCs/>
                <w:color w:val="0070C0"/>
                <w:sz w:val="20"/>
                <w:szCs w:val="20"/>
                <w:lang w:val="uk-UA"/>
              </w:rPr>
              <w:t>вебсайті</w:t>
            </w:r>
            <w:proofErr w:type="spellEnd"/>
            <w:r w:rsidRPr="00952986">
              <w:rPr>
                <w:rFonts w:ascii="Times New Roman" w:eastAsia="Calibri" w:hAnsi="Times New Roman" w:cs="Times New Roman"/>
                <w:b/>
                <w:bCs/>
                <w:color w:val="0070C0"/>
                <w:sz w:val="20"/>
                <w:szCs w:val="20"/>
                <w:lang w:val="uk-UA"/>
              </w:rPr>
              <w:t xml:space="preserve"> у мережі Інтернет до 25 числа місяця, наступного за звітним кварталом,</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b/>
                <w:bCs/>
                <w:color w:val="7030A0"/>
                <w:sz w:val="20"/>
                <w:szCs w:val="20"/>
                <w:lang w:val="uk-UA"/>
              </w:rPr>
              <w:t>щоквартальний звіт Центру</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7030A0"/>
                <w:sz w:val="20"/>
                <w:szCs w:val="20"/>
                <w:lang w:val="uk-UA"/>
              </w:rPr>
              <w:t>форма якого затверджена постановою НКРЕКП від … №…,</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0070C0"/>
                <w:sz w:val="20"/>
                <w:szCs w:val="20"/>
                <w:lang w:val="uk-UA"/>
              </w:rPr>
              <w:t>та направляє його копію</w:t>
            </w:r>
            <w:r w:rsidRPr="00952986">
              <w:rPr>
                <w:rFonts w:ascii="Times New Roman" w:eastAsia="Calibri" w:hAnsi="Times New Roman" w:cs="Times New Roman"/>
                <w:sz w:val="20"/>
                <w:szCs w:val="20"/>
                <w:lang w:val="uk-UA"/>
              </w:rPr>
              <w:t xml:space="preserve"> </w:t>
            </w:r>
            <w:r w:rsidRPr="00952986">
              <w:rPr>
                <w:rFonts w:ascii="Times New Roman" w:eastAsia="Calibri" w:hAnsi="Times New Roman" w:cs="Times New Roman"/>
                <w:b/>
                <w:bCs/>
                <w:color w:val="7030A0"/>
                <w:sz w:val="20"/>
                <w:szCs w:val="20"/>
                <w:lang w:val="uk-UA"/>
              </w:rPr>
              <w:t>на електронну адресу</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0070C0"/>
                <w:sz w:val="20"/>
                <w:szCs w:val="20"/>
                <w:lang w:val="uk-UA"/>
              </w:rPr>
              <w:t>до НКРЕКП.</w:t>
            </w:r>
          </w:p>
          <w:p w14:paraId="38385130" w14:textId="44D2A36E"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E47466C" w14:textId="77777777" w:rsidR="00EF2965" w:rsidRPr="00952986" w:rsidRDefault="00EF2965" w:rsidP="00EF2965">
            <w:pPr>
              <w:shd w:val="clear" w:color="auto" w:fill="FFFFFF"/>
              <w:contextualSpacing/>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АТ «ДТЕК ДНІПРОВСЬКІ ЕЛЕКТРОМЕРЕЖІ»</w:t>
            </w:r>
          </w:p>
          <w:p w14:paraId="5FE6E47B"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638F6B89" w14:textId="2F65652B"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Форму звіту ЦЗС має бути визначеного не положенням про ЦЗС, а постановою НКРЕКП щодо затвердження форм звітності ОСР.</w:t>
            </w:r>
          </w:p>
        </w:tc>
        <w:tc>
          <w:tcPr>
            <w:tcW w:w="3179" w:type="dxa"/>
            <w:gridSpan w:val="2"/>
          </w:tcPr>
          <w:p w14:paraId="2606408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F8545F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34B4639"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2DC56C" w14:textId="77777777" w:rsidR="00B63921" w:rsidRPr="00952986" w:rsidRDefault="00B6392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6198D5B" w14:textId="4CFC17FE" w:rsidR="00A75E74" w:rsidRPr="00B63921" w:rsidRDefault="00B63921" w:rsidP="00A75E74">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B63921">
              <w:rPr>
                <w:rFonts w:ascii="Times New Roman" w:eastAsia="Times New Roman" w:hAnsi="Times New Roman" w:cs="Times New Roman"/>
                <w:b/>
                <w:bCs/>
                <w:color w:val="333333"/>
                <w:sz w:val="20"/>
                <w:szCs w:val="20"/>
                <w:lang w:val="uk-UA" w:eastAsia="en-GB" w:bidi="he-IL"/>
              </w:rPr>
              <w:t xml:space="preserve">Пропонуємо </w:t>
            </w:r>
            <w:r w:rsidR="00A75E74" w:rsidRPr="00B63921">
              <w:rPr>
                <w:rFonts w:ascii="Times New Roman" w:eastAsia="Times New Roman" w:hAnsi="Times New Roman" w:cs="Times New Roman"/>
                <w:b/>
                <w:bCs/>
                <w:color w:val="333333"/>
                <w:sz w:val="20"/>
                <w:szCs w:val="20"/>
                <w:lang w:val="uk-UA" w:eastAsia="en-GB" w:bidi="he-IL"/>
              </w:rPr>
              <w:t>відхилити</w:t>
            </w:r>
          </w:p>
          <w:p w14:paraId="43F6DA78" w14:textId="7E31481B" w:rsidR="00EF2965" w:rsidRPr="00B63921" w:rsidRDefault="00A75E74" w:rsidP="00A75E74">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B63921">
              <w:rPr>
                <w:rFonts w:ascii="Times New Roman" w:eastAsia="Times New Roman" w:hAnsi="Times New Roman" w:cs="Times New Roman"/>
                <w:color w:val="333333"/>
                <w:sz w:val="20"/>
                <w:szCs w:val="20"/>
                <w:lang w:val="uk-UA" w:eastAsia="en-GB" w:bidi="he-IL"/>
              </w:rPr>
              <w:t>Оскільки вказані зміни також затверджуються постановою НКРЕКП</w:t>
            </w:r>
          </w:p>
          <w:p w14:paraId="48D7B45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114473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1D6374" w14:textId="07D9C4F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5EB29982" w14:textId="77777777" w:rsidTr="007D732E">
        <w:trPr>
          <w:trHeight w:val="20"/>
        </w:trPr>
        <w:tc>
          <w:tcPr>
            <w:tcW w:w="4345" w:type="dxa"/>
            <w:gridSpan w:val="2"/>
            <w:tcBorders>
              <w:top w:val="nil"/>
              <w:bottom w:val="nil"/>
            </w:tcBorders>
          </w:tcPr>
          <w:p w14:paraId="16C44795"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4E9C100" w14:textId="77777777" w:rsidR="00EF2965" w:rsidRPr="00952986" w:rsidRDefault="00EF2965" w:rsidP="00EF2965">
            <w:pPr>
              <w:shd w:val="clear" w:color="auto" w:fill="FFFFFF"/>
              <w:contextualSpacing/>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ТОВ «РОЕК»</w:t>
            </w:r>
          </w:p>
          <w:p w14:paraId="234CE9CB" w14:textId="7777777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p w14:paraId="3F276E06"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7030A0"/>
                <w:sz w:val="20"/>
                <w:szCs w:val="20"/>
                <w:lang w:val="uk-UA" w:eastAsia="uk-UA"/>
              </w:rPr>
            </w:pPr>
            <w:r w:rsidRPr="00952986">
              <w:rPr>
                <w:rFonts w:ascii="Times New Roman" w:eastAsia="Times New Roman" w:hAnsi="Times New Roman" w:cs="Times New Roman"/>
                <w:b/>
                <w:bCs/>
                <w:color w:val="0070C0"/>
                <w:sz w:val="20"/>
                <w:szCs w:val="20"/>
                <w:lang w:val="uk-UA" w:eastAsia="uk-UA"/>
              </w:rPr>
              <w:t>1.9. Оператор системи розподілу/</w:t>
            </w:r>
            <w:proofErr w:type="spellStart"/>
            <w:r w:rsidRPr="00952986">
              <w:rPr>
                <w:rFonts w:ascii="Times New Roman" w:eastAsia="Times New Roman" w:hAnsi="Times New Roman" w:cs="Times New Roman"/>
                <w:b/>
                <w:bCs/>
                <w:color w:val="0070C0"/>
                <w:sz w:val="20"/>
                <w:szCs w:val="20"/>
                <w:lang w:val="uk-UA" w:eastAsia="uk-UA"/>
              </w:rPr>
              <w:t>електропостачальник</w:t>
            </w:r>
            <w:proofErr w:type="spellEnd"/>
            <w:r w:rsidRPr="00952986">
              <w:rPr>
                <w:rFonts w:ascii="Times New Roman" w:eastAsia="Times New Roman" w:hAnsi="Times New Roman" w:cs="Times New Roman"/>
                <w:b/>
                <w:bCs/>
                <w:color w:val="0070C0"/>
                <w:sz w:val="20"/>
                <w:szCs w:val="20"/>
                <w:lang w:val="uk-UA" w:eastAsia="uk-UA"/>
              </w:rPr>
              <w:t xml:space="preserve"> оприлюднює на власному офіційному </w:t>
            </w:r>
            <w:proofErr w:type="spellStart"/>
            <w:r w:rsidRPr="00952986">
              <w:rPr>
                <w:rFonts w:ascii="Times New Roman" w:eastAsia="Times New Roman" w:hAnsi="Times New Roman" w:cs="Times New Roman"/>
                <w:b/>
                <w:bCs/>
                <w:color w:val="0070C0"/>
                <w:sz w:val="20"/>
                <w:szCs w:val="20"/>
                <w:lang w:val="uk-UA" w:eastAsia="uk-UA"/>
              </w:rPr>
              <w:t>вебсайті</w:t>
            </w:r>
            <w:proofErr w:type="spellEnd"/>
            <w:r w:rsidRPr="00952986">
              <w:rPr>
                <w:rFonts w:ascii="Times New Roman" w:eastAsia="Times New Roman" w:hAnsi="Times New Roman" w:cs="Times New Roman"/>
                <w:b/>
                <w:bCs/>
                <w:color w:val="0070C0"/>
                <w:sz w:val="20"/>
                <w:szCs w:val="20"/>
                <w:lang w:val="uk-UA" w:eastAsia="uk-UA"/>
              </w:rPr>
              <w:t xml:space="preserve"> у мережі Інтернет до 25 числа місяця, наступного за звітним кварталом, щоквартальний звіт Центру та направляє його копію до НКРЕКП</w:t>
            </w:r>
            <w:r w:rsidRPr="00952986">
              <w:rPr>
                <w:rFonts w:ascii="Times New Roman" w:eastAsia="Times New Roman" w:hAnsi="Times New Roman" w:cs="Times New Roman"/>
                <w:color w:val="0070C0"/>
                <w:sz w:val="20"/>
                <w:szCs w:val="20"/>
                <w:lang w:val="uk-UA" w:eastAsia="uk-UA"/>
              </w:rPr>
              <w:t xml:space="preserve"> </w:t>
            </w:r>
            <w:r w:rsidRPr="00952986">
              <w:rPr>
                <w:rFonts w:ascii="Times New Roman" w:eastAsia="Times New Roman" w:hAnsi="Times New Roman" w:cs="Times New Roman"/>
                <w:b/>
                <w:bCs/>
                <w:color w:val="7030A0"/>
                <w:sz w:val="20"/>
                <w:szCs w:val="20"/>
                <w:lang w:val="uk-UA" w:eastAsia="uk-UA"/>
              </w:rPr>
              <w:t>в електронному вигляді у форматі «</w:t>
            </w:r>
            <w:proofErr w:type="spellStart"/>
            <w:r w:rsidRPr="00952986">
              <w:rPr>
                <w:rFonts w:ascii="Times New Roman" w:eastAsia="Times New Roman" w:hAnsi="Times New Roman" w:cs="Times New Roman"/>
                <w:b/>
                <w:bCs/>
                <w:color w:val="7030A0"/>
                <w:sz w:val="20"/>
                <w:szCs w:val="20"/>
                <w:lang w:val="uk-UA" w:eastAsia="uk-UA"/>
              </w:rPr>
              <w:t>xls</w:t>
            </w:r>
            <w:proofErr w:type="spellEnd"/>
            <w:r w:rsidRPr="00952986">
              <w:rPr>
                <w:rFonts w:ascii="Times New Roman" w:eastAsia="Times New Roman" w:hAnsi="Times New Roman" w:cs="Times New Roman"/>
                <w:b/>
                <w:bCs/>
                <w:color w:val="7030A0"/>
                <w:sz w:val="20"/>
                <w:szCs w:val="20"/>
                <w:lang w:val="uk-UA" w:eastAsia="uk-UA"/>
              </w:rPr>
              <w:t>» або «</w:t>
            </w:r>
            <w:proofErr w:type="spellStart"/>
            <w:r w:rsidRPr="00952986">
              <w:rPr>
                <w:rFonts w:ascii="Times New Roman" w:eastAsia="Times New Roman" w:hAnsi="Times New Roman" w:cs="Times New Roman"/>
                <w:b/>
                <w:bCs/>
                <w:color w:val="7030A0"/>
                <w:sz w:val="20"/>
                <w:szCs w:val="20"/>
                <w:lang w:val="uk-UA" w:eastAsia="uk-UA"/>
              </w:rPr>
              <w:t>xlsx</w:t>
            </w:r>
            <w:proofErr w:type="spellEnd"/>
            <w:r w:rsidRPr="00952986">
              <w:rPr>
                <w:rFonts w:ascii="Times New Roman" w:eastAsia="Times New Roman" w:hAnsi="Times New Roman" w:cs="Times New Roman"/>
                <w:b/>
                <w:bCs/>
                <w:color w:val="7030A0"/>
                <w:sz w:val="20"/>
                <w:szCs w:val="20"/>
                <w:lang w:val="uk-UA" w:eastAsia="uk-UA"/>
              </w:rPr>
              <w:t>» або «</w:t>
            </w:r>
            <w:proofErr w:type="spellStart"/>
            <w:r w:rsidRPr="00952986">
              <w:rPr>
                <w:rFonts w:ascii="Times New Roman" w:eastAsia="Times New Roman" w:hAnsi="Times New Roman" w:cs="Times New Roman"/>
                <w:b/>
                <w:bCs/>
                <w:color w:val="7030A0"/>
                <w:sz w:val="20"/>
                <w:szCs w:val="20"/>
                <w:lang w:val="uk-UA" w:eastAsia="uk-UA"/>
              </w:rPr>
              <w:t>xlsm</w:t>
            </w:r>
            <w:proofErr w:type="spellEnd"/>
            <w:r w:rsidRPr="00952986">
              <w:rPr>
                <w:rFonts w:ascii="Times New Roman" w:eastAsia="Times New Roman" w:hAnsi="Times New Roman" w:cs="Times New Roman"/>
                <w:b/>
                <w:bCs/>
                <w:color w:val="7030A0"/>
                <w:sz w:val="20"/>
                <w:szCs w:val="20"/>
                <w:lang w:val="uk-UA" w:eastAsia="uk-UA"/>
              </w:rPr>
              <w:t>» згідно з формою, що є додатком 1 до цього ПОЛОЖЕННЯ, на адресу: box@nerc.gov.ua у двох примірниках:</w:t>
            </w:r>
          </w:p>
          <w:p w14:paraId="66B4C48E"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7030A0"/>
                <w:sz w:val="20"/>
                <w:szCs w:val="20"/>
                <w:lang w:val="uk-UA" w:eastAsia="uk-UA"/>
              </w:rPr>
            </w:pPr>
            <w:r w:rsidRPr="00952986">
              <w:rPr>
                <w:rFonts w:ascii="Times New Roman" w:eastAsia="Times New Roman" w:hAnsi="Times New Roman" w:cs="Times New Roman"/>
                <w:b/>
                <w:bCs/>
                <w:color w:val="7030A0"/>
                <w:sz w:val="20"/>
                <w:szCs w:val="20"/>
                <w:lang w:val="uk-UA"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w:t>
            </w:r>
            <w:hyperlink r:id="rId27" w:tgtFrame="_blank" w:history="1">
              <w:r w:rsidRPr="00952986">
                <w:rPr>
                  <w:rFonts w:ascii="Times New Roman" w:eastAsia="Times New Roman" w:hAnsi="Times New Roman" w:cs="Times New Roman"/>
                  <w:b/>
                  <w:bCs/>
                  <w:color w:val="7030A0"/>
                  <w:sz w:val="20"/>
                  <w:szCs w:val="20"/>
                  <w:lang w:val="uk-UA" w:eastAsia="uk-UA"/>
                </w:rPr>
                <w:t>«Про електронні документи та електронний документообіг»</w:t>
              </w:r>
            </w:hyperlink>
            <w:r w:rsidRPr="00952986">
              <w:rPr>
                <w:rFonts w:ascii="Times New Roman" w:eastAsia="Times New Roman" w:hAnsi="Times New Roman" w:cs="Times New Roman"/>
                <w:b/>
                <w:bCs/>
                <w:color w:val="7030A0"/>
                <w:sz w:val="20"/>
                <w:szCs w:val="20"/>
                <w:lang w:val="uk-UA" w:eastAsia="uk-UA"/>
              </w:rPr>
              <w:t> та </w:t>
            </w:r>
            <w:hyperlink r:id="rId28" w:tgtFrame="_blank" w:history="1">
              <w:r w:rsidRPr="00952986">
                <w:rPr>
                  <w:rFonts w:ascii="Times New Roman" w:eastAsia="Times New Roman" w:hAnsi="Times New Roman" w:cs="Times New Roman"/>
                  <w:b/>
                  <w:bCs/>
                  <w:color w:val="7030A0"/>
                  <w:sz w:val="20"/>
                  <w:szCs w:val="20"/>
                  <w:lang w:val="uk-UA" w:eastAsia="uk-UA"/>
                </w:rPr>
                <w:t>«Про електронні довірчі послуги»</w:t>
              </w:r>
            </w:hyperlink>
            <w:r w:rsidRPr="00952986">
              <w:rPr>
                <w:rFonts w:ascii="Times New Roman" w:eastAsia="Times New Roman" w:hAnsi="Times New Roman" w:cs="Times New Roman"/>
                <w:b/>
                <w:bCs/>
                <w:color w:val="7030A0"/>
                <w:sz w:val="20"/>
                <w:szCs w:val="20"/>
                <w:lang w:val="uk-UA" w:eastAsia="uk-UA"/>
              </w:rPr>
              <w:t>;</w:t>
            </w:r>
          </w:p>
          <w:p w14:paraId="37400AB0" w14:textId="3FE55666" w:rsidR="00EF2965" w:rsidRPr="00952986" w:rsidRDefault="00EF2965" w:rsidP="00EF2965">
            <w:pPr>
              <w:shd w:val="clear" w:color="auto" w:fill="FFFFFF"/>
              <w:ind w:firstLine="365"/>
              <w:contextualSpacing/>
              <w:jc w:val="both"/>
              <w:rPr>
                <w:rFonts w:ascii="Times New Roman" w:eastAsia="Calibri"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eastAsia="uk-UA"/>
              </w:rPr>
              <w:t>без накладення кваліфікованого електронного підпису та/або кваліфікованої електронної печатки ліцензіата.</w:t>
            </w:r>
          </w:p>
          <w:p w14:paraId="02FAE50B" w14:textId="7777777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tc>
        <w:tc>
          <w:tcPr>
            <w:tcW w:w="3942" w:type="dxa"/>
            <w:gridSpan w:val="3"/>
          </w:tcPr>
          <w:p w14:paraId="1EEE2DD1" w14:textId="77777777" w:rsidR="00EF2965" w:rsidRPr="00952986" w:rsidRDefault="00EF2965" w:rsidP="00EF2965">
            <w:pPr>
              <w:shd w:val="clear" w:color="auto" w:fill="FFFFFF"/>
              <w:contextualSpacing/>
              <w:jc w:val="center"/>
              <w:rPr>
                <w:rFonts w:ascii="Times New Roman" w:eastAsia="Calibri" w:hAnsi="Times New Roman" w:cs="Times New Roman"/>
                <w:b/>
                <w:bCs/>
                <w:sz w:val="20"/>
                <w:szCs w:val="20"/>
                <w:lang w:val="uk-UA"/>
              </w:rPr>
            </w:pPr>
            <w:r w:rsidRPr="00952986">
              <w:rPr>
                <w:rFonts w:ascii="Times New Roman" w:eastAsia="Calibri" w:hAnsi="Times New Roman" w:cs="Times New Roman"/>
                <w:b/>
                <w:bCs/>
                <w:sz w:val="20"/>
                <w:szCs w:val="20"/>
                <w:lang w:val="uk-UA"/>
              </w:rPr>
              <w:t>ТОВ «РОЕК»</w:t>
            </w:r>
          </w:p>
          <w:p w14:paraId="32607242" w14:textId="7777777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p w14:paraId="60EF494D"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Необхідно чітко визначити спосіб направлення звітної інформації до Регулятора.</w:t>
            </w:r>
          </w:p>
          <w:p w14:paraId="56DBEC1C"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Пропонуємо застосувати норму аналогічну прописаній в постанові НКРЕКП від 12.06.2018  № 374.</w:t>
            </w:r>
          </w:p>
          <w:p w14:paraId="4DFDBF8B" w14:textId="77777777"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eastAsia="Times New Roman" w:hAnsi="Times New Roman" w:cs="Times New Roman"/>
                <w:sz w:val="20"/>
                <w:szCs w:val="20"/>
                <w:lang w:val="uk-UA" w:eastAsia="uk-UA"/>
              </w:rPr>
              <w:t xml:space="preserve">Перевагу варто надавати електронному вигляду звітності з накладанням КЕП, оскільки дана норма в рази спрощує документообіг, час доставки та оброки даної звітності. </w:t>
            </w:r>
          </w:p>
          <w:p w14:paraId="1AAA1B61" w14:textId="77777777" w:rsidR="00EF2965" w:rsidRPr="00952986" w:rsidRDefault="00EF2965" w:rsidP="00EF2965">
            <w:pPr>
              <w:jc w:val="both"/>
              <w:rPr>
                <w:rFonts w:ascii="Times New Roman" w:eastAsia="Times New Roman" w:hAnsi="Times New Roman" w:cs="Times New Roman"/>
                <w:sz w:val="20"/>
                <w:szCs w:val="20"/>
                <w:lang w:val="uk-UA" w:eastAsia="uk-UA"/>
              </w:rPr>
            </w:pPr>
          </w:p>
          <w:p w14:paraId="6E31762A"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tc>
        <w:tc>
          <w:tcPr>
            <w:tcW w:w="3179" w:type="dxa"/>
            <w:gridSpan w:val="2"/>
          </w:tcPr>
          <w:p w14:paraId="6170000F" w14:textId="626F1B9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B63921">
              <w:rPr>
                <w:rFonts w:ascii="Times New Roman" w:eastAsia="Times New Roman" w:hAnsi="Times New Roman" w:cs="Times New Roman"/>
                <w:b/>
                <w:bCs/>
                <w:color w:val="333333"/>
                <w:sz w:val="20"/>
                <w:szCs w:val="20"/>
                <w:lang w:val="uk-UA" w:eastAsia="en-GB" w:bidi="he-IL"/>
              </w:rPr>
              <w:t>овано в редакції:</w:t>
            </w:r>
          </w:p>
          <w:p w14:paraId="470A0655" w14:textId="4865E36A" w:rsidR="00EF2965" w:rsidRPr="00952986" w:rsidRDefault="00EF2965" w:rsidP="00EF2965">
            <w:pPr>
              <w:shd w:val="clear" w:color="auto" w:fill="FFFFFF"/>
              <w:ind w:firstLine="365"/>
              <w:jc w:val="both"/>
              <w:rPr>
                <w:rFonts w:ascii="Times New Roman" w:eastAsia="Times New Roman" w:hAnsi="Times New Roman" w:cs="Times New Roman"/>
                <w:b/>
                <w:bCs/>
                <w:color w:val="00B050"/>
                <w:sz w:val="20"/>
                <w:szCs w:val="20"/>
                <w:lang w:val="uk-UA" w:eastAsia="uk-UA"/>
              </w:rPr>
            </w:pPr>
            <w:r w:rsidRPr="00952986">
              <w:rPr>
                <w:rFonts w:ascii="Times New Roman" w:eastAsia="Times New Roman" w:hAnsi="Times New Roman" w:cs="Times New Roman"/>
                <w:b/>
                <w:bCs/>
                <w:color w:val="0070C0"/>
                <w:sz w:val="20"/>
                <w:szCs w:val="20"/>
                <w:lang w:val="uk-UA" w:eastAsia="uk-UA"/>
              </w:rPr>
              <w:t>1.9. Оператор системи розподілу/</w:t>
            </w:r>
            <w:proofErr w:type="spellStart"/>
            <w:r w:rsidRPr="00952986">
              <w:rPr>
                <w:rFonts w:ascii="Times New Roman" w:eastAsia="Times New Roman" w:hAnsi="Times New Roman" w:cs="Times New Roman"/>
                <w:b/>
                <w:bCs/>
                <w:color w:val="0070C0"/>
                <w:sz w:val="20"/>
                <w:szCs w:val="20"/>
                <w:lang w:val="uk-UA" w:eastAsia="uk-UA"/>
              </w:rPr>
              <w:t>електропостачальник</w:t>
            </w:r>
            <w:proofErr w:type="spellEnd"/>
            <w:r w:rsidRPr="00952986">
              <w:rPr>
                <w:rFonts w:ascii="Times New Roman" w:eastAsia="Times New Roman" w:hAnsi="Times New Roman" w:cs="Times New Roman"/>
                <w:b/>
                <w:bCs/>
                <w:color w:val="0070C0"/>
                <w:sz w:val="20"/>
                <w:szCs w:val="20"/>
                <w:lang w:val="uk-UA" w:eastAsia="uk-UA"/>
              </w:rPr>
              <w:t xml:space="preserve"> оприлюднює на власному офіційному </w:t>
            </w:r>
            <w:proofErr w:type="spellStart"/>
            <w:r w:rsidRPr="00952986">
              <w:rPr>
                <w:rFonts w:ascii="Times New Roman" w:eastAsia="Times New Roman" w:hAnsi="Times New Roman" w:cs="Times New Roman"/>
                <w:b/>
                <w:bCs/>
                <w:color w:val="0070C0"/>
                <w:sz w:val="20"/>
                <w:szCs w:val="20"/>
                <w:lang w:val="uk-UA" w:eastAsia="uk-UA"/>
              </w:rPr>
              <w:t>вебсайті</w:t>
            </w:r>
            <w:proofErr w:type="spellEnd"/>
            <w:r w:rsidRPr="00952986">
              <w:rPr>
                <w:rFonts w:ascii="Times New Roman" w:eastAsia="Times New Roman" w:hAnsi="Times New Roman" w:cs="Times New Roman"/>
                <w:b/>
                <w:bCs/>
                <w:color w:val="0070C0"/>
                <w:sz w:val="20"/>
                <w:szCs w:val="20"/>
                <w:lang w:val="uk-UA" w:eastAsia="uk-UA"/>
              </w:rPr>
              <w:t xml:space="preserve"> у мережі Інтернет до 25 числа місяця, наступного за звітним кварталом, щоквартальний звіт Центру та направляє </w:t>
            </w:r>
            <w:r w:rsidRPr="00347701">
              <w:rPr>
                <w:rFonts w:ascii="Times New Roman" w:eastAsia="Times New Roman" w:hAnsi="Times New Roman" w:cs="Times New Roman"/>
                <w:b/>
                <w:bCs/>
                <w:color w:val="00B050"/>
                <w:sz w:val="20"/>
                <w:szCs w:val="20"/>
                <w:lang w:val="uk-UA" w:eastAsia="uk-UA"/>
              </w:rPr>
              <w:t>його до НКРЕКП</w:t>
            </w:r>
            <w:r w:rsidRPr="00952986">
              <w:rPr>
                <w:rFonts w:ascii="Times New Roman" w:eastAsia="Times New Roman" w:hAnsi="Times New Roman" w:cs="Times New Roman"/>
                <w:color w:val="0070C0"/>
                <w:sz w:val="20"/>
                <w:szCs w:val="20"/>
                <w:lang w:val="uk-UA" w:eastAsia="uk-UA"/>
              </w:rPr>
              <w:t xml:space="preserve"> </w:t>
            </w:r>
            <w:r w:rsidRPr="00952986">
              <w:rPr>
                <w:rFonts w:ascii="Times New Roman" w:eastAsia="Times New Roman" w:hAnsi="Times New Roman" w:cs="Times New Roman"/>
                <w:b/>
                <w:bCs/>
                <w:color w:val="00B050"/>
                <w:sz w:val="20"/>
                <w:szCs w:val="20"/>
                <w:lang w:val="uk-UA" w:eastAsia="uk-UA"/>
              </w:rPr>
              <w:t>в електронному вигляді у форматі «</w:t>
            </w:r>
            <w:proofErr w:type="spellStart"/>
            <w:r w:rsidRPr="00952986">
              <w:rPr>
                <w:rFonts w:ascii="Times New Roman" w:eastAsia="Times New Roman" w:hAnsi="Times New Roman" w:cs="Times New Roman"/>
                <w:b/>
                <w:bCs/>
                <w:color w:val="00B050"/>
                <w:sz w:val="20"/>
                <w:szCs w:val="20"/>
                <w:lang w:val="uk-UA" w:eastAsia="uk-UA"/>
              </w:rPr>
              <w:t>xls</w:t>
            </w:r>
            <w:proofErr w:type="spellEnd"/>
            <w:r w:rsidRPr="00952986">
              <w:rPr>
                <w:rFonts w:ascii="Times New Roman" w:eastAsia="Times New Roman" w:hAnsi="Times New Roman" w:cs="Times New Roman"/>
                <w:b/>
                <w:bCs/>
                <w:color w:val="00B050"/>
                <w:sz w:val="20"/>
                <w:szCs w:val="20"/>
                <w:lang w:val="uk-UA" w:eastAsia="uk-UA"/>
              </w:rPr>
              <w:t>» або «</w:t>
            </w:r>
            <w:proofErr w:type="spellStart"/>
            <w:r w:rsidRPr="00952986">
              <w:rPr>
                <w:rFonts w:ascii="Times New Roman" w:eastAsia="Times New Roman" w:hAnsi="Times New Roman" w:cs="Times New Roman"/>
                <w:b/>
                <w:bCs/>
                <w:color w:val="00B050"/>
                <w:sz w:val="20"/>
                <w:szCs w:val="20"/>
                <w:lang w:val="uk-UA" w:eastAsia="uk-UA"/>
              </w:rPr>
              <w:t>xlsx</w:t>
            </w:r>
            <w:proofErr w:type="spellEnd"/>
            <w:r w:rsidRPr="00952986">
              <w:rPr>
                <w:rFonts w:ascii="Times New Roman" w:eastAsia="Times New Roman" w:hAnsi="Times New Roman" w:cs="Times New Roman"/>
                <w:b/>
                <w:bCs/>
                <w:color w:val="00B050"/>
                <w:sz w:val="20"/>
                <w:szCs w:val="20"/>
                <w:lang w:val="uk-UA" w:eastAsia="uk-UA"/>
              </w:rPr>
              <w:t>» або «</w:t>
            </w:r>
            <w:proofErr w:type="spellStart"/>
            <w:r w:rsidRPr="00952986">
              <w:rPr>
                <w:rFonts w:ascii="Times New Roman" w:eastAsia="Times New Roman" w:hAnsi="Times New Roman" w:cs="Times New Roman"/>
                <w:b/>
                <w:bCs/>
                <w:color w:val="00B050"/>
                <w:sz w:val="20"/>
                <w:szCs w:val="20"/>
                <w:lang w:val="uk-UA" w:eastAsia="uk-UA"/>
              </w:rPr>
              <w:t>xlsm</w:t>
            </w:r>
            <w:proofErr w:type="spellEnd"/>
            <w:r w:rsidRPr="00952986">
              <w:rPr>
                <w:rFonts w:ascii="Times New Roman" w:eastAsia="Times New Roman" w:hAnsi="Times New Roman" w:cs="Times New Roman"/>
                <w:b/>
                <w:bCs/>
                <w:color w:val="00B050"/>
                <w:sz w:val="20"/>
                <w:szCs w:val="20"/>
                <w:lang w:val="uk-UA" w:eastAsia="uk-UA"/>
              </w:rPr>
              <w:t>» згідно з формою, що є додатком 1 до цього ПОЛОЖЕННЯ, на адресу: box@nerc.gov.ua у двох примірниках:</w:t>
            </w:r>
          </w:p>
          <w:p w14:paraId="66A1BF65"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B050"/>
                <w:sz w:val="20"/>
                <w:szCs w:val="20"/>
                <w:lang w:val="uk-UA" w:eastAsia="uk-UA"/>
              </w:rPr>
            </w:pPr>
            <w:r w:rsidRPr="00952986">
              <w:rPr>
                <w:rFonts w:ascii="Times New Roman" w:eastAsia="Times New Roman" w:hAnsi="Times New Roman" w:cs="Times New Roman"/>
                <w:b/>
                <w:bCs/>
                <w:color w:val="00B050"/>
                <w:sz w:val="20"/>
                <w:szCs w:val="20"/>
                <w:lang w:val="uk-UA" w:eastAsia="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w:t>
            </w:r>
            <w:hyperlink r:id="rId29" w:tgtFrame="_blank" w:history="1">
              <w:r w:rsidRPr="00952986">
                <w:rPr>
                  <w:rFonts w:ascii="Times New Roman" w:eastAsia="Times New Roman" w:hAnsi="Times New Roman" w:cs="Times New Roman"/>
                  <w:b/>
                  <w:bCs/>
                  <w:color w:val="00B050"/>
                  <w:sz w:val="20"/>
                  <w:szCs w:val="20"/>
                  <w:lang w:val="uk-UA" w:eastAsia="uk-UA"/>
                </w:rPr>
                <w:t>«Про електронні документи та електронний документообіг»</w:t>
              </w:r>
            </w:hyperlink>
            <w:r w:rsidRPr="00952986">
              <w:rPr>
                <w:rFonts w:ascii="Times New Roman" w:eastAsia="Times New Roman" w:hAnsi="Times New Roman" w:cs="Times New Roman"/>
                <w:b/>
                <w:bCs/>
                <w:color w:val="00B050"/>
                <w:sz w:val="20"/>
                <w:szCs w:val="20"/>
                <w:lang w:val="uk-UA" w:eastAsia="uk-UA"/>
              </w:rPr>
              <w:t> та </w:t>
            </w:r>
            <w:hyperlink r:id="rId30" w:tgtFrame="_blank" w:history="1">
              <w:r w:rsidRPr="00952986">
                <w:rPr>
                  <w:rFonts w:ascii="Times New Roman" w:eastAsia="Times New Roman" w:hAnsi="Times New Roman" w:cs="Times New Roman"/>
                  <w:b/>
                  <w:bCs/>
                  <w:color w:val="00B050"/>
                  <w:sz w:val="20"/>
                  <w:szCs w:val="20"/>
                  <w:lang w:val="uk-UA" w:eastAsia="uk-UA"/>
                </w:rPr>
                <w:t>«Про електронні довірчі послуги»</w:t>
              </w:r>
            </w:hyperlink>
            <w:r w:rsidRPr="00952986">
              <w:rPr>
                <w:rFonts w:ascii="Times New Roman" w:eastAsia="Times New Roman" w:hAnsi="Times New Roman" w:cs="Times New Roman"/>
                <w:b/>
                <w:bCs/>
                <w:color w:val="00B050"/>
                <w:sz w:val="20"/>
                <w:szCs w:val="20"/>
                <w:lang w:val="uk-UA" w:eastAsia="uk-UA"/>
              </w:rPr>
              <w:t>;</w:t>
            </w:r>
          </w:p>
          <w:p w14:paraId="663881B2" w14:textId="77777777" w:rsidR="00EF2965" w:rsidRPr="00952986" w:rsidRDefault="00EF2965" w:rsidP="00EF2965">
            <w:pPr>
              <w:shd w:val="clear" w:color="auto" w:fill="FFFFFF"/>
              <w:ind w:firstLine="365"/>
              <w:contextualSpacing/>
              <w:jc w:val="both"/>
              <w:rPr>
                <w:rFonts w:ascii="Times New Roman" w:eastAsia="Calibri" w:hAnsi="Times New Roman" w:cs="Times New Roman"/>
                <w:b/>
                <w:bCs/>
                <w:color w:val="00B050"/>
                <w:sz w:val="20"/>
                <w:szCs w:val="20"/>
                <w:lang w:val="uk-UA"/>
              </w:rPr>
            </w:pPr>
            <w:r w:rsidRPr="00952986">
              <w:rPr>
                <w:rFonts w:ascii="Times New Roman" w:eastAsia="Times New Roman" w:hAnsi="Times New Roman" w:cs="Times New Roman"/>
                <w:b/>
                <w:bCs/>
                <w:color w:val="00B050"/>
                <w:sz w:val="20"/>
                <w:szCs w:val="20"/>
                <w:lang w:val="uk-UA" w:eastAsia="uk-UA"/>
              </w:rPr>
              <w:t>без накладення кваліфікованого електронного підпису та/або кваліфікованої електронної печатки ліцензіата.</w:t>
            </w:r>
          </w:p>
          <w:p w14:paraId="7A8F18AD" w14:textId="104CE43C"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403332" w14:paraId="02E4950D" w14:textId="77777777" w:rsidTr="007D732E">
        <w:trPr>
          <w:trHeight w:val="20"/>
        </w:trPr>
        <w:tc>
          <w:tcPr>
            <w:tcW w:w="4345" w:type="dxa"/>
            <w:gridSpan w:val="2"/>
            <w:tcBorders>
              <w:top w:val="nil"/>
            </w:tcBorders>
          </w:tcPr>
          <w:p w14:paraId="793FE821"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636D25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7B23045A" w14:textId="77777777" w:rsidR="00EF2965" w:rsidRPr="00952986" w:rsidRDefault="00EF2965" w:rsidP="00EF2965">
            <w:pPr>
              <w:shd w:val="clear" w:color="auto" w:fill="FFFFFF"/>
              <w:contextualSpacing/>
              <w:rPr>
                <w:rFonts w:ascii="Times New Roman" w:eastAsia="Times New Roman" w:hAnsi="Times New Roman" w:cs="Times New Roman"/>
                <w:b/>
                <w:bCs/>
                <w:sz w:val="20"/>
                <w:szCs w:val="20"/>
                <w:lang w:val="uk-UA" w:eastAsia="ru-RU"/>
              </w:rPr>
            </w:pPr>
          </w:p>
          <w:p w14:paraId="77D28EE7" w14:textId="77777777" w:rsidR="00EF2965" w:rsidRDefault="00EF2965" w:rsidP="00EF2965">
            <w:pPr>
              <w:shd w:val="clear" w:color="auto" w:fill="FFFFFF"/>
              <w:ind w:firstLine="365"/>
              <w:contextualSpacing/>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1.9. Оператор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w:t>
            </w:r>
            <w:proofErr w:type="spellEnd"/>
            <w:r w:rsidRPr="00952986">
              <w:rPr>
                <w:rFonts w:ascii="Times New Roman" w:eastAsia="Calibri" w:hAnsi="Times New Roman" w:cs="Times New Roman"/>
                <w:b/>
                <w:bCs/>
                <w:color w:val="0070C0"/>
                <w:sz w:val="20"/>
                <w:szCs w:val="20"/>
                <w:lang w:val="uk-UA"/>
              </w:rPr>
              <w:t xml:space="preserve"> оприлюднює на власному офіційному </w:t>
            </w:r>
            <w:proofErr w:type="spellStart"/>
            <w:r w:rsidRPr="00952986">
              <w:rPr>
                <w:rFonts w:ascii="Times New Roman" w:eastAsia="Calibri" w:hAnsi="Times New Roman" w:cs="Times New Roman"/>
                <w:b/>
                <w:bCs/>
                <w:color w:val="0070C0"/>
                <w:sz w:val="20"/>
                <w:szCs w:val="20"/>
                <w:lang w:val="uk-UA"/>
              </w:rPr>
              <w:t>вебсайті</w:t>
            </w:r>
            <w:proofErr w:type="spellEnd"/>
            <w:r w:rsidRPr="00952986">
              <w:rPr>
                <w:rFonts w:ascii="Times New Roman" w:eastAsia="Calibri" w:hAnsi="Times New Roman" w:cs="Times New Roman"/>
                <w:b/>
                <w:bCs/>
                <w:color w:val="0070C0"/>
                <w:sz w:val="20"/>
                <w:szCs w:val="20"/>
                <w:lang w:val="uk-UA"/>
              </w:rPr>
              <w:t xml:space="preserve"> у мережі Інтернет до 25 числа місяця, наступного за звітним кварталом,</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b/>
                <w:bCs/>
                <w:color w:val="7030A0"/>
                <w:sz w:val="20"/>
                <w:szCs w:val="20"/>
                <w:lang w:val="uk-UA"/>
              </w:rPr>
              <w:t>щоквартальний звіт Центру</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7030A0"/>
                <w:sz w:val="20"/>
                <w:szCs w:val="20"/>
                <w:lang w:val="uk-UA"/>
              </w:rPr>
              <w:t>форма якого затверджена постановою НКРЕКП від … №…,</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0070C0"/>
                <w:sz w:val="20"/>
                <w:szCs w:val="20"/>
                <w:lang w:val="uk-UA"/>
              </w:rPr>
              <w:t>та направляє його копію</w:t>
            </w:r>
            <w:r w:rsidRPr="00952986">
              <w:rPr>
                <w:rFonts w:ascii="Times New Roman" w:eastAsia="Calibri" w:hAnsi="Times New Roman" w:cs="Times New Roman"/>
                <w:sz w:val="20"/>
                <w:szCs w:val="20"/>
                <w:lang w:val="uk-UA"/>
              </w:rPr>
              <w:t xml:space="preserve"> </w:t>
            </w:r>
            <w:r w:rsidRPr="00952986">
              <w:rPr>
                <w:rFonts w:ascii="Times New Roman" w:eastAsia="Calibri" w:hAnsi="Times New Roman" w:cs="Times New Roman"/>
                <w:b/>
                <w:bCs/>
                <w:color w:val="7030A0"/>
                <w:sz w:val="20"/>
                <w:szCs w:val="20"/>
                <w:lang w:val="uk-UA"/>
              </w:rPr>
              <w:t>на електронну адресу</w:t>
            </w:r>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0070C0"/>
                <w:sz w:val="20"/>
                <w:szCs w:val="20"/>
                <w:lang w:val="uk-UA"/>
              </w:rPr>
              <w:t>до НКРЕКП.</w:t>
            </w:r>
          </w:p>
          <w:p w14:paraId="23B93253" w14:textId="29FC6261" w:rsidR="00403332" w:rsidRPr="00952986" w:rsidRDefault="00403332" w:rsidP="00EF2965">
            <w:pPr>
              <w:shd w:val="clear" w:color="auto" w:fill="FFFFFF"/>
              <w:ind w:firstLine="365"/>
              <w:contextualSpacing/>
              <w:jc w:val="both"/>
              <w:rPr>
                <w:rFonts w:ascii="Times New Roman" w:eastAsia="Calibri" w:hAnsi="Times New Roman" w:cs="Times New Roman"/>
                <w:b/>
                <w:bCs/>
                <w:sz w:val="20"/>
                <w:szCs w:val="20"/>
                <w:lang w:val="uk-UA"/>
              </w:rPr>
            </w:pPr>
          </w:p>
        </w:tc>
        <w:tc>
          <w:tcPr>
            <w:tcW w:w="3942" w:type="dxa"/>
            <w:gridSpan w:val="3"/>
          </w:tcPr>
          <w:p w14:paraId="5D70863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0D9173D" w14:textId="77777777" w:rsidR="00EF2965" w:rsidRPr="00952986" w:rsidRDefault="00EF2965" w:rsidP="00EF2965">
            <w:pPr>
              <w:shd w:val="clear" w:color="auto" w:fill="FFFFFF"/>
              <w:contextualSpacing/>
              <w:rPr>
                <w:rFonts w:ascii="Times New Roman" w:eastAsia="Times New Roman" w:hAnsi="Times New Roman" w:cs="Times New Roman"/>
                <w:b/>
                <w:bCs/>
                <w:sz w:val="20"/>
                <w:szCs w:val="20"/>
                <w:lang w:val="uk-UA" w:eastAsia="ru-RU"/>
              </w:rPr>
            </w:pPr>
          </w:p>
          <w:p w14:paraId="12CC6934" w14:textId="237F8F64" w:rsidR="00EF2965" w:rsidRPr="00952986" w:rsidRDefault="00EF2965" w:rsidP="00EF2965">
            <w:pPr>
              <w:jc w:val="both"/>
              <w:rPr>
                <w:rFonts w:ascii="Times New Roman" w:eastAsia="Times New Roman" w:hAnsi="Times New Roman" w:cs="Times New Roman"/>
                <w:sz w:val="20"/>
                <w:szCs w:val="20"/>
                <w:lang w:val="uk-UA" w:eastAsia="uk-UA"/>
              </w:rPr>
            </w:pPr>
            <w:r w:rsidRPr="00952986">
              <w:rPr>
                <w:rFonts w:ascii="Times New Roman" w:hAnsi="Times New Roman" w:cs="Times New Roman"/>
                <w:sz w:val="20"/>
                <w:szCs w:val="20"/>
                <w:lang w:val="uk-UA"/>
              </w:rPr>
              <w:t>Форму звіту ЦЗС має бути визначеного не положенням про ЦЗС, а постановою НКРЕКП щодо затвердження форм звітності ОСР.</w:t>
            </w:r>
          </w:p>
        </w:tc>
        <w:tc>
          <w:tcPr>
            <w:tcW w:w="3179" w:type="dxa"/>
            <w:gridSpan w:val="2"/>
          </w:tcPr>
          <w:p w14:paraId="318043C7" w14:textId="77777777" w:rsidR="00B63921" w:rsidRDefault="00B6392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9114AE" w14:textId="77777777" w:rsidR="00B63921" w:rsidRDefault="00B6392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55FD22" w14:textId="77777777" w:rsidR="00403332"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A6FF7D0" w14:textId="5E1EAB5E" w:rsidR="00EF2965" w:rsidRPr="00952986" w:rsidRDefault="00B6392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555FCFDE" w14:textId="37343ECF" w:rsidR="00EF2965" w:rsidRPr="00B63921" w:rsidRDefault="00403332"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Pr>
                <w:rFonts w:ascii="Times New Roman" w:eastAsia="Times New Roman" w:hAnsi="Times New Roman" w:cs="Times New Roman"/>
                <w:color w:val="333333"/>
                <w:sz w:val="20"/>
                <w:szCs w:val="20"/>
                <w:lang w:val="uk-UA" w:eastAsia="en-GB" w:bidi="he-IL"/>
              </w:rPr>
              <w:t>Обґрунтування наведено вище</w:t>
            </w:r>
          </w:p>
          <w:p w14:paraId="0A8041A5" w14:textId="77777777" w:rsidR="00A75E74" w:rsidRPr="00952986" w:rsidRDefault="00A75E7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6ECBB91" w14:textId="257055DC" w:rsidR="00A75E74" w:rsidRPr="00952986" w:rsidRDefault="00A75E7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4021F491" w14:textId="77777777" w:rsidTr="00E30BA6">
        <w:trPr>
          <w:trHeight w:val="20"/>
        </w:trPr>
        <w:tc>
          <w:tcPr>
            <w:tcW w:w="15594" w:type="dxa"/>
            <w:gridSpan w:val="10"/>
          </w:tcPr>
          <w:p w14:paraId="5965677E" w14:textId="77777777" w:rsidR="00EF2965" w:rsidRPr="00952986" w:rsidRDefault="00EF2965" w:rsidP="00EF2965">
            <w:pPr>
              <w:shd w:val="clear" w:color="auto" w:fill="FFFFFF" w:themeFill="background1"/>
              <w:ind w:firstLine="720"/>
              <w:jc w:val="center"/>
              <w:rPr>
                <w:rFonts w:ascii="Times New Roman" w:hAnsi="Times New Roman" w:cs="Times New Roman"/>
                <w:b/>
                <w:bCs/>
                <w:color w:val="0070C0"/>
                <w:sz w:val="20"/>
                <w:szCs w:val="20"/>
                <w:lang w:val="uk-UA"/>
              </w:rPr>
            </w:pPr>
          </w:p>
          <w:p w14:paraId="287B28A6" w14:textId="45F815B4" w:rsidR="00EF2965" w:rsidRPr="00952986" w:rsidRDefault="00EF2965" w:rsidP="00EF2965">
            <w:pPr>
              <w:shd w:val="clear" w:color="auto" w:fill="FFFFFF" w:themeFill="background1"/>
              <w:ind w:firstLine="720"/>
              <w:jc w:val="center"/>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 Завдання та функції Центру</w:t>
            </w:r>
          </w:p>
          <w:p w14:paraId="04B8C9C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r>
      <w:tr w:rsidR="00EF2965" w:rsidRPr="00B133EB" w14:paraId="7010723B" w14:textId="77777777" w:rsidTr="00F009E4">
        <w:trPr>
          <w:trHeight w:val="20"/>
        </w:trPr>
        <w:tc>
          <w:tcPr>
            <w:tcW w:w="4345" w:type="dxa"/>
            <w:gridSpan w:val="2"/>
            <w:vMerge w:val="restart"/>
          </w:tcPr>
          <w:p w14:paraId="72C4F60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2.1. Основними завданнями Центру є:</w:t>
            </w:r>
          </w:p>
          <w:p w14:paraId="0920069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CA9E623"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1) розгляд скарг заявників, надісланих до оператора системи розподілу/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безпосередньо або надісланих для розгляду від Національної комісії, що здійснює державне регулювання у сферах енергетики та комунальних послуг (далі – НКРЕКП), Державної інспекції енергетичного нагляду України (далі – </w:t>
            </w:r>
            <w:proofErr w:type="spellStart"/>
            <w:r w:rsidRPr="00952986">
              <w:rPr>
                <w:rFonts w:ascii="Times New Roman" w:hAnsi="Times New Roman" w:cs="Times New Roman"/>
                <w:b/>
                <w:bCs/>
                <w:color w:val="0070C0"/>
                <w:sz w:val="20"/>
                <w:szCs w:val="20"/>
                <w:lang w:val="uk-UA"/>
              </w:rPr>
              <w:t>Держенергонагляд</w:t>
            </w:r>
            <w:proofErr w:type="spellEnd"/>
            <w:r w:rsidRPr="00952986">
              <w:rPr>
                <w:rFonts w:ascii="Times New Roman" w:hAnsi="Times New Roman" w:cs="Times New Roman"/>
                <w:b/>
                <w:bCs/>
                <w:color w:val="0070C0"/>
                <w:sz w:val="20"/>
                <w:szCs w:val="20"/>
                <w:lang w:val="uk-UA"/>
              </w:rPr>
              <w:t>), інших державних органів, урядової «гарячої лінії» тощо;</w:t>
            </w:r>
          </w:p>
          <w:p w14:paraId="0CEE9C4B" w14:textId="77777777" w:rsidR="00EF2965" w:rsidRPr="00952986" w:rsidRDefault="00EF2965" w:rsidP="00EF2965">
            <w:pPr>
              <w:shd w:val="clear" w:color="auto" w:fill="FFFFFF" w:themeFill="background1"/>
              <w:ind w:firstLine="456"/>
              <w:jc w:val="both"/>
              <w:rPr>
                <w:rFonts w:ascii="Times New Roman" w:hAnsi="Times New Roman" w:cs="Times New Roman"/>
                <w:b/>
                <w:bCs/>
                <w:strike/>
                <w:color w:val="0070C0"/>
                <w:sz w:val="20"/>
                <w:szCs w:val="20"/>
                <w:lang w:val="uk-UA"/>
              </w:rPr>
            </w:pPr>
          </w:p>
          <w:p w14:paraId="38EE98F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2) розгляд вимог НКРЕКП та/або запитів </w:t>
            </w:r>
            <w:proofErr w:type="spellStart"/>
            <w:r w:rsidRPr="00952986">
              <w:rPr>
                <w:rFonts w:ascii="Times New Roman" w:hAnsi="Times New Roman" w:cs="Times New Roman"/>
                <w:b/>
                <w:bCs/>
                <w:color w:val="0070C0"/>
                <w:sz w:val="20"/>
                <w:szCs w:val="20"/>
                <w:lang w:val="uk-UA"/>
              </w:rPr>
              <w:t>Держенергонагляду</w:t>
            </w:r>
            <w:proofErr w:type="spellEnd"/>
            <w:r w:rsidRPr="00952986">
              <w:rPr>
                <w:rFonts w:ascii="Times New Roman" w:hAnsi="Times New Roman" w:cs="Times New Roman"/>
                <w:b/>
                <w:bCs/>
                <w:color w:val="0070C0"/>
                <w:sz w:val="20"/>
                <w:szCs w:val="20"/>
                <w:lang w:val="uk-UA"/>
              </w:rPr>
              <w:t xml:space="preserve">, щодо надання копій документів, засвідчених в установленому порядку, пояснень та іншої інформації з питань, викладених у скарзі; </w:t>
            </w:r>
          </w:p>
          <w:p w14:paraId="346F7D5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428809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 проведення комунікаційної роботи із заявниками, направленої на роз’яснення прав і можливостей заявників з метою зменшення кількості скарг і підвищення рівня задоволення інтересів заявників. </w:t>
            </w:r>
          </w:p>
          <w:p w14:paraId="77878B2A" w14:textId="77777777" w:rsidR="00EF2965" w:rsidRPr="00952986" w:rsidRDefault="00EF2965" w:rsidP="00EF2965">
            <w:pPr>
              <w:shd w:val="clear" w:color="auto" w:fill="FFFFFF"/>
              <w:ind w:firstLine="456"/>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53ACE06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61328A55" w14:textId="7777777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p w14:paraId="25F2CFC8" w14:textId="0FEBB95B"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Calibri" w:hAnsi="Times New Roman" w:cs="Times New Roman"/>
                <w:b/>
                <w:bCs/>
                <w:color w:val="7030A0"/>
                <w:sz w:val="20"/>
                <w:szCs w:val="20"/>
                <w:lang w:val="uk-UA"/>
              </w:rPr>
              <w:t>Потребує доопрацювання</w:t>
            </w:r>
          </w:p>
        </w:tc>
        <w:tc>
          <w:tcPr>
            <w:tcW w:w="3942" w:type="dxa"/>
            <w:gridSpan w:val="3"/>
          </w:tcPr>
          <w:p w14:paraId="4E01790C"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298D9F52" w14:textId="77777777" w:rsidR="00EF2965" w:rsidRPr="00952986" w:rsidRDefault="00EF2965" w:rsidP="00EF2965">
            <w:pPr>
              <w:shd w:val="clear" w:color="auto" w:fill="FFFFFF"/>
              <w:contextualSpacing/>
              <w:jc w:val="both"/>
              <w:rPr>
                <w:rFonts w:ascii="Times New Roman" w:eastAsia="Calibri" w:hAnsi="Times New Roman" w:cs="Times New Roman"/>
                <w:b/>
                <w:bCs/>
                <w:sz w:val="20"/>
                <w:szCs w:val="20"/>
                <w:lang w:val="uk-UA"/>
              </w:rPr>
            </w:pPr>
          </w:p>
          <w:p w14:paraId="6F19F981" w14:textId="7252FA1B"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Не зрозуміло, у який спосіб проводити, що роботу, якщо на вимогу НКРЕКП ОСР/постачальник зобов’язані інформувати  споживачі/заявників про можливість подати скаргу.</w:t>
            </w:r>
          </w:p>
        </w:tc>
        <w:tc>
          <w:tcPr>
            <w:tcW w:w="3179" w:type="dxa"/>
            <w:gridSpan w:val="2"/>
          </w:tcPr>
          <w:p w14:paraId="5DDE8CA1" w14:textId="77777777" w:rsidR="00B63921" w:rsidRDefault="00B63921" w:rsidP="00B63921">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5285BF80" w14:textId="70D6FE69" w:rsidR="00EF2965" w:rsidRPr="00B63921"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F416A9" w14:paraId="34C2A9D2" w14:textId="77777777" w:rsidTr="00F009E4">
        <w:trPr>
          <w:trHeight w:val="20"/>
        </w:trPr>
        <w:tc>
          <w:tcPr>
            <w:tcW w:w="4345" w:type="dxa"/>
            <w:gridSpan w:val="2"/>
            <w:vMerge/>
          </w:tcPr>
          <w:p w14:paraId="7D7E9AA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tc>
        <w:tc>
          <w:tcPr>
            <w:tcW w:w="4128" w:type="dxa"/>
            <w:gridSpan w:val="3"/>
          </w:tcPr>
          <w:p w14:paraId="184CDEC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580C6352"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78F22CCA" w14:textId="77777777" w:rsidR="00EF2965" w:rsidRPr="00952986" w:rsidRDefault="00EF2965" w:rsidP="00EF2965">
            <w:pPr>
              <w:shd w:val="clear" w:color="auto" w:fill="FFFFFF" w:themeFill="background1"/>
              <w:ind w:firstLine="223"/>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2.1. Основними завданнями Центру є:</w:t>
            </w:r>
          </w:p>
          <w:p w14:paraId="7DAD27CE" w14:textId="77777777" w:rsidR="00EF2965" w:rsidRPr="00952986" w:rsidRDefault="00EF2965" w:rsidP="00EF2965">
            <w:pPr>
              <w:shd w:val="clear" w:color="auto" w:fill="FFFFFF" w:themeFill="background1"/>
              <w:ind w:firstLine="223"/>
              <w:jc w:val="both"/>
              <w:rPr>
                <w:rFonts w:ascii="Times New Roman" w:hAnsi="Times New Roman" w:cs="Times New Roman"/>
                <w:b/>
                <w:bCs/>
                <w:color w:val="0070C0"/>
                <w:sz w:val="20"/>
                <w:szCs w:val="20"/>
                <w:lang w:val="uk-UA"/>
              </w:rPr>
            </w:pPr>
          </w:p>
          <w:p w14:paraId="76DD15B9" w14:textId="77777777" w:rsidR="00EF2965" w:rsidRPr="00952986" w:rsidRDefault="00EF2965" w:rsidP="00EF2965">
            <w:pPr>
              <w:shd w:val="clear" w:color="auto" w:fill="FFFFFF" w:themeFill="background1"/>
              <w:ind w:left="-24" w:firstLine="223"/>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 розгляд скарг</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sz w:val="20"/>
                <w:szCs w:val="20"/>
                <w:lang w:val="uk-UA"/>
              </w:rPr>
              <w:t>(</w:t>
            </w:r>
            <w:r w:rsidRPr="00952986">
              <w:rPr>
                <w:rFonts w:ascii="Times New Roman" w:hAnsi="Times New Roman" w:cs="Times New Roman"/>
                <w:b/>
                <w:bCs/>
                <w:color w:val="7030A0"/>
                <w:sz w:val="20"/>
                <w:szCs w:val="20"/>
                <w:lang w:val="uk-UA"/>
              </w:rPr>
              <w:t>повторних звернень)</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 xml:space="preserve">заявників, надісланих до оператора системи розподілу/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безпосередньо або надісланих для розгляду від Національної комісії, що здійснює державне регулювання у сферах енергетики та комунальних послуг (далі – НКРЕКП), Державної інспекції енергетичного нагляду України (далі – </w:t>
            </w:r>
            <w:proofErr w:type="spellStart"/>
            <w:r w:rsidRPr="00952986">
              <w:rPr>
                <w:rFonts w:ascii="Times New Roman" w:hAnsi="Times New Roman" w:cs="Times New Roman"/>
                <w:b/>
                <w:bCs/>
                <w:color w:val="0070C0"/>
                <w:sz w:val="20"/>
                <w:szCs w:val="20"/>
                <w:lang w:val="uk-UA"/>
              </w:rPr>
              <w:t>Держенергонагляд</w:t>
            </w:r>
            <w:proofErr w:type="spellEnd"/>
            <w:r w:rsidRPr="00952986">
              <w:rPr>
                <w:rFonts w:ascii="Times New Roman" w:hAnsi="Times New Roman" w:cs="Times New Roman"/>
                <w:b/>
                <w:bCs/>
                <w:color w:val="0070C0"/>
                <w:sz w:val="20"/>
                <w:szCs w:val="20"/>
                <w:lang w:val="uk-UA"/>
              </w:rPr>
              <w:t>), інших державних органів, урядової «гарячої лінії» тощо;</w:t>
            </w:r>
          </w:p>
          <w:p w14:paraId="68070405" w14:textId="5800EB14" w:rsidR="00EF2965" w:rsidRPr="00952986" w:rsidRDefault="00EF2965" w:rsidP="00EF2965">
            <w:pPr>
              <w:shd w:val="clear" w:color="auto" w:fill="FFFFFF" w:themeFill="background1"/>
              <w:ind w:firstLine="223"/>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w:t>
            </w:r>
          </w:p>
          <w:p w14:paraId="7D00248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5C0DA51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1283787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9872971" w14:textId="5C8CC340"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Порядок розгляду звернень є максимально прозорим: первинне звернення/скарга/претензія розглядається Оператором системи розподілу/</w:t>
            </w:r>
            <w:proofErr w:type="spellStart"/>
            <w:r w:rsidRPr="00952986">
              <w:rPr>
                <w:rFonts w:ascii="Times New Roman" w:eastAsia="Times New Roman" w:hAnsi="Times New Roman" w:cs="Times New Roman"/>
                <w:sz w:val="20"/>
                <w:szCs w:val="20"/>
                <w:lang w:val="uk-UA"/>
              </w:rPr>
              <w:t>Електропостачальником</w:t>
            </w:r>
            <w:proofErr w:type="spellEnd"/>
            <w:r w:rsidRPr="00952986">
              <w:rPr>
                <w:rFonts w:ascii="Times New Roman" w:eastAsia="Times New Roman" w:hAnsi="Times New Roman" w:cs="Times New Roman"/>
                <w:sz w:val="20"/>
                <w:szCs w:val="20"/>
                <w:lang w:val="uk-UA"/>
              </w:rPr>
              <w:t xml:space="preserve"> у загальному порядку, а скарга (повторне звернення), на яке вже надавалася письмова відповідь  Оператором системи розподілу/</w:t>
            </w:r>
            <w:proofErr w:type="spellStart"/>
            <w:r w:rsidRPr="00952986">
              <w:rPr>
                <w:rFonts w:ascii="Times New Roman" w:eastAsia="Times New Roman" w:hAnsi="Times New Roman" w:cs="Times New Roman"/>
                <w:sz w:val="20"/>
                <w:szCs w:val="20"/>
                <w:lang w:val="uk-UA"/>
              </w:rPr>
              <w:t>Електропостачальником</w:t>
            </w:r>
            <w:proofErr w:type="spellEnd"/>
            <w:r w:rsidRPr="00952986">
              <w:rPr>
                <w:rFonts w:ascii="Times New Roman" w:eastAsia="Times New Roman" w:hAnsi="Times New Roman" w:cs="Times New Roman"/>
                <w:sz w:val="20"/>
                <w:szCs w:val="20"/>
                <w:lang w:val="uk-UA"/>
              </w:rPr>
              <w:t>, розглядається через Центр захисту споживачів електричної енергії.</w:t>
            </w:r>
          </w:p>
        </w:tc>
        <w:tc>
          <w:tcPr>
            <w:tcW w:w="3179" w:type="dxa"/>
            <w:gridSpan w:val="2"/>
          </w:tcPr>
          <w:p w14:paraId="64EF0A8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A9332D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7753BC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AF43708" w14:textId="77777777" w:rsidR="00B63921" w:rsidRDefault="00B63921" w:rsidP="00B63921">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214D7D0A" w14:textId="7365BB8C" w:rsidR="00A835CA" w:rsidRPr="00B63921" w:rsidRDefault="00A835CA"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51289A" w14:paraId="16F042E5" w14:textId="77777777" w:rsidTr="00F009E4">
        <w:trPr>
          <w:trHeight w:val="20"/>
        </w:trPr>
        <w:tc>
          <w:tcPr>
            <w:tcW w:w="4345" w:type="dxa"/>
            <w:gridSpan w:val="2"/>
            <w:vMerge/>
          </w:tcPr>
          <w:p w14:paraId="705AE73F"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8F7EB2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04E1F090" w14:textId="77777777" w:rsidR="00EF2965" w:rsidRPr="00952986" w:rsidRDefault="00EF2965" w:rsidP="00EF2965">
            <w:pPr>
              <w:shd w:val="clear" w:color="auto" w:fill="FFFFFF" w:themeFill="background1"/>
              <w:ind w:firstLine="228"/>
              <w:jc w:val="both"/>
              <w:rPr>
                <w:rFonts w:ascii="Times New Roman" w:hAnsi="Times New Roman" w:cs="Times New Roman"/>
                <w:b/>
                <w:bCs/>
                <w:color w:val="0070C0"/>
                <w:sz w:val="20"/>
                <w:szCs w:val="20"/>
                <w:lang w:val="uk-UA"/>
              </w:rPr>
            </w:pPr>
          </w:p>
          <w:p w14:paraId="348CA385" w14:textId="1269EE26" w:rsidR="00EF2965" w:rsidRPr="00952986" w:rsidRDefault="00EF2965" w:rsidP="00EF2965">
            <w:pPr>
              <w:shd w:val="clear" w:color="auto" w:fill="FFFFFF" w:themeFill="background1"/>
              <w:ind w:firstLine="228"/>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2.1. Основними завданнями Центру є:</w:t>
            </w:r>
          </w:p>
          <w:p w14:paraId="19F6B7DA" w14:textId="09E0F22B" w:rsidR="00EF2965" w:rsidRPr="00952986" w:rsidRDefault="00EF2965" w:rsidP="00EF2965">
            <w:pPr>
              <w:shd w:val="clear" w:color="auto" w:fill="FFFFFF"/>
              <w:ind w:firstLine="228"/>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w:t>
            </w:r>
          </w:p>
          <w:p w14:paraId="42E3595B" w14:textId="21D05EB8" w:rsidR="00EF2965" w:rsidRPr="00952986" w:rsidRDefault="00EF2965" w:rsidP="00EF2965">
            <w:pPr>
              <w:shd w:val="clear" w:color="auto" w:fill="FFFFFF"/>
              <w:ind w:firstLine="228"/>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rPr>
              <w:lastRenderedPageBreak/>
              <w:t>4) сприяння реалізації відновлення</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порушеного</w:t>
            </w:r>
            <w:r w:rsidRPr="00952986">
              <w:rPr>
                <w:rFonts w:ascii="Times New Roman" w:eastAsia="Times New Roman" w:hAnsi="Times New Roman" w:cs="Times New Roman"/>
                <w:b/>
                <w:bCs/>
                <w:color w:val="7030A0"/>
                <w:spacing w:val="-2"/>
                <w:sz w:val="20"/>
                <w:szCs w:val="20"/>
                <w:lang w:val="uk-UA"/>
              </w:rPr>
              <w:t xml:space="preserve"> </w:t>
            </w:r>
            <w:r w:rsidRPr="00952986">
              <w:rPr>
                <w:rFonts w:ascii="Times New Roman" w:eastAsia="Times New Roman" w:hAnsi="Times New Roman" w:cs="Times New Roman"/>
                <w:b/>
                <w:bCs/>
                <w:color w:val="7030A0"/>
                <w:sz w:val="20"/>
                <w:szCs w:val="20"/>
                <w:lang w:val="uk-UA"/>
              </w:rPr>
              <w:t>права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Заявника</w:t>
            </w:r>
          </w:p>
          <w:p w14:paraId="6A664409"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704CF9B0"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tc>
        <w:tc>
          <w:tcPr>
            <w:tcW w:w="3179" w:type="dxa"/>
            <w:gridSpan w:val="2"/>
          </w:tcPr>
          <w:p w14:paraId="0D02229B" w14:textId="6F21654A" w:rsidR="00EF2965" w:rsidRPr="00952986" w:rsidRDefault="00B6392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Пропонуємо </w:t>
            </w:r>
            <w:r w:rsidR="00EF2965" w:rsidRPr="00952986">
              <w:rPr>
                <w:rFonts w:ascii="Times New Roman" w:eastAsia="Times New Roman" w:hAnsi="Times New Roman" w:cs="Times New Roman"/>
                <w:b/>
                <w:bCs/>
                <w:color w:val="333333"/>
                <w:sz w:val="20"/>
                <w:szCs w:val="20"/>
                <w:lang w:val="uk-UA" w:eastAsia="en-GB" w:bidi="he-IL"/>
              </w:rPr>
              <w:t>відхилити</w:t>
            </w:r>
          </w:p>
          <w:p w14:paraId="33F5B13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413CEC5" w14:textId="5EF02326" w:rsidR="00EF2965" w:rsidRPr="00B63921"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B63921">
              <w:rPr>
                <w:rFonts w:ascii="Times New Roman" w:eastAsia="Times New Roman" w:hAnsi="Times New Roman" w:cs="Times New Roman"/>
                <w:color w:val="333333"/>
                <w:sz w:val="20"/>
                <w:szCs w:val="20"/>
                <w:lang w:val="uk-UA" w:eastAsia="en-GB" w:bidi="he-IL"/>
              </w:rPr>
              <w:t xml:space="preserve">Формулювання не конкретизовано, не враховує необхідності забезпечення </w:t>
            </w:r>
            <w:r w:rsidRPr="00B63921">
              <w:rPr>
                <w:rFonts w:ascii="Times New Roman" w:eastAsia="Times New Roman" w:hAnsi="Times New Roman" w:cs="Times New Roman"/>
                <w:color w:val="333333"/>
                <w:sz w:val="20"/>
                <w:szCs w:val="20"/>
                <w:lang w:val="uk-UA" w:eastAsia="en-GB" w:bidi="he-IL"/>
              </w:rPr>
              <w:lastRenderedPageBreak/>
              <w:t>неупередженості при розгляді скарги</w:t>
            </w:r>
          </w:p>
        </w:tc>
      </w:tr>
      <w:tr w:rsidR="00EF2965" w:rsidRPr="00B133EB" w14:paraId="417FD1B9" w14:textId="77777777" w:rsidTr="009D6649">
        <w:trPr>
          <w:trHeight w:val="20"/>
        </w:trPr>
        <w:tc>
          <w:tcPr>
            <w:tcW w:w="4345" w:type="dxa"/>
            <w:gridSpan w:val="2"/>
            <w:tcBorders>
              <w:bottom w:val="single" w:sz="4" w:space="0" w:color="auto"/>
            </w:tcBorders>
          </w:tcPr>
          <w:p w14:paraId="59CFD5A8"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F9D7EEC"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3E5C56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15448206" w14:textId="0A9010A6"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52986">
              <w:rPr>
                <w:rFonts w:ascii="Times New Roman" w:eastAsia="Calibri" w:hAnsi="Times New Roman" w:cs="Times New Roman"/>
                <w:b/>
                <w:bCs/>
                <w:color w:val="7030A0"/>
                <w:sz w:val="20"/>
                <w:szCs w:val="20"/>
                <w:lang w:val="uk-UA"/>
              </w:rPr>
              <w:t>Потребує доопрацювання.</w:t>
            </w:r>
          </w:p>
        </w:tc>
        <w:tc>
          <w:tcPr>
            <w:tcW w:w="3942" w:type="dxa"/>
            <w:gridSpan w:val="3"/>
          </w:tcPr>
          <w:p w14:paraId="16D02F5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BB44D1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003CDA8E" w14:textId="5EFEE95C"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Не зрозуміло, у який спосіб проводити, що роботу, якщо на вимогу НКРЕКП ОСР/постачальник зобов’язані інформувати споживачі/заявників про можливість подати скаргу.</w:t>
            </w:r>
          </w:p>
        </w:tc>
        <w:tc>
          <w:tcPr>
            <w:tcW w:w="3179" w:type="dxa"/>
            <w:gridSpan w:val="2"/>
          </w:tcPr>
          <w:p w14:paraId="610E5DC4" w14:textId="77777777" w:rsidR="00B63921" w:rsidRDefault="00B63921" w:rsidP="00B63921">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r w:rsidRPr="00952986">
              <w:rPr>
                <w:rFonts w:ascii="Times New Roman" w:eastAsia="Times New Roman" w:hAnsi="Times New Roman" w:cs="Times New Roman"/>
                <w:b/>
                <w:bCs/>
                <w:color w:val="333333"/>
                <w:sz w:val="20"/>
                <w:szCs w:val="20"/>
                <w:lang w:val="uk-UA" w:eastAsia="en-GB" w:bidi="he-IL"/>
              </w:rPr>
              <w:t xml:space="preserve"> </w:t>
            </w:r>
          </w:p>
          <w:p w14:paraId="399919CE" w14:textId="468E6D92"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1BF83BBE" w14:textId="77777777" w:rsidTr="009D6649">
        <w:trPr>
          <w:trHeight w:val="20"/>
        </w:trPr>
        <w:tc>
          <w:tcPr>
            <w:tcW w:w="4345" w:type="dxa"/>
            <w:gridSpan w:val="2"/>
            <w:vMerge w:val="restart"/>
            <w:tcBorders>
              <w:bottom w:val="nil"/>
            </w:tcBorders>
          </w:tcPr>
          <w:p w14:paraId="4A35635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2.2. Для забезпечення належного виконання основних завдань Центр виконує такі функції:</w:t>
            </w:r>
          </w:p>
          <w:p w14:paraId="7D2FE2E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11FC461" w14:textId="77777777" w:rsidR="00EF2965" w:rsidRPr="00952986" w:rsidRDefault="00EF2965" w:rsidP="00EF2965">
            <w:pPr>
              <w:numPr>
                <w:ilvl w:val="0"/>
                <w:numId w:val="5"/>
              </w:numPr>
              <w:shd w:val="clear" w:color="auto" w:fill="FFFFFF" w:themeFill="background1"/>
              <w:ind w:left="0" w:firstLine="456"/>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 об'єктивно, всебічно і вчасно перевіряє інформацію, про яку йдеться у скарзі, за необхідності залучає до її розгляду заявника (за згодою) та надає обґрунтовану письмову відповідь у строки, встановлені законодавством;</w:t>
            </w:r>
          </w:p>
          <w:p w14:paraId="2ABD93C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45DB31A1" w14:textId="263A4720"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 співпрацює місцевими органами виконавчої влади, органами місцевого самоврядування, громадськими організаціями, представниками засобів масової інформації тощо;</w:t>
            </w:r>
          </w:p>
          <w:p w14:paraId="050BBC6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E47061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 невідкладно вживає заходи щодо припинення неправомірних дій стосовно заявника (у разі їх наявності);</w:t>
            </w:r>
          </w:p>
          <w:p w14:paraId="75C0ADC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BD802A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4) усуває порушення чинного законодавства у сферах енергетики та комунальних послуг (у разі їх наявності); </w:t>
            </w:r>
          </w:p>
          <w:p w14:paraId="28EA028E"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 </w:t>
            </w:r>
          </w:p>
          <w:p w14:paraId="3470C53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5) відміняє або змінює прийняте рішення (акт, лист-відмова, лист-роз’яснення, повідомлення тощо), якщо воно не відповідає законодавству у сферах енергетики та комунальних послуг;</w:t>
            </w:r>
          </w:p>
          <w:p w14:paraId="654BDC8C"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A58DED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6) розміщує інформацію на сервісі «Центр захисту споживачів електричної енергії»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w:t>
            </w:r>
            <w:r w:rsidRPr="00952986">
              <w:rPr>
                <w:rFonts w:ascii="Times New Roman" w:hAnsi="Times New Roman" w:cs="Times New Roman"/>
                <w:b/>
                <w:bCs/>
                <w:color w:val="0070C0"/>
                <w:sz w:val="20"/>
                <w:szCs w:val="20"/>
                <w:lang w:val="uk-UA"/>
              </w:rPr>
              <w:lastRenderedPageBreak/>
              <w:t>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у мережі Інтернет;</w:t>
            </w:r>
          </w:p>
          <w:p w14:paraId="2E68F0B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AE7487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7) здійснює облік скарг та складених протоколів за результатами розгляду скарг заявників;</w:t>
            </w:r>
          </w:p>
          <w:p w14:paraId="65D3C89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8C3D82D"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8) готує та надає керівнику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щоквартальний звіт про діяльність Центру відповідно до додатку цього Положення. </w:t>
            </w:r>
          </w:p>
          <w:p w14:paraId="42DDE45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48FCC4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3C78BC49"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0070C0"/>
                <w:sz w:val="20"/>
                <w:szCs w:val="20"/>
                <w:lang w:val="uk-UA"/>
              </w:rPr>
            </w:pPr>
          </w:p>
          <w:p w14:paraId="4250A070" w14:textId="66C55C74"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2.2. Для забезпечення належного виконання основних завдань Центр виконує такі функції:</w:t>
            </w:r>
          </w:p>
          <w:p w14:paraId="5383B986"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1)</w:t>
            </w:r>
            <w:r w:rsidRPr="00952986">
              <w:rPr>
                <w:rFonts w:ascii="Times New Roman" w:eastAsia="Times New Roman" w:hAnsi="Times New Roman" w:cs="Times New Roman"/>
                <w:b/>
                <w:bCs/>
                <w:color w:val="0070C0"/>
                <w:sz w:val="20"/>
                <w:szCs w:val="20"/>
                <w:lang w:val="uk-UA"/>
              </w:rPr>
              <w:tab/>
              <w:t xml:space="preserve"> об'єктивно, всебічно і вчасно перевіряє інформацію, про яку йдеться у скарзі, за необхідності залучає до її розгляду заявника</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(за необхідністю)</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та надає обґрунтовану письмову відповідь у строки, встановлені законодавством;</w:t>
            </w:r>
          </w:p>
          <w:p w14:paraId="329A74EC" w14:textId="1A8EF501"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2) Виключити.</w:t>
            </w:r>
          </w:p>
          <w:p w14:paraId="39652151" w14:textId="7959F91B"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3) Виключити.</w:t>
            </w:r>
          </w:p>
          <w:p w14:paraId="1D1579CE" w14:textId="0BB68788"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4) Виключити.</w:t>
            </w:r>
          </w:p>
          <w:p w14:paraId="1B326450" w14:textId="747A36A8"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5) Виключити.</w:t>
            </w:r>
          </w:p>
          <w:p w14:paraId="28E84DBA"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6) розміщує інформацію на</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сторінці/розділі</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b/>
                <w:bCs/>
                <w:color w:val="0070C0"/>
                <w:sz w:val="20"/>
                <w:szCs w:val="20"/>
                <w:lang w:val="uk-UA"/>
              </w:rPr>
              <w:t>вебсайті</w:t>
            </w:r>
            <w:proofErr w:type="spellEnd"/>
            <w:r w:rsidRPr="00952986">
              <w:rPr>
                <w:rFonts w:ascii="Times New Roman" w:eastAsia="Times New Roman" w:hAnsi="Times New Roman" w:cs="Times New Roman"/>
                <w:b/>
                <w:bCs/>
                <w:color w:val="0070C0"/>
                <w:sz w:val="20"/>
                <w:szCs w:val="20"/>
                <w:lang w:val="uk-UA"/>
              </w:rPr>
              <w:t xml:space="preserve"> оператора системи розподілу/</w:t>
            </w:r>
            <w:proofErr w:type="spellStart"/>
            <w:r w:rsidRPr="00952986">
              <w:rPr>
                <w:rFonts w:ascii="Times New Roman" w:eastAsia="Times New Roman" w:hAnsi="Times New Roman" w:cs="Times New Roman"/>
                <w:b/>
                <w:bCs/>
                <w:color w:val="0070C0"/>
                <w:sz w:val="20"/>
                <w:szCs w:val="20"/>
                <w:lang w:val="uk-UA"/>
              </w:rPr>
              <w:t>електропостачальника</w:t>
            </w:r>
            <w:proofErr w:type="spellEnd"/>
            <w:r w:rsidRPr="00952986">
              <w:rPr>
                <w:rFonts w:ascii="Times New Roman" w:eastAsia="Times New Roman" w:hAnsi="Times New Roman" w:cs="Times New Roman"/>
                <w:b/>
                <w:bCs/>
                <w:color w:val="0070C0"/>
                <w:sz w:val="20"/>
                <w:szCs w:val="20"/>
                <w:lang w:val="uk-UA"/>
              </w:rPr>
              <w:t xml:space="preserve"> у мережі Інтернет;</w:t>
            </w:r>
          </w:p>
          <w:p w14:paraId="1647DB92"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7) здійснює облік скарг та складених протоколів за результатами розгляду скарг заявників;</w:t>
            </w:r>
          </w:p>
          <w:p w14:paraId="558DF0B0" w14:textId="1FEB3F6A"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7030A0"/>
                <w:sz w:val="20"/>
                <w:szCs w:val="20"/>
                <w:lang w:val="uk-UA"/>
              </w:rPr>
              <w:t>8) Виключити.</w:t>
            </w:r>
          </w:p>
        </w:tc>
        <w:tc>
          <w:tcPr>
            <w:tcW w:w="3942" w:type="dxa"/>
            <w:gridSpan w:val="3"/>
          </w:tcPr>
          <w:p w14:paraId="7AED5567"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7DF2406F"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0070C0"/>
                <w:sz w:val="20"/>
                <w:szCs w:val="20"/>
                <w:lang w:val="uk-UA"/>
              </w:rPr>
            </w:pPr>
          </w:p>
          <w:p w14:paraId="0EC16D0B"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4A32D77A"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49CBEBC7"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24E2646D"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7CE7ACA5"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7F483226"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661E10AF"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177F292B"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37DAE200"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1E02249F" w14:textId="1E37FEFB" w:rsidR="00EF2965" w:rsidRPr="00952986" w:rsidRDefault="00EF2965" w:rsidP="00EF2965">
            <w:pPr>
              <w:widowControl w:val="0"/>
              <w:shd w:val="clear" w:color="auto" w:fill="FFFFFF"/>
              <w:autoSpaceDE w:val="0"/>
              <w:autoSpaceDN w:val="0"/>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Не належить повноважень ЦЗС</w:t>
            </w:r>
          </w:p>
          <w:p w14:paraId="1EF3A471" w14:textId="27D7A4AC"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Не належить повноважень ЦЗС</w:t>
            </w:r>
          </w:p>
          <w:p w14:paraId="3BF51D6B"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Не належить повноважень ЦЗС</w:t>
            </w:r>
          </w:p>
          <w:p w14:paraId="5E7D6C33"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Не належить повноважень ЦЗС</w:t>
            </w:r>
          </w:p>
          <w:p w14:paraId="56392BC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sz w:val="20"/>
                <w:szCs w:val="20"/>
                <w:lang w:val="uk-UA"/>
              </w:rPr>
              <w:t xml:space="preserve">Не зрозуміло, що мається на увазі під поняттям «сервіс», </w:t>
            </w:r>
            <w:r w:rsidRPr="00952986">
              <w:rPr>
                <w:rFonts w:ascii="Times New Roman" w:eastAsia="Times New Roman" w:hAnsi="Times New Roman" w:cs="Times New Roman"/>
                <w:bCs/>
                <w:sz w:val="20"/>
                <w:szCs w:val="20"/>
                <w:lang w:val="uk-UA"/>
              </w:rPr>
              <w:t>критерії щодо технічного наповнення та доступу заявниками/споживачами до цього «сервісу».</w:t>
            </w:r>
          </w:p>
          <w:p w14:paraId="6A50BFB0"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04A74F14"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64C1DB9F"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0B085A9A"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p w14:paraId="36D6B9B3" w14:textId="7C1349EF"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r w:rsidRPr="00952986">
              <w:rPr>
                <w:rFonts w:ascii="Times New Roman" w:eastAsia="Times New Roman" w:hAnsi="Times New Roman" w:cs="Times New Roman"/>
                <w:bCs/>
                <w:sz w:val="20"/>
                <w:szCs w:val="20"/>
                <w:lang w:val="uk-UA"/>
              </w:rPr>
              <w:t>Відповідно до пункту 1.9 проекту цього Положення звіт подає ОСР/постачальник, а ЦЗС це структурний підрозділ, тому прописувати внутрішні процедури немає необхідності.</w:t>
            </w:r>
          </w:p>
          <w:p w14:paraId="41577F4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3ECC78AF" w14:textId="77777777" w:rsidR="00B21FB2" w:rsidRPr="00904042"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04042">
              <w:rPr>
                <w:rFonts w:ascii="Times New Roman" w:eastAsia="Times New Roman" w:hAnsi="Times New Roman" w:cs="Times New Roman"/>
                <w:b/>
                <w:bCs/>
                <w:color w:val="333333"/>
                <w:sz w:val="20"/>
                <w:szCs w:val="20"/>
                <w:lang w:val="uk-UA" w:eastAsia="en-GB" w:bidi="he-IL"/>
              </w:rPr>
              <w:t xml:space="preserve">Попередньо </w:t>
            </w:r>
            <w:r w:rsidR="00B63921" w:rsidRPr="00904042">
              <w:rPr>
                <w:rFonts w:ascii="Times New Roman" w:eastAsia="Times New Roman" w:hAnsi="Times New Roman" w:cs="Times New Roman"/>
                <w:b/>
                <w:bCs/>
                <w:color w:val="333333"/>
                <w:sz w:val="20"/>
                <w:szCs w:val="20"/>
                <w:lang w:val="uk-UA" w:eastAsia="en-GB" w:bidi="he-IL"/>
              </w:rPr>
              <w:t xml:space="preserve">частково </w:t>
            </w:r>
            <w:r w:rsidR="00A835CA" w:rsidRPr="00904042">
              <w:rPr>
                <w:rFonts w:ascii="Times New Roman" w:eastAsia="Times New Roman" w:hAnsi="Times New Roman" w:cs="Times New Roman"/>
                <w:b/>
                <w:bCs/>
                <w:color w:val="333333"/>
                <w:sz w:val="20"/>
                <w:szCs w:val="20"/>
                <w:lang w:val="uk-UA" w:eastAsia="en-GB" w:bidi="he-IL"/>
              </w:rPr>
              <w:t>врах</w:t>
            </w:r>
            <w:r w:rsidR="00B63921" w:rsidRPr="00904042">
              <w:rPr>
                <w:rFonts w:ascii="Times New Roman" w:eastAsia="Times New Roman" w:hAnsi="Times New Roman" w:cs="Times New Roman"/>
                <w:b/>
                <w:bCs/>
                <w:color w:val="333333"/>
                <w:sz w:val="20"/>
                <w:szCs w:val="20"/>
                <w:lang w:val="uk-UA" w:eastAsia="en-GB" w:bidi="he-IL"/>
              </w:rPr>
              <w:t>овано</w:t>
            </w:r>
            <w:r w:rsidR="00A835CA" w:rsidRPr="00904042">
              <w:rPr>
                <w:rFonts w:ascii="Times New Roman" w:eastAsia="Times New Roman" w:hAnsi="Times New Roman" w:cs="Times New Roman"/>
                <w:b/>
                <w:bCs/>
                <w:color w:val="333333"/>
                <w:sz w:val="20"/>
                <w:szCs w:val="20"/>
                <w:lang w:val="uk-UA" w:eastAsia="en-GB" w:bidi="he-IL"/>
              </w:rPr>
              <w:t xml:space="preserve"> в редакції</w:t>
            </w:r>
            <w:r w:rsidR="00955EDE" w:rsidRPr="00904042">
              <w:rPr>
                <w:rFonts w:ascii="Times New Roman" w:eastAsia="Times New Roman" w:hAnsi="Times New Roman" w:cs="Times New Roman"/>
                <w:b/>
                <w:bCs/>
                <w:color w:val="333333"/>
                <w:sz w:val="20"/>
                <w:szCs w:val="20"/>
                <w:lang w:val="uk-UA" w:eastAsia="en-GB" w:bidi="he-IL"/>
              </w:rPr>
              <w:t>:</w:t>
            </w:r>
            <w:r w:rsidR="00A835CA" w:rsidRPr="00904042">
              <w:rPr>
                <w:rFonts w:ascii="Times New Roman" w:eastAsia="Times New Roman" w:hAnsi="Times New Roman" w:cs="Times New Roman"/>
                <w:b/>
                <w:bCs/>
                <w:color w:val="333333"/>
                <w:sz w:val="20"/>
                <w:szCs w:val="20"/>
                <w:lang w:val="uk-UA" w:eastAsia="en-GB" w:bidi="he-IL"/>
              </w:rPr>
              <w:t xml:space="preserve"> </w:t>
            </w:r>
          </w:p>
          <w:p w14:paraId="34295420" w14:textId="77777777" w:rsidR="00B21FB2" w:rsidRPr="00952986" w:rsidRDefault="00B21FB2" w:rsidP="00B21FB2">
            <w:pPr>
              <w:shd w:val="clear" w:color="auto" w:fill="FFFFFF" w:themeFill="background1"/>
              <w:ind w:firstLine="456"/>
              <w:jc w:val="both"/>
              <w:rPr>
                <w:rFonts w:ascii="Times New Roman" w:hAnsi="Times New Roman" w:cs="Times New Roman"/>
                <w:b/>
                <w:bCs/>
                <w:color w:val="0070C0"/>
                <w:sz w:val="20"/>
                <w:szCs w:val="20"/>
                <w:lang w:val="uk-UA"/>
              </w:rPr>
            </w:pPr>
            <w:r w:rsidRPr="00904042">
              <w:rPr>
                <w:rFonts w:ascii="Times New Roman" w:hAnsi="Times New Roman" w:cs="Times New Roman"/>
                <w:b/>
                <w:bCs/>
                <w:color w:val="0070C0"/>
                <w:sz w:val="20"/>
                <w:szCs w:val="20"/>
                <w:lang w:val="uk-UA"/>
              </w:rPr>
              <w:t>2.2. Для забезпечення належного виконання основних завдань</w:t>
            </w:r>
            <w:r w:rsidRPr="00952986">
              <w:rPr>
                <w:rFonts w:ascii="Times New Roman" w:hAnsi="Times New Roman" w:cs="Times New Roman"/>
                <w:b/>
                <w:bCs/>
                <w:color w:val="0070C0"/>
                <w:sz w:val="20"/>
                <w:szCs w:val="20"/>
                <w:lang w:val="uk-UA"/>
              </w:rPr>
              <w:t xml:space="preserve"> Центр виконує такі функції:</w:t>
            </w:r>
          </w:p>
          <w:p w14:paraId="3579E5CF" w14:textId="7F310038" w:rsidR="00EF2965" w:rsidRPr="00B21FB2" w:rsidRDefault="00B21FB2"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B21FB2">
              <w:rPr>
                <w:rFonts w:ascii="Times New Roman" w:eastAsia="Times New Roman" w:hAnsi="Times New Roman" w:cs="Times New Roman"/>
                <w:b/>
                <w:bCs/>
                <w:color w:val="0070C0"/>
                <w:sz w:val="20"/>
                <w:szCs w:val="20"/>
                <w:lang w:val="uk-UA" w:eastAsia="en-GB" w:bidi="he-IL"/>
              </w:rPr>
              <w:t>1) об'єктивно, всебічно і вчасно перевіряє інформацію, про яку йдеться у скарзі, за необхідності залучає до її розгляду заявника (за згодою) та надає обґрунтовану письмову відповідь у строки, встановлені законодавством;</w:t>
            </w:r>
          </w:p>
          <w:p w14:paraId="528B4903" w14:textId="7C90CC56" w:rsidR="00EF2965" w:rsidRPr="00952986" w:rsidRDefault="00EF2965" w:rsidP="00EF2965">
            <w:pPr>
              <w:widowControl w:val="0"/>
              <w:autoSpaceDE w:val="0"/>
              <w:autoSpaceDN w:val="0"/>
              <w:jc w:val="both"/>
              <w:rPr>
                <w:rFonts w:ascii="Times New Roman" w:eastAsia="Times New Roman" w:hAnsi="Times New Roman" w:cs="Times New Roman"/>
                <w:b/>
                <w:bCs/>
                <w:color w:val="00B050"/>
                <w:sz w:val="20"/>
                <w:szCs w:val="20"/>
                <w:lang w:val="uk-UA" w:eastAsia="en-GB" w:bidi="he-IL"/>
              </w:rPr>
            </w:pPr>
            <w:r w:rsidRPr="00952986">
              <w:rPr>
                <w:rFonts w:ascii="Times New Roman" w:eastAsia="Times New Roman" w:hAnsi="Times New Roman" w:cs="Times New Roman"/>
                <w:b/>
                <w:bCs/>
                <w:color w:val="00B050"/>
                <w:sz w:val="20"/>
                <w:szCs w:val="20"/>
                <w:lang w:val="uk-UA" w:eastAsia="en-GB" w:bidi="he-IL"/>
              </w:rPr>
              <w:t>2) Виключити</w:t>
            </w:r>
          </w:p>
          <w:p w14:paraId="68626526" w14:textId="0FD7DDE0"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r w:rsidRPr="00952986">
              <w:rPr>
                <w:rFonts w:ascii="Times New Roman" w:eastAsia="Times New Roman" w:hAnsi="Times New Roman" w:cs="Times New Roman"/>
                <w:b/>
                <w:bCs/>
                <w:color w:val="00B050"/>
                <w:sz w:val="20"/>
                <w:szCs w:val="20"/>
                <w:lang w:val="uk-UA"/>
              </w:rPr>
              <w:t>3)</w:t>
            </w:r>
            <w:r w:rsidRPr="00952986">
              <w:rPr>
                <w:rFonts w:ascii="Times New Roman" w:eastAsia="Times New Roman" w:hAnsi="Times New Roman" w:cs="Times New Roman"/>
                <w:b/>
                <w:bCs/>
                <w:color w:val="7030A0"/>
                <w:sz w:val="20"/>
                <w:szCs w:val="20"/>
                <w:lang w:val="uk-UA"/>
              </w:rPr>
              <w:t xml:space="preserve"> </w:t>
            </w:r>
            <w:r w:rsidRPr="00952986">
              <w:rPr>
                <w:rFonts w:ascii="Times New Roman" w:hAnsi="Times New Roman" w:cs="Times New Roman"/>
                <w:b/>
                <w:bCs/>
                <w:color w:val="0070C0"/>
                <w:sz w:val="20"/>
                <w:szCs w:val="20"/>
                <w:lang w:val="uk-UA"/>
              </w:rPr>
              <w:t xml:space="preserve"> з метою усунення порушення чинного законодавства ініціює заходи щодо припинення неправомірних дій стосовно заявника (у разі їх наявності);</w:t>
            </w:r>
          </w:p>
          <w:p w14:paraId="3E60CA02"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00B050"/>
                <w:sz w:val="20"/>
                <w:szCs w:val="20"/>
                <w:lang w:val="uk-UA"/>
              </w:rPr>
            </w:pPr>
            <w:r w:rsidRPr="00952986">
              <w:rPr>
                <w:rFonts w:ascii="Times New Roman" w:eastAsia="Times New Roman" w:hAnsi="Times New Roman" w:cs="Times New Roman"/>
                <w:b/>
                <w:bCs/>
                <w:color w:val="00B050"/>
                <w:sz w:val="20"/>
                <w:szCs w:val="20"/>
                <w:lang w:val="uk-UA"/>
              </w:rPr>
              <w:t>4) Виключити.</w:t>
            </w:r>
          </w:p>
          <w:p w14:paraId="22328B57"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00B050"/>
                <w:sz w:val="20"/>
                <w:szCs w:val="20"/>
                <w:lang w:val="uk-UA"/>
              </w:rPr>
              <w:t>5) Виключити</w:t>
            </w:r>
            <w:r w:rsidRPr="00952986">
              <w:rPr>
                <w:rFonts w:ascii="Times New Roman" w:eastAsia="Times New Roman" w:hAnsi="Times New Roman" w:cs="Times New Roman"/>
                <w:b/>
                <w:bCs/>
                <w:color w:val="7030A0"/>
                <w:sz w:val="20"/>
                <w:szCs w:val="20"/>
                <w:lang w:val="uk-UA"/>
              </w:rPr>
              <w:t>.</w:t>
            </w:r>
          </w:p>
          <w:p w14:paraId="08184F91" w14:textId="18C38729" w:rsidR="00EF2965" w:rsidRPr="00952986" w:rsidRDefault="00EF2965" w:rsidP="00EF2965">
            <w:pPr>
              <w:widowControl w:val="0"/>
              <w:autoSpaceDE w:val="0"/>
              <w:autoSpaceDN w:val="0"/>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6) </w:t>
            </w:r>
            <w:r w:rsidRPr="00952986">
              <w:rPr>
                <w:rFonts w:ascii="Times New Roman" w:eastAsia="Times New Roman" w:hAnsi="Times New Roman" w:cs="Times New Roman"/>
                <w:b/>
                <w:bCs/>
                <w:color w:val="00B050"/>
                <w:sz w:val="20"/>
                <w:szCs w:val="20"/>
                <w:lang w:val="uk-UA"/>
              </w:rPr>
              <w:t>забезпечує розміщення інформації на</w:t>
            </w:r>
            <w:r w:rsidRPr="00952986">
              <w:rPr>
                <w:rFonts w:ascii="Times New Roman" w:eastAsia="Times New Roman" w:hAnsi="Times New Roman" w:cs="Times New Roman"/>
                <w:color w:val="00B050"/>
                <w:sz w:val="20"/>
                <w:szCs w:val="20"/>
                <w:lang w:val="uk-UA"/>
              </w:rPr>
              <w:t xml:space="preserve"> </w:t>
            </w:r>
            <w:r w:rsidRPr="00952986">
              <w:rPr>
                <w:rFonts w:ascii="Times New Roman" w:eastAsia="Times New Roman" w:hAnsi="Times New Roman" w:cs="Times New Roman"/>
                <w:b/>
                <w:bCs/>
                <w:color w:val="00B050"/>
                <w:sz w:val="20"/>
                <w:szCs w:val="20"/>
                <w:lang w:val="uk-UA"/>
              </w:rPr>
              <w:t>сторінці/розділі</w:t>
            </w:r>
            <w:r w:rsidRPr="00952986">
              <w:rPr>
                <w:rFonts w:ascii="Times New Roman" w:eastAsia="Times New Roman" w:hAnsi="Times New Roman" w:cs="Times New Roman"/>
                <w:color w:val="00B050"/>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b/>
                <w:bCs/>
                <w:color w:val="0070C0"/>
                <w:sz w:val="20"/>
                <w:szCs w:val="20"/>
                <w:lang w:val="uk-UA"/>
              </w:rPr>
              <w:t>вебсайті</w:t>
            </w:r>
            <w:proofErr w:type="spellEnd"/>
            <w:r w:rsidRPr="00952986">
              <w:rPr>
                <w:rFonts w:ascii="Times New Roman" w:eastAsia="Times New Roman" w:hAnsi="Times New Roman" w:cs="Times New Roman"/>
                <w:b/>
                <w:bCs/>
                <w:color w:val="0070C0"/>
                <w:sz w:val="20"/>
                <w:szCs w:val="20"/>
                <w:lang w:val="uk-UA"/>
              </w:rPr>
              <w:t xml:space="preserve"> оператора системи розподілу/</w:t>
            </w:r>
            <w:proofErr w:type="spellStart"/>
            <w:r w:rsidRPr="00952986">
              <w:rPr>
                <w:rFonts w:ascii="Times New Roman" w:eastAsia="Times New Roman" w:hAnsi="Times New Roman" w:cs="Times New Roman"/>
                <w:b/>
                <w:bCs/>
                <w:color w:val="0070C0"/>
                <w:sz w:val="20"/>
                <w:szCs w:val="20"/>
                <w:lang w:val="uk-UA"/>
              </w:rPr>
              <w:t>електропостачальника</w:t>
            </w:r>
            <w:proofErr w:type="spellEnd"/>
            <w:r w:rsidRPr="00952986">
              <w:rPr>
                <w:rFonts w:ascii="Times New Roman" w:eastAsia="Times New Roman" w:hAnsi="Times New Roman" w:cs="Times New Roman"/>
                <w:b/>
                <w:bCs/>
                <w:color w:val="0070C0"/>
                <w:sz w:val="20"/>
                <w:szCs w:val="20"/>
                <w:lang w:val="uk-UA"/>
              </w:rPr>
              <w:t xml:space="preserve"> у мережі Інтернет;</w:t>
            </w:r>
          </w:p>
          <w:p w14:paraId="5FC2C15E" w14:textId="77777777" w:rsidR="00EF2965" w:rsidRPr="00952986" w:rsidRDefault="00EF2965" w:rsidP="00B21FB2">
            <w:pPr>
              <w:widowControl w:val="0"/>
              <w:autoSpaceDE w:val="0"/>
              <w:autoSpaceDN w:val="0"/>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7) здійснює облік скарг та складених протоколів за результатами розгляду скарг заявників;</w:t>
            </w:r>
          </w:p>
          <w:p w14:paraId="35B2557F" w14:textId="1F025773" w:rsidR="00B21FB2" w:rsidRPr="00952986" w:rsidRDefault="00B21FB2" w:rsidP="00B21FB2">
            <w:pPr>
              <w:shd w:val="clear" w:color="auto" w:fill="FFFFFF" w:themeFill="background1"/>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lastRenderedPageBreak/>
              <w:t>8) готує та надає керівнику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щоквартальний звіт про діяльність Центру відповідно до додатку цього Положення. </w:t>
            </w:r>
          </w:p>
          <w:p w14:paraId="54BAC3D9" w14:textId="51122D4E" w:rsidR="00AF10A0" w:rsidRPr="00952986" w:rsidRDefault="00AF10A0"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p>
        </w:tc>
      </w:tr>
      <w:tr w:rsidR="00EF2965" w:rsidRPr="0051289A" w14:paraId="0F7E624E" w14:textId="77777777" w:rsidTr="005C6E33">
        <w:trPr>
          <w:trHeight w:val="20"/>
        </w:trPr>
        <w:tc>
          <w:tcPr>
            <w:tcW w:w="4345" w:type="dxa"/>
            <w:gridSpan w:val="2"/>
            <w:vMerge/>
            <w:tcBorders>
              <w:bottom w:val="nil"/>
            </w:tcBorders>
          </w:tcPr>
          <w:p w14:paraId="08D57589"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867B923" w14:textId="3360AEC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3FE37EB3" w14:textId="77777777" w:rsidR="00EF2965" w:rsidRPr="00952986" w:rsidRDefault="00EF2965" w:rsidP="00EF2965">
            <w:pPr>
              <w:shd w:val="clear" w:color="auto" w:fill="FFFFFF"/>
              <w:jc w:val="both"/>
              <w:rPr>
                <w:rFonts w:ascii="Times New Roman" w:eastAsia="Times New Roman" w:hAnsi="Times New Roman" w:cs="Times New Roman"/>
                <w:b/>
                <w:bCs/>
                <w:color w:val="0070C0"/>
                <w:sz w:val="20"/>
                <w:szCs w:val="20"/>
                <w:lang w:val="uk-UA" w:eastAsia="ru-RU"/>
              </w:rPr>
            </w:pPr>
          </w:p>
          <w:p w14:paraId="090A7E8F" w14:textId="5A887453"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2.2. Для забезпечення належного виконання основних завдань Центр виконує такі функції:</w:t>
            </w:r>
          </w:p>
          <w:p w14:paraId="72A5DA16" w14:textId="77777777" w:rsidR="00EF2965" w:rsidRPr="00952986" w:rsidRDefault="00EF2965" w:rsidP="00EF2965">
            <w:pPr>
              <w:shd w:val="clear" w:color="auto" w:fill="FFFFFF"/>
              <w:ind w:firstLine="365"/>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1) об'єктивно, всебічно і вчасно перевіряє інформацію, про яку йдеться у скарзі, за необхідності залучає до її розгляду заявника (за згодою) та надає обґрунтовану письмову відповідь у строки, встановлені законодавством;</w:t>
            </w:r>
          </w:p>
          <w:p w14:paraId="745019EA" w14:textId="77777777" w:rsidR="00EF2965" w:rsidRPr="00952986" w:rsidRDefault="00EF2965" w:rsidP="00EF2965">
            <w:pPr>
              <w:shd w:val="clear" w:color="auto" w:fill="FFFFFF"/>
              <w:ind w:firstLine="365"/>
              <w:jc w:val="both"/>
              <w:rPr>
                <w:rFonts w:ascii="Times New Roman" w:eastAsia="Times New Roman" w:hAnsi="Times New Roman" w:cs="Times New Roman"/>
                <w:b/>
                <w:bCs/>
                <w:strike/>
                <w:color w:val="7030A0"/>
                <w:sz w:val="20"/>
                <w:szCs w:val="20"/>
                <w:lang w:val="uk-UA" w:eastAsia="ru-RU"/>
              </w:rPr>
            </w:pPr>
            <w:r w:rsidRPr="00952986">
              <w:rPr>
                <w:rFonts w:ascii="Times New Roman" w:eastAsia="Times New Roman" w:hAnsi="Times New Roman" w:cs="Times New Roman"/>
                <w:b/>
                <w:bCs/>
                <w:strike/>
                <w:color w:val="7030A0"/>
                <w:sz w:val="20"/>
                <w:szCs w:val="20"/>
                <w:lang w:val="uk-UA" w:eastAsia="ru-RU"/>
              </w:rPr>
              <w:t>2) співпрацює місцевими органами виконавчої влади, органами місцевого самоврядування, громадськими організаціями, представниками засобів масової інформації тощо;</w:t>
            </w:r>
          </w:p>
          <w:p w14:paraId="3FFF24A3"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 невідкладно вживає заходи щодо припинення неправомірних дій стосовно заявника (у разі їх наявності);</w:t>
            </w:r>
          </w:p>
          <w:p w14:paraId="78E87B4E"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4)</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вживає заходи для усунення</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порушення чинного законодавства у сферах енергетики та комунальних послуг (у разі їх наявності); </w:t>
            </w:r>
          </w:p>
          <w:p w14:paraId="09CF6A2F" w14:textId="77777777" w:rsidR="00EF2965" w:rsidRPr="00952986" w:rsidRDefault="00EF2965" w:rsidP="00EF2965">
            <w:pPr>
              <w:shd w:val="clear" w:color="auto" w:fill="FFFFFF"/>
              <w:ind w:firstLine="365"/>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5) відміняє або змінює прийняте рішення (акт, лист-відмова, лист-роз’яснення, повідомлення тощо), якщо воно не відповідає законодавству у сферах енергетики та комунальних послуг,</w:t>
            </w:r>
            <w:r w:rsidRPr="00952986">
              <w:rPr>
                <w:rFonts w:ascii="Times New Roman" w:eastAsia="Times New Roman" w:hAnsi="Times New Roman" w:cs="Times New Roman"/>
                <w:b/>
                <w:bCs/>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було невірним, помилковим</w:t>
            </w:r>
            <w:r w:rsidRPr="00952986">
              <w:rPr>
                <w:rFonts w:ascii="Times New Roman" w:eastAsia="Times New Roman" w:hAnsi="Times New Roman" w:cs="Times New Roman"/>
                <w:sz w:val="20"/>
                <w:szCs w:val="20"/>
                <w:lang w:val="uk-UA" w:eastAsia="ru-RU"/>
              </w:rPr>
              <w:t>;</w:t>
            </w:r>
          </w:p>
          <w:p w14:paraId="75293083"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6) розміщує інформацію на</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сторінці сервісу</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 xml:space="preserve">«Центр захисту споживачів електричної енергії» на власному офіційному </w:t>
            </w:r>
            <w:proofErr w:type="spellStart"/>
            <w:r w:rsidRPr="00952986">
              <w:rPr>
                <w:rFonts w:ascii="Times New Roman" w:eastAsia="Times New Roman" w:hAnsi="Times New Roman" w:cs="Times New Roman"/>
                <w:b/>
                <w:bCs/>
                <w:color w:val="0070C0"/>
                <w:sz w:val="20"/>
                <w:szCs w:val="20"/>
                <w:lang w:val="uk-UA" w:eastAsia="ru-RU"/>
              </w:rPr>
              <w:t>вебсайті</w:t>
            </w:r>
            <w:proofErr w:type="spellEnd"/>
            <w:r w:rsidRPr="00952986">
              <w:rPr>
                <w:rFonts w:ascii="Times New Roman" w:eastAsia="Times New Roman" w:hAnsi="Times New Roman" w:cs="Times New Roman"/>
                <w:b/>
                <w:bCs/>
                <w:color w:val="0070C0"/>
                <w:sz w:val="20"/>
                <w:szCs w:val="20"/>
                <w:lang w:val="uk-UA" w:eastAsia="ru-RU"/>
              </w:rPr>
              <w:t xml:space="preserve">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у мережі Інтернет;</w:t>
            </w:r>
          </w:p>
          <w:p w14:paraId="0336CFFC"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7) здійснює облік скарг та складених протоколів за результатами розгляду скарг заявників;</w:t>
            </w:r>
          </w:p>
          <w:p w14:paraId="4E364144" w14:textId="68D59AF6"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ru-RU"/>
              </w:rPr>
              <w:lastRenderedPageBreak/>
              <w:t>8) готує та надає керівнику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щоквартальний звіт про діяльність Центру відповідно до додатку цього Положення.</w:t>
            </w:r>
          </w:p>
          <w:p w14:paraId="000AB7C1"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B9948C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TOB «ДНІПРОВСЬКІ ЕНЕРГЕТИЧНІ ПОСЛУГИ»</w:t>
            </w:r>
          </w:p>
          <w:p w14:paraId="15C75334"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D6EFD2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BB1F1D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7669030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1D1B4DBD"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73F3B3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5A22533"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1B8FBBEA"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A4938E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0BD92F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5358C42" w14:textId="3CB3973B"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Як це потрібно розуміти? </w:t>
            </w:r>
            <w:r w:rsidRPr="00952986">
              <w:rPr>
                <w:rFonts w:ascii="Times New Roman" w:eastAsia="Times New Roman" w:hAnsi="Times New Roman" w:cs="Times New Roman"/>
                <w:bCs/>
                <w:sz w:val="20"/>
                <w:szCs w:val="20"/>
                <w:lang w:val="uk-UA" w:eastAsia="ru-RU"/>
              </w:rPr>
              <w:br/>
              <w:t xml:space="preserve">У </w:t>
            </w:r>
            <w:proofErr w:type="spellStart"/>
            <w:r w:rsidRPr="00952986">
              <w:rPr>
                <w:rFonts w:ascii="Times New Roman" w:eastAsia="Times New Roman" w:hAnsi="Times New Roman" w:cs="Times New Roman"/>
                <w:bCs/>
                <w:sz w:val="20"/>
                <w:szCs w:val="20"/>
                <w:lang w:val="uk-UA" w:eastAsia="ru-RU"/>
              </w:rPr>
              <w:t>Електропостачальника</w:t>
            </w:r>
            <w:proofErr w:type="spellEnd"/>
            <w:r w:rsidRPr="00952986">
              <w:rPr>
                <w:rFonts w:ascii="Times New Roman" w:eastAsia="Times New Roman" w:hAnsi="Times New Roman" w:cs="Times New Roman"/>
                <w:bCs/>
                <w:sz w:val="20"/>
                <w:szCs w:val="20"/>
                <w:lang w:val="uk-UA" w:eastAsia="ru-RU"/>
              </w:rPr>
              <w:t xml:space="preserve"> згідно з Законом України «Про ринок електричної енергії» відсутні обов’язки щодо співпраці. </w:t>
            </w:r>
          </w:p>
          <w:p w14:paraId="0252A489"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77EC61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CB2C547"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F3700F3"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BBD8F3A" w14:textId="77777777" w:rsidR="00955EDE" w:rsidRDefault="00955EDE" w:rsidP="00EF2965">
            <w:pPr>
              <w:jc w:val="both"/>
              <w:rPr>
                <w:rFonts w:ascii="Times New Roman" w:eastAsia="Times New Roman" w:hAnsi="Times New Roman" w:cs="Times New Roman"/>
                <w:bCs/>
                <w:sz w:val="20"/>
                <w:szCs w:val="20"/>
                <w:lang w:val="uk-UA" w:eastAsia="ru-RU"/>
              </w:rPr>
            </w:pPr>
          </w:p>
          <w:p w14:paraId="64849050" w14:textId="77777777" w:rsidR="00955EDE" w:rsidRDefault="00955EDE" w:rsidP="00EF2965">
            <w:pPr>
              <w:jc w:val="both"/>
              <w:rPr>
                <w:rFonts w:ascii="Times New Roman" w:eastAsia="Times New Roman" w:hAnsi="Times New Roman" w:cs="Times New Roman"/>
                <w:bCs/>
                <w:sz w:val="20"/>
                <w:szCs w:val="20"/>
                <w:lang w:val="uk-UA" w:eastAsia="ru-RU"/>
              </w:rPr>
            </w:pPr>
          </w:p>
          <w:p w14:paraId="1582C557" w14:textId="622C9CB4"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Порушення, як правило будуть усуватись працівниками інших підрозділів, а не центру захисту споживачів.</w:t>
            </w:r>
          </w:p>
          <w:p w14:paraId="2DB2CC62"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4D968AE" w14:textId="18FFF04F"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Висновки у попередньому рішенні могли бути і помилковими, оскільки не всі обставини були враховані, або не всі докази надані споживачем.</w:t>
            </w:r>
          </w:p>
          <w:p w14:paraId="3391BF64"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00576A4"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7968338B" w14:textId="3F57A298"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Технічна правка</w:t>
            </w:r>
          </w:p>
          <w:p w14:paraId="36381652" w14:textId="77777777" w:rsidR="00EF2965" w:rsidRPr="00952986" w:rsidRDefault="00EF2965" w:rsidP="00EF2965">
            <w:pPr>
              <w:widowControl w:val="0"/>
              <w:shd w:val="clear" w:color="auto" w:fill="FFFFFF"/>
              <w:autoSpaceDE w:val="0"/>
              <w:autoSpaceDN w:val="0"/>
              <w:ind w:firstLine="14"/>
              <w:jc w:val="both"/>
              <w:rPr>
                <w:rFonts w:ascii="Times New Roman" w:eastAsia="Times New Roman" w:hAnsi="Times New Roman" w:cs="Times New Roman"/>
                <w:bCs/>
                <w:sz w:val="20"/>
                <w:szCs w:val="20"/>
                <w:lang w:val="uk-UA"/>
              </w:rPr>
            </w:pPr>
          </w:p>
        </w:tc>
        <w:tc>
          <w:tcPr>
            <w:tcW w:w="3179" w:type="dxa"/>
            <w:gridSpan w:val="2"/>
          </w:tcPr>
          <w:p w14:paraId="34BEA1C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7EA00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31519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BC20F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0DAA5B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D4BF62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4C88A3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E1C670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BFC016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F95B81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F59F6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5CB3F5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791B27" w14:textId="77777777" w:rsidR="00955EDE" w:rsidRDefault="00955ED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1AE49F2" w14:textId="56168266" w:rsidR="00955EDE" w:rsidRPr="00952986" w:rsidRDefault="00955EDE" w:rsidP="00955EDE">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04042">
              <w:rPr>
                <w:rFonts w:ascii="Times New Roman" w:eastAsia="Times New Roman" w:hAnsi="Times New Roman" w:cs="Times New Roman"/>
                <w:b/>
                <w:bCs/>
                <w:color w:val="333333"/>
                <w:sz w:val="20"/>
                <w:szCs w:val="20"/>
                <w:lang w:val="uk-UA" w:eastAsia="en-GB" w:bidi="he-IL"/>
              </w:rPr>
              <w:t xml:space="preserve">Попередньо </w:t>
            </w:r>
            <w:r w:rsidRPr="00904042">
              <w:rPr>
                <w:rFonts w:ascii="Times New Roman" w:eastAsia="Times New Roman" w:hAnsi="Times New Roman" w:cs="Times New Roman"/>
                <w:b/>
                <w:bCs/>
                <w:sz w:val="20"/>
                <w:szCs w:val="20"/>
                <w:lang w:val="uk-UA" w:eastAsia="en-GB" w:bidi="he-IL"/>
              </w:rPr>
              <w:t xml:space="preserve">частково </w:t>
            </w:r>
            <w:r w:rsidRPr="00904042">
              <w:rPr>
                <w:rFonts w:ascii="Times New Roman" w:eastAsia="Times New Roman" w:hAnsi="Times New Roman" w:cs="Times New Roman"/>
                <w:b/>
                <w:bCs/>
                <w:color w:val="333333"/>
                <w:sz w:val="20"/>
                <w:szCs w:val="20"/>
                <w:lang w:val="uk-UA" w:eastAsia="en-GB" w:bidi="he-IL"/>
              </w:rPr>
              <w:t>враховано в редакції вище</w:t>
            </w:r>
          </w:p>
          <w:p w14:paraId="2F403047" w14:textId="77777777" w:rsidR="00955EDE" w:rsidRDefault="00955ED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B6BDA46" w14:textId="568BA096" w:rsidR="00955EDE" w:rsidRPr="00952986" w:rsidRDefault="00955EDE" w:rsidP="00955EDE">
            <w:pPr>
              <w:shd w:val="clear" w:color="auto" w:fill="FFFFFF"/>
              <w:jc w:val="both"/>
              <w:rPr>
                <w:rFonts w:ascii="Times New Roman" w:eastAsia="Times New Roman" w:hAnsi="Times New Roman" w:cs="Times New Roman"/>
                <w:b/>
                <w:bCs/>
                <w:color w:val="333333"/>
                <w:sz w:val="20"/>
                <w:szCs w:val="20"/>
                <w:lang w:val="uk-UA" w:eastAsia="en-GB" w:bidi="he-IL"/>
              </w:rPr>
            </w:pPr>
          </w:p>
          <w:p w14:paraId="20BD0BE7" w14:textId="6F8467E2"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725EE545" w14:textId="77777777" w:rsidTr="005C6E33">
        <w:trPr>
          <w:trHeight w:val="20"/>
        </w:trPr>
        <w:tc>
          <w:tcPr>
            <w:tcW w:w="4345" w:type="dxa"/>
            <w:gridSpan w:val="2"/>
            <w:tcBorders>
              <w:top w:val="nil"/>
              <w:bottom w:val="nil"/>
            </w:tcBorders>
          </w:tcPr>
          <w:p w14:paraId="5E3AF0C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8BCA809"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ПАТ «</w:t>
            </w:r>
            <w:proofErr w:type="spellStart"/>
            <w:r w:rsidRPr="00952986">
              <w:rPr>
                <w:rFonts w:ascii="Times New Roman" w:eastAsia="Times New Roman" w:hAnsi="Times New Roman" w:cs="Times New Roman"/>
                <w:b/>
                <w:bCs/>
                <w:sz w:val="20"/>
                <w:szCs w:val="20"/>
                <w:lang w:val="uk-UA" w:eastAsia="en-GB" w:bidi="he-IL"/>
              </w:rPr>
              <w:t>Запоріжжяобленерго</w:t>
            </w:r>
            <w:proofErr w:type="spellEnd"/>
            <w:r w:rsidRPr="00952986">
              <w:rPr>
                <w:rFonts w:ascii="Times New Roman" w:eastAsia="Times New Roman" w:hAnsi="Times New Roman" w:cs="Times New Roman"/>
                <w:b/>
                <w:bCs/>
                <w:sz w:val="20"/>
                <w:szCs w:val="20"/>
                <w:lang w:val="uk-UA" w:eastAsia="en-GB" w:bidi="he-IL"/>
              </w:rPr>
              <w:t>»</w:t>
            </w:r>
          </w:p>
          <w:p w14:paraId="1FEC125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37FD7468" w14:textId="7069A6B5" w:rsidR="00EF2965" w:rsidRPr="00952986" w:rsidRDefault="00EF2965" w:rsidP="00EF2965">
            <w:pPr>
              <w:shd w:val="clear" w:color="auto" w:fill="FFFFFF"/>
              <w:ind w:firstLine="354"/>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2.2.  ……</w:t>
            </w:r>
          </w:p>
          <w:p w14:paraId="0276587E" w14:textId="77777777" w:rsidR="00EF2965" w:rsidRPr="00952986" w:rsidRDefault="00EF2965" w:rsidP="00EF2965">
            <w:pPr>
              <w:widowControl w:val="0"/>
              <w:tabs>
                <w:tab w:val="left" w:pos="1163"/>
              </w:tabs>
              <w:suppressAutoHyphens/>
              <w:snapToGrid w:val="0"/>
              <w:ind w:firstLine="354"/>
              <w:contextualSpacing/>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sz w:val="20"/>
                <w:szCs w:val="20"/>
                <w:lang w:val="uk-UA" w:eastAsia="zh-CN"/>
              </w:rPr>
              <w:t>Пропонується доповнити п.2.2. підпунктами 9,10,11 наступного змісту:</w:t>
            </w:r>
          </w:p>
          <w:p w14:paraId="068D4809" w14:textId="77777777" w:rsidR="00EF2965" w:rsidRPr="00952986" w:rsidRDefault="00EF2965" w:rsidP="00EF2965">
            <w:pPr>
              <w:widowControl w:val="0"/>
              <w:tabs>
                <w:tab w:val="left" w:pos="1163"/>
              </w:tabs>
              <w:suppressAutoHyphens/>
              <w:snapToGrid w:val="0"/>
              <w:ind w:firstLine="354"/>
              <w:contextualSpacing/>
              <w:jc w:val="both"/>
              <w:rPr>
                <w:rFonts w:ascii="Times New Roman" w:eastAsia="Times New Roman" w:hAnsi="Times New Roman" w:cs="Times New Roman"/>
                <w:sz w:val="20"/>
                <w:szCs w:val="20"/>
                <w:lang w:val="uk-UA" w:eastAsia="zh-CN"/>
              </w:rPr>
            </w:pPr>
          </w:p>
          <w:p w14:paraId="112D7EB7" w14:textId="2E381062" w:rsidR="00EF2965" w:rsidRPr="00952986" w:rsidRDefault="00EF2965" w:rsidP="00EF2965">
            <w:pPr>
              <w:widowControl w:val="0"/>
              <w:tabs>
                <w:tab w:val="left" w:pos="1163"/>
              </w:tabs>
              <w:suppressAutoHyphens/>
              <w:snapToGrid w:val="0"/>
              <w:ind w:firstLine="354"/>
              <w:contextualSpacing/>
              <w:jc w:val="both"/>
              <w:rPr>
                <w:rFonts w:ascii="Times New Roman" w:eastAsia="Times New Roman" w:hAnsi="Times New Roman" w:cs="Times New Roman"/>
                <w:b/>
                <w:bCs/>
                <w:iCs/>
                <w:color w:val="7030A0"/>
                <w:sz w:val="20"/>
                <w:szCs w:val="20"/>
                <w:lang w:val="uk-UA" w:eastAsia="zh-CN"/>
              </w:rPr>
            </w:pPr>
            <w:r w:rsidRPr="00952986">
              <w:rPr>
                <w:rFonts w:ascii="Times New Roman" w:eastAsia="Times New Roman" w:hAnsi="Times New Roman" w:cs="Times New Roman"/>
                <w:b/>
                <w:bCs/>
                <w:sz w:val="20"/>
                <w:szCs w:val="20"/>
                <w:lang w:val="uk-UA" w:eastAsia="zh-CN"/>
              </w:rPr>
              <w:t>«</w:t>
            </w:r>
            <w:r w:rsidRPr="00952986">
              <w:rPr>
                <w:rFonts w:ascii="Times New Roman" w:eastAsia="Times New Roman" w:hAnsi="Times New Roman" w:cs="Times New Roman"/>
                <w:b/>
                <w:bCs/>
                <w:color w:val="7030A0"/>
                <w:sz w:val="20"/>
                <w:szCs w:val="20"/>
                <w:lang w:val="uk-UA" w:eastAsia="zh-CN"/>
              </w:rPr>
              <w:t xml:space="preserve">9) </w:t>
            </w:r>
            <w:r w:rsidRPr="00952986">
              <w:rPr>
                <w:rFonts w:ascii="Times New Roman" w:eastAsia="Times New Roman" w:hAnsi="Times New Roman" w:cs="Times New Roman"/>
                <w:b/>
                <w:bCs/>
                <w:iCs/>
                <w:color w:val="7030A0"/>
                <w:sz w:val="20"/>
                <w:szCs w:val="20"/>
                <w:lang w:val="uk-UA" w:eastAsia="zh-CN"/>
              </w:rPr>
              <w:t>інформування керівництва оператора системи розподілу/</w:t>
            </w:r>
            <w:proofErr w:type="spellStart"/>
            <w:r w:rsidRPr="00952986">
              <w:rPr>
                <w:rFonts w:ascii="Times New Roman" w:eastAsia="Times New Roman" w:hAnsi="Times New Roman" w:cs="Times New Roman"/>
                <w:b/>
                <w:bCs/>
                <w:iCs/>
                <w:color w:val="7030A0"/>
                <w:sz w:val="20"/>
                <w:szCs w:val="20"/>
                <w:lang w:val="uk-UA" w:eastAsia="zh-CN"/>
              </w:rPr>
              <w:t>електропостачальника</w:t>
            </w:r>
            <w:proofErr w:type="spellEnd"/>
            <w:r w:rsidRPr="00952986">
              <w:rPr>
                <w:rFonts w:ascii="Times New Roman" w:eastAsia="Times New Roman" w:hAnsi="Times New Roman" w:cs="Times New Roman"/>
                <w:b/>
                <w:bCs/>
                <w:iCs/>
                <w:color w:val="7030A0"/>
                <w:sz w:val="20"/>
                <w:szCs w:val="20"/>
                <w:lang w:val="uk-UA" w:eastAsia="zh-CN"/>
              </w:rPr>
              <w:t xml:space="preserve"> щодо допущених персоналом порушень законодавства  та  посадових</w:t>
            </w:r>
            <w:r w:rsidRPr="00952986">
              <w:rPr>
                <w:rFonts w:ascii="Times New Roman" w:eastAsia="Times New Roman" w:hAnsi="Times New Roman" w:cs="Times New Roman"/>
                <w:b/>
                <w:bCs/>
                <w:color w:val="7030A0"/>
                <w:sz w:val="20"/>
                <w:szCs w:val="20"/>
                <w:lang w:val="uk-UA" w:eastAsia="zh-CN"/>
              </w:rPr>
              <w:t xml:space="preserve"> </w:t>
            </w:r>
            <w:r w:rsidRPr="00952986">
              <w:rPr>
                <w:rFonts w:ascii="Times New Roman" w:eastAsia="Times New Roman" w:hAnsi="Times New Roman" w:cs="Times New Roman"/>
                <w:b/>
                <w:bCs/>
                <w:iCs/>
                <w:color w:val="7030A0"/>
                <w:sz w:val="20"/>
                <w:szCs w:val="20"/>
                <w:lang w:val="uk-UA" w:eastAsia="zh-CN"/>
              </w:rPr>
              <w:t>обов'язків;</w:t>
            </w:r>
          </w:p>
          <w:p w14:paraId="1962FB04" w14:textId="77777777" w:rsidR="00EF2965" w:rsidRPr="00952986" w:rsidRDefault="00EF2965" w:rsidP="00EF2965">
            <w:pPr>
              <w:widowControl w:val="0"/>
              <w:tabs>
                <w:tab w:val="left" w:pos="1163"/>
              </w:tabs>
              <w:suppressAutoHyphens/>
              <w:snapToGrid w:val="0"/>
              <w:ind w:firstLine="354"/>
              <w:contextualSpacing/>
              <w:jc w:val="both"/>
              <w:rPr>
                <w:rFonts w:ascii="Times New Roman" w:eastAsia="Times New Roman" w:hAnsi="Times New Roman" w:cs="Times New Roman"/>
                <w:color w:val="7030A0"/>
                <w:sz w:val="20"/>
                <w:szCs w:val="20"/>
                <w:lang w:val="uk-UA" w:eastAsia="zh-CN"/>
              </w:rPr>
            </w:pPr>
            <w:r w:rsidRPr="00952986">
              <w:rPr>
                <w:rFonts w:ascii="Times New Roman" w:eastAsia="Times New Roman" w:hAnsi="Times New Roman" w:cs="Times New Roman"/>
                <w:b/>
                <w:bCs/>
                <w:color w:val="7030A0"/>
                <w:sz w:val="20"/>
                <w:szCs w:val="20"/>
                <w:lang w:val="uk-UA" w:eastAsia="zh-CN"/>
              </w:rPr>
              <w:t xml:space="preserve">10) </w:t>
            </w:r>
            <w:r w:rsidRPr="00952986">
              <w:rPr>
                <w:rFonts w:ascii="Times New Roman" w:eastAsia="Times New Roman" w:hAnsi="Times New Roman" w:cs="Times New Roman"/>
                <w:b/>
                <w:bCs/>
                <w:iCs/>
                <w:color w:val="7030A0"/>
                <w:sz w:val="20"/>
                <w:szCs w:val="20"/>
                <w:lang w:val="uk-UA" w:eastAsia="zh-CN"/>
              </w:rPr>
              <w:t>узагальнює та вносить на розгляд керівництва оператора системи розподілу/</w:t>
            </w:r>
            <w:proofErr w:type="spellStart"/>
            <w:r w:rsidRPr="00952986">
              <w:rPr>
                <w:rFonts w:ascii="Times New Roman" w:eastAsia="Times New Roman" w:hAnsi="Times New Roman" w:cs="Times New Roman"/>
                <w:b/>
                <w:bCs/>
                <w:iCs/>
                <w:color w:val="7030A0"/>
                <w:sz w:val="20"/>
                <w:szCs w:val="20"/>
                <w:lang w:val="uk-UA" w:eastAsia="zh-CN"/>
              </w:rPr>
              <w:t>електропостачальника</w:t>
            </w:r>
            <w:proofErr w:type="spellEnd"/>
          </w:p>
          <w:p w14:paraId="05448C58" w14:textId="1CFD2732" w:rsidR="00EF2965" w:rsidRPr="00952986" w:rsidRDefault="00EF2965" w:rsidP="00EF2965">
            <w:pPr>
              <w:suppressAutoHyphens/>
              <w:ind w:firstLine="354"/>
              <w:jc w:val="both"/>
              <w:rPr>
                <w:rFonts w:ascii="Times New Roman" w:eastAsia="Times New Roman" w:hAnsi="Times New Roman" w:cs="Times New Roman"/>
                <w:color w:val="7030A0"/>
                <w:sz w:val="20"/>
                <w:szCs w:val="20"/>
                <w:lang w:val="uk-UA" w:eastAsia="zh-CN"/>
              </w:rPr>
            </w:pPr>
            <w:r w:rsidRPr="00952986">
              <w:rPr>
                <w:rFonts w:ascii="Times New Roman" w:eastAsia="Times New Roman" w:hAnsi="Times New Roman" w:cs="Times New Roman"/>
                <w:b/>
                <w:bCs/>
                <w:iCs/>
                <w:color w:val="7030A0"/>
                <w:sz w:val="20"/>
                <w:szCs w:val="20"/>
                <w:lang w:val="uk-UA" w:eastAsia="zh-CN"/>
              </w:rPr>
              <w:t>пропозиції щодо створення умов для   подальшого розвитку Центру;</w:t>
            </w:r>
          </w:p>
          <w:p w14:paraId="31C8AED0" w14:textId="5A2369D6" w:rsidR="00EF2965" w:rsidRPr="00952986" w:rsidRDefault="00EF2965" w:rsidP="00EF2965">
            <w:pPr>
              <w:suppressAutoHyphens/>
              <w:ind w:firstLine="354"/>
              <w:jc w:val="both"/>
              <w:rPr>
                <w:rFonts w:ascii="Times New Roman" w:eastAsia="Times New Roman" w:hAnsi="Times New Roman" w:cs="Times New Roman"/>
                <w:sz w:val="20"/>
                <w:szCs w:val="20"/>
                <w:lang w:val="uk-UA" w:eastAsia="zh-CN"/>
              </w:rPr>
            </w:pPr>
            <w:r w:rsidRPr="00952986">
              <w:rPr>
                <w:rFonts w:ascii="Times New Roman" w:eastAsia="Times New Roman" w:hAnsi="Times New Roman" w:cs="Times New Roman"/>
                <w:b/>
                <w:bCs/>
                <w:iCs/>
                <w:color w:val="7030A0"/>
                <w:sz w:val="20"/>
                <w:szCs w:val="20"/>
                <w:lang w:val="uk-UA" w:eastAsia="zh-CN"/>
              </w:rPr>
              <w:t>11) за узагальненими матеріалами готує та надає пропозиції щодо необхідності внесення змін до  нормативно-правових актів та нормативно-технічної документації»</w:t>
            </w:r>
            <w:r w:rsidRPr="00952986">
              <w:rPr>
                <w:rFonts w:ascii="Times New Roman" w:eastAsia="Times New Roman" w:hAnsi="Times New Roman" w:cs="Times New Roman"/>
                <w:b/>
                <w:bCs/>
                <w:iCs/>
                <w:color w:val="000000"/>
                <w:sz w:val="20"/>
                <w:szCs w:val="20"/>
                <w:lang w:val="uk-UA" w:eastAsia="zh-CN"/>
              </w:rPr>
              <w:t>.</w:t>
            </w:r>
          </w:p>
          <w:p w14:paraId="1632E89E"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199620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ПАТ «</w:t>
            </w:r>
            <w:proofErr w:type="spellStart"/>
            <w:r w:rsidRPr="00952986">
              <w:rPr>
                <w:rFonts w:ascii="Times New Roman" w:eastAsia="Times New Roman" w:hAnsi="Times New Roman" w:cs="Times New Roman"/>
                <w:b/>
                <w:bCs/>
                <w:sz w:val="20"/>
                <w:szCs w:val="20"/>
                <w:lang w:val="uk-UA" w:eastAsia="en-GB" w:bidi="he-IL"/>
              </w:rPr>
              <w:t>Запоріжжяобленерго</w:t>
            </w:r>
            <w:proofErr w:type="spellEnd"/>
            <w:r w:rsidRPr="00952986">
              <w:rPr>
                <w:rFonts w:ascii="Times New Roman" w:eastAsia="Times New Roman" w:hAnsi="Times New Roman" w:cs="Times New Roman"/>
                <w:b/>
                <w:bCs/>
                <w:sz w:val="20"/>
                <w:szCs w:val="20"/>
                <w:lang w:val="uk-UA" w:eastAsia="en-GB" w:bidi="he-IL"/>
              </w:rPr>
              <w:t>»</w:t>
            </w:r>
          </w:p>
          <w:p w14:paraId="7452200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3A12BA55" w14:textId="2FF07742"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iCs/>
                <w:sz w:val="20"/>
                <w:szCs w:val="20"/>
                <w:lang w:val="uk-UA" w:eastAsia="zh-CN"/>
              </w:rPr>
              <w:t>Пропозиції ПАТ «</w:t>
            </w:r>
            <w:proofErr w:type="spellStart"/>
            <w:r w:rsidRPr="00952986">
              <w:rPr>
                <w:rFonts w:ascii="Times New Roman" w:eastAsia="Times New Roman" w:hAnsi="Times New Roman" w:cs="Times New Roman"/>
                <w:bCs/>
                <w:iCs/>
                <w:sz w:val="20"/>
                <w:szCs w:val="20"/>
                <w:lang w:val="uk-UA" w:eastAsia="zh-CN"/>
              </w:rPr>
              <w:t>Запоріжжяобьленерго</w:t>
            </w:r>
            <w:proofErr w:type="spellEnd"/>
            <w:r w:rsidRPr="00952986">
              <w:rPr>
                <w:rFonts w:ascii="Times New Roman" w:eastAsia="Times New Roman" w:hAnsi="Times New Roman" w:cs="Times New Roman"/>
                <w:bCs/>
                <w:iCs/>
                <w:sz w:val="20"/>
                <w:szCs w:val="20"/>
                <w:lang w:val="uk-UA" w:eastAsia="zh-CN"/>
              </w:rPr>
              <w:t xml:space="preserve">» щодо доповнення окремими функціями Центру  сприятимуть покращенню взаємодії між структурними </w:t>
            </w:r>
            <w:proofErr w:type="spellStart"/>
            <w:r w:rsidRPr="00952986">
              <w:rPr>
                <w:rFonts w:ascii="Times New Roman" w:eastAsia="Times New Roman" w:hAnsi="Times New Roman" w:cs="Times New Roman"/>
                <w:bCs/>
                <w:iCs/>
                <w:sz w:val="20"/>
                <w:szCs w:val="20"/>
                <w:lang w:val="uk-UA" w:eastAsia="zh-CN"/>
              </w:rPr>
              <w:t>підроздіами</w:t>
            </w:r>
            <w:proofErr w:type="spellEnd"/>
            <w:r w:rsidRPr="00952986">
              <w:rPr>
                <w:rFonts w:ascii="Times New Roman" w:eastAsia="Times New Roman" w:hAnsi="Times New Roman" w:cs="Times New Roman"/>
                <w:bCs/>
                <w:iCs/>
                <w:sz w:val="20"/>
                <w:szCs w:val="20"/>
                <w:lang w:val="uk-UA" w:eastAsia="zh-CN"/>
              </w:rPr>
              <w:t xml:space="preserve"> при виконанні основних завдань Центру.</w:t>
            </w:r>
          </w:p>
        </w:tc>
        <w:tc>
          <w:tcPr>
            <w:tcW w:w="3179" w:type="dxa"/>
            <w:gridSpan w:val="2"/>
          </w:tcPr>
          <w:p w14:paraId="632AFC8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6878E5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9D64E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EFB5BF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403555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E573C8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E03930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5F84F6" w14:textId="77777777" w:rsidR="00EF2965" w:rsidRPr="00904042"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7885F7F" w14:textId="7C22F9EF" w:rsidR="00EF2965" w:rsidRPr="00904042"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04042">
              <w:rPr>
                <w:rFonts w:ascii="Times New Roman" w:eastAsia="Times New Roman" w:hAnsi="Times New Roman" w:cs="Times New Roman"/>
                <w:b/>
                <w:bCs/>
                <w:sz w:val="20"/>
                <w:szCs w:val="20"/>
                <w:lang w:val="uk-UA" w:eastAsia="en-GB" w:bidi="he-IL"/>
              </w:rPr>
              <w:t>Попередньо частково врах</w:t>
            </w:r>
            <w:r w:rsidR="00955EDE" w:rsidRPr="00904042">
              <w:rPr>
                <w:rFonts w:ascii="Times New Roman" w:eastAsia="Times New Roman" w:hAnsi="Times New Roman" w:cs="Times New Roman"/>
                <w:b/>
                <w:bCs/>
                <w:sz w:val="20"/>
                <w:szCs w:val="20"/>
                <w:lang w:val="uk-UA" w:eastAsia="en-GB" w:bidi="he-IL"/>
              </w:rPr>
              <w:t>овано</w:t>
            </w:r>
            <w:r w:rsidRPr="00904042">
              <w:rPr>
                <w:rFonts w:ascii="Times New Roman" w:eastAsia="Times New Roman" w:hAnsi="Times New Roman" w:cs="Times New Roman"/>
                <w:b/>
                <w:bCs/>
                <w:sz w:val="20"/>
                <w:szCs w:val="20"/>
                <w:lang w:val="uk-UA" w:eastAsia="en-GB" w:bidi="he-IL"/>
              </w:rPr>
              <w:t xml:space="preserve"> в редакції:</w:t>
            </w:r>
          </w:p>
          <w:p w14:paraId="2E6FB03B" w14:textId="2D6E3AF5" w:rsidR="00EF2965" w:rsidRPr="00952986" w:rsidRDefault="00EF2965" w:rsidP="00EF2965">
            <w:pPr>
              <w:shd w:val="clear" w:color="auto" w:fill="FFFFFF"/>
              <w:contextualSpacing/>
              <w:jc w:val="both"/>
              <w:rPr>
                <w:rFonts w:ascii="Times New Roman" w:eastAsia="Times New Roman" w:hAnsi="Times New Roman" w:cs="Times New Roman"/>
                <w:b/>
                <w:bCs/>
                <w:color w:val="00B050"/>
                <w:sz w:val="20"/>
                <w:szCs w:val="20"/>
                <w:lang w:val="uk-UA" w:eastAsia="en-GB" w:bidi="he-IL"/>
              </w:rPr>
            </w:pPr>
            <w:r w:rsidRPr="00904042">
              <w:rPr>
                <w:rFonts w:ascii="Times New Roman" w:eastAsia="Times New Roman" w:hAnsi="Times New Roman" w:cs="Times New Roman"/>
                <w:b/>
                <w:bCs/>
                <w:color w:val="333333"/>
                <w:sz w:val="20"/>
                <w:szCs w:val="20"/>
                <w:lang w:val="uk-UA" w:eastAsia="en-GB" w:bidi="he-IL"/>
              </w:rPr>
              <w:t>…</w:t>
            </w:r>
            <w:r w:rsidRPr="00904042">
              <w:rPr>
                <w:rFonts w:ascii="Times New Roman" w:eastAsia="Times New Roman" w:hAnsi="Times New Roman" w:cs="Times New Roman"/>
                <w:b/>
                <w:bCs/>
                <w:color w:val="00B050"/>
                <w:sz w:val="20"/>
                <w:szCs w:val="20"/>
                <w:lang w:val="uk-UA" w:eastAsia="en-GB" w:bidi="he-IL"/>
              </w:rPr>
              <w:t xml:space="preserve">10) </w:t>
            </w:r>
            <w:r w:rsidRPr="00904042">
              <w:rPr>
                <w:rFonts w:ascii="Times New Roman" w:eastAsia="Times New Roman" w:hAnsi="Times New Roman" w:cs="Times New Roman"/>
                <w:b/>
                <w:bCs/>
                <w:iCs/>
                <w:color w:val="00B050"/>
                <w:sz w:val="20"/>
                <w:szCs w:val="20"/>
                <w:lang w:val="uk-UA" w:eastAsia="en-GB" w:bidi="he-IL"/>
              </w:rPr>
              <w:t>узагальнює та вносить на розгляд</w:t>
            </w:r>
            <w:r w:rsidRPr="00952986">
              <w:rPr>
                <w:rFonts w:ascii="Times New Roman" w:eastAsia="Times New Roman" w:hAnsi="Times New Roman" w:cs="Times New Roman"/>
                <w:b/>
                <w:bCs/>
                <w:iCs/>
                <w:color w:val="00B050"/>
                <w:sz w:val="20"/>
                <w:szCs w:val="20"/>
                <w:lang w:val="uk-UA" w:eastAsia="en-GB" w:bidi="he-IL"/>
              </w:rPr>
              <w:t xml:space="preserve"> керівництва оператора системи розподілу/</w:t>
            </w:r>
            <w:proofErr w:type="spellStart"/>
            <w:r w:rsidRPr="00952986">
              <w:rPr>
                <w:rFonts w:ascii="Times New Roman" w:eastAsia="Times New Roman" w:hAnsi="Times New Roman" w:cs="Times New Roman"/>
                <w:b/>
                <w:bCs/>
                <w:iCs/>
                <w:color w:val="00B050"/>
                <w:sz w:val="20"/>
                <w:szCs w:val="20"/>
                <w:lang w:val="uk-UA" w:eastAsia="en-GB" w:bidi="he-IL"/>
              </w:rPr>
              <w:t>електропостачальника</w:t>
            </w:r>
            <w:proofErr w:type="spellEnd"/>
            <w:r w:rsidR="00A835CA" w:rsidRPr="00952986">
              <w:rPr>
                <w:rFonts w:ascii="Times New Roman" w:eastAsia="Times New Roman" w:hAnsi="Times New Roman" w:cs="Times New Roman"/>
                <w:b/>
                <w:bCs/>
                <w:iCs/>
                <w:color w:val="00B050"/>
                <w:sz w:val="20"/>
                <w:szCs w:val="20"/>
                <w:lang w:val="uk-UA" w:eastAsia="en-GB" w:bidi="he-IL"/>
              </w:rPr>
              <w:t xml:space="preserve"> </w:t>
            </w:r>
            <w:r w:rsidRPr="00952986">
              <w:rPr>
                <w:rFonts w:ascii="Times New Roman" w:eastAsia="Times New Roman" w:hAnsi="Times New Roman" w:cs="Times New Roman"/>
                <w:b/>
                <w:bCs/>
                <w:iCs/>
                <w:color w:val="00B050"/>
                <w:sz w:val="20"/>
                <w:szCs w:val="20"/>
                <w:lang w:val="uk-UA" w:eastAsia="en-GB" w:bidi="he-IL"/>
              </w:rPr>
              <w:t>пропозиції щодо створення умов для   подальшого розвитку Центру;</w:t>
            </w:r>
          </w:p>
          <w:p w14:paraId="0DC8886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B050"/>
                <w:sz w:val="20"/>
                <w:szCs w:val="20"/>
                <w:lang w:val="uk-UA" w:eastAsia="en-GB" w:bidi="he-IL"/>
              </w:rPr>
            </w:pPr>
            <w:r w:rsidRPr="00952986">
              <w:rPr>
                <w:rFonts w:ascii="Times New Roman" w:eastAsia="Times New Roman" w:hAnsi="Times New Roman" w:cs="Times New Roman"/>
                <w:b/>
                <w:bCs/>
                <w:iCs/>
                <w:color w:val="00B050"/>
                <w:sz w:val="20"/>
                <w:szCs w:val="20"/>
                <w:lang w:val="uk-UA" w:eastAsia="en-GB" w:bidi="he-IL"/>
              </w:rPr>
              <w:t>11) за узагальненими матеріалами готує та надає пропозиції щодо необхідності внесення змін до  нормативно-правових актів та нормативно-технічної документації».</w:t>
            </w:r>
          </w:p>
          <w:p w14:paraId="7B832CE9" w14:textId="39AB1CF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7846723A" w14:textId="77777777" w:rsidTr="005C6E33">
        <w:trPr>
          <w:trHeight w:val="20"/>
        </w:trPr>
        <w:tc>
          <w:tcPr>
            <w:tcW w:w="4345" w:type="dxa"/>
            <w:gridSpan w:val="2"/>
            <w:tcBorders>
              <w:top w:val="nil"/>
              <w:bottom w:val="nil"/>
            </w:tcBorders>
          </w:tcPr>
          <w:p w14:paraId="4287D552"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7E9A5A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Сумиобленерго</w:t>
            </w:r>
            <w:proofErr w:type="spellEnd"/>
            <w:r w:rsidRPr="00952986">
              <w:rPr>
                <w:rFonts w:ascii="Times New Roman" w:eastAsia="Times New Roman" w:hAnsi="Times New Roman" w:cs="Times New Roman"/>
                <w:b/>
                <w:bCs/>
                <w:sz w:val="20"/>
                <w:szCs w:val="20"/>
                <w:lang w:val="uk-UA" w:eastAsia="en-GB" w:bidi="he-IL"/>
              </w:rPr>
              <w:t>»</w:t>
            </w:r>
          </w:p>
          <w:p w14:paraId="667817FF"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375F178E" w14:textId="1BA00F4F"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2.2. Для забезпечення належного виконання основних завдань Центр виконує такі функції:</w:t>
            </w:r>
          </w:p>
          <w:p w14:paraId="129A259B" w14:textId="308957FF" w:rsidR="00EF2965" w:rsidRPr="00952986" w:rsidRDefault="00EF2965" w:rsidP="00EF2965">
            <w:pPr>
              <w:shd w:val="clear" w:color="auto" w:fill="FFFFFF"/>
              <w:ind w:firstLine="365"/>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w:t>
            </w:r>
          </w:p>
          <w:p w14:paraId="776EFE3A" w14:textId="36D576B7"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4) вживає заходи щодо усунення порушень чинного законодавства у сферах енергетики та комунальних послуг (у разі їх наявності);</w:t>
            </w:r>
          </w:p>
          <w:p w14:paraId="60AB4FA0" w14:textId="1897415B"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7030A0"/>
                <w:sz w:val="20"/>
                <w:szCs w:val="20"/>
                <w:lang w:val="uk-UA" w:eastAsia="ru-RU"/>
              </w:rPr>
            </w:pPr>
            <w:r w:rsidRPr="00952986">
              <w:rPr>
                <w:rFonts w:ascii="Times New Roman" w:eastAsia="Times New Roman" w:hAnsi="Times New Roman" w:cs="Times New Roman"/>
                <w:b/>
                <w:bCs/>
                <w:color w:val="7030A0"/>
                <w:sz w:val="20"/>
                <w:szCs w:val="20"/>
                <w:lang w:val="uk-UA" w:eastAsia="ru-RU"/>
              </w:rPr>
              <w:t>5) ініціює відміну або зміну прийнятого рішення (акт, лист-відмова, лист-роз’яснення, повідомлення тощо), якщо воно не відповідає законодавству у сферах енергетики та комунальних послуг;</w:t>
            </w:r>
          </w:p>
          <w:p w14:paraId="5809FFDA" w14:textId="4BF24964" w:rsidR="00EF2965" w:rsidRPr="00952986" w:rsidRDefault="00EF2965" w:rsidP="00EF2965">
            <w:pPr>
              <w:shd w:val="clear" w:color="auto" w:fill="FFFFFF"/>
              <w:ind w:firstLine="365"/>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eastAsia="ru-RU"/>
              </w:rPr>
              <w:t>6) виключити підпункт</w:t>
            </w:r>
          </w:p>
          <w:p w14:paraId="700F817A" w14:textId="79062C50"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4175F23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Сумиобленерго</w:t>
            </w:r>
            <w:proofErr w:type="spellEnd"/>
            <w:r w:rsidRPr="00952986">
              <w:rPr>
                <w:rFonts w:ascii="Times New Roman" w:eastAsia="Times New Roman" w:hAnsi="Times New Roman" w:cs="Times New Roman"/>
                <w:b/>
                <w:bCs/>
                <w:sz w:val="20"/>
                <w:szCs w:val="20"/>
                <w:lang w:val="uk-UA" w:eastAsia="en-GB" w:bidi="he-IL"/>
              </w:rPr>
              <w:t>»</w:t>
            </w:r>
          </w:p>
          <w:p w14:paraId="64D96092"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1DE72B98" w14:textId="332BFDE0" w:rsidR="00EF2965" w:rsidRPr="00952986" w:rsidRDefault="00EF2965" w:rsidP="00EF2965">
            <w:pPr>
              <w:jc w:val="both"/>
              <w:rPr>
                <w:rFonts w:ascii="Times New Roman" w:eastAsia="Times New Roman" w:hAnsi="Times New Roman" w:cs="Times New Roman"/>
                <w:bCs/>
                <w:iCs/>
                <w:sz w:val="20"/>
                <w:szCs w:val="20"/>
                <w:lang w:val="uk-UA" w:eastAsia="zh-CN"/>
              </w:rPr>
            </w:pPr>
            <w:r w:rsidRPr="00952986">
              <w:rPr>
                <w:rFonts w:ascii="Times New Roman" w:hAnsi="Times New Roman" w:cs="Times New Roman"/>
                <w:sz w:val="20"/>
                <w:szCs w:val="20"/>
                <w:lang w:val="uk-UA"/>
              </w:rPr>
              <w:t>Підпункт 6 пункту 2.2 глави 2 виключити, оскільки згідно п. 1.6 цього Положення інформування заявників про роботу Центру захисту споживачів електричної енергії» вже покладено на оператора системи розподілу/</w:t>
            </w:r>
            <w:proofErr w:type="spellStart"/>
            <w:r w:rsidRPr="00952986">
              <w:rPr>
                <w:rFonts w:ascii="Times New Roman" w:hAnsi="Times New Roman" w:cs="Times New Roman"/>
                <w:sz w:val="20"/>
                <w:szCs w:val="20"/>
                <w:lang w:val="uk-UA"/>
              </w:rPr>
              <w:t>електропостачальника</w:t>
            </w:r>
            <w:proofErr w:type="spellEnd"/>
          </w:p>
        </w:tc>
        <w:tc>
          <w:tcPr>
            <w:tcW w:w="3179" w:type="dxa"/>
            <w:gridSpan w:val="2"/>
          </w:tcPr>
          <w:p w14:paraId="6174F1E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396307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0D6D48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2C7F4D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8BB7E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91AF1C" w14:textId="77777777" w:rsidR="00EF2965" w:rsidRPr="00904042"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686DD90D" w14:textId="61C23DFB" w:rsidR="00955EDE" w:rsidRPr="00904042" w:rsidRDefault="00955EDE" w:rsidP="00955EDE">
            <w:pPr>
              <w:shd w:val="clear" w:color="auto" w:fill="FFFFFF"/>
              <w:contextualSpacing/>
              <w:jc w:val="both"/>
              <w:rPr>
                <w:rFonts w:ascii="Times New Roman" w:eastAsia="Times New Roman" w:hAnsi="Times New Roman" w:cs="Times New Roman"/>
                <w:b/>
                <w:bCs/>
                <w:sz w:val="20"/>
                <w:szCs w:val="20"/>
                <w:lang w:val="uk-UA" w:eastAsia="en-GB" w:bidi="he-IL"/>
              </w:rPr>
            </w:pPr>
            <w:r w:rsidRPr="00904042">
              <w:rPr>
                <w:rFonts w:ascii="Times New Roman" w:eastAsia="Times New Roman" w:hAnsi="Times New Roman" w:cs="Times New Roman"/>
                <w:b/>
                <w:bCs/>
                <w:sz w:val="20"/>
                <w:szCs w:val="20"/>
                <w:lang w:val="uk-UA" w:eastAsia="en-GB" w:bidi="he-IL"/>
              </w:rPr>
              <w:t>Попередньо частково враховано в редакції вище</w:t>
            </w:r>
          </w:p>
          <w:p w14:paraId="0E4FE76C" w14:textId="77777777" w:rsidR="00EF2965" w:rsidRPr="00904042"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5C4FCB5" w14:textId="77777777" w:rsidR="00BF3DCC" w:rsidRPr="00952986" w:rsidRDefault="00BF3DCC" w:rsidP="00BF3DCC">
            <w:pPr>
              <w:shd w:val="clear" w:color="auto" w:fill="FFFFFF"/>
              <w:contextualSpacing/>
              <w:jc w:val="both"/>
              <w:rPr>
                <w:rFonts w:ascii="Times New Roman" w:eastAsia="Times New Roman" w:hAnsi="Times New Roman" w:cs="Times New Roman"/>
                <w:b/>
                <w:bCs/>
                <w:sz w:val="20"/>
                <w:szCs w:val="20"/>
                <w:lang w:val="uk-UA" w:eastAsia="en-GB" w:bidi="he-IL"/>
              </w:rPr>
            </w:pPr>
          </w:p>
          <w:p w14:paraId="02046BF0" w14:textId="77777777" w:rsidR="00B21FB2" w:rsidRPr="00B21FB2" w:rsidRDefault="00B21FB2" w:rsidP="00BF3DCC">
            <w:pPr>
              <w:jc w:val="both"/>
              <w:rPr>
                <w:rFonts w:ascii="Times New Roman" w:eastAsia="Times New Roman" w:hAnsi="Times New Roman" w:cs="Times New Roman"/>
                <w:b/>
                <w:bCs/>
                <w:sz w:val="20"/>
                <w:szCs w:val="20"/>
                <w:lang w:val="uk-UA" w:eastAsia="en-GB" w:bidi="he-IL"/>
              </w:rPr>
            </w:pPr>
            <w:r w:rsidRPr="00B21FB2">
              <w:rPr>
                <w:rFonts w:ascii="Times New Roman" w:eastAsia="Times New Roman" w:hAnsi="Times New Roman" w:cs="Times New Roman"/>
                <w:b/>
                <w:bCs/>
                <w:sz w:val="20"/>
                <w:szCs w:val="20"/>
                <w:lang w:val="uk-UA" w:eastAsia="en-GB" w:bidi="he-IL"/>
              </w:rPr>
              <w:t>П</w:t>
            </w:r>
            <w:r w:rsidR="00BF3DCC" w:rsidRPr="00B21FB2">
              <w:rPr>
                <w:rFonts w:ascii="Times New Roman" w:eastAsia="Times New Roman" w:hAnsi="Times New Roman" w:cs="Times New Roman"/>
                <w:b/>
                <w:bCs/>
                <w:sz w:val="20"/>
                <w:szCs w:val="20"/>
                <w:lang w:val="uk-UA" w:eastAsia="en-GB" w:bidi="he-IL"/>
              </w:rPr>
              <w:t>ропонуємо відхилити</w:t>
            </w:r>
            <w:r w:rsidR="00665055" w:rsidRPr="00B21FB2">
              <w:rPr>
                <w:rFonts w:ascii="Times New Roman" w:eastAsia="Times New Roman" w:hAnsi="Times New Roman" w:cs="Times New Roman"/>
                <w:b/>
                <w:bCs/>
                <w:sz w:val="20"/>
                <w:szCs w:val="20"/>
                <w:lang w:val="uk-UA" w:eastAsia="en-GB" w:bidi="he-IL"/>
              </w:rPr>
              <w:t xml:space="preserve"> </w:t>
            </w:r>
          </w:p>
          <w:p w14:paraId="111F6B5F" w14:textId="636C05DC" w:rsidR="00BF3DCC" w:rsidRPr="00BF3DCC" w:rsidRDefault="00B21FB2" w:rsidP="00BF3DCC">
            <w:pPr>
              <w:jc w:val="both"/>
              <w:rPr>
                <w:rFonts w:ascii="Times New Roman" w:eastAsia="Times New Roman" w:hAnsi="Times New Roman" w:cs="Times New Roman"/>
                <w:b/>
                <w:bCs/>
                <w:sz w:val="20"/>
                <w:szCs w:val="20"/>
                <w:lang w:val="uk-UA" w:eastAsia="en-GB" w:bidi="he-IL"/>
              </w:rPr>
            </w:pPr>
            <w:r w:rsidRPr="00B21FB2">
              <w:rPr>
                <w:rFonts w:ascii="Times New Roman" w:eastAsia="Times New Roman" w:hAnsi="Times New Roman" w:cs="Times New Roman"/>
                <w:b/>
                <w:bCs/>
                <w:sz w:val="20"/>
                <w:szCs w:val="20"/>
                <w:lang w:val="uk-UA" w:eastAsia="en-GB" w:bidi="he-IL"/>
              </w:rPr>
              <w:t>(</w:t>
            </w:r>
            <w:r w:rsidR="00665055" w:rsidRPr="00B21FB2">
              <w:rPr>
                <w:rFonts w:ascii="Times New Roman" w:eastAsia="Times New Roman" w:hAnsi="Times New Roman" w:cs="Times New Roman"/>
                <w:b/>
                <w:bCs/>
                <w:sz w:val="20"/>
                <w:szCs w:val="20"/>
                <w:lang w:val="uk-UA" w:eastAsia="en-GB" w:bidi="he-IL"/>
              </w:rPr>
              <w:t>підпункт</w:t>
            </w:r>
            <w:r w:rsidRPr="00B21FB2">
              <w:rPr>
                <w:rFonts w:ascii="Times New Roman" w:eastAsia="Times New Roman" w:hAnsi="Times New Roman" w:cs="Times New Roman"/>
                <w:b/>
                <w:bCs/>
                <w:sz w:val="20"/>
                <w:szCs w:val="20"/>
                <w:lang w:val="uk-UA" w:eastAsia="en-GB" w:bidi="he-IL"/>
              </w:rPr>
              <w:t>и</w:t>
            </w:r>
            <w:r w:rsidR="00665055" w:rsidRPr="00B21FB2">
              <w:rPr>
                <w:rFonts w:ascii="Times New Roman" w:eastAsia="Times New Roman" w:hAnsi="Times New Roman" w:cs="Times New Roman"/>
                <w:b/>
                <w:bCs/>
                <w:sz w:val="20"/>
                <w:szCs w:val="20"/>
                <w:lang w:val="uk-UA" w:eastAsia="en-GB" w:bidi="he-IL"/>
              </w:rPr>
              <w:t xml:space="preserve"> 5 та 6 </w:t>
            </w:r>
            <w:r w:rsidRPr="00B21FB2">
              <w:rPr>
                <w:rFonts w:ascii="Times New Roman" w:eastAsia="Times New Roman" w:hAnsi="Times New Roman" w:cs="Times New Roman"/>
                <w:b/>
                <w:bCs/>
                <w:sz w:val="20"/>
                <w:szCs w:val="20"/>
                <w:lang w:val="uk-UA" w:eastAsia="en-GB" w:bidi="he-IL"/>
              </w:rPr>
              <w:t xml:space="preserve">в редакції </w:t>
            </w:r>
            <w:r w:rsidR="00BF3DCC" w:rsidRPr="00B21FB2">
              <w:rPr>
                <w:rFonts w:ascii="Times New Roman" w:eastAsia="Times New Roman" w:hAnsi="Times New Roman" w:cs="Times New Roman"/>
                <w:b/>
                <w:bCs/>
                <w:sz w:val="20"/>
                <w:szCs w:val="20"/>
                <w:lang w:val="uk-UA" w:eastAsia="en-GB" w:bidi="he-IL"/>
              </w:rPr>
              <w:t>врахован</w:t>
            </w:r>
            <w:r w:rsidRPr="00B21FB2">
              <w:rPr>
                <w:rFonts w:ascii="Times New Roman" w:eastAsia="Times New Roman" w:hAnsi="Times New Roman" w:cs="Times New Roman"/>
                <w:b/>
                <w:bCs/>
                <w:sz w:val="20"/>
                <w:szCs w:val="20"/>
                <w:lang w:val="uk-UA" w:eastAsia="en-GB" w:bidi="he-IL"/>
              </w:rPr>
              <w:t xml:space="preserve">ій </w:t>
            </w:r>
            <w:r w:rsidR="00BF3DCC" w:rsidRPr="00B21FB2">
              <w:rPr>
                <w:rFonts w:ascii="Times New Roman" w:eastAsia="Times New Roman" w:hAnsi="Times New Roman" w:cs="Times New Roman"/>
                <w:b/>
                <w:bCs/>
                <w:sz w:val="20"/>
                <w:szCs w:val="20"/>
                <w:lang w:val="uk-UA" w:eastAsia="en-GB" w:bidi="he-IL"/>
              </w:rPr>
              <w:t>вище</w:t>
            </w:r>
            <w:r w:rsidRPr="00B21FB2">
              <w:rPr>
                <w:rFonts w:ascii="Times New Roman" w:eastAsia="Times New Roman" w:hAnsi="Times New Roman" w:cs="Times New Roman"/>
                <w:b/>
                <w:bCs/>
                <w:sz w:val="20"/>
                <w:szCs w:val="20"/>
                <w:lang w:val="uk-UA" w:eastAsia="en-GB" w:bidi="he-IL"/>
              </w:rPr>
              <w:t>)</w:t>
            </w:r>
          </w:p>
          <w:p w14:paraId="48802CE0" w14:textId="73D0BAFE" w:rsidR="00955EDE" w:rsidRPr="00952986" w:rsidRDefault="00955EDE"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5A833B65" w14:textId="77777777" w:rsidTr="005C6E33">
        <w:trPr>
          <w:trHeight w:val="20"/>
        </w:trPr>
        <w:tc>
          <w:tcPr>
            <w:tcW w:w="4345" w:type="dxa"/>
            <w:gridSpan w:val="2"/>
            <w:tcBorders>
              <w:top w:val="nil"/>
              <w:bottom w:val="nil"/>
            </w:tcBorders>
          </w:tcPr>
          <w:p w14:paraId="7AC8806C"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EBABCC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1731B0B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6D976EE" w14:textId="77777777" w:rsidR="00EF2965" w:rsidRPr="00952986" w:rsidRDefault="00EF2965" w:rsidP="00EF2965">
            <w:pPr>
              <w:shd w:val="clear" w:color="auto" w:fill="FFFFFF" w:themeFill="background1"/>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2.2. Для забезпечення належного виконання основних завдань Центр виконує такі функції:</w:t>
            </w:r>
          </w:p>
          <w:p w14:paraId="688FBE6D" w14:textId="319E1E48"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w:t>
            </w:r>
            <w:r w:rsidRPr="00952986">
              <w:rPr>
                <w:rFonts w:ascii="Times New Roman" w:hAnsi="Times New Roman" w:cs="Times New Roman"/>
                <w:b/>
                <w:bCs/>
                <w:color w:val="0070C0"/>
                <w:sz w:val="20"/>
                <w:szCs w:val="20"/>
                <w:lang w:val="uk-UA"/>
              </w:rPr>
              <w:tab/>
              <w:t>об'єктивно, всебічно і вчасно перевіряє інформацію, про яку йдеться у скарзі, за необхідності залучає до її розгляду заявника (за згодою)</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та/або третіх осіб</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та надає обґрунтовану письмову відповідь у строки, встановлені законодавством;</w:t>
            </w:r>
          </w:p>
          <w:p w14:paraId="2ED28213" w14:textId="2B8265D8"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w:t>
            </w:r>
          </w:p>
          <w:p w14:paraId="4D5080D7" w14:textId="77777777" w:rsidR="00EF2965" w:rsidRPr="00952986" w:rsidRDefault="00EF2965" w:rsidP="00EF2965">
            <w:pPr>
              <w:ind w:firstLine="354"/>
              <w:jc w:val="both"/>
              <w:rPr>
                <w:rFonts w:ascii="Times New Roman" w:hAnsi="Times New Roman" w:cs="Times New Roman"/>
                <w:b/>
                <w:bCs/>
                <w:color w:val="0070C0"/>
                <w:sz w:val="20"/>
                <w:szCs w:val="20"/>
                <w:lang w:val="uk-UA"/>
              </w:rPr>
            </w:pPr>
          </w:p>
          <w:p w14:paraId="50DE5F26" w14:textId="77777777" w:rsidR="00EF2965" w:rsidRPr="00952986" w:rsidRDefault="00EF2965" w:rsidP="00EF2965">
            <w:pPr>
              <w:ind w:firstLine="354"/>
              <w:jc w:val="both"/>
              <w:rPr>
                <w:rFonts w:ascii="Times New Roman" w:hAnsi="Times New Roman" w:cs="Times New Roman"/>
                <w:b/>
                <w:bCs/>
                <w:color w:val="0070C0"/>
                <w:sz w:val="20"/>
                <w:szCs w:val="20"/>
                <w:lang w:val="uk-UA"/>
              </w:rPr>
            </w:pPr>
          </w:p>
          <w:p w14:paraId="406FFCE3" w14:textId="77777777" w:rsidR="00EF2965" w:rsidRPr="00952986" w:rsidRDefault="00EF2965" w:rsidP="00EF2965">
            <w:pPr>
              <w:ind w:firstLine="354"/>
              <w:jc w:val="both"/>
              <w:rPr>
                <w:rFonts w:ascii="Times New Roman" w:hAnsi="Times New Roman" w:cs="Times New Roman"/>
                <w:b/>
                <w:bCs/>
                <w:color w:val="0070C0"/>
                <w:sz w:val="20"/>
                <w:szCs w:val="20"/>
                <w:lang w:val="uk-UA"/>
              </w:rPr>
            </w:pPr>
          </w:p>
          <w:p w14:paraId="36152627" w14:textId="77777777" w:rsidR="00EF2965" w:rsidRPr="00952986" w:rsidRDefault="00EF2965" w:rsidP="00EF2965">
            <w:pPr>
              <w:ind w:firstLine="354"/>
              <w:jc w:val="both"/>
              <w:rPr>
                <w:rFonts w:ascii="Times New Roman" w:hAnsi="Times New Roman" w:cs="Times New Roman"/>
                <w:b/>
                <w:bCs/>
                <w:color w:val="0070C0"/>
                <w:sz w:val="20"/>
                <w:szCs w:val="20"/>
                <w:lang w:val="uk-UA"/>
              </w:rPr>
            </w:pPr>
          </w:p>
          <w:p w14:paraId="5289A22F" w14:textId="77777777" w:rsidR="00B21FB2" w:rsidRDefault="00B21FB2" w:rsidP="00EF2965">
            <w:pPr>
              <w:ind w:firstLine="354"/>
              <w:jc w:val="both"/>
              <w:rPr>
                <w:rFonts w:ascii="Times New Roman" w:hAnsi="Times New Roman" w:cs="Times New Roman"/>
                <w:b/>
                <w:bCs/>
                <w:color w:val="0070C0"/>
                <w:sz w:val="20"/>
                <w:szCs w:val="20"/>
                <w:lang w:val="uk-UA"/>
              </w:rPr>
            </w:pPr>
          </w:p>
          <w:p w14:paraId="566B986B" w14:textId="4229A41C" w:rsidR="00EF2965" w:rsidRPr="00952986" w:rsidRDefault="00EF2965" w:rsidP="00EF2965">
            <w:pPr>
              <w:ind w:firstLine="354"/>
              <w:jc w:val="both"/>
              <w:rPr>
                <w:rFonts w:ascii="Times New Roman" w:hAnsi="Times New Roman" w:cs="Times New Roman"/>
                <w:sz w:val="20"/>
                <w:szCs w:val="20"/>
                <w:lang w:val="uk-UA"/>
              </w:rPr>
            </w:pPr>
            <w:r w:rsidRPr="00952986">
              <w:rPr>
                <w:rFonts w:ascii="Times New Roman" w:hAnsi="Times New Roman" w:cs="Times New Roman"/>
                <w:b/>
                <w:bCs/>
                <w:color w:val="0070C0"/>
                <w:sz w:val="20"/>
                <w:szCs w:val="20"/>
                <w:lang w:val="uk-UA"/>
              </w:rPr>
              <w:t>3) невідкладно вживає заходи щодо припинення неправомірних дій стосовно заявника (у разі їх наявності)</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та відновлення порушених прав Заявника;</w:t>
            </w:r>
          </w:p>
          <w:p w14:paraId="72099116" w14:textId="1B9DD152" w:rsidR="00EF2965" w:rsidRPr="00952986" w:rsidRDefault="00EF2965" w:rsidP="00EF2965">
            <w:pPr>
              <w:ind w:firstLine="354"/>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w:t>
            </w:r>
          </w:p>
          <w:p w14:paraId="48B4F377" w14:textId="29A2A94C"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5) відміняє або змінює</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прийняте оператором</w:t>
            </w:r>
            <w:r w:rsidR="00955EDE">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7030A0"/>
                <w:sz w:val="20"/>
                <w:szCs w:val="20"/>
                <w:lang w:val="uk-UA"/>
              </w:rPr>
              <w:t>системи розподілу/</w:t>
            </w:r>
            <w:proofErr w:type="spellStart"/>
            <w:r w:rsidRPr="00952986">
              <w:rPr>
                <w:rFonts w:ascii="Times New Roman" w:hAnsi="Times New Roman" w:cs="Times New Roman"/>
                <w:b/>
                <w:bCs/>
                <w:color w:val="7030A0"/>
                <w:sz w:val="20"/>
                <w:szCs w:val="20"/>
                <w:lang w:val="uk-UA"/>
              </w:rPr>
              <w:t>електропостачальником</w:t>
            </w:r>
            <w:proofErr w:type="spellEnd"/>
            <w:r w:rsidRPr="00952986">
              <w:rPr>
                <w:rFonts w:ascii="Times New Roman" w:hAnsi="Times New Roman" w:cs="Times New Roman"/>
                <w:b/>
                <w:bCs/>
                <w:color w:val="7030A0"/>
                <w:sz w:val="20"/>
                <w:szCs w:val="20"/>
                <w:lang w:val="uk-UA"/>
              </w:rPr>
              <w:t xml:space="preserve"> </w:t>
            </w:r>
            <w:r w:rsidRPr="00952986">
              <w:rPr>
                <w:rFonts w:ascii="Times New Roman" w:hAnsi="Times New Roman" w:cs="Times New Roman"/>
                <w:b/>
                <w:bCs/>
                <w:color w:val="0070C0"/>
                <w:sz w:val="20"/>
                <w:szCs w:val="20"/>
                <w:lang w:val="uk-UA"/>
              </w:rPr>
              <w:t>рішення (акт, лист-відмова, лист-роз’яснення, повідомлення тощо), якщо воно не відповідає законодавству у сферах енергетики та комунальних послуг;</w:t>
            </w:r>
          </w:p>
          <w:p w14:paraId="78F39B0E"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3490509D" w14:textId="77777777" w:rsidR="00EF2965" w:rsidRPr="00952986" w:rsidRDefault="00EF2965" w:rsidP="00EF2965">
            <w:pPr>
              <w:jc w:val="both"/>
              <w:rPr>
                <w:rFonts w:ascii="Times New Roman" w:hAnsi="Times New Roman" w:cs="Times New Roman"/>
                <w:sz w:val="20"/>
                <w:szCs w:val="20"/>
                <w:lang w:val="uk-UA"/>
              </w:rPr>
            </w:pPr>
          </w:p>
        </w:tc>
        <w:tc>
          <w:tcPr>
            <w:tcW w:w="3179" w:type="dxa"/>
            <w:gridSpan w:val="2"/>
          </w:tcPr>
          <w:p w14:paraId="6201EB7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72137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45833C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AEAEC1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FE88D4F" w14:textId="6B057D50"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w:t>
            </w:r>
          </w:p>
          <w:p w14:paraId="4871B9A5" w14:textId="6F7DE7EB" w:rsidR="00AC0AC9" w:rsidRPr="00952986" w:rsidRDefault="00AC0AC9" w:rsidP="00AC0AC9">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Підпункт 1 п</w:t>
            </w:r>
            <w:r w:rsidRPr="00952986">
              <w:rPr>
                <w:rFonts w:ascii="Times New Roman" w:eastAsia="Times New Roman" w:hAnsi="Times New Roman" w:cs="Times New Roman"/>
                <w:b/>
                <w:bCs/>
                <w:color w:val="333333"/>
                <w:sz w:val="20"/>
                <w:szCs w:val="20"/>
                <w:lang w:val="uk-UA" w:eastAsia="en-GB" w:bidi="he-IL"/>
              </w:rPr>
              <w:t>опередньо врах</w:t>
            </w:r>
            <w:r w:rsidR="00CB36BB">
              <w:rPr>
                <w:rFonts w:ascii="Times New Roman" w:eastAsia="Times New Roman" w:hAnsi="Times New Roman" w:cs="Times New Roman"/>
                <w:b/>
                <w:bCs/>
                <w:color w:val="333333"/>
                <w:sz w:val="20"/>
                <w:szCs w:val="20"/>
                <w:lang w:val="uk-UA" w:eastAsia="en-GB" w:bidi="he-IL"/>
              </w:rPr>
              <w:t>овано</w:t>
            </w:r>
            <w:r w:rsidRPr="00952986">
              <w:rPr>
                <w:rFonts w:ascii="Times New Roman" w:eastAsia="Times New Roman" w:hAnsi="Times New Roman" w:cs="Times New Roman"/>
                <w:b/>
                <w:bCs/>
                <w:color w:val="333333"/>
                <w:sz w:val="20"/>
                <w:szCs w:val="20"/>
                <w:lang w:val="uk-UA" w:eastAsia="en-GB" w:bidi="he-IL"/>
              </w:rPr>
              <w:t xml:space="preserve"> в редакції:</w:t>
            </w:r>
          </w:p>
          <w:p w14:paraId="6FA3811C" w14:textId="5ED0E641" w:rsidR="00EF2965" w:rsidRPr="00B21FB2" w:rsidRDefault="00EF2965" w:rsidP="00B21FB2">
            <w:pPr>
              <w:jc w:val="both"/>
              <w:rPr>
                <w:rFonts w:ascii="Times New Roman" w:hAnsi="Times New Roman" w:cs="Times New Roman"/>
                <w:b/>
                <w:bCs/>
                <w:color w:val="0070C0"/>
                <w:sz w:val="20"/>
                <w:szCs w:val="20"/>
                <w:lang w:val="uk-UA" w:eastAsia="en-GB" w:bidi="he-IL"/>
              </w:rPr>
            </w:pPr>
            <w:r w:rsidRPr="00B21FB2">
              <w:rPr>
                <w:rFonts w:ascii="Times New Roman" w:hAnsi="Times New Roman" w:cs="Times New Roman"/>
                <w:b/>
                <w:bCs/>
                <w:color w:val="00B050"/>
                <w:sz w:val="20"/>
                <w:szCs w:val="20"/>
                <w:lang w:val="uk-UA" w:eastAsia="en-GB" w:bidi="he-IL"/>
              </w:rPr>
              <w:t>об'єктивно, всебічно і вчасно перевіряє інформацію</w:t>
            </w:r>
            <w:r w:rsidRPr="00B21FB2">
              <w:rPr>
                <w:rFonts w:ascii="Times New Roman" w:hAnsi="Times New Roman" w:cs="Times New Roman"/>
                <w:b/>
                <w:bCs/>
                <w:color w:val="333333"/>
                <w:sz w:val="20"/>
                <w:szCs w:val="20"/>
                <w:lang w:val="uk-UA" w:eastAsia="en-GB" w:bidi="he-IL"/>
              </w:rPr>
              <w:t xml:space="preserve">, </w:t>
            </w:r>
            <w:r w:rsidRPr="00B21FB2">
              <w:rPr>
                <w:rFonts w:ascii="Times New Roman" w:hAnsi="Times New Roman" w:cs="Times New Roman"/>
                <w:b/>
                <w:bCs/>
                <w:color w:val="0070C0"/>
                <w:sz w:val="20"/>
                <w:szCs w:val="20"/>
                <w:lang w:val="uk-UA" w:eastAsia="en-GB" w:bidi="he-IL"/>
              </w:rPr>
              <w:t xml:space="preserve">про яку йдеться у скарзі, за необхідності залучає до її розгляду заявника (за згодою), </w:t>
            </w:r>
            <w:r w:rsidRPr="00B21FB2">
              <w:rPr>
                <w:rFonts w:ascii="Times New Roman" w:hAnsi="Times New Roman" w:cs="Times New Roman"/>
                <w:b/>
                <w:bCs/>
                <w:color w:val="00B050"/>
                <w:sz w:val="20"/>
                <w:szCs w:val="20"/>
                <w:lang w:val="uk-UA" w:eastAsia="en-GB" w:bidi="he-IL"/>
              </w:rPr>
              <w:t>структурні підрозділи, до компетенції яки</w:t>
            </w:r>
            <w:r w:rsidR="00A6729F" w:rsidRPr="00B21FB2">
              <w:rPr>
                <w:rFonts w:ascii="Times New Roman" w:hAnsi="Times New Roman" w:cs="Times New Roman"/>
                <w:b/>
                <w:bCs/>
                <w:color w:val="00B050"/>
                <w:sz w:val="20"/>
                <w:szCs w:val="20"/>
                <w:lang w:val="uk-UA" w:eastAsia="en-GB" w:bidi="he-IL"/>
              </w:rPr>
              <w:t>х</w:t>
            </w:r>
            <w:r w:rsidRPr="00B21FB2">
              <w:rPr>
                <w:rFonts w:ascii="Times New Roman" w:hAnsi="Times New Roman" w:cs="Times New Roman"/>
                <w:b/>
                <w:bCs/>
                <w:color w:val="00B050"/>
                <w:sz w:val="20"/>
                <w:szCs w:val="20"/>
                <w:lang w:val="uk-UA" w:eastAsia="en-GB" w:bidi="he-IL"/>
              </w:rPr>
              <w:t xml:space="preserve"> відноситься предмет скарги,  та третіх осіб ( за необхідності) </w:t>
            </w:r>
            <w:r w:rsidRPr="00B21FB2">
              <w:rPr>
                <w:rFonts w:ascii="Times New Roman" w:hAnsi="Times New Roman" w:cs="Times New Roman"/>
                <w:b/>
                <w:bCs/>
                <w:color w:val="0070C0"/>
                <w:sz w:val="20"/>
                <w:szCs w:val="20"/>
                <w:lang w:val="uk-UA" w:eastAsia="en-GB" w:bidi="he-IL"/>
              </w:rPr>
              <w:t>та надає обґрунтовану письмову відповідь у строки, встановлені законодавством;</w:t>
            </w:r>
          </w:p>
          <w:p w14:paraId="40D7630D" w14:textId="77777777" w:rsidR="00EF2965" w:rsidRPr="00952986" w:rsidRDefault="00EF2965" w:rsidP="00EF2965">
            <w:pPr>
              <w:shd w:val="clear" w:color="auto" w:fill="FFFFFF"/>
              <w:ind w:left="91"/>
              <w:contextualSpacing/>
              <w:jc w:val="both"/>
              <w:rPr>
                <w:rFonts w:ascii="Times New Roman" w:eastAsia="Times New Roman" w:hAnsi="Times New Roman" w:cs="Times New Roman"/>
                <w:b/>
                <w:bCs/>
                <w:color w:val="333333"/>
                <w:sz w:val="20"/>
                <w:szCs w:val="20"/>
                <w:lang w:val="uk-UA" w:eastAsia="en-GB" w:bidi="he-IL"/>
              </w:rPr>
            </w:pPr>
          </w:p>
          <w:p w14:paraId="17EB412B" w14:textId="77777777" w:rsidR="00AC0AC9" w:rsidRDefault="00AC0AC9" w:rsidP="00B21FB2">
            <w:pPr>
              <w:jc w:val="both"/>
              <w:rPr>
                <w:rFonts w:ascii="Times New Roman" w:eastAsia="Times New Roman" w:hAnsi="Times New Roman" w:cs="Times New Roman"/>
                <w:b/>
                <w:bCs/>
                <w:sz w:val="20"/>
                <w:szCs w:val="20"/>
                <w:highlight w:val="yellow"/>
                <w:lang w:val="uk-UA" w:eastAsia="en-GB" w:bidi="he-IL"/>
              </w:rPr>
            </w:pPr>
          </w:p>
          <w:p w14:paraId="535C509E" w14:textId="004FFEB6" w:rsidR="00EF2965" w:rsidRPr="00BF3DCC" w:rsidRDefault="00AC0AC9" w:rsidP="00B21FB2">
            <w:pPr>
              <w:jc w:val="both"/>
              <w:rPr>
                <w:rFonts w:ascii="Times New Roman" w:hAnsi="Times New Roman" w:cs="Times New Roman"/>
                <w:b/>
                <w:bCs/>
                <w:sz w:val="20"/>
                <w:szCs w:val="20"/>
                <w:lang w:val="uk-UA" w:eastAsia="en-GB" w:bidi="he-IL"/>
              </w:rPr>
            </w:pPr>
            <w:r w:rsidRPr="00AC0AC9">
              <w:rPr>
                <w:rFonts w:ascii="Times New Roman" w:eastAsia="Times New Roman" w:hAnsi="Times New Roman" w:cs="Times New Roman"/>
                <w:b/>
                <w:bCs/>
                <w:sz w:val="20"/>
                <w:szCs w:val="20"/>
                <w:lang w:val="uk-UA" w:eastAsia="en-GB" w:bidi="he-IL"/>
              </w:rPr>
              <w:t xml:space="preserve">Підпункт 3 попередньо враховано </w:t>
            </w:r>
            <w:r w:rsidR="00EF2965" w:rsidRPr="00AC0AC9">
              <w:rPr>
                <w:rFonts w:ascii="Times New Roman" w:hAnsi="Times New Roman" w:cs="Times New Roman"/>
                <w:b/>
                <w:bCs/>
                <w:sz w:val="20"/>
                <w:szCs w:val="20"/>
                <w:lang w:val="uk-UA" w:eastAsia="en-GB" w:bidi="he-IL"/>
              </w:rPr>
              <w:t>в редакції вище</w:t>
            </w:r>
          </w:p>
          <w:p w14:paraId="2CFB7BD4" w14:textId="77777777" w:rsidR="00EF2965" w:rsidRPr="00BF3DCC"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509368E" w14:textId="77777777" w:rsidR="00EF2965"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6925FD0C" w14:textId="77777777" w:rsidR="00AC0AC9" w:rsidRPr="00BF3DCC" w:rsidRDefault="00AC0AC9"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7D043AFC" w14:textId="04D79F95" w:rsidR="00AC0AC9" w:rsidRPr="00AC0AC9" w:rsidRDefault="00AC0AC9" w:rsidP="00AC0AC9">
            <w:pPr>
              <w:jc w:val="both"/>
              <w:rPr>
                <w:rFonts w:ascii="Times New Roman" w:eastAsia="Times New Roman" w:hAnsi="Times New Roman" w:cs="Times New Roman"/>
                <w:b/>
                <w:bCs/>
                <w:sz w:val="20"/>
                <w:szCs w:val="20"/>
                <w:lang w:val="uk-UA" w:eastAsia="en-GB" w:bidi="he-IL"/>
              </w:rPr>
            </w:pPr>
            <w:r w:rsidRPr="00AC0AC9">
              <w:rPr>
                <w:rFonts w:ascii="Times New Roman" w:eastAsia="Times New Roman" w:hAnsi="Times New Roman" w:cs="Times New Roman"/>
                <w:b/>
                <w:bCs/>
                <w:sz w:val="20"/>
                <w:szCs w:val="20"/>
                <w:lang w:val="uk-UA" w:eastAsia="en-GB" w:bidi="he-IL"/>
              </w:rPr>
              <w:t>Попередньо відхилити</w:t>
            </w:r>
          </w:p>
          <w:p w14:paraId="7169950A" w14:textId="45B0CF59" w:rsidR="00AC0AC9" w:rsidRPr="00BF3DCC" w:rsidRDefault="00AC0AC9" w:rsidP="00AC0AC9">
            <w:pPr>
              <w:jc w:val="both"/>
              <w:rPr>
                <w:rFonts w:ascii="Times New Roman" w:hAnsi="Times New Roman" w:cs="Times New Roman"/>
                <w:b/>
                <w:bCs/>
                <w:sz w:val="20"/>
                <w:szCs w:val="20"/>
                <w:lang w:val="uk-UA" w:eastAsia="en-GB" w:bidi="he-IL"/>
              </w:rPr>
            </w:pPr>
            <w:r w:rsidRPr="00AC0AC9">
              <w:rPr>
                <w:rFonts w:ascii="Times New Roman" w:eastAsia="Times New Roman" w:hAnsi="Times New Roman" w:cs="Times New Roman"/>
                <w:b/>
                <w:bCs/>
                <w:sz w:val="20"/>
                <w:szCs w:val="20"/>
                <w:lang w:val="uk-UA" w:eastAsia="en-GB" w:bidi="he-IL"/>
              </w:rPr>
              <w:t xml:space="preserve">(Підпункт 5 попередньо враховано </w:t>
            </w:r>
            <w:r w:rsidRPr="00AC0AC9">
              <w:rPr>
                <w:rFonts w:ascii="Times New Roman" w:hAnsi="Times New Roman" w:cs="Times New Roman"/>
                <w:b/>
                <w:bCs/>
                <w:sz w:val="20"/>
                <w:szCs w:val="20"/>
                <w:lang w:val="uk-UA" w:eastAsia="en-GB" w:bidi="he-IL"/>
              </w:rPr>
              <w:t>в редакції вище)</w:t>
            </w:r>
          </w:p>
          <w:p w14:paraId="64E21B2A" w14:textId="290E2F2F"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5E43C1D"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1F715980" w14:textId="513914EA"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61C82FAF" w14:textId="77777777" w:rsidTr="005C6E33">
        <w:trPr>
          <w:trHeight w:val="20"/>
        </w:trPr>
        <w:tc>
          <w:tcPr>
            <w:tcW w:w="4345" w:type="dxa"/>
            <w:gridSpan w:val="2"/>
            <w:tcBorders>
              <w:top w:val="nil"/>
            </w:tcBorders>
          </w:tcPr>
          <w:p w14:paraId="1B2E9F6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7DA393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3113A7A" w14:textId="77777777" w:rsidR="00EF2965" w:rsidRPr="00952986" w:rsidRDefault="00EF2965" w:rsidP="00EF2965">
            <w:pPr>
              <w:jc w:val="both"/>
              <w:rPr>
                <w:rFonts w:ascii="Times New Roman" w:hAnsi="Times New Roman" w:cs="Times New Roman"/>
                <w:b/>
                <w:bCs/>
                <w:color w:val="0070C0"/>
                <w:sz w:val="20"/>
                <w:szCs w:val="20"/>
                <w:lang w:val="uk-UA"/>
              </w:rPr>
            </w:pPr>
          </w:p>
          <w:p w14:paraId="3DD7516A" w14:textId="78E4F829"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2.2. Для забезпечення належного виконання основних завдань Центр виконує такі функції:</w:t>
            </w:r>
          </w:p>
          <w:p w14:paraId="2B8D75AC" w14:textId="77777777"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1)</w:t>
            </w:r>
            <w:r w:rsidRPr="00952986">
              <w:rPr>
                <w:rFonts w:ascii="Times New Roman" w:hAnsi="Times New Roman" w:cs="Times New Roman"/>
                <w:b/>
                <w:bCs/>
                <w:color w:val="0070C0"/>
                <w:sz w:val="20"/>
                <w:szCs w:val="20"/>
                <w:lang w:val="uk-UA"/>
              </w:rPr>
              <w:tab/>
              <w:t xml:space="preserve"> об'єктивно, всебічно і вчасно перевіряє інформацію, про яку йдеться у скарзі, за необхідності залучає до її розгляду заявника</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(за необхідністю)</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та надає обґрунтовану письмову відповідь у строки, встановлені законодавством;</w:t>
            </w:r>
          </w:p>
          <w:p w14:paraId="1BA494C1" w14:textId="496EF8A1" w:rsidR="00EF2965" w:rsidRPr="00952986" w:rsidRDefault="00EF2965" w:rsidP="00EF2965">
            <w:pPr>
              <w:ind w:firstLine="354"/>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2) Виключити.</w:t>
            </w:r>
          </w:p>
          <w:p w14:paraId="63A11C43" w14:textId="75D94B75" w:rsidR="00EF2965" w:rsidRPr="00952986" w:rsidRDefault="00EF2965" w:rsidP="00EF2965">
            <w:pPr>
              <w:ind w:firstLine="354"/>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3) Виключити.</w:t>
            </w:r>
          </w:p>
          <w:p w14:paraId="18B48BE5" w14:textId="7DAF3609" w:rsidR="00EF2965" w:rsidRPr="00952986" w:rsidRDefault="00EF2965" w:rsidP="00EF2965">
            <w:pPr>
              <w:ind w:firstLine="354"/>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lastRenderedPageBreak/>
              <w:t>4) Виключити.</w:t>
            </w:r>
          </w:p>
          <w:p w14:paraId="0AFEAC6A" w14:textId="137B77CA" w:rsidR="00EF2965" w:rsidRPr="00952986" w:rsidRDefault="00EF2965" w:rsidP="00EF2965">
            <w:pPr>
              <w:ind w:firstLine="354"/>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5) Виключити.</w:t>
            </w:r>
          </w:p>
          <w:p w14:paraId="710B3CCA" w14:textId="0AC3A912" w:rsidR="00EF2965" w:rsidRPr="00952986" w:rsidRDefault="00EF2965" w:rsidP="00EF2965">
            <w:pPr>
              <w:shd w:val="clear" w:color="auto" w:fill="FFFFFF"/>
              <w:ind w:firstLine="354"/>
              <w:contextualSpacing/>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6) розміщує інформацію на</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bCs/>
                <w:color w:val="7030A0"/>
                <w:sz w:val="20"/>
                <w:szCs w:val="20"/>
                <w:lang w:val="uk-UA"/>
              </w:rPr>
              <w:t>сторінці/розділі</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0070C0"/>
                <w:sz w:val="20"/>
                <w:szCs w:val="20"/>
                <w:lang w:val="uk-UA"/>
              </w:rPr>
              <w:t xml:space="preserve">«Центр захисту споживачів електричної енергії»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у мережі Інтернет;</w:t>
            </w:r>
          </w:p>
          <w:p w14:paraId="34185D31" w14:textId="77777777" w:rsidR="00EF2965" w:rsidRPr="00952986" w:rsidRDefault="00EF2965" w:rsidP="00EF2965">
            <w:pPr>
              <w:ind w:firstLine="35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7) здійснює облік скарг та складених протоколів за результатами розгляду скарг заявників;</w:t>
            </w:r>
          </w:p>
          <w:p w14:paraId="66A4ED0E" w14:textId="655A6828" w:rsidR="00EF2965" w:rsidRPr="00952986" w:rsidRDefault="00EF2965" w:rsidP="00EF2965">
            <w:pPr>
              <w:shd w:val="clear" w:color="auto" w:fill="FFFFFF"/>
              <w:ind w:firstLine="354"/>
              <w:contextualSpacing/>
              <w:jc w:val="both"/>
              <w:rPr>
                <w:rFonts w:ascii="Times New Roman" w:eastAsia="Times New Roman" w:hAnsi="Times New Roman" w:cs="Times New Roman"/>
                <w:b/>
                <w:bCs/>
                <w:sz w:val="20"/>
                <w:szCs w:val="20"/>
                <w:lang w:val="uk-UA" w:eastAsia="en-GB" w:bidi="he-IL"/>
              </w:rPr>
            </w:pPr>
            <w:r w:rsidRPr="00952986">
              <w:rPr>
                <w:rFonts w:ascii="Times New Roman" w:hAnsi="Times New Roman" w:cs="Times New Roman"/>
                <w:b/>
                <w:bCs/>
                <w:color w:val="7030A0"/>
                <w:sz w:val="20"/>
                <w:szCs w:val="20"/>
                <w:lang w:val="uk-UA"/>
              </w:rPr>
              <w:t>8) Виключити.</w:t>
            </w:r>
          </w:p>
        </w:tc>
        <w:tc>
          <w:tcPr>
            <w:tcW w:w="3942" w:type="dxa"/>
            <w:gridSpan w:val="3"/>
          </w:tcPr>
          <w:p w14:paraId="7793A970"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lastRenderedPageBreak/>
              <w:t>ПрАТ «ДТЕК КИЇВСЬКІ ЕЛЕКТРОМЕРЕЖІ»</w:t>
            </w:r>
          </w:p>
          <w:p w14:paraId="76D81B14" w14:textId="77777777" w:rsidR="00EF2965" w:rsidRPr="00952986" w:rsidRDefault="00EF2965" w:rsidP="00EF2965">
            <w:pPr>
              <w:jc w:val="both"/>
              <w:rPr>
                <w:rFonts w:ascii="Times New Roman" w:hAnsi="Times New Roman" w:cs="Times New Roman"/>
                <w:b/>
                <w:bCs/>
                <w:color w:val="0070C0"/>
                <w:sz w:val="20"/>
                <w:szCs w:val="20"/>
                <w:lang w:val="uk-UA"/>
              </w:rPr>
            </w:pPr>
          </w:p>
          <w:p w14:paraId="51841668" w14:textId="77777777" w:rsidR="00EF2965" w:rsidRPr="00952986" w:rsidRDefault="00EF2965" w:rsidP="00EF2965">
            <w:pPr>
              <w:jc w:val="both"/>
              <w:rPr>
                <w:rFonts w:ascii="Times New Roman" w:hAnsi="Times New Roman" w:cs="Times New Roman"/>
                <w:sz w:val="20"/>
                <w:szCs w:val="20"/>
                <w:lang w:val="uk-UA"/>
              </w:rPr>
            </w:pPr>
          </w:p>
          <w:p w14:paraId="1E5BC21D" w14:textId="77777777" w:rsidR="00EF2965" w:rsidRPr="00952986" w:rsidRDefault="00EF2965" w:rsidP="00EF2965">
            <w:pPr>
              <w:jc w:val="both"/>
              <w:rPr>
                <w:rFonts w:ascii="Times New Roman" w:hAnsi="Times New Roman" w:cs="Times New Roman"/>
                <w:sz w:val="20"/>
                <w:szCs w:val="20"/>
                <w:lang w:val="uk-UA"/>
              </w:rPr>
            </w:pPr>
          </w:p>
          <w:p w14:paraId="4CF5341C" w14:textId="77777777" w:rsidR="00EF2965" w:rsidRPr="00952986" w:rsidRDefault="00EF2965" w:rsidP="00EF2965">
            <w:pPr>
              <w:jc w:val="both"/>
              <w:rPr>
                <w:rFonts w:ascii="Times New Roman" w:hAnsi="Times New Roman" w:cs="Times New Roman"/>
                <w:sz w:val="20"/>
                <w:szCs w:val="20"/>
                <w:lang w:val="uk-UA"/>
              </w:rPr>
            </w:pPr>
          </w:p>
          <w:p w14:paraId="6ABEB594" w14:textId="413297C5"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Не зрозуміло, у який спосіб проводити, що роботу, якщо на вимогу НКРЕКП ОСР/постачальник зобов’язані інформувати  споживачі/заявників про можливість подати скаргу.</w:t>
            </w:r>
          </w:p>
          <w:p w14:paraId="3AFB71B7" w14:textId="77777777" w:rsidR="00EF2965" w:rsidRPr="00952986" w:rsidRDefault="00EF2965" w:rsidP="00EF2965">
            <w:pPr>
              <w:shd w:val="clear" w:color="auto" w:fill="FFFFFF"/>
              <w:jc w:val="both"/>
              <w:rPr>
                <w:rFonts w:ascii="Times New Roman" w:hAnsi="Times New Roman" w:cs="Times New Roman"/>
                <w:bCs/>
                <w:sz w:val="20"/>
                <w:szCs w:val="20"/>
                <w:lang w:val="uk-UA"/>
              </w:rPr>
            </w:pPr>
          </w:p>
          <w:p w14:paraId="3148CC5A" w14:textId="75DD0450" w:rsidR="00EF2965" w:rsidRPr="00952986" w:rsidRDefault="00EF2965" w:rsidP="00EF2965">
            <w:pPr>
              <w:shd w:val="clear" w:color="auto" w:fill="FFFFFF"/>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Не належить повноважень ЦЗС</w:t>
            </w:r>
          </w:p>
          <w:p w14:paraId="59C082B1" w14:textId="77777777" w:rsidR="00EF2965" w:rsidRPr="00952986" w:rsidRDefault="00EF2965" w:rsidP="00EF2965">
            <w:pPr>
              <w:shd w:val="clear" w:color="auto" w:fill="FFFFFF"/>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Не належить повноважень ЦЗС</w:t>
            </w:r>
          </w:p>
          <w:p w14:paraId="0C75868D" w14:textId="77777777" w:rsidR="00EF2965" w:rsidRPr="00952986" w:rsidRDefault="00EF2965" w:rsidP="00EF2965">
            <w:pPr>
              <w:shd w:val="clear" w:color="auto" w:fill="FFFFFF"/>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lastRenderedPageBreak/>
              <w:t>Не належить повноважень ЦЗС</w:t>
            </w:r>
          </w:p>
          <w:p w14:paraId="00161268" w14:textId="77777777" w:rsidR="00EF2965" w:rsidRPr="00952986" w:rsidRDefault="00EF2965" w:rsidP="00EF2965">
            <w:pPr>
              <w:shd w:val="clear" w:color="auto" w:fill="FFFFFF"/>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Не належить повноважень ЦЗС</w:t>
            </w:r>
          </w:p>
          <w:p w14:paraId="3827B595" w14:textId="77777777" w:rsidR="00EF2965" w:rsidRPr="00952986" w:rsidRDefault="00EF2965" w:rsidP="00EF2965">
            <w:pPr>
              <w:jc w:val="both"/>
              <w:rPr>
                <w:rFonts w:ascii="Times New Roman" w:hAnsi="Times New Roman" w:cs="Times New Roman"/>
                <w:bCs/>
                <w:sz w:val="20"/>
                <w:szCs w:val="20"/>
                <w:lang w:val="uk-UA"/>
              </w:rPr>
            </w:pPr>
            <w:r w:rsidRPr="00952986">
              <w:rPr>
                <w:rFonts w:ascii="Times New Roman" w:hAnsi="Times New Roman" w:cs="Times New Roman"/>
                <w:sz w:val="20"/>
                <w:szCs w:val="20"/>
                <w:lang w:val="uk-UA"/>
              </w:rPr>
              <w:t xml:space="preserve">Не зрозуміло, що мається на увазі під поняттям «сервіс», </w:t>
            </w:r>
            <w:r w:rsidRPr="00952986">
              <w:rPr>
                <w:rFonts w:ascii="Times New Roman" w:hAnsi="Times New Roman" w:cs="Times New Roman"/>
                <w:bCs/>
                <w:sz w:val="20"/>
                <w:szCs w:val="20"/>
                <w:lang w:val="uk-UA"/>
              </w:rPr>
              <w:t>критерії щодо технічного наповнення та доступу заявниками/споживачами до цього «сервісу».</w:t>
            </w:r>
          </w:p>
          <w:p w14:paraId="666DF02A" w14:textId="77777777" w:rsidR="00EF2965" w:rsidRPr="00952986" w:rsidRDefault="00EF2965" w:rsidP="00EF2965">
            <w:pPr>
              <w:shd w:val="clear" w:color="auto" w:fill="FFFFFF"/>
              <w:jc w:val="both"/>
              <w:rPr>
                <w:rFonts w:ascii="Times New Roman" w:hAnsi="Times New Roman" w:cs="Times New Roman"/>
                <w:bCs/>
                <w:sz w:val="20"/>
                <w:szCs w:val="20"/>
                <w:lang w:val="uk-UA"/>
              </w:rPr>
            </w:pPr>
          </w:p>
          <w:p w14:paraId="22A36FB3" w14:textId="77777777" w:rsidR="00EF2965" w:rsidRPr="00952986" w:rsidRDefault="00EF2965" w:rsidP="00EF2965">
            <w:pPr>
              <w:shd w:val="clear" w:color="auto" w:fill="FFFFFF"/>
              <w:jc w:val="both"/>
              <w:rPr>
                <w:rFonts w:ascii="Times New Roman" w:hAnsi="Times New Roman" w:cs="Times New Roman"/>
                <w:bCs/>
                <w:sz w:val="20"/>
                <w:szCs w:val="20"/>
                <w:lang w:val="uk-UA"/>
              </w:rPr>
            </w:pPr>
          </w:p>
          <w:p w14:paraId="42B60FDD" w14:textId="77777777" w:rsidR="00EF2965" w:rsidRPr="00952986" w:rsidRDefault="00EF2965" w:rsidP="00EF2965">
            <w:pPr>
              <w:shd w:val="clear" w:color="auto" w:fill="FFFFFF"/>
              <w:jc w:val="both"/>
              <w:rPr>
                <w:rFonts w:ascii="Times New Roman" w:hAnsi="Times New Roman" w:cs="Times New Roman"/>
                <w:bCs/>
                <w:sz w:val="20"/>
                <w:szCs w:val="20"/>
                <w:lang w:val="uk-UA"/>
              </w:rPr>
            </w:pPr>
          </w:p>
          <w:p w14:paraId="4A6287BC" w14:textId="77777777" w:rsidR="00EF2965" w:rsidRPr="00952986" w:rsidRDefault="00EF2965" w:rsidP="00EF2965">
            <w:pPr>
              <w:shd w:val="clear" w:color="auto" w:fill="FFFFFF"/>
              <w:jc w:val="both"/>
              <w:rPr>
                <w:rFonts w:ascii="Times New Roman" w:hAnsi="Times New Roman" w:cs="Times New Roman"/>
                <w:bCs/>
                <w:sz w:val="20"/>
                <w:szCs w:val="20"/>
                <w:lang w:val="uk-UA"/>
              </w:rPr>
            </w:pPr>
          </w:p>
          <w:p w14:paraId="7300E3D7" w14:textId="5D8B7709" w:rsidR="00EF2965" w:rsidRPr="00952986" w:rsidRDefault="00EF2965" w:rsidP="00EF2965">
            <w:pPr>
              <w:shd w:val="clear" w:color="auto" w:fill="FFFFFF"/>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Відповідно до пункту 1.9 проекту цього Положення звіт подає ОСР/постачальник, а ЦЗС це структурний підрозділ, тому прописувати внутрішні процедури немає необхідності.</w:t>
            </w:r>
          </w:p>
          <w:p w14:paraId="6027215A" w14:textId="6F3F656D" w:rsidR="00EF2965" w:rsidRPr="00952986" w:rsidRDefault="00EF2965" w:rsidP="00EF2965">
            <w:pPr>
              <w:jc w:val="both"/>
              <w:rPr>
                <w:rFonts w:ascii="Times New Roman" w:hAnsi="Times New Roman" w:cs="Times New Roman"/>
                <w:sz w:val="20"/>
                <w:szCs w:val="20"/>
                <w:lang w:val="uk-UA"/>
              </w:rPr>
            </w:pPr>
          </w:p>
        </w:tc>
        <w:tc>
          <w:tcPr>
            <w:tcW w:w="3179" w:type="dxa"/>
            <w:gridSpan w:val="2"/>
          </w:tcPr>
          <w:p w14:paraId="1ECCB33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E11BC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6CA78E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73837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B439E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30F05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6203D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935F66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8376FC8" w14:textId="68AD6431" w:rsidR="00EF2965" w:rsidRPr="00CF65A1"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CF65A1">
              <w:rPr>
                <w:rFonts w:ascii="Times New Roman" w:eastAsia="Times New Roman" w:hAnsi="Times New Roman" w:cs="Times New Roman"/>
                <w:b/>
                <w:bCs/>
                <w:sz w:val="20"/>
                <w:szCs w:val="20"/>
                <w:lang w:val="uk-UA" w:eastAsia="en-GB" w:bidi="he-IL"/>
              </w:rPr>
              <w:t xml:space="preserve">Попередньо частково </w:t>
            </w:r>
            <w:r w:rsidR="00BF3DCC" w:rsidRPr="00CF65A1">
              <w:rPr>
                <w:rFonts w:ascii="Times New Roman" w:eastAsia="Times New Roman" w:hAnsi="Times New Roman" w:cs="Times New Roman"/>
                <w:b/>
                <w:bCs/>
                <w:sz w:val="20"/>
                <w:szCs w:val="20"/>
                <w:lang w:val="uk-UA" w:eastAsia="en-GB" w:bidi="he-IL"/>
              </w:rPr>
              <w:t>в</w:t>
            </w:r>
            <w:r w:rsidRPr="00CF65A1">
              <w:rPr>
                <w:rFonts w:ascii="Times New Roman" w:eastAsia="Times New Roman" w:hAnsi="Times New Roman" w:cs="Times New Roman"/>
                <w:b/>
                <w:bCs/>
                <w:sz w:val="20"/>
                <w:szCs w:val="20"/>
                <w:lang w:val="uk-UA" w:eastAsia="en-GB" w:bidi="he-IL"/>
              </w:rPr>
              <w:t>рах</w:t>
            </w:r>
            <w:r w:rsidR="00BF3DCC" w:rsidRPr="00CF65A1">
              <w:rPr>
                <w:rFonts w:ascii="Times New Roman" w:eastAsia="Times New Roman" w:hAnsi="Times New Roman" w:cs="Times New Roman"/>
                <w:b/>
                <w:bCs/>
                <w:sz w:val="20"/>
                <w:szCs w:val="20"/>
                <w:lang w:val="uk-UA" w:eastAsia="en-GB" w:bidi="he-IL"/>
              </w:rPr>
              <w:t>овано</w:t>
            </w:r>
            <w:r w:rsidRPr="00CF65A1">
              <w:rPr>
                <w:rFonts w:ascii="Times New Roman" w:eastAsia="Times New Roman" w:hAnsi="Times New Roman" w:cs="Times New Roman"/>
                <w:b/>
                <w:bCs/>
                <w:sz w:val="20"/>
                <w:szCs w:val="20"/>
                <w:lang w:val="uk-UA" w:eastAsia="en-GB" w:bidi="he-IL"/>
              </w:rPr>
              <w:t xml:space="preserve"> в редакції вище</w:t>
            </w:r>
          </w:p>
        </w:tc>
      </w:tr>
      <w:tr w:rsidR="00EF2965" w:rsidRPr="00952986" w14:paraId="6A213C09" w14:textId="77777777" w:rsidTr="00E30BA6">
        <w:trPr>
          <w:trHeight w:val="20"/>
        </w:trPr>
        <w:tc>
          <w:tcPr>
            <w:tcW w:w="15594" w:type="dxa"/>
            <w:gridSpan w:val="10"/>
          </w:tcPr>
          <w:p w14:paraId="6D5D2376" w14:textId="77777777" w:rsidR="00EF2965" w:rsidRPr="00952986" w:rsidRDefault="00EF2965" w:rsidP="00EF2965">
            <w:pPr>
              <w:shd w:val="clear" w:color="auto" w:fill="FFFFFF" w:themeFill="background1"/>
              <w:ind w:firstLine="142"/>
              <w:jc w:val="center"/>
              <w:rPr>
                <w:rFonts w:ascii="Times New Roman" w:hAnsi="Times New Roman" w:cs="Times New Roman"/>
                <w:b/>
                <w:bCs/>
                <w:color w:val="0070C0"/>
                <w:sz w:val="20"/>
                <w:szCs w:val="20"/>
                <w:lang w:val="uk-UA"/>
              </w:rPr>
            </w:pPr>
          </w:p>
          <w:p w14:paraId="6FEB2B71" w14:textId="40FE0D9D" w:rsidR="00EF2965" w:rsidRPr="00952986" w:rsidRDefault="00EF2965" w:rsidP="00EF2965">
            <w:pPr>
              <w:shd w:val="clear" w:color="auto" w:fill="FFFFFF" w:themeFill="background1"/>
              <w:ind w:firstLine="142"/>
              <w:jc w:val="center"/>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 Процедура розгляду скарг </w:t>
            </w:r>
          </w:p>
          <w:p w14:paraId="249E5B4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r>
      <w:tr w:rsidR="00EF2965" w:rsidRPr="00B133EB" w14:paraId="02F791F5" w14:textId="77777777" w:rsidTr="00F009E4">
        <w:trPr>
          <w:trHeight w:val="20"/>
        </w:trPr>
        <w:tc>
          <w:tcPr>
            <w:tcW w:w="4345" w:type="dxa"/>
            <w:gridSpan w:val="2"/>
          </w:tcPr>
          <w:p w14:paraId="0759DD9F"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 Процедура розгляду скарг </w:t>
            </w:r>
          </w:p>
          <w:p w14:paraId="53A29108"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B98B27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1B1CFCC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28F4561" w14:textId="77777777" w:rsidR="00EF2965" w:rsidRPr="00952986" w:rsidRDefault="00EF2965" w:rsidP="00EF2965">
            <w:pPr>
              <w:shd w:val="clear" w:color="auto" w:fill="FFFFFF" w:themeFill="background1"/>
              <w:ind w:firstLine="142"/>
              <w:jc w:val="center"/>
              <w:rPr>
                <w:rFonts w:ascii="Times New Roman" w:hAnsi="Times New Roman" w:cs="Times New Roman"/>
                <w:b/>
                <w:color w:val="7030A0"/>
                <w:sz w:val="20"/>
                <w:szCs w:val="20"/>
                <w:lang w:val="uk-UA"/>
              </w:rPr>
            </w:pPr>
            <w:r w:rsidRPr="00952986">
              <w:rPr>
                <w:rFonts w:ascii="Times New Roman" w:hAnsi="Times New Roman" w:cs="Times New Roman"/>
                <w:b/>
                <w:color w:val="0070C0"/>
                <w:sz w:val="20"/>
                <w:szCs w:val="20"/>
                <w:lang w:val="uk-UA"/>
              </w:rPr>
              <w:t xml:space="preserve">3. Процедура розгляду скарг </w:t>
            </w:r>
            <w:r w:rsidRPr="00952986">
              <w:rPr>
                <w:rFonts w:ascii="Times New Roman" w:hAnsi="Times New Roman" w:cs="Times New Roman"/>
                <w:b/>
                <w:color w:val="7030A0"/>
                <w:sz w:val="20"/>
                <w:szCs w:val="20"/>
                <w:lang w:val="uk-UA"/>
              </w:rPr>
              <w:t xml:space="preserve">(повторних звернень) </w:t>
            </w:r>
          </w:p>
          <w:p w14:paraId="0754CF13" w14:textId="77777777" w:rsidR="00EF2965" w:rsidRPr="00952986" w:rsidRDefault="00EF2965" w:rsidP="00EF2965">
            <w:pPr>
              <w:shd w:val="clear" w:color="auto" w:fill="FFFFFF"/>
              <w:contextualSpacing/>
              <w:jc w:val="both"/>
              <w:rPr>
                <w:rFonts w:ascii="Times New Roman" w:eastAsia="Times New Roman" w:hAnsi="Times New Roman" w:cs="Times New Roman"/>
                <w:b/>
                <w:color w:val="7030A0"/>
                <w:sz w:val="20"/>
                <w:szCs w:val="20"/>
                <w:lang w:val="uk-UA" w:eastAsia="en-GB" w:bidi="he-IL"/>
              </w:rPr>
            </w:pPr>
          </w:p>
          <w:p w14:paraId="1EA2CA9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6A1082A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p>
          <w:p w14:paraId="1670E935"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321CD396" w14:textId="2926677F"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Порядок розгляду звернень є максимально прозорим: скарга (повторне звернення), на яке вже надавалася письмова відповідь Оператором системи розподілу/</w:t>
            </w:r>
            <w:proofErr w:type="spellStart"/>
            <w:r w:rsidRPr="00952986">
              <w:rPr>
                <w:rFonts w:ascii="Times New Roman" w:hAnsi="Times New Roman" w:cs="Times New Roman"/>
                <w:sz w:val="20"/>
                <w:szCs w:val="20"/>
                <w:lang w:val="uk-UA"/>
              </w:rPr>
              <w:t>Електропостачальником</w:t>
            </w:r>
            <w:proofErr w:type="spellEnd"/>
            <w:r w:rsidRPr="00952986">
              <w:rPr>
                <w:rFonts w:ascii="Times New Roman" w:hAnsi="Times New Roman" w:cs="Times New Roman"/>
                <w:sz w:val="20"/>
                <w:szCs w:val="20"/>
                <w:lang w:val="uk-UA"/>
              </w:rPr>
              <w:t>, розглядається через Центр захисту споживачів електричної енергії.</w:t>
            </w:r>
          </w:p>
          <w:p w14:paraId="16EDDCFD" w14:textId="77777777" w:rsidR="00EF2965" w:rsidRPr="00952986" w:rsidRDefault="00EF2965" w:rsidP="00EF2965">
            <w:pPr>
              <w:jc w:val="both"/>
              <w:rPr>
                <w:rFonts w:ascii="Times New Roman" w:hAnsi="Times New Roman" w:cs="Times New Roman"/>
                <w:sz w:val="20"/>
                <w:szCs w:val="20"/>
                <w:lang w:val="uk-UA"/>
              </w:rPr>
            </w:pPr>
          </w:p>
          <w:p w14:paraId="664368F5" w14:textId="3E4391EE"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Далі по тексту Положення пропонується замінити «скарга» на «скарга (повторне звернення)»</w:t>
            </w:r>
          </w:p>
        </w:tc>
        <w:tc>
          <w:tcPr>
            <w:tcW w:w="3179" w:type="dxa"/>
            <w:gridSpan w:val="2"/>
          </w:tcPr>
          <w:p w14:paraId="75E39098" w14:textId="481EE023" w:rsidR="00EF2965" w:rsidRPr="00952986" w:rsidRDefault="00B047F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 обговорення</w:t>
            </w:r>
          </w:p>
          <w:p w14:paraId="431E783D" w14:textId="6389697E"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560CE6E4" w14:textId="77777777" w:rsidTr="00F009E4">
        <w:trPr>
          <w:trHeight w:val="20"/>
        </w:trPr>
        <w:tc>
          <w:tcPr>
            <w:tcW w:w="4345" w:type="dxa"/>
            <w:gridSpan w:val="2"/>
            <w:vMerge w:val="restart"/>
          </w:tcPr>
          <w:p w14:paraId="33486DD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8DD21D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446A092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33E2C8C" w14:textId="305EEAFF"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3.1. Скарга, подана заявником у письмовій (електронній) формі на адресу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до Центру, або через сервіс «Особистий кабінет споживача» підлягає реєстрації відповідно до правил організації діловодства, встановлених Кабінетом Міністрів України та ПРРЕЕ.</w:t>
            </w:r>
          </w:p>
          <w:p w14:paraId="733FD00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Зареєстрована оператором системи розподілу/</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 xml:space="preserve"> скарга </w:t>
            </w:r>
            <w:r w:rsidRPr="00952986">
              <w:rPr>
                <w:rFonts w:ascii="Times New Roman" w:hAnsi="Times New Roman" w:cs="Times New Roman"/>
                <w:b/>
                <w:bCs/>
                <w:color w:val="0070C0"/>
                <w:sz w:val="20"/>
                <w:szCs w:val="20"/>
                <w:lang w:val="uk-UA"/>
              </w:rPr>
              <w:lastRenderedPageBreak/>
              <w:t xml:space="preserve">передається на розгляд Центру не пізніше наступного дня після її реєстрації. </w:t>
            </w:r>
          </w:p>
          <w:p w14:paraId="4C02F2F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39D52A2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7B64EA2A"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C6E5617" w14:textId="77777777" w:rsidR="00EF2965" w:rsidRPr="00952986" w:rsidRDefault="00EF2965" w:rsidP="00EF2965">
            <w:pPr>
              <w:widowControl w:val="0"/>
              <w:shd w:val="clear" w:color="auto" w:fill="FFFFFF"/>
              <w:autoSpaceDE w:val="0"/>
              <w:autoSpaceDN w:val="0"/>
              <w:ind w:firstLine="365"/>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3.1. Скарга, подана заявником у письмовій (електронній) формі на адресу</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b/>
                <w:bCs/>
                <w:color w:val="7030A0"/>
                <w:sz w:val="20"/>
                <w:szCs w:val="20"/>
                <w:lang w:val="uk-UA"/>
              </w:rPr>
              <w:t>оператора системи розподілу/</w:t>
            </w:r>
            <w:proofErr w:type="spellStart"/>
            <w:r w:rsidRPr="00952986">
              <w:rPr>
                <w:rFonts w:ascii="Times New Roman" w:eastAsia="Calibri" w:hAnsi="Times New Roman" w:cs="Times New Roman"/>
                <w:b/>
                <w:bCs/>
                <w:color w:val="7030A0"/>
                <w:sz w:val="20"/>
                <w:szCs w:val="20"/>
                <w:lang w:val="uk-UA"/>
              </w:rPr>
              <w:t>електропостачальника</w:t>
            </w:r>
            <w:proofErr w:type="spellEnd"/>
            <w:r w:rsidRPr="00952986">
              <w:rPr>
                <w:rFonts w:ascii="Times New Roman" w:eastAsia="Calibri" w:hAnsi="Times New Roman" w:cs="Times New Roman"/>
                <w:color w:val="7030A0"/>
                <w:sz w:val="20"/>
                <w:szCs w:val="20"/>
                <w:lang w:val="uk-UA"/>
              </w:rPr>
              <w:t xml:space="preserve"> </w:t>
            </w:r>
            <w:r w:rsidRPr="00952986">
              <w:rPr>
                <w:rFonts w:ascii="Times New Roman" w:eastAsia="Calibri" w:hAnsi="Times New Roman" w:cs="Times New Roman"/>
                <w:b/>
                <w:bCs/>
                <w:color w:val="0070C0"/>
                <w:sz w:val="20"/>
                <w:szCs w:val="20"/>
                <w:lang w:val="uk-UA"/>
              </w:rPr>
              <w:t>підлягає реєстрації відповідно до правил організації діловодства, встановлених Кабінетом Міністрів України та ПРРЕЕ.</w:t>
            </w:r>
          </w:p>
          <w:p w14:paraId="0FE9A7F2" w14:textId="77777777" w:rsidR="00EF2965" w:rsidRPr="00952986" w:rsidRDefault="00EF2965" w:rsidP="00EF2965">
            <w:pPr>
              <w:widowControl w:val="0"/>
              <w:shd w:val="clear" w:color="auto" w:fill="FFFFFF"/>
              <w:autoSpaceDE w:val="0"/>
              <w:autoSpaceDN w:val="0"/>
              <w:ind w:firstLine="365"/>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Зареєстрована оператором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електропостачальником</w:t>
            </w:r>
            <w:proofErr w:type="spellEnd"/>
            <w:r w:rsidRPr="00952986">
              <w:rPr>
                <w:rFonts w:ascii="Times New Roman" w:eastAsia="Calibri" w:hAnsi="Times New Roman" w:cs="Times New Roman"/>
                <w:b/>
                <w:bCs/>
                <w:color w:val="0070C0"/>
                <w:sz w:val="20"/>
                <w:szCs w:val="20"/>
                <w:lang w:val="uk-UA"/>
              </w:rPr>
              <w:t xml:space="preserve"> скарга передається на розгляд Центру не пізніше </w:t>
            </w:r>
            <w:r w:rsidRPr="00952986">
              <w:rPr>
                <w:rFonts w:ascii="Times New Roman" w:eastAsia="Calibri" w:hAnsi="Times New Roman" w:cs="Times New Roman"/>
                <w:b/>
                <w:bCs/>
                <w:color w:val="0070C0"/>
                <w:sz w:val="20"/>
                <w:szCs w:val="20"/>
                <w:lang w:val="uk-UA"/>
              </w:rPr>
              <w:lastRenderedPageBreak/>
              <w:t xml:space="preserve">наступного дня після її реєстрації. </w:t>
            </w:r>
          </w:p>
          <w:p w14:paraId="282F992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7CE492E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АТ «ДТЕК ДНІПРОВСЬКІ ЕЛЕКТРОМЕРЕЖІ»</w:t>
            </w:r>
          </w:p>
          <w:p w14:paraId="67E413A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5133DCA" w14:textId="73D59AD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Усі письмові або усні скарги підлягають реєстрації, тому не потребують зазначення каналів подання.</w:t>
            </w:r>
          </w:p>
        </w:tc>
        <w:tc>
          <w:tcPr>
            <w:tcW w:w="3179" w:type="dxa"/>
            <w:gridSpan w:val="2"/>
          </w:tcPr>
          <w:p w14:paraId="10FF3B50" w14:textId="7FA4F85D" w:rsidR="00EF2965" w:rsidRPr="00952986" w:rsidRDefault="00EF2965" w:rsidP="00EF2965">
            <w:pPr>
              <w:shd w:val="clear" w:color="auto" w:fill="FFFFFF" w:themeFill="background1"/>
              <w:jc w:val="both"/>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Попередньо врах</w:t>
            </w:r>
            <w:r w:rsidR="00B047F2">
              <w:rPr>
                <w:rFonts w:ascii="Times New Roman" w:hAnsi="Times New Roman" w:cs="Times New Roman"/>
                <w:b/>
                <w:bCs/>
                <w:sz w:val="20"/>
                <w:szCs w:val="20"/>
                <w:lang w:val="uk-UA"/>
              </w:rPr>
              <w:t>овано</w:t>
            </w:r>
            <w:r w:rsidRPr="00952986">
              <w:rPr>
                <w:rFonts w:ascii="Times New Roman" w:hAnsi="Times New Roman" w:cs="Times New Roman"/>
                <w:b/>
                <w:bCs/>
                <w:sz w:val="20"/>
                <w:szCs w:val="20"/>
                <w:lang w:val="uk-UA"/>
              </w:rPr>
              <w:t xml:space="preserve"> в редакції:</w:t>
            </w:r>
          </w:p>
          <w:p w14:paraId="1F3EE86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4CE3ADA" w14:textId="7C121F39" w:rsidR="00EF2965"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3.1. Скарга, подана заявником у письмовій (електронній) формі на адресу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w:t>
            </w:r>
            <w:r w:rsidRPr="00952986">
              <w:rPr>
                <w:rFonts w:ascii="Times New Roman" w:hAnsi="Times New Roman" w:cs="Times New Roman"/>
                <w:b/>
                <w:bCs/>
                <w:color w:val="00B050"/>
                <w:sz w:val="20"/>
                <w:szCs w:val="20"/>
                <w:lang w:val="uk-UA"/>
              </w:rPr>
              <w:t>у то</w:t>
            </w:r>
            <w:r w:rsidR="00A6729F">
              <w:rPr>
                <w:rFonts w:ascii="Times New Roman" w:hAnsi="Times New Roman" w:cs="Times New Roman"/>
                <w:b/>
                <w:bCs/>
                <w:color w:val="00B050"/>
                <w:sz w:val="20"/>
                <w:szCs w:val="20"/>
                <w:lang w:val="uk-UA"/>
              </w:rPr>
              <w:t>м</w:t>
            </w:r>
            <w:r w:rsidRPr="00952986">
              <w:rPr>
                <w:rFonts w:ascii="Times New Roman" w:hAnsi="Times New Roman" w:cs="Times New Roman"/>
                <w:b/>
                <w:bCs/>
                <w:color w:val="00B050"/>
                <w:sz w:val="20"/>
                <w:szCs w:val="20"/>
                <w:lang w:val="uk-UA"/>
              </w:rPr>
              <w:t xml:space="preserve">у числі через сторінку/розділ «Особистий кабінет споживача», </w:t>
            </w:r>
            <w:r w:rsidRPr="00952986">
              <w:rPr>
                <w:rFonts w:ascii="Times New Roman" w:hAnsi="Times New Roman" w:cs="Times New Roman"/>
                <w:b/>
                <w:bCs/>
                <w:color w:val="0070C0"/>
                <w:sz w:val="20"/>
                <w:szCs w:val="20"/>
                <w:lang w:val="uk-UA"/>
              </w:rPr>
              <w:t xml:space="preserve">підлягає реєстрації відповідно до правил організації діловодства, </w:t>
            </w:r>
            <w:r w:rsidRPr="00952986">
              <w:rPr>
                <w:rFonts w:ascii="Times New Roman" w:hAnsi="Times New Roman" w:cs="Times New Roman"/>
                <w:b/>
                <w:bCs/>
                <w:color w:val="0070C0"/>
                <w:sz w:val="20"/>
                <w:szCs w:val="20"/>
                <w:lang w:val="uk-UA"/>
              </w:rPr>
              <w:lastRenderedPageBreak/>
              <w:t>встановлених Кабінетом Міністрів України та ПРРЕЕ.</w:t>
            </w:r>
          </w:p>
          <w:p w14:paraId="10B32D11" w14:textId="6ACE893B" w:rsidR="000F5AEF" w:rsidRPr="00952986" w:rsidRDefault="000F5AEF" w:rsidP="00EF2965">
            <w:pPr>
              <w:shd w:val="clear" w:color="auto" w:fill="FFFFFF" w:themeFill="background1"/>
              <w:ind w:firstLine="456"/>
              <w:jc w:val="both"/>
              <w:rPr>
                <w:rFonts w:ascii="Times New Roman" w:hAnsi="Times New Roman" w:cs="Times New Roman"/>
                <w:b/>
                <w:bCs/>
                <w:color w:val="0070C0"/>
                <w:sz w:val="20"/>
                <w:szCs w:val="20"/>
                <w:lang w:val="uk-UA"/>
              </w:rPr>
            </w:pPr>
            <w:r>
              <w:rPr>
                <w:rFonts w:ascii="Times New Roman" w:hAnsi="Times New Roman" w:cs="Times New Roman"/>
                <w:b/>
                <w:bCs/>
                <w:color w:val="0070C0"/>
                <w:sz w:val="20"/>
                <w:szCs w:val="20"/>
                <w:lang w:val="uk-UA"/>
              </w:rPr>
              <w:t>…</w:t>
            </w:r>
          </w:p>
          <w:p w14:paraId="0E36594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0B0F58CB" w14:textId="77777777" w:rsidTr="00C91D51">
        <w:trPr>
          <w:trHeight w:val="20"/>
        </w:trPr>
        <w:tc>
          <w:tcPr>
            <w:tcW w:w="4345" w:type="dxa"/>
            <w:gridSpan w:val="2"/>
            <w:vMerge/>
            <w:tcBorders>
              <w:bottom w:val="single" w:sz="4" w:space="0" w:color="auto"/>
            </w:tcBorders>
          </w:tcPr>
          <w:p w14:paraId="74008BEC"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34F01E1"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6BC0C68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2CA1D199" w14:textId="77777777" w:rsidR="00EF2965" w:rsidRPr="00952986" w:rsidRDefault="00EF2965" w:rsidP="00EF2965">
            <w:pPr>
              <w:shd w:val="clear" w:color="auto" w:fill="FFFFFF"/>
              <w:ind w:firstLine="368"/>
              <w:jc w:val="both"/>
              <w:rPr>
                <w:rFonts w:ascii="Times New Roman" w:eastAsia="Calibri" w:hAnsi="Times New Roman" w:cs="Times New Roman"/>
                <w:b/>
                <w:bCs/>
                <w:color w:val="7030A0"/>
                <w:sz w:val="20"/>
                <w:szCs w:val="20"/>
                <w:lang w:val="uk-UA"/>
              </w:rPr>
            </w:pPr>
            <w:r w:rsidRPr="00952986">
              <w:rPr>
                <w:rFonts w:ascii="Times New Roman" w:eastAsia="Calibri" w:hAnsi="Times New Roman" w:cs="Times New Roman"/>
                <w:b/>
                <w:bCs/>
                <w:color w:val="0070C0"/>
                <w:sz w:val="20"/>
                <w:szCs w:val="20"/>
                <w:lang w:val="uk-UA"/>
              </w:rPr>
              <w:t>3.1. Скарга, подана заявником у письмовій (електронній) формі на адресу оператора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електропостачальника</w:t>
            </w:r>
            <w:proofErr w:type="spellEnd"/>
            <w:r w:rsidRPr="00952986">
              <w:rPr>
                <w:rFonts w:ascii="Times New Roman" w:eastAsia="Calibri" w:hAnsi="Times New Roman" w:cs="Times New Roman"/>
                <w:b/>
                <w:bCs/>
                <w:color w:val="0070C0"/>
                <w:sz w:val="20"/>
                <w:szCs w:val="20"/>
                <w:lang w:val="uk-UA"/>
              </w:rPr>
              <w:t xml:space="preserve"> підлягає реєстрації відповідно</w:t>
            </w:r>
            <w:r w:rsidRPr="00952986">
              <w:rPr>
                <w:rFonts w:ascii="Times New Roman" w:eastAsia="Calibri" w:hAnsi="Times New Roman" w:cs="Times New Roman"/>
                <w:color w:val="0070C0"/>
                <w:sz w:val="20"/>
                <w:szCs w:val="20"/>
                <w:lang w:val="uk-UA"/>
              </w:rPr>
              <w:t xml:space="preserve"> </w:t>
            </w:r>
            <w:r w:rsidRPr="00952986">
              <w:rPr>
                <w:rFonts w:ascii="Times New Roman" w:eastAsia="Calibri" w:hAnsi="Times New Roman" w:cs="Times New Roman"/>
                <w:b/>
                <w:bCs/>
                <w:color w:val="7030A0"/>
                <w:sz w:val="20"/>
                <w:szCs w:val="20"/>
                <w:lang w:val="uk-UA"/>
              </w:rPr>
              <w:t>до правил організації діловодства, встановлених Кабінетом Міністрів України та ПРРЕЕ.</w:t>
            </w:r>
          </w:p>
          <w:p w14:paraId="56F2B432" w14:textId="77777777" w:rsidR="00EF2965" w:rsidRPr="00952986" w:rsidRDefault="00EF2965" w:rsidP="00EF2965">
            <w:pPr>
              <w:shd w:val="clear" w:color="auto" w:fill="FFFFFF"/>
              <w:ind w:firstLine="368"/>
              <w:jc w:val="both"/>
              <w:rPr>
                <w:rFonts w:ascii="Times New Roman" w:eastAsia="Calibri" w:hAnsi="Times New Roman" w:cs="Times New Roman"/>
                <w:b/>
                <w:bCs/>
                <w:color w:val="0070C0"/>
                <w:sz w:val="20"/>
                <w:szCs w:val="20"/>
                <w:lang w:val="uk-UA"/>
              </w:rPr>
            </w:pPr>
            <w:r w:rsidRPr="00952986">
              <w:rPr>
                <w:rFonts w:ascii="Times New Roman" w:eastAsia="Calibri" w:hAnsi="Times New Roman" w:cs="Times New Roman"/>
                <w:b/>
                <w:bCs/>
                <w:color w:val="0070C0"/>
                <w:sz w:val="20"/>
                <w:szCs w:val="20"/>
                <w:lang w:val="uk-UA"/>
              </w:rPr>
              <w:t>Зареєстрована оператором системи розподілу/</w:t>
            </w:r>
            <w:proofErr w:type="spellStart"/>
            <w:r w:rsidRPr="00952986">
              <w:rPr>
                <w:rFonts w:ascii="Times New Roman" w:eastAsia="Calibri" w:hAnsi="Times New Roman" w:cs="Times New Roman"/>
                <w:b/>
                <w:bCs/>
                <w:color w:val="0070C0"/>
                <w:sz w:val="20"/>
                <w:szCs w:val="20"/>
                <w:lang w:val="uk-UA"/>
              </w:rPr>
              <w:t>електропостачальником</w:t>
            </w:r>
            <w:proofErr w:type="spellEnd"/>
            <w:r w:rsidRPr="00952986">
              <w:rPr>
                <w:rFonts w:ascii="Times New Roman" w:eastAsia="Calibri" w:hAnsi="Times New Roman" w:cs="Times New Roman"/>
                <w:b/>
                <w:bCs/>
                <w:color w:val="0070C0"/>
                <w:sz w:val="20"/>
                <w:szCs w:val="20"/>
                <w:lang w:val="uk-UA"/>
              </w:rPr>
              <w:t xml:space="preserve"> скарга передається на розгляд Центру не пізніше наступного дня після її реєстрації. </w:t>
            </w:r>
          </w:p>
          <w:p w14:paraId="5404E02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7DE8DE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FF71CE1"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p>
          <w:p w14:paraId="5A184F72" w14:textId="321B3553"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Усі письмові або усні скарги підлягають реєстрації, тому не потребують зазначення каналів подання.</w:t>
            </w:r>
          </w:p>
        </w:tc>
        <w:tc>
          <w:tcPr>
            <w:tcW w:w="3179" w:type="dxa"/>
            <w:gridSpan w:val="2"/>
          </w:tcPr>
          <w:p w14:paraId="1452C50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980921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D576B5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DB639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70725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1ACBE59" w14:textId="3BD96F7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B047F2">
              <w:rPr>
                <w:rFonts w:ascii="Times New Roman" w:eastAsia="Times New Roman" w:hAnsi="Times New Roman" w:cs="Times New Roman"/>
                <w:b/>
                <w:bCs/>
                <w:color w:val="333333"/>
                <w:sz w:val="20"/>
                <w:szCs w:val="20"/>
                <w:lang w:val="uk-UA" w:eastAsia="en-GB" w:bidi="he-IL"/>
              </w:rPr>
              <w:t>овано</w:t>
            </w:r>
            <w:r w:rsidRPr="00952986">
              <w:rPr>
                <w:rFonts w:ascii="Times New Roman" w:eastAsia="Times New Roman" w:hAnsi="Times New Roman" w:cs="Times New Roman"/>
                <w:b/>
                <w:bCs/>
                <w:color w:val="333333"/>
                <w:sz w:val="20"/>
                <w:szCs w:val="20"/>
                <w:lang w:val="uk-UA" w:eastAsia="en-GB" w:bidi="he-IL"/>
              </w:rPr>
              <w:t xml:space="preserve"> в редакції вище</w:t>
            </w:r>
          </w:p>
        </w:tc>
      </w:tr>
      <w:tr w:rsidR="00EF2965" w:rsidRPr="0051289A" w14:paraId="5296498E" w14:textId="77777777" w:rsidTr="00C91D51">
        <w:trPr>
          <w:trHeight w:val="20"/>
        </w:trPr>
        <w:tc>
          <w:tcPr>
            <w:tcW w:w="4345" w:type="dxa"/>
            <w:gridSpan w:val="2"/>
            <w:vMerge w:val="restart"/>
            <w:tcBorders>
              <w:bottom w:val="nil"/>
            </w:tcBorders>
          </w:tcPr>
          <w:p w14:paraId="439C526D" w14:textId="77777777" w:rsidR="00EF2965" w:rsidRPr="00952986" w:rsidRDefault="00EF2965" w:rsidP="00EF2965">
            <w:pPr>
              <w:shd w:val="clear" w:color="auto" w:fill="FFFFFF" w:themeFill="background1"/>
              <w:ind w:firstLine="414"/>
              <w:jc w:val="both"/>
              <w:rPr>
                <w:rFonts w:ascii="Times New Roman" w:hAnsi="Times New Roman" w:cs="Times New Roman"/>
                <w:b/>
                <w:bCs/>
                <w:color w:val="0070C0"/>
                <w:sz w:val="20"/>
                <w:szCs w:val="20"/>
                <w:lang w:val="uk-UA"/>
              </w:rPr>
            </w:pPr>
          </w:p>
          <w:p w14:paraId="73EA0706" w14:textId="77777777" w:rsidR="00EF2965" w:rsidRPr="00952986" w:rsidRDefault="00EF2965" w:rsidP="00EF2965">
            <w:pPr>
              <w:shd w:val="clear" w:color="auto" w:fill="FFFFFF" w:themeFill="background1"/>
              <w:ind w:firstLine="414"/>
              <w:jc w:val="both"/>
              <w:rPr>
                <w:rFonts w:ascii="Times New Roman" w:hAnsi="Times New Roman" w:cs="Times New Roman"/>
                <w:b/>
                <w:bCs/>
                <w:color w:val="0070C0"/>
                <w:sz w:val="20"/>
                <w:szCs w:val="20"/>
                <w:lang w:val="uk-UA"/>
              </w:rPr>
            </w:pPr>
          </w:p>
          <w:p w14:paraId="002E45D6" w14:textId="77777777" w:rsidR="00EF2965" w:rsidRPr="00952986" w:rsidRDefault="00EF2965" w:rsidP="00EF2965">
            <w:pPr>
              <w:shd w:val="clear" w:color="auto" w:fill="FFFFFF" w:themeFill="background1"/>
              <w:ind w:firstLine="414"/>
              <w:jc w:val="both"/>
              <w:rPr>
                <w:rFonts w:ascii="Times New Roman" w:hAnsi="Times New Roman" w:cs="Times New Roman"/>
                <w:b/>
                <w:bCs/>
                <w:color w:val="0070C0"/>
                <w:sz w:val="20"/>
                <w:szCs w:val="20"/>
                <w:lang w:val="uk-UA"/>
              </w:rPr>
            </w:pPr>
          </w:p>
          <w:p w14:paraId="0FAA6F09" w14:textId="741C63D1" w:rsidR="00EF2965" w:rsidRPr="00952986" w:rsidRDefault="00EF2965" w:rsidP="00EF2965">
            <w:pPr>
              <w:shd w:val="clear" w:color="auto" w:fill="FFFFFF" w:themeFill="background1"/>
              <w:ind w:firstLine="414"/>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3.2. Керівник Центру здійснює попередній розгляд скарги та визначає відповідального виконавця для оперативного вирішення всіх питань, порушених у скарзі, та забезпечення належного інформування заявника про перебіг розгляду скарги та прийняте рішення.</w:t>
            </w:r>
          </w:p>
          <w:p w14:paraId="39E6892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5D7D30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6474B545"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rPr>
            </w:pPr>
          </w:p>
          <w:p w14:paraId="5C29735D" w14:textId="6C5AFCEB"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7030A0"/>
                <w:sz w:val="20"/>
                <w:szCs w:val="20"/>
                <w:lang w:val="uk-UA"/>
              </w:rPr>
              <w:t>Виключити</w:t>
            </w:r>
          </w:p>
        </w:tc>
        <w:tc>
          <w:tcPr>
            <w:tcW w:w="3942" w:type="dxa"/>
            <w:gridSpan w:val="3"/>
          </w:tcPr>
          <w:p w14:paraId="2BAABFE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5091C176"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rPr>
            </w:pPr>
          </w:p>
          <w:p w14:paraId="52069E0A" w14:textId="77777777" w:rsidR="00EF2965" w:rsidRPr="00952986"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Попередній розгляд не є обов’язковим. Інформування може мати місце у разі продовження строку розгляду через певні обставини. В інших випадках таке інформування - це дублювання функцій, яке потребує додаткових витрат часу та фінансових ресурсів. ЗУ «Про звернення громадян» не передбачає обов’язкового попереднього розгляду звернення</w:t>
            </w:r>
          </w:p>
          <w:p w14:paraId="3D3BA5D4" w14:textId="08B35BFD" w:rsidR="00952986" w:rsidRPr="00952986" w:rsidRDefault="00952986"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3A11D212" w14:textId="77777777" w:rsidR="00B047F2"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B13A05" w14:textId="77777777" w:rsidR="00B047F2"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DDEEBA" w14:textId="58B4C332" w:rsidR="00B047F2" w:rsidRPr="00952986"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відхилити</w:t>
            </w:r>
          </w:p>
          <w:p w14:paraId="616449A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4559733" w14:textId="0F0B9807" w:rsidR="00EF2965" w:rsidRPr="00B047F2"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roofErr w:type="spellStart"/>
            <w:r w:rsidRPr="00B047F2">
              <w:rPr>
                <w:rFonts w:ascii="Times New Roman" w:eastAsia="Times New Roman" w:hAnsi="Times New Roman" w:cs="Times New Roman"/>
                <w:color w:val="333333"/>
                <w:sz w:val="20"/>
                <w:szCs w:val="20"/>
                <w:lang w:val="uk-UA" w:eastAsia="en-GB" w:bidi="he-IL"/>
              </w:rPr>
              <w:t>Про</w:t>
            </w:r>
            <w:r w:rsidR="00B047F2">
              <w:rPr>
                <w:rFonts w:ascii="Times New Roman" w:eastAsia="Times New Roman" w:hAnsi="Times New Roman" w:cs="Times New Roman"/>
                <w:color w:val="333333"/>
                <w:sz w:val="20"/>
                <w:szCs w:val="20"/>
                <w:lang w:val="uk-UA" w:eastAsia="en-GB" w:bidi="he-IL"/>
              </w:rPr>
              <w:t>є</w:t>
            </w:r>
            <w:r w:rsidRPr="00B047F2">
              <w:rPr>
                <w:rFonts w:ascii="Times New Roman" w:eastAsia="Times New Roman" w:hAnsi="Times New Roman" w:cs="Times New Roman"/>
                <w:color w:val="333333"/>
                <w:sz w:val="20"/>
                <w:szCs w:val="20"/>
                <w:lang w:val="uk-UA" w:eastAsia="en-GB" w:bidi="he-IL"/>
              </w:rPr>
              <w:t>кт</w:t>
            </w:r>
            <w:proofErr w:type="spellEnd"/>
            <w:r w:rsidRPr="00B047F2">
              <w:rPr>
                <w:rFonts w:ascii="Times New Roman" w:eastAsia="Times New Roman" w:hAnsi="Times New Roman" w:cs="Times New Roman"/>
                <w:color w:val="333333"/>
                <w:sz w:val="20"/>
                <w:szCs w:val="20"/>
                <w:lang w:val="uk-UA" w:eastAsia="en-GB" w:bidi="he-IL"/>
              </w:rPr>
              <w:t xml:space="preserve"> не передбачає </w:t>
            </w:r>
            <w:r w:rsidR="00A6729F" w:rsidRPr="00B047F2">
              <w:rPr>
                <w:rFonts w:ascii="Times New Roman" w:eastAsia="Times New Roman" w:hAnsi="Times New Roman" w:cs="Times New Roman"/>
                <w:color w:val="333333"/>
                <w:sz w:val="20"/>
                <w:szCs w:val="20"/>
                <w:lang w:val="uk-UA" w:eastAsia="en-GB" w:bidi="he-IL"/>
              </w:rPr>
              <w:t>обов’язкового</w:t>
            </w:r>
            <w:r w:rsidRPr="00B047F2">
              <w:rPr>
                <w:rFonts w:ascii="Times New Roman" w:eastAsia="Times New Roman" w:hAnsi="Times New Roman" w:cs="Times New Roman"/>
                <w:color w:val="333333"/>
                <w:sz w:val="20"/>
                <w:szCs w:val="20"/>
                <w:lang w:val="uk-UA" w:eastAsia="en-GB" w:bidi="he-IL"/>
              </w:rPr>
              <w:t xml:space="preserve"> надання відповіді після попереднього розгляду скарги</w:t>
            </w:r>
          </w:p>
        </w:tc>
      </w:tr>
      <w:tr w:rsidR="00EF2965" w:rsidRPr="0051289A" w14:paraId="005A7589" w14:textId="77777777" w:rsidTr="00C91D51">
        <w:trPr>
          <w:trHeight w:val="20"/>
        </w:trPr>
        <w:tc>
          <w:tcPr>
            <w:tcW w:w="4345" w:type="dxa"/>
            <w:gridSpan w:val="2"/>
            <w:vMerge/>
            <w:tcBorders>
              <w:bottom w:val="nil"/>
            </w:tcBorders>
          </w:tcPr>
          <w:p w14:paraId="12334186"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95BB4D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60A211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53657CD5" w14:textId="159CBC0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52986">
              <w:rPr>
                <w:rFonts w:ascii="Times New Roman" w:eastAsia="Calibri" w:hAnsi="Times New Roman" w:cs="Times New Roman"/>
                <w:b/>
                <w:bCs/>
                <w:color w:val="7030A0"/>
                <w:kern w:val="2"/>
                <w:sz w:val="20"/>
                <w:szCs w:val="20"/>
                <w:lang w:val="uk-UA"/>
                <w14:ligatures w14:val="standardContextual"/>
              </w:rPr>
              <w:t>Виключити.</w:t>
            </w:r>
          </w:p>
        </w:tc>
        <w:tc>
          <w:tcPr>
            <w:tcW w:w="3942" w:type="dxa"/>
            <w:gridSpan w:val="3"/>
          </w:tcPr>
          <w:p w14:paraId="589F7F50"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79E3F51A"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60F028AF"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Попередній розгляд не є обов’язковим. Інформування може мати місце у разі продовження строку розгляду через певні обставини. В інших випадках таке інформування - це дублювання функцій, яке потребує додаткових витрат часу та фінансових ресурсів. ЗУ «Про звернення громадян» не передбачає обов’язкового попереднього розгляду звернення.   </w:t>
            </w:r>
          </w:p>
          <w:p w14:paraId="7772D855" w14:textId="4954B930" w:rsidR="00952986" w:rsidRPr="00952986" w:rsidRDefault="00952986"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389026AF" w14:textId="77777777" w:rsidR="00B047F2" w:rsidRPr="00952986"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відхилити</w:t>
            </w:r>
          </w:p>
          <w:p w14:paraId="0D28DB5A" w14:textId="77777777" w:rsidR="00B047F2" w:rsidRPr="00952986"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BE236BC" w14:textId="3899C241" w:rsidR="00EF2965" w:rsidRPr="00952986" w:rsidRDefault="00B047F2" w:rsidP="00B047F2">
            <w:pPr>
              <w:shd w:val="clear" w:color="auto" w:fill="FFFFFF"/>
              <w:contextualSpacing/>
              <w:jc w:val="both"/>
              <w:rPr>
                <w:rFonts w:ascii="Times New Roman" w:eastAsia="Times New Roman" w:hAnsi="Times New Roman" w:cs="Times New Roman"/>
                <w:b/>
                <w:bCs/>
                <w:color w:val="333333"/>
                <w:sz w:val="20"/>
                <w:szCs w:val="20"/>
                <w:lang w:val="uk-UA" w:eastAsia="en-GB" w:bidi="he-IL"/>
              </w:rPr>
            </w:pPr>
            <w:proofErr w:type="spellStart"/>
            <w:r w:rsidRPr="00B047F2">
              <w:rPr>
                <w:rFonts w:ascii="Times New Roman" w:eastAsia="Times New Roman" w:hAnsi="Times New Roman" w:cs="Times New Roman"/>
                <w:color w:val="333333"/>
                <w:sz w:val="20"/>
                <w:szCs w:val="20"/>
                <w:lang w:val="uk-UA" w:eastAsia="en-GB" w:bidi="he-IL"/>
              </w:rPr>
              <w:t>Про</w:t>
            </w:r>
            <w:r>
              <w:rPr>
                <w:rFonts w:ascii="Times New Roman" w:eastAsia="Times New Roman" w:hAnsi="Times New Roman" w:cs="Times New Roman"/>
                <w:color w:val="333333"/>
                <w:sz w:val="20"/>
                <w:szCs w:val="20"/>
                <w:lang w:val="uk-UA" w:eastAsia="en-GB" w:bidi="he-IL"/>
              </w:rPr>
              <w:t>є</w:t>
            </w:r>
            <w:r w:rsidRPr="00B047F2">
              <w:rPr>
                <w:rFonts w:ascii="Times New Roman" w:eastAsia="Times New Roman" w:hAnsi="Times New Roman" w:cs="Times New Roman"/>
                <w:color w:val="333333"/>
                <w:sz w:val="20"/>
                <w:szCs w:val="20"/>
                <w:lang w:val="uk-UA" w:eastAsia="en-GB" w:bidi="he-IL"/>
              </w:rPr>
              <w:t>кт</w:t>
            </w:r>
            <w:proofErr w:type="spellEnd"/>
            <w:r w:rsidRPr="00B047F2">
              <w:rPr>
                <w:rFonts w:ascii="Times New Roman" w:eastAsia="Times New Roman" w:hAnsi="Times New Roman" w:cs="Times New Roman"/>
                <w:color w:val="333333"/>
                <w:sz w:val="20"/>
                <w:szCs w:val="20"/>
                <w:lang w:val="uk-UA" w:eastAsia="en-GB" w:bidi="he-IL"/>
              </w:rPr>
              <w:t xml:space="preserve"> не передбачає обов’язкового надання відповіді після попереднього розгляду скарги</w:t>
            </w:r>
            <w:r w:rsidRPr="00952986">
              <w:rPr>
                <w:rFonts w:ascii="Times New Roman" w:eastAsia="Times New Roman" w:hAnsi="Times New Roman" w:cs="Times New Roman"/>
                <w:b/>
                <w:bCs/>
                <w:color w:val="333333"/>
                <w:sz w:val="20"/>
                <w:szCs w:val="20"/>
                <w:lang w:val="uk-UA" w:eastAsia="en-GB" w:bidi="he-IL"/>
              </w:rPr>
              <w:t xml:space="preserve"> </w:t>
            </w:r>
          </w:p>
        </w:tc>
      </w:tr>
      <w:tr w:rsidR="00EF2965" w:rsidRPr="00952986" w14:paraId="562695A9" w14:textId="77777777" w:rsidTr="006F21F9">
        <w:trPr>
          <w:trHeight w:val="20"/>
        </w:trPr>
        <w:tc>
          <w:tcPr>
            <w:tcW w:w="4345" w:type="dxa"/>
            <w:gridSpan w:val="2"/>
            <w:tcBorders>
              <w:top w:val="nil"/>
              <w:bottom w:val="single" w:sz="4" w:space="0" w:color="auto"/>
            </w:tcBorders>
          </w:tcPr>
          <w:p w14:paraId="2F225BCA"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2A57A6C0"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7CF69682" w14:textId="77777777" w:rsidR="00EF2965" w:rsidRPr="00952986" w:rsidRDefault="00EF2965" w:rsidP="00EF2965">
            <w:pPr>
              <w:widowControl w:val="0"/>
              <w:tabs>
                <w:tab w:val="left" w:pos="514"/>
              </w:tabs>
              <w:autoSpaceDE w:val="0"/>
              <w:autoSpaceDN w:val="0"/>
              <w:ind w:right="294"/>
              <w:rPr>
                <w:rFonts w:ascii="Times New Roman" w:eastAsia="Times New Roman" w:hAnsi="Times New Roman" w:cs="Times New Roman"/>
                <w:b/>
                <w:bCs/>
                <w:sz w:val="20"/>
                <w:szCs w:val="20"/>
                <w:lang w:val="uk-UA" w:eastAsia="en-GB" w:bidi="he-IL"/>
              </w:rPr>
            </w:pPr>
          </w:p>
          <w:p w14:paraId="2A5A8C55" w14:textId="0CB0FD6B" w:rsidR="00EF2965" w:rsidRPr="00952986" w:rsidRDefault="00EF2965" w:rsidP="00EF2965">
            <w:pPr>
              <w:shd w:val="clear" w:color="auto" w:fill="FFFFFF"/>
              <w:ind w:firstLine="368"/>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eastAsia="en-GB" w:bidi="he-IL"/>
              </w:rPr>
              <w:t xml:space="preserve">3.2. </w:t>
            </w:r>
            <w:r w:rsidRPr="00952986">
              <w:rPr>
                <w:rFonts w:ascii="Times New Roman" w:eastAsia="Times New Roman" w:hAnsi="Times New Roman" w:cs="Times New Roman"/>
                <w:b/>
                <w:bCs/>
                <w:color w:val="0070C0"/>
                <w:sz w:val="20"/>
                <w:szCs w:val="20"/>
                <w:lang w:val="uk-UA"/>
              </w:rPr>
              <w:t>Керівник Центру здійснює попередній</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розгляд скарги та визначає </w:t>
            </w:r>
            <w:r w:rsidRPr="00952986">
              <w:rPr>
                <w:rFonts w:ascii="Times New Roman" w:eastAsia="Calibri" w:hAnsi="Times New Roman" w:cs="Times New Roman"/>
                <w:b/>
                <w:bCs/>
                <w:color w:val="0070C0"/>
                <w:sz w:val="20"/>
                <w:szCs w:val="20"/>
                <w:lang w:val="uk-UA"/>
              </w:rPr>
              <w:t>відповідального</w:t>
            </w:r>
            <w:r w:rsidRPr="00952986">
              <w:rPr>
                <w:rFonts w:ascii="Times New Roman" w:eastAsia="Times New Roman" w:hAnsi="Times New Roman" w:cs="Times New Roman"/>
                <w:b/>
                <w:bCs/>
                <w:color w:val="0070C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виконавця для оперативного вирішення</w:t>
            </w:r>
            <w:r w:rsidRPr="00952986">
              <w:rPr>
                <w:rFonts w:ascii="Times New Roman" w:eastAsia="Times New Roman" w:hAnsi="Times New Roman" w:cs="Times New Roman"/>
                <w:color w:val="0070C0"/>
                <w:sz w:val="20"/>
                <w:szCs w:val="20"/>
                <w:lang w:val="uk-UA"/>
              </w:rPr>
              <w:t xml:space="preserve"> </w:t>
            </w:r>
            <w:r w:rsidRPr="00952986">
              <w:rPr>
                <w:rFonts w:ascii="Times New Roman" w:eastAsia="Times New Roman" w:hAnsi="Times New Roman" w:cs="Times New Roman"/>
                <w:b/>
                <w:bCs/>
                <w:color w:val="7030A0"/>
                <w:sz w:val="20"/>
                <w:szCs w:val="20"/>
                <w:lang w:val="uk-UA"/>
              </w:rPr>
              <w:t>по</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суті</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всіх питань, порушених у скарзі, та</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забезпечення належного інформування</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заявника</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про</w:t>
            </w:r>
            <w:r w:rsidRPr="00952986">
              <w:rPr>
                <w:rFonts w:ascii="Times New Roman" w:eastAsia="Times New Roman" w:hAnsi="Times New Roman" w:cs="Times New Roman"/>
                <w:color w:val="0070C0"/>
                <w:spacing w:val="-5"/>
                <w:sz w:val="20"/>
                <w:szCs w:val="20"/>
                <w:lang w:val="uk-UA"/>
              </w:rPr>
              <w:t xml:space="preserve"> </w:t>
            </w:r>
            <w:r w:rsidRPr="00952986">
              <w:rPr>
                <w:rFonts w:ascii="Times New Roman" w:eastAsia="Times New Roman" w:hAnsi="Times New Roman" w:cs="Times New Roman"/>
                <w:b/>
                <w:strike/>
                <w:color w:val="7030A0"/>
                <w:sz w:val="20"/>
                <w:szCs w:val="20"/>
                <w:lang w:val="uk-UA"/>
              </w:rPr>
              <w:t>перебіг</w:t>
            </w:r>
            <w:r w:rsidRPr="00952986">
              <w:rPr>
                <w:rFonts w:ascii="Times New Roman" w:eastAsia="Times New Roman" w:hAnsi="Times New Roman" w:cs="Times New Roman"/>
                <w:b/>
                <w:color w:val="7030A0"/>
                <w:spacing w:val="-6"/>
                <w:sz w:val="20"/>
                <w:szCs w:val="20"/>
                <w:lang w:val="uk-UA"/>
              </w:rPr>
              <w:t xml:space="preserve"> </w:t>
            </w:r>
            <w:r w:rsidRPr="00952986">
              <w:rPr>
                <w:rFonts w:ascii="Times New Roman" w:eastAsia="Times New Roman" w:hAnsi="Times New Roman" w:cs="Times New Roman"/>
                <w:b/>
                <w:color w:val="7030A0"/>
                <w:sz w:val="20"/>
                <w:szCs w:val="20"/>
                <w:lang w:val="uk-UA"/>
              </w:rPr>
              <w:t>хід</w:t>
            </w:r>
            <w:r w:rsidRPr="00952986">
              <w:rPr>
                <w:rFonts w:ascii="Times New Roman" w:eastAsia="Times New Roman" w:hAnsi="Times New Roman" w:cs="Times New Roman"/>
                <w:color w:val="7030A0"/>
                <w:spacing w:val="-5"/>
                <w:sz w:val="20"/>
                <w:szCs w:val="20"/>
                <w:lang w:val="uk-UA"/>
              </w:rPr>
              <w:t xml:space="preserve"> </w:t>
            </w:r>
            <w:r w:rsidRPr="00952986">
              <w:rPr>
                <w:rFonts w:ascii="Times New Roman" w:eastAsia="Times New Roman" w:hAnsi="Times New Roman" w:cs="Times New Roman"/>
                <w:b/>
                <w:bCs/>
                <w:color w:val="0070C0"/>
                <w:sz w:val="20"/>
                <w:szCs w:val="20"/>
                <w:lang w:val="uk-UA"/>
              </w:rPr>
              <w:t>розгляду</w:t>
            </w:r>
            <w:r w:rsidRPr="00952986">
              <w:rPr>
                <w:rFonts w:ascii="Times New Roman" w:eastAsia="Times New Roman" w:hAnsi="Times New Roman" w:cs="Times New Roman"/>
                <w:b/>
                <w:bCs/>
                <w:color w:val="0070C0"/>
                <w:spacing w:val="-5"/>
                <w:sz w:val="20"/>
                <w:szCs w:val="20"/>
                <w:lang w:val="uk-UA"/>
              </w:rPr>
              <w:t xml:space="preserve"> </w:t>
            </w:r>
            <w:r w:rsidRPr="00952986">
              <w:rPr>
                <w:rFonts w:ascii="Times New Roman" w:eastAsia="Times New Roman" w:hAnsi="Times New Roman" w:cs="Times New Roman"/>
                <w:b/>
                <w:bCs/>
                <w:color w:val="0070C0"/>
                <w:sz w:val="20"/>
                <w:szCs w:val="20"/>
                <w:lang w:val="uk-UA"/>
              </w:rPr>
              <w:t>скарги</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та</w:t>
            </w:r>
            <w:r w:rsidRPr="00952986">
              <w:rPr>
                <w:rFonts w:ascii="Times New Roman" w:eastAsia="Times New Roman" w:hAnsi="Times New Roman" w:cs="Times New Roman"/>
                <w:b/>
                <w:bCs/>
                <w:color w:val="0070C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прийняте рішення.</w:t>
            </w:r>
          </w:p>
          <w:p w14:paraId="5428324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251D4B66" w14:textId="77777777" w:rsidR="00EF2965" w:rsidRPr="00952986"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7911433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9566A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127701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89F9F5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855DFB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837E0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C3CF4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FE242B9" w14:textId="7278EF0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B047F2">
              <w:rPr>
                <w:rFonts w:ascii="Times New Roman" w:eastAsia="Times New Roman" w:hAnsi="Times New Roman" w:cs="Times New Roman"/>
                <w:b/>
                <w:bCs/>
                <w:color w:val="333333"/>
                <w:sz w:val="20"/>
                <w:szCs w:val="20"/>
                <w:lang w:val="uk-UA" w:eastAsia="en-GB" w:bidi="he-IL"/>
              </w:rPr>
              <w:t>овано</w:t>
            </w:r>
          </w:p>
        </w:tc>
      </w:tr>
      <w:tr w:rsidR="00EF2965" w:rsidRPr="0051289A" w14:paraId="03F83F44" w14:textId="77777777" w:rsidTr="006F21F9">
        <w:trPr>
          <w:trHeight w:val="20"/>
        </w:trPr>
        <w:tc>
          <w:tcPr>
            <w:tcW w:w="4345" w:type="dxa"/>
            <w:gridSpan w:val="2"/>
            <w:vMerge w:val="restart"/>
            <w:tcBorders>
              <w:bottom w:val="nil"/>
            </w:tcBorders>
          </w:tcPr>
          <w:p w14:paraId="1F48A92C"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1C14198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5C24A1F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6C84655" w14:textId="0250A229"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3.3. Відповідальний виконавець, протягом 5 днів з дня реєстрації скарги, перевіряє інформацію, яка міститься у скарзі та у доданих до неї документах (копіях документів), необхідних для розгляду скарги, у тому числі у рішеннях (акт, лист-відмова, лист-роз’яснення, повідомлення тощо), які приймалися </w:t>
            </w:r>
            <w:bookmarkStart w:id="123" w:name="_Hlk171589624"/>
            <w:r w:rsidRPr="00952986">
              <w:rPr>
                <w:rFonts w:ascii="Times New Roman" w:hAnsi="Times New Roman" w:cs="Times New Roman"/>
                <w:b/>
                <w:bCs/>
                <w:color w:val="0070C0"/>
                <w:sz w:val="20"/>
                <w:szCs w:val="20"/>
                <w:lang w:val="uk-UA"/>
              </w:rPr>
              <w:t>оператором системи розподілу/</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 xml:space="preserve"> </w:t>
            </w:r>
            <w:bookmarkEnd w:id="123"/>
            <w:r w:rsidRPr="00952986">
              <w:rPr>
                <w:rFonts w:ascii="Times New Roman" w:hAnsi="Times New Roman" w:cs="Times New Roman"/>
                <w:b/>
                <w:bCs/>
                <w:color w:val="0070C0"/>
                <w:sz w:val="20"/>
                <w:szCs w:val="20"/>
                <w:lang w:val="uk-UA"/>
              </w:rPr>
              <w:t xml:space="preserve">стосовно заявника раніше. </w:t>
            </w:r>
          </w:p>
          <w:p w14:paraId="2BC893C5" w14:textId="77777777" w:rsidR="00EF2965" w:rsidRPr="00952986" w:rsidRDefault="00EF2965" w:rsidP="00EF2965">
            <w:pPr>
              <w:shd w:val="clear" w:color="auto" w:fill="FFFFFF"/>
              <w:ind w:firstLine="720"/>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04192CC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0A26B63B" w14:textId="77777777" w:rsidR="00EF2965" w:rsidRPr="00952986" w:rsidRDefault="00EF2965" w:rsidP="00EF2965">
            <w:pPr>
              <w:shd w:val="clear" w:color="auto" w:fill="FFFFFF"/>
              <w:contextualSpacing/>
              <w:jc w:val="both"/>
              <w:rPr>
                <w:rFonts w:ascii="Times New Roman" w:eastAsia="Times New Roman" w:hAnsi="Times New Roman" w:cs="Times New Roman"/>
                <w:b/>
                <w:color w:val="0070C0"/>
                <w:sz w:val="20"/>
                <w:szCs w:val="20"/>
                <w:lang w:val="uk-UA" w:eastAsia="ru-RU"/>
              </w:rPr>
            </w:pPr>
          </w:p>
          <w:p w14:paraId="617FCF2E" w14:textId="52CB2D9A" w:rsidR="00EF2965" w:rsidRPr="00952986" w:rsidRDefault="00EF2965" w:rsidP="00EF2965">
            <w:pPr>
              <w:shd w:val="clear" w:color="auto" w:fill="FFFFFF"/>
              <w:ind w:firstLine="365"/>
              <w:contextualSpacing/>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3.3.</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Відповідальний виконавець</w:t>
            </w:r>
            <w:r w:rsidRPr="00952986">
              <w:rPr>
                <w:rFonts w:ascii="Times New Roman" w:eastAsia="Times New Roman" w:hAnsi="Times New Roman" w:cs="Times New Roman"/>
                <w:bCs/>
                <w:color w:val="0070C0"/>
                <w:sz w:val="20"/>
                <w:szCs w:val="20"/>
                <w:lang w:val="uk-UA" w:eastAsia="ru-RU"/>
              </w:rPr>
              <w:t xml:space="preserve"> </w:t>
            </w:r>
            <w:r w:rsidR="00B047F2" w:rsidRPr="00B047F2">
              <w:rPr>
                <w:rFonts w:ascii="Times New Roman" w:hAnsi="Times New Roman" w:cs="Times New Roman"/>
                <w:b/>
                <w:bCs/>
                <w:strike/>
                <w:color w:val="7030A0"/>
                <w:sz w:val="20"/>
                <w:szCs w:val="20"/>
                <w:lang w:val="uk-UA"/>
              </w:rPr>
              <w:t>протягом 5 днів з дня реєстрації скарги,</w:t>
            </w:r>
            <w:r w:rsidR="00B047F2" w:rsidRPr="00B047F2">
              <w:rPr>
                <w:rFonts w:ascii="Times New Roman" w:hAnsi="Times New Roman" w:cs="Times New Roman"/>
                <w:b/>
                <w:bCs/>
                <w:color w:val="7030A0"/>
                <w:sz w:val="20"/>
                <w:szCs w:val="20"/>
                <w:lang w:val="uk-UA"/>
              </w:rPr>
              <w:t xml:space="preserve"> </w:t>
            </w:r>
            <w:r w:rsidRPr="00952986">
              <w:rPr>
                <w:rFonts w:ascii="Times New Roman" w:eastAsia="Times New Roman" w:hAnsi="Times New Roman" w:cs="Times New Roman"/>
                <w:b/>
                <w:color w:val="7030A0"/>
                <w:sz w:val="20"/>
                <w:szCs w:val="20"/>
                <w:lang w:val="uk-UA" w:eastAsia="ru-RU"/>
              </w:rPr>
              <w:t xml:space="preserve">перевіряє </w:t>
            </w:r>
            <w:r w:rsidRPr="00B047F2">
              <w:rPr>
                <w:rFonts w:ascii="Times New Roman" w:eastAsia="Times New Roman" w:hAnsi="Times New Roman" w:cs="Times New Roman"/>
                <w:b/>
                <w:color w:val="0070C0"/>
                <w:sz w:val="20"/>
                <w:szCs w:val="20"/>
                <w:lang w:val="uk-UA" w:eastAsia="ru-RU"/>
              </w:rPr>
              <w:t>інформацію</w:t>
            </w:r>
            <w:r w:rsidRPr="00B047F2">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яка міститься у скарзі та у доданих до неї документах (копіях документів), необхідних для розгляду скарги, у тому числі у рішеннях (акт, лист-відмова, лист-роз’яснення, повідомлення тощо), які приймалися оператором системи розподілу/</w:t>
            </w:r>
            <w:proofErr w:type="spellStart"/>
            <w:r w:rsidRPr="00952986">
              <w:rPr>
                <w:rFonts w:ascii="Times New Roman" w:eastAsia="Times New Roman" w:hAnsi="Times New Roman" w:cs="Times New Roman"/>
                <w:b/>
                <w:color w:val="0070C0"/>
                <w:sz w:val="20"/>
                <w:szCs w:val="20"/>
                <w:lang w:val="uk-UA" w:eastAsia="ru-RU"/>
              </w:rPr>
              <w:t>електропостачальником</w:t>
            </w:r>
            <w:proofErr w:type="spellEnd"/>
            <w:r w:rsidRPr="00952986">
              <w:rPr>
                <w:rFonts w:ascii="Times New Roman" w:eastAsia="Times New Roman" w:hAnsi="Times New Roman" w:cs="Times New Roman"/>
                <w:b/>
                <w:color w:val="0070C0"/>
                <w:sz w:val="20"/>
                <w:szCs w:val="20"/>
                <w:lang w:val="uk-UA" w:eastAsia="ru-RU"/>
              </w:rPr>
              <w:t xml:space="preserve"> стосовно заявника раніше.</w:t>
            </w:r>
          </w:p>
          <w:p w14:paraId="48D9C1D6" w14:textId="4BB216EF"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68BB179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6C8607DA" w14:textId="77777777" w:rsidR="00EF2965" w:rsidRPr="00952986" w:rsidRDefault="00EF2965" w:rsidP="00EF2965">
            <w:pPr>
              <w:shd w:val="clear" w:color="auto" w:fill="FFFFFF"/>
              <w:contextualSpacing/>
              <w:jc w:val="both"/>
              <w:rPr>
                <w:rFonts w:ascii="Times New Roman" w:eastAsia="Times New Roman" w:hAnsi="Times New Roman" w:cs="Times New Roman"/>
                <w:b/>
                <w:color w:val="0070C0"/>
                <w:sz w:val="20"/>
                <w:szCs w:val="20"/>
                <w:lang w:val="uk-UA" w:eastAsia="ru-RU"/>
              </w:rPr>
            </w:pPr>
          </w:p>
          <w:p w14:paraId="64EDFD57" w14:textId="4CC74CDE"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Законодавство не містить обмежень у вигляді 5-денного терміну. Зазначена інформація перевіряється у межах терміну, передбаченого законодавством для розгляду скарги.</w:t>
            </w:r>
          </w:p>
        </w:tc>
        <w:tc>
          <w:tcPr>
            <w:tcW w:w="3179" w:type="dxa"/>
            <w:gridSpan w:val="2"/>
          </w:tcPr>
          <w:p w14:paraId="44FF27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916D6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041220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1B854BD" w14:textId="448230F5"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0F5AEF">
              <w:rPr>
                <w:rFonts w:ascii="Times New Roman" w:eastAsia="Times New Roman" w:hAnsi="Times New Roman" w:cs="Times New Roman"/>
                <w:b/>
                <w:bCs/>
                <w:color w:val="333333"/>
                <w:sz w:val="20"/>
                <w:szCs w:val="20"/>
                <w:lang w:val="uk-UA" w:eastAsia="en-GB" w:bidi="he-IL"/>
              </w:rPr>
              <w:t>Попередньо врах</w:t>
            </w:r>
            <w:r w:rsidR="00B047F2" w:rsidRPr="000F5AEF">
              <w:rPr>
                <w:rFonts w:ascii="Times New Roman" w:eastAsia="Times New Roman" w:hAnsi="Times New Roman" w:cs="Times New Roman"/>
                <w:b/>
                <w:bCs/>
                <w:color w:val="333333"/>
                <w:sz w:val="20"/>
                <w:szCs w:val="20"/>
                <w:lang w:val="uk-UA" w:eastAsia="en-GB" w:bidi="he-IL"/>
              </w:rPr>
              <w:t>овано в редакції</w:t>
            </w:r>
            <w:r w:rsidR="00665055" w:rsidRPr="000F5AEF">
              <w:rPr>
                <w:rFonts w:ascii="Times New Roman" w:eastAsia="Times New Roman" w:hAnsi="Times New Roman" w:cs="Times New Roman"/>
                <w:b/>
                <w:bCs/>
                <w:color w:val="333333"/>
                <w:sz w:val="20"/>
                <w:szCs w:val="20"/>
                <w:lang w:val="uk-UA" w:eastAsia="en-GB" w:bidi="he-IL"/>
              </w:rPr>
              <w:t>:</w:t>
            </w:r>
          </w:p>
          <w:p w14:paraId="0797A8EF" w14:textId="2E67777E" w:rsidR="00B047F2" w:rsidRPr="00952986" w:rsidRDefault="00B047F2" w:rsidP="00B047F2">
            <w:pPr>
              <w:shd w:val="clear" w:color="auto" w:fill="FFFFFF"/>
              <w:ind w:firstLine="365"/>
              <w:contextualSpacing/>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3.3.</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 xml:space="preserve">Відповідальний </w:t>
            </w:r>
            <w:r w:rsidRPr="00B047F2">
              <w:rPr>
                <w:rFonts w:ascii="Times New Roman" w:eastAsia="Times New Roman" w:hAnsi="Times New Roman" w:cs="Times New Roman"/>
                <w:b/>
                <w:color w:val="00B050"/>
                <w:sz w:val="20"/>
                <w:szCs w:val="20"/>
                <w:lang w:val="uk-UA" w:eastAsia="ru-RU"/>
              </w:rPr>
              <w:t>виконавець</w:t>
            </w:r>
            <w:r w:rsidRPr="00B047F2">
              <w:rPr>
                <w:rFonts w:ascii="Times New Roman" w:eastAsia="Times New Roman" w:hAnsi="Times New Roman" w:cs="Times New Roman"/>
                <w:bCs/>
                <w:color w:val="00B050"/>
                <w:sz w:val="20"/>
                <w:szCs w:val="20"/>
                <w:lang w:val="uk-UA" w:eastAsia="ru-RU"/>
              </w:rPr>
              <w:t xml:space="preserve"> </w:t>
            </w:r>
            <w:r w:rsidRPr="00B047F2">
              <w:rPr>
                <w:rFonts w:ascii="Times New Roman" w:hAnsi="Times New Roman" w:cs="Times New Roman"/>
                <w:b/>
                <w:bCs/>
                <w:color w:val="00B050"/>
                <w:sz w:val="20"/>
                <w:szCs w:val="20"/>
                <w:lang w:val="uk-UA"/>
              </w:rPr>
              <w:t>опрацьовує</w:t>
            </w:r>
            <w:r w:rsidRPr="00B047F2">
              <w:rPr>
                <w:rFonts w:ascii="Times New Roman" w:eastAsia="Times New Roman" w:hAnsi="Times New Roman" w:cs="Times New Roman"/>
                <w:b/>
                <w:color w:val="00B050"/>
                <w:sz w:val="20"/>
                <w:szCs w:val="20"/>
                <w:lang w:val="uk-UA" w:eastAsia="ru-RU"/>
              </w:rPr>
              <w:t xml:space="preserve"> інформацію</w:t>
            </w:r>
            <w:r w:rsidRPr="00B047F2">
              <w:rPr>
                <w:rFonts w:ascii="Times New Roman" w:eastAsia="Times New Roman" w:hAnsi="Times New Roman" w:cs="Times New Roman"/>
                <w:bCs/>
                <w:color w:val="00B05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яка міститься у скарзі та у доданих до неї документах (копіях документів), необхідних для розгляду скарги, у тому числі у рішеннях (акт, лист-відмова, лист-роз’яснення, повідомлення тощо), які приймалися оператором системи розподілу/</w:t>
            </w:r>
            <w:proofErr w:type="spellStart"/>
            <w:r w:rsidRPr="00952986">
              <w:rPr>
                <w:rFonts w:ascii="Times New Roman" w:eastAsia="Times New Roman" w:hAnsi="Times New Roman" w:cs="Times New Roman"/>
                <w:b/>
                <w:color w:val="0070C0"/>
                <w:sz w:val="20"/>
                <w:szCs w:val="20"/>
                <w:lang w:val="uk-UA" w:eastAsia="ru-RU"/>
              </w:rPr>
              <w:t>електропостачальником</w:t>
            </w:r>
            <w:proofErr w:type="spellEnd"/>
            <w:r w:rsidRPr="00952986">
              <w:rPr>
                <w:rFonts w:ascii="Times New Roman" w:eastAsia="Times New Roman" w:hAnsi="Times New Roman" w:cs="Times New Roman"/>
                <w:b/>
                <w:color w:val="0070C0"/>
                <w:sz w:val="20"/>
                <w:szCs w:val="20"/>
                <w:lang w:val="uk-UA" w:eastAsia="ru-RU"/>
              </w:rPr>
              <w:t xml:space="preserve"> стосовно заявника раніше.</w:t>
            </w:r>
          </w:p>
          <w:p w14:paraId="191CE134" w14:textId="0F7219F8" w:rsidR="00B047F2" w:rsidRPr="00952986" w:rsidRDefault="00B047F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60B2CECA" w14:textId="77777777" w:rsidTr="006F21F9">
        <w:trPr>
          <w:trHeight w:val="20"/>
        </w:trPr>
        <w:tc>
          <w:tcPr>
            <w:tcW w:w="4345" w:type="dxa"/>
            <w:gridSpan w:val="2"/>
            <w:vMerge/>
            <w:tcBorders>
              <w:bottom w:val="nil"/>
            </w:tcBorders>
          </w:tcPr>
          <w:p w14:paraId="683BEF4F"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E4676D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704B3D73"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73D55388" w14:textId="77777777" w:rsidR="00EF2965" w:rsidRPr="00952986" w:rsidRDefault="00EF2965" w:rsidP="00EF2965">
            <w:pPr>
              <w:shd w:val="clear" w:color="auto" w:fill="FFFFFF"/>
              <w:ind w:firstLine="365"/>
              <w:contextualSpacing/>
              <w:jc w:val="both"/>
              <w:rPr>
                <w:rFonts w:ascii="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3.3. Відповідальний виконавець, протягом 5</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днів з дня реєстрації скарги, </w:t>
            </w:r>
            <w:r w:rsidRPr="00952986">
              <w:rPr>
                <w:rFonts w:ascii="Times New Roman" w:eastAsia="Times New Roman" w:hAnsi="Times New Roman" w:cs="Times New Roman"/>
                <w:b/>
                <w:bCs/>
                <w:color w:val="7030A0"/>
                <w:sz w:val="20"/>
                <w:szCs w:val="20"/>
                <w:lang w:val="uk-UA"/>
              </w:rPr>
              <w:t>опрацьовує</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strike/>
                <w:color w:val="7030A0"/>
                <w:sz w:val="20"/>
                <w:szCs w:val="20"/>
                <w:lang w:val="uk-UA"/>
              </w:rPr>
              <w:t>перевіряє</w:t>
            </w:r>
            <w:r w:rsidRPr="00952986">
              <w:rPr>
                <w:rFonts w:ascii="Times New Roman" w:eastAsia="Times New Roman" w:hAnsi="Times New Roman" w:cs="Times New Roman"/>
                <w:color w:val="7030A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інформацію,</w:t>
            </w:r>
            <w:r w:rsidRPr="00952986">
              <w:rPr>
                <w:rFonts w:ascii="Times New Roman" w:eastAsia="Times New Roman" w:hAnsi="Times New Roman" w:cs="Times New Roman"/>
                <w:b/>
                <w:bCs/>
                <w:color w:val="0070C0"/>
                <w:spacing w:val="-5"/>
                <w:sz w:val="20"/>
                <w:szCs w:val="20"/>
                <w:lang w:val="uk-UA"/>
              </w:rPr>
              <w:t xml:space="preserve"> </w:t>
            </w:r>
            <w:r w:rsidRPr="00952986">
              <w:rPr>
                <w:rFonts w:ascii="Times New Roman" w:eastAsia="Times New Roman" w:hAnsi="Times New Roman" w:cs="Times New Roman"/>
                <w:b/>
                <w:bCs/>
                <w:color w:val="0070C0"/>
                <w:sz w:val="20"/>
                <w:szCs w:val="20"/>
                <w:lang w:val="uk-UA"/>
              </w:rPr>
              <w:t>яка</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міститься</w:t>
            </w:r>
            <w:r w:rsidRPr="00952986">
              <w:rPr>
                <w:rFonts w:ascii="Times New Roman" w:eastAsia="Times New Roman" w:hAnsi="Times New Roman" w:cs="Times New Roman"/>
                <w:b/>
                <w:bCs/>
                <w:color w:val="0070C0"/>
                <w:spacing w:val="-5"/>
                <w:sz w:val="20"/>
                <w:szCs w:val="20"/>
                <w:lang w:val="uk-UA"/>
              </w:rPr>
              <w:t xml:space="preserve"> </w:t>
            </w:r>
            <w:r w:rsidRPr="00952986">
              <w:rPr>
                <w:rFonts w:ascii="Times New Roman" w:eastAsia="Times New Roman" w:hAnsi="Times New Roman" w:cs="Times New Roman"/>
                <w:b/>
                <w:bCs/>
                <w:color w:val="0070C0"/>
                <w:sz w:val="20"/>
                <w:szCs w:val="20"/>
                <w:lang w:val="uk-UA"/>
              </w:rPr>
              <w:t>у</w:t>
            </w:r>
            <w:r w:rsidRPr="00952986">
              <w:rPr>
                <w:rFonts w:ascii="Times New Roman" w:eastAsia="Times New Roman" w:hAnsi="Times New Roman" w:cs="Times New Roman"/>
                <w:b/>
                <w:bCs/>
                <w:color w:val="0070C0"/>
                <w:spacing w:val="-5"/>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скарзі </w:t>
            </w:r>
            <w:r w:rsidRPr="00952986">
              <w:rPr>
                <w:rFonts w:ascii="Times New Roman" w:hAnsi="Times New Roman" w:cs="Times New Roman"/>
                <w:b/>
                <w:bCs/>
                <w:color w:val="0070C0"/>
                <w:sz w:val="20"/>
                <w:szCs w:val="20"/>
                <w:lang w:val="uk-UA"/>
              </w:rPr>
              <w:t>та у доданих до неї документах (копіях документів), необхідних для розгляду скарги, у тому числі у рішеннях (акт, лист-відмова, лист-роз’яснення, повідомлення тощо), які приймалися оператором системи розподілу/</w:t>
            </w:r>
            <w:proofErr w:type="spellStart"/>
            <w:r w:rsidRPr="00952986">
              <w:rPr>
                <w:rFonts w:ascii="Times New Roman" w:hAnsi="Times New Roman" w:cs="Times New Roman"/>
                <w:b/>
                <w:bCs/>
                <w:color w:val="0070C0"/>
                <w:sz w:val="20"/>
                <w:szCs w:val="20"/>
                <w:lang w:val="uk-UA"/>
              </w:rPr>
              <w:t>електропостачальником</w:t>
            </w:r>
            <w:proofErr w:type="spellEnd"/>
            <w:r w:rsidRPr="00952986">
              <w:rPr>
                <w:rFonts w:ascii="Times New Roman" w:hAnsi="Times New Roman" w:cs="Times New Roman"/>
                <w:b/>
                <w:bCs/>
                <w:color w:val="0070C0"/>
                <w:sz w:val="20"/>
                <w:szCs w:val="20"/>
                <w:lang w:val="uk-UA"/>
              </w:rPr>
              <w:t xml:space="preserve"> стосовно заявника   раніше. </w:t>
            </w:r>
          </w:p>
          <w:p w14:paraId="5E589BBD" w14:textId="59F2701B"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85B8D09"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tc>
        <w:tc>
          <w:tcPr>
            <w:tcW w:w="3179" w:type="dxa"/>
            <w:gridSpan w:val="2"/>
          </w:tcPr>
          <w:p w14:paraId="67A99E9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88343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470F9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2E393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439F4B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3E50E9" w14:textId="3270814E"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B047F2">
              <w:rPr>
                <w:rFonts w:ascii="Times New Roman" w:eastAsia="Times New Roman" w:hAnsi="Times New Roman" w:cs="Times New Roman"/>
                <w:b/>
                <w:bCs/>
                <w:color w:val="333333"/>
                <w:sz w:val="20"/>
                <w:szCs w:val="20"/>
                <w:lang w:val="uk-UA" w:eastAsia="en-GB" w:bidi="he-IL"/>
              </w:rPr>
              <w:t>овано в редакції вище</w:t>
            </w:r>
          </w:p>
        </w:tc>
      </w:tr>
      <w:tr w:rsidR="00EF2965" w:rsidRPr="0051289A" w14:paraId="03E7ED81" w14:textId="77777777" w:rsidTr="006F21F9">
        <w:trPr>
          <w:trHeight w:val="20"/>
        </w:trPr>
        <w:tc>
          <w:tcPr>
            <w:tcW w:w="4345" w:type="dxa"/>
            <w:gridSpan w:val="2"/>
            <w:tcBorders>
              <w:top w:val="nil"/>
              <w:bottom w:val="single" w:sz="4" w:space="0" w:color="auto"/>
            </w:tcBorders>
          </w:tcPr>
          <w:p w14:paraId="1FB5C352"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38F1F17"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765D7D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32E6480C" w14:textId="77777777" w:rsidR="00B047F2" w:rsidRPr="00952986" w:rsidRDefault="00B047F2" w:rsidP="00B047F2">
            <w:pPr>
              <w:shd w:val="clear" w:color="auto" w:fill="FFFFFF"/>
              <w:ind w:firstLine="365"/>
              <w:contextualSpacing/>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3.3.</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Відповідальний виконавець</w:t>
            </w:r>
            <w:r w:rsidRPr="00952986">
              <w:rPr>
                <w:rFonts w:ascii="Times New Roman" w:eastAsia="Times New Roman" w:hAnsi="Times New Roman" w:cs="Times New Roman"/>
                <w:bCs/>
                <w:color w:val="0070C0"/>
                <w:sz w:val="20"/>
                <w:szCs w:val="20"/>
                <w:lang w:val="uk-UA" w:eastAsia="ru-RU"/>
              </w:rPr>
              <w:t xml:space="preserve"> </w:t>
            </w:r>
            <w:r w:rsidRPr="00B047F2">
              <w:rPr>
                <w:rFonts w:ascii="Times New Roman" w:hAnsi="Times New Roman" w:cs="Times New Roman"/>
                <w:b/>
                <w:bCs/>
                <w:strike/>
                <w:color w:val="7030A0"/>
                <w:sz w:val="20"/>
                <w:szCs w:val="20"/>
                <w:lang w:val="uk-UA"/>
              </w:rPr>
              <w:t>протягом 5 днів з дня реєстрації скарги,</w:t>
            </w:r>
            <w:r w:rsidRPr="00B047F2">
              <w:rPr>
                <w:rFonts w:ascii="Times New Roman" w:hAnsi="Times New Roman" w:cs="Times New Roman"/>
                <w:b/>
                <w:bCs/>
                <w:color w:val="7030A0"/>
                <w:sz w:val="20"/>
                <w:szCs w:val="20"/>
                <w:lang w:val="uk-UA"/>
              </w:rPr>
              <w:t xml:space="preserve"> </w:t>
            </w:r>
            <w:r w:rsidRPr="00952986">
              <w:rPr>
                <w:rFonts w:ascii="Times New Roman" w:eastAsia="Times New Roman" w:hAnsi="Times New Roman" w:cs="Times New Roman"/>
                <w:b/>
                <w:color w:val="7030A0"/>
                <w:sz w:val="20"/>
                <w:szCs w:val="20"/>
                <w:lang w:val="uk-UA" w:eastAsia="ru-RU"/>
              </w:rPr>
              <w:t xml:space="preserve">перевіряє </w:t>
            </w:r>
            <w:r w:rsidRPr="00B047F2">
              <w:rPr>
                <w:rFonts w:ascii="Times New Roman" w:eastAsia="Times New Roman" w:hAnsi="Times New Roman" w:cs="Times New Roman"/>
                <w:b/>
                <w:color w:val="0070C0"/>
                <w:sz w:val="20"/>
                <w:szCs w:val="20"/>
                <w:lang w:val="uk-UA" w:eastAsia="ru-RU"/>
              </w:rPr>
              <w:t>інформацію</w:t>
            </w:r>
            <w:r w:rsidRPr="00B047F2">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яка міститься у скарзі та у доданих до неї документах (копіях документів), необхідних для розгляду скарги, у тому числі у рішеннях (акт, лист-відмова, лист-роз’яснення, повідомлення тощо), які приймалися оператором системи розподілу/</w:t>
            </w:r>
            <w:proofErr w:type="spellStart"/>
            <w:r w:rsidRPr="00952986">
              <w:rPr>
                <w:rFonts w:ascii="Times New Roman" w:eastAsia="Times New Roman" w:hAnsi="Times New Roman" w:cs="Times New Roman"/>
                <w:b/>
                <w:color w:val="0070C0"/>
                <w:sz w:val="20"/>
                <w:szCs w:val="20"/>
                <w:lang w:val="uk-UA" w:eastAsia="ru-RU"/>
              </w:rPr>
              <w:t>електропостачальником</w:t>
            </w:r>
            <w:proofErr w:type="spellEnd"/>
            <w:r w:rsidRPr="00952986">
              <w:rPr>
                <w:rFonts w:ascii="Times New Roman" w:eastAsia="Times New Roman" w:hAnsi="Times New Roman" w:cs="Times New Roman"/>
                <w:b/>
                <w:color w:val="0070C0"/>
                <w:sz w:val="20"/>
                <w:szCs w:val="20"/>
                <w:lang w:val="uk-UA" w:eastAsia="ru-RU"/>
              </w:rPr>
              <w:t xml:space="preserve"> стосовно заявника раніше.</w:t>
            </w:r>
          </w:p>
          <w:p w14:paraId="1B12D8EA"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64F4049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060DE3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ru-RU"/>
              </w:rPr>
            </w:pPr>
          </w:p>
          <w:p w14:paraId="3D183E5B" w14:textId="73CC0D6F"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Законодавство не містить обмежень у вигляді 5-денного терміну. Зазначена інформація перевіряється у межах терміну, передбаченого законодавством для розгляду скарги.</w:t>
            </w:r>
          </w:p>
        </w:tc>
        <w:tc>
          <w:tcPr>
            <w:tcW w:w="3179" w:type="dxa"/>
            <w:gridSpan w:val="2"/>
          </w:tcPr>
          <w:p w14:paraId="1413945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0F6D2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1E060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61D0F7C" w14:textId="47BF12C2" w:rsidR="00EF2965" w:rsidRPr="00952986" w:rsidRDefault="00B047F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 вище</w:t>
            </w:r>
          </w:p>
        </w:tc>
      </w:tr>
      <w:tr w:rsidR="00EF2965" w:rsidRPr="00952986" w14:paraId="33DAD370" w14:textId="77777777" w:rsidTr="006F21F9">
        <w:trPr>
          <w:trHeight w:val="20"/>
        </w:trPr>
        <w:tc>
          <w:tcPr>
            <w:tcW w:w="4345" w:type="dxa"/>
            <w:gridSpan w:val="2"/>
            <w:vMerge w:val="restart"/>
            <w:tcBorders>
              <w:bottom w:val="nil"/>
            </w:tcBorders>
          </w:tcPr>
          <w:p w14:paraId="25465279" w14:textId="77777777" w:rsidR="00EF2965" w:rsidRPr="00952986" w:rsidRDefault="00EF2965" w:rsidP="00EF2965">
            <w:pPr>
              <w:shd w:val="clear" w:color="auto" w:fill="FFFFFF"/>
              <w:ind w:firstLine="456"/>
              <w:jc w:val="both"/>
              <w:rPr>
                <w:rFonts w:ascii="Times New Roman" w:hAnsi="Times New Roman" w:cs="Times New Roman"/>
                <w:b/>
                <w:bCs/>
                <w:color w:val="0070C0"/>
                <w:sz w:val="20"/>
                <w:szCs w:val="20"/>
                <w:lang w:val="uk-UA"/>
              </w:rPr>
            </w:pPr>
          </w:p>
          <w:p w14:paraId="6B4F5634" w14:textId="77777777" w:rsidR="00EF2965" w:rsidRPr="00952986" w:rsidRDefault="00EF2965" w:rsidP="00EF2965">
            <w:pPr>
              <w:shd w:val="clear" w:color="auto" w:fill="FFFFFF"/>
              <w:ind w:firstLine="456"/>
              <w:jc w:val="both"/>
              <w:rPr>
                <w:rFonts w:ascii="Times New Roman" w:hAnsi="Times New Roman" w:cs="Times New Roman"/>
                <w:b/>
                <w:bCs/>
                <w:color w:val="0070C0"/>
                <w:sz w:val="20"/>
                <w:szCs w:val="20"/>
                <w:lang w:val="uk-UA"/>
              </w:rPr>
            </w:pPr>
          </w:p>
          <w:p w14:paraId="00C30682" w14:textId="77777777" w:rsidR="00EF2965" w:rsidRPr="00952986" w:rsidRDefault="00EF2965" w:rsidP="00EF2965">
            <w:pPr>
              <w:shd w:val="clear" w:color="auto" w:fill="FFFFFF"/>
              <w:ind w:firstLine="456"/>
              <w:jc w:val="both"/>
              <w:rPr>
                <w:rFonts w:ascii="Times New Roman" w:hAnsi="Times New Roman" w:cs="Times New Roman"/>
                <w:b/>
                <w:bCs/>
                <w:color w:val="0070C0"/>
                <w:sz w:val="20"/>
                <w:szCs w:val="20"/>
                <w:lang w:val="uk-UA"/>
              </w:rPr>
            </w:pPr>
          </w:p>
          <w:p w14:paraId="0EEF9563" w14:textId="5DAAE93F" w:rsidR="00EF2965" w:rsidRPr="00952986" w:rsidRDefault="00EF2965" w:rsidP="00EF2965">
            <w:pPr>
              <w:shd w:val="clear" w:color="auto" w:fill="FFFFFF"/>
              <w:ind w:firstLine="456"/>
              <w:jc w:val="both"/>
              <w:rPr>
                <w:rFonts w:ascii="Times New Roman" w:hAnsi="Times New Roman" w:cs="Times New Roman"/>
                <w:b/>
                <w:bCs/>
                <w:color w:val="0070C0"/>
                <w:sz w:val="20"/>
                <w:szCs w:val="20"/>
                <w:lang w:val="uk-UA" w:eastAsia="uk-UA"/>
              </w:rPr>
            </w:pPr>
            <w:r w:rsidRPr="00952986">
              <w:rPr>
                <w:rFonts w:ascii="Times New Roman" w:hAnsi="Times New Roman" w:cs="Times New Roman"/>
                <w:b/>
                <w:bCs/>
                <w:color w:val="0070C0"/>
                <w:sz w:val="20"/>
                <w:szCs w:val="20"/>
                <w:lang w:val="uk-UA"/>
              </w:rPr>
              <w:t>3.4. Скарга на дії (бездіяльність)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може бути подана заявником </w:t>
            </w:r>
            <w:bookmarkStart w:id="124" w:name="_Hlk171593051"/>
            <w:r w:rsidRPr="00952986">
              <w:rPr>
                <w:rFonts w:ascii="Times New Roman" w:hAnsi="Times New Roman" w:cs="Times New Roman"/>
                <w:b/>
                <w:bCs/>
                <w:color w:val="0070C0"/>
                <w:sz w:val="20"/>
                <w:szCs w:val="20"/>
                <w:lang w:val="uk-UA" w:eastAsia="uk-UA"/>
              </w:rPr>
              <w:t>не пізніше одного місяця з дня коли заявнику стало відомо про порушення його прав та законних інтересів, спричинених такими діями (бездіяльністю).</w:t>
            </w:r>
          </w:p>
          <w:bookmarkEnd w:id="124"/>
          <w:p w14:paraId="1842A80C" w14:textId="77777777" w:rsidR="00EF2965" w:rsidRPr="00952986" w:rsidRDefault="00EF2965" w:rsidP="00EF2965">
            <w:pPr>
              <w:shd w:val="clear" w:color="auto" w:fill="FFFFFF"/>
              <w:ind w:firstLine="456"/>
              <w:jc w:val="both"/>
              <w:rPr>
                <w:rFonts w:ascii="Times New Roman" w:hAnsi="Times New Roman" w:cs="Times New Roman"/>
                <w:b/>
                <w:bCs/>
                <w:color w:val="0070C0"/>
                <w:sz w:val="20"/>
                <w:szCs w:val="20"/>
                <w:lang w:val="uk-UA" w:eastAsia="uk-UA"/>
              </w:rPr>
            </w:pPr>
            <w:r w:rsidRPr="00952986">
              <w:rPr>
                <w:rFonts w:ascii="Times New Roman" w:hAnsi="Times New Roman" w:cs="Times New Roman"/>
                <w:b/>
                <w:bCs/>
                <w:color w:val="0070C0"/>
                <w:sz w:val="20"/>
                <w:szCs w:val="20"/>
                <w:lang w:val="uk-UA"/>
              </w:rPr>
              <w:t>Скарга на рішення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може бути подана заявником протягом одного року </w:t>
            </w:r>
            <w:r w:rsidRPr="00952986">
              <w:rPr>
                <w:rFonts w:ascii="Times New Roman" w:hAnsi="Times New Roman" w:cs="Times New Roman"/>
                <w:b/>
                <w:bCs/>
                <w:color w:val="0070C0"/>
                <w:sz w:val="20"/>
                <w:szCs w:val="20"/>
                <w:lang w:val="uk-UA" w:eastAsia="uk-UA"/>
              </w:rPr>
              <w:t xml:space="preserve">з дня його прийняття, але не пізніше одного місяця з часу ознайомлення заявником з прийнятим рішенням. </w:t>
            </w:r>
          </w:p>
          <w:p w14:paraId="503586DC" w14:textId="4B59BCEB"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Скарги, подані з порушенням зазначеного строку не розглядаються. </w:t>
            </w:r>
          </w:p>
          <w:p w14:paraId="30839019"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Пропущений з поважної причини строк може бути поновлений керівником Центру, у разі надання заявником документів, підтверджуючих поважність причин їх пропуску.</w:t>
            </w:r>
          </w:p>
          <w:p w14:paraId="426D8A2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2FCA5D58"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7F6ED99E"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0070C0"/>
                <w:sz w:val="20"/>
                <w:szCs w:val="20"/>
                <w:lang w:val="uk-UA"/>
              </w:rPr>
            </w:pPr>
          </w:p>
          <w:p w14:paraId="537F276F" w14:textId="7134535C"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3.4. Скарга на дії (бездіяльність) оператора системи розподілу/</w:t>
            </w:r>
            <w:proofErr w:type="spellStart"/>
            <w:r w:rsidRPr="00952986">
              <w:rPr>
                <w:rFonts w:ascii="Times New Roman" w:eastAsia="Times New Roman" w:hAnsi="Times New Roman" w:cs="Times New Roman"/>
                <w:b/>
                <w:bCs/>
                <w:color w:val="0070C0"/>
                <w:sz w:val="20"/>
                <w:szCs w:val="20"/>
                <w:lang w:val="uk-UA"/>
              </w:rPr>
              <w:t>електропостачальника</w:t>
            </w:r>
            <w:proofErr w:type="spellEnd"/>
            <w:r w:rsidRPr="00952986">
              <w:rPr>
                <w:rFonts w:ascii="Times New Roman" w:eastAsia="Times New Roman" w:hAnsi="Times New Roman" w:cs="Times New Roman"/>
                <w:b/>
                <w:bCs/>
                <w:color w:val="0070C0"/>
                <w:sz w:val="20"/>
                <w:szCs w:val="20"/>
                <w:lang w:val="uk-UA"/>
              </w:rPr>
              <w:t xml:space="preserve"> може бути подана заявником не пізніше одного місяця з дня коли заявнику стало відомо про порушення його прав та законних інтересів, спричинених такими діями (бездіяльністю).</w:t>
            </w:r>
          </w:p>
          <w:p w14:paraId="5018A118"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7030A0"/>
                <w:sz w:val="20"/>
                <w:szCs w:val="20"/>
                <w:lang w:val="uk-UA"/>
              </w:rPr>
              <w:t>Повторна скарга</w:t>
            </w:r>
            <w:r w:rsidRPr="00952986">
              <w:rPr>
                <w:rFonts w:ascii="Times New Roman" w:eastAsia="Times New Roman" w:hAnsi="Times New Roman" w:cs="Times New Roman"/>
                <w:color w:val="7030A0"/>
                <w:sz w:val="20"/>
                <w:szCs w:val="20"/>
                <w:lang w:val="uk-UA"/>
              </w:rPr>
              <w:t xml:space="preserve"> </w:t>
            </w:r>
            <w:r w:rsidRPr="00952986">
              <w:rPr>
                <w:rFonts w:ascii="Times New Roman" w:eastAsia="Times New Roman" w:hAnsi="Times New Roman" w:cs="Times New Roman"/>
                <w:b/>
                <w:bCs/>
                <w:color w:val="0070C0"/>
                <w:sz w:val="20"/>
                <w:szCs w:val="20"/>
                <w:lang w:val="uk-UA"/>
              </w:rPr>
              <w:t xml:space="preserve">може бути подана заявником протягом одного року з дня його прийняття, але не пізніше одного місяця з часу ознайомлення заявником з прийнятим рішенням. </w:t>
            </w:r>
          </w:p>
          <w:p w14:paraId="5BE8F267"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Скарги, подані з порушенням зазначеного строку не розглядаються. </w:t>
            </w:r>
          </w:p>
          <w:p w14:paraId="12A84DB6"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Пропущений з поважної причини строк може бути поновлений керівником Центру, у разі надання заявником документів, підтверджуючих поважність причин їх пропуску.</w:t>
            </w:r>
          </w:p>
          <w:p w14:paraId="7F5A3C7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0DDC91C"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АТ «ДТЕК ДНІПРОВСЬКІ ЕЛЕКТРОМЕРЕЖІ»</w:t>
            </w:r>
          </w:p>
          <w:p w14:paraId="277903D3" w14:textId="77777777" w:rsidR="00EF2965" w:rsidRPr="00952986" w:rsidRDefault="00EF2965" w:rsidP="00EF2965">
            <w:pPr>
              <w:widowControl w:val="0"/>
              <w:autoSpaceDE w:val="0"/>
              <w:autoSpaceDN w:val="0"/>
              <w:jc w:val="both"/>
              <w:rPr>
                <w:rFonts w:ascii="Times New Roman" w:eastAsia="Times New Roman" w:hAnsi="Times New Roman" w:cs="Times New Roman"/>
                <w:b/>
                <w:bCs/>
                <w:color w:val="0070C0"/>
                <w:sz w:val="20"/>
                <w:szCs w:val="20"/>
                <w:lang w:val="uk-UA"/>
              </w:rPr>
            </w:pPr>
          </w:p>
          <w:p w14:paraId="69F25124"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2B9CF654"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FA31AF8"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0627FBF"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367A5726"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32A51B6D"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145781FD"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1455612"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43CE3995" w14:textId="7C22773D"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Редакційна правка.</w:t>
            </w:r>
          </w:p>
        </w:tc>
        <w:tc>
          <w:tcPr>
            <w:tcW w:w="3179" w:type="dxa"/>
            <w:gridSpan w:val="2"/>
          </w:tcPr>
          <w:p w14:paraId="3661D6D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C13EB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08DE4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F23F57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394DC5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DAB4B9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61ADF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BDDBCD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B16BC4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908275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5B8B6E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83E451" w14:textId="4317C965" w:rsidR="00EF2965" w:rsidRPr="00952986" w:rsidRDefault="00B047F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00EF2965" w:rsidRPr="00952986">
              <w:rPr>
                <w:rFonts w:ascii="Times New Roman" w:eastAsia="Times New Roman" w:hAnsi="Times New Roman" w:cs="Times New Roman"/>
                <w:b/>
                <w:bCs/>
                <w:color w:val="333333"/>
                <w:sz w:val="20"/>
                <w:szCs w:val="20"/>
                <w:lang w:val="uk-UA" w:eastAsia="en-GB" w:bidi="he-IL"/>
              </w:rPr>
              <w:t xml:space="preserve"> обговорення</w:t>
            </w:r>
          </w:p>
        </w:tc>
      </w:tr>
      <w:tr w:rsidR="00EF2965" w:rsidRPr="00045C6C" w14:paraId="5E64AF64" w14:textId="77777777" w:rsidTr="006F21F9">
        <w:trPr>
          <w:trHeight w:val="20"/>
        </w:trPr>
        <w:tc>
          <w:tcPr>
            <w:tcW w:w="4345" w:type="dxa"/>
            <w:gridSpan w:val="2"/>
            <w:vMerge/>
            <w:tcBorders>
              <w:bottom w:val="nil"/>
            </w:tcBorders>
          </w:tcPr>
          <w:p w14:paraId="02E368D5" w14:textId="77777777" w:rsidR="00EF2965" w:rsidRPr="00952986" w:rsidRDefault="00EF2965" w:rsidP="00EF2965">
            <w:pPr>
              <w:shd w:val="clear" w:color="auto" w:fill="FFFFFF"/>
              <w:ind w:firstLine="851"/>
              <w:jc w:val="both"/>
              <w:rPr>
                <w:rFonts w:ascii="Times New Roman" w:hAnsi="Times New Roman" w:cs="Times New Roman"/>
                <w:b/>
                <w:bCs/>
                <w:color w:val="0070C0"/>
                <w:sz w:val="20"/>
                <w:szCs w:val="20"/>
                <w:lang w:val="uk-UA"/>
              </w:rPr>
            </w:pPr>
          </w:p>
        </w:tc>
        <w:tc>
          <w:tcPr>
            <w:tcW w:w="4128" w:type="dxa"/>
            <w:gridSpan w:val="3"/>
          </w:tcPr>
          <w:p w14:paraId="135004CF" w14:textId="52E80E88"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t>TOB «ДНІПРОВСЬКІ ЕНЕРГЕТИЧНІ ПОСЛУГИ»</w:t>
            </w:r>
          </w:p>
          <w:p w14:paraId="0F75CF02"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p w14:paraId="7A35B2BB"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uk-UA"/>
              </w:rPr>
            </w:pPr>
            <w:r w:rsidRPr="00952986">
              <w:rPr>
                <w:rFonts w:ascii="Times New Roman" w:eastAsia="Times New Roman" w:hAnsi="Times New Roman" w:cs="Times New Roman"/>
                <w:b/>
                <w:bCs/>
                <w:color w:val="0070C0"/>
                <w:sz w:val="20"/>
                <w:szCs w:val="20"/>
                <w:lang w:val="uk-UA" w:eastAsia="ru-RU"/>
              </w:rPr>
              <w:t>3.4. Скарга на дії (бездіяльність)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може бути подана заявником </w:t>
            </w:r>
            <w:r w:rsidRPr="00952986">
              <w:rPr>
                <w:rFonts w:ascii="Times New Roman" w:eastAsia="Times New Roman" w:hAnsi="Times New Roman" w:cs="Times New Roman"/>
                <w:b/>
                <w:bCs/>
                <w:color w:val="0070C0"/>
                <w:sz w:val="20"/>
                <w:szCs w:val="20"/>
                <w:lang w:val="uk-UA" w:eastAsia="uk-UA"/>
              </w:rPr>
              <w:t xml:space="preserve">не пізніше одного </w:t>
            </w:r>
            <w:r w:rsidRPr="00952986">
              <w:rPr>
                <w:rFonts w:ascii="Times New Roman" w:eastAsia="Times New Roman" w:hAnsi="Times New Roman" w:cs="Times New Roman"/>
                <w:b/>
                <w:bCs/>
                <w:color w:val="0070C0"/>
                <w:sz w:val="20"/>
                <w:szCs w:val="20"/>
                <w:lang w:val="uk-UA" w:eastAsia="uk-UA"/>
              </w:rPr>
              <w:lastRenderedPageBreak/>
              <w:t>місяця з дня коли заявнику стало відомо про порушення його прав та законних інтересів, спричинених такими діями (бездіяльністю).</w:t>
            </w:r>
          </w:p>
          <w:p w14:paraId="751FAFAA" w14:textId="26EA411F"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uk-UA"/>
              </w:rPr>
            </w:pPr>
            <w:r w:rsidRPr="00952986">
              <w:rPr>
                <w:rFonts w:ascii="Times New Roman" w:eastAsia="Times New Roman" w:hAnsi="Times New Roman" w:cs="Times New Roman"/>
                <w:b/>
                <w:bCs/>
                <w:color w:val="0070C0"/>
                <w:sz w:val="20"/>
                <w:szCs w:val="20"/>
                <w:lang w:val="uk-UA" w:eastAsia="ru-RU"/>
              </w:rPr>
              <w:t>Скарга на рішення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електропостачальника</w:t>
            </w:r>
            <w:proofErr w:type="spellEnd"/>
            <w:r w:rsidRPr="00952986">
              <w:rPr>
                <w:rFonts w:ascii="Times New Roman" w:eastAsia="Times New Roman" w:hAnsi="Times New Roman" w:cs="Times New Roman"/>
                <w:b/>
                <w:bCs/>
                <w:color w:val="0070C0"/>
                <w:sz w:val="20"/>
                <w:szCs w:val="20"/>
                <w:lang w:val="uk-UA" w:eastAsia="ru-RU"/>
              </w:rPr>
              <w:t xml:space="preserve"> може бути подана заявником протягом одного року </w:t>
            </w:r>
            <w:r w:rsidRPr="00952986">
              <w:rPr>
                <w:rFonts w:ascii="Times New Roman" w:eastAsia="Times New Roman" w:hAnsi="Times New Roman" w:cs="Times New Roman"/>
                <w:b/>
                <w:bCs/>
                <w:color w:val="0070C0"/>
                <w:sz w:val="20"/>
                <w:szCs w:val="20"/>
                <w:lang w:val="uk-UA" w:eastAsia="uk-UA"/>
              </w:rPr>
              <w:t xml:space="preserve">з дня його прийняття, але не пізніше одного місяця з часу ознайомлення заявником з прийнятим рішенням. </w:t>
            </w:r>
          </w:p>
          <w:p w14:paraId="18C2104A"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Скарги, подані з порушенням зазначеного строку не розглядаються. </w:t>
            </w:r>
          </w:p>
          <w:p w14:paraId="67F7AC44" w14:textId="77777777" w:rsidR="00EF2965" w:rsidRPr="00952986" w:rsidRDefault="00EF2965" w:rsidP="00EF2965">
            <w:pPr>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7030A0"/>
                <w:sz w:val="20"/>
                <w:szCs w:val="20"/>
                <w:lang w:val="uk-UA" w:eastAsia="ru-RU"/>
              </w:rPr>
              <w:t>Про відмову у розгляді скарги через порушення зазначеного строку  оператор системи розподілу/</w:t>
            </w:r>
            <w:proofErr w:type="spellStart"/>
            <w:r w:rsidRPr="00952986">
              <w:rPr>
                <w:rFonts w:ascii="Times New Roman" w:eastAsia="Times New Roman" w:hAnsi="Times New Roman" w:cs="Times New Roman"/>
                <w:b/>
                <w:color w:val="7030A0"/>
                <w:sz w:val="20"/>
                <w:szCs w:val="20"/>
                <w:lang w:val="uk-UA" w:eastAsia="ru-RU"/>
              </w:rPr>
              <w:t>електропостачальник</w:t>
            </w:r>
            <w:proofErr w:type="spellEnd"/>
            <w:r w:rsidRPr="00952986">
              <w:rPr>
                <w:rFonts w:ascii="Times New Roman" w:eastAsia="Times New Roman" w:hAnsi="Times New Roman" w:cs="Times New Roman"/>
                <w:b/>
                <w:color w:val="7030A0"/>
                <w:sz w:val="20"/>
                <w:szCs w:val="20"/>
                <w:lang w:val="uk-UA" w:eastAsia="ru-RU"/>
              </w:rPr>
              <w:t xml:space="preserve"> повідомляє заявника протягом трьох робочих днів.</w:t>
            </w:r>
          </w:p>
          <w:p w14:paraId="4B2FCC64" w14:textId="23988E30" w:rsidR="00EF2965" w:rsidRPr="00952986" w:rsidRDefault="00EF2965" w:rsidP="00EF2965">
            <w:pPr>
              <w:widowControl w:val="0"/>
              <w:autoSpaceDE w:val="0"/>
              <w:autoSpaceDN w:val="0"/>
              <w:ind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eastAsia="ru-RU"/>
              </w:rPr>
              <w:t>Пропущений з поважної причини строк може бути поновлений керівником Центру, у разі надання заявником документів, підтверджуючих поважність причин їх пропуску.</w:t>
            </w:r>
          </w:p>
          <w:p w14:paraId="6939674D"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tc>
        <w:tc>
          <w:tcPr>
            <w:tcW w:w="3942" w:type="dxa"/>
            <w:gridSpan w:val="3"/>
          </w:tcPr>
          <w:p w14:paraId="4A3EC7A0"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rPr>
            </w:pPr>
            <w:r w:rsidRPr="00952986">
              <w:rPr>
                <w:rFonts w:ascii="Times New Roman" w:eastAsia="Times New Roman" w:hAnsi="Times New Roman" w:cs="Times New Roman"/>
                <w:b/>
                <w:bCs/>
                <w:sz w:val="20"/>
                <w:szCs w:val="20"/>
                <w:lang w:val="uk-UA"/>
              </w:rPr>
              <w:lastRenderedPageBreak/>
              <w:t>TOB «ДНІПРОВСЬКІ ЕНЕРГЕТИЧНІ ПОСЛУГИ»</w:t>
            </w:r>
          </w:p>
          <w:p w14:paraId="657D1E10"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p w14:paraId="0EA3190D"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2985F119"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3220E8F1"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0020ABD5"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64F620AA"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052EF189"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6D233106"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366BB2C5"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4B29D3C5"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3B19D6EF"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77FA8A3"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4DE1B5AB"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002DD5BC"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705D71F6"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17A2BE9E"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547EA52"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p w14:paraId="5A3CF075" w14:textId="42F53510"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bCs/>
                <w:sz w:val="20"/>
                <w:szCs w:val="20"/>
                <w:lang w:val="uk-UA"/>
              </w:rPr>
              <w:t>Надання заявнику зворотного зв’язку щодо його звернення сприятиме ефективному користуванню заявниками своїми правами та запобігатиме повторним зверненням з аналогічних питань.</w:t>
            </w:r>
          </w:p>
        </w:tc>
        <w:tc>
          <w:tcPr>
            <w:tcW w:w="3179" w:type="dxa"/>
            <w:gridSpan w:val="2"/>
          </w:tcPr>
          <w:p w14:paraId="02159D0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D8055B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97F1DC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7AE82F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F3FCB6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1BA651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F54B37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EF1530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39E78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CAC292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B7E83A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0B5A59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2C1AE4E" w14:textId="04489C41" w:rsidR="00EF2965" w:rsidRDefault="00B518A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w:t>
            </w:r>
          </w:p>
          <w:p w14:paraId="7FF720D0" w14:textId="7A258961" w:rsidR="00347701" w:rsidRPr="00952986" w:rsidRDefault="0034770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w:t>
            </w:r>
          </w:p>
          <w:p w14:paraId="565CD5D5" w14:textId="77777777" w:rsidR="00B047F2" w:rsidRPr="00952986" w:rsidRDefault="00B047F2" w:rsidP="00B047F2">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Скарги, подані з порушенням зазначеного строку не розглядаються. </w:t>
            </w:r>
          </w:p>
          <w:p w14:paraId="42843488" w14:textId="77777777" w:rsidR="00B047F2" w:rsidRDefault="00B047F2" w:rsidP="00B047F2">
            <w:pPr>
              <w:ind w:firstLine="365"/>
              <w:jc w:val="both"/>
              <w:rPr>
                <w:rFonts w:ascii="Times New Roman" w:eastAsia="Times New Roman" w:hAnsi="Times New Roman" w:cs="Times New Roman"/>
                <w:b/>
                <w:color w:val="00B050"/>
                <w:sz w:val="20"/>
                <w:szCs w:val="20"/>
                <w:lang w:val="uk-UA" w:eastAsia="ru-RU"/>
              </w:rPr>
            </w:pPr>
            <w:r w:rsidRPr="00B518AF">
              <w:rPr>
                <w:rFonts w:ascii="Times New Roman" w:eastAsia="Times New Roman" w:hAnsi="Times New Roman" w:cs="Times New Roman"/>
                <w:b/>
                <w:color w:val="00B050"/>
                <w:sz w:val="20"/>
                <w:szCs w:val="20"/>
                <w:lang w:val="uk-UA" w:eastAsia="ru-RU"/>
              </w:rPr>
              <w:t>Про відмову у розгляді скарги через порушення зазначеного строку  оператор системи розподілу/</w:t>
            </w:r>
            <w:proofErr w:type="spellStart"/>
            <w:r w:rsidRPr="00B518AF">
              <w:rPr>
                <w:rFonts w:ascii="Times New Roman" w:eastAsia="Times New Roman" w:hAnsi="Times New Roman" w:cs="Times New Roman"/>
                <w:b/>
                <w:color w:val="00B050"/>
                <w:sz w:val="20"/>
                <w:szCs w:val="20"/>
                <w:lang w:val="uk-UA" w:eastAsia="ru-RU"/>
              </w:rPr>
              <w:t>електропостачальник</w:t>
            </w:r>
            <w:proofErr w:type="spellEnd"/>
            <w:r w:rsidRPr="00B518AF">
              <w:rPr>
                <w:rFonts w:ascii="Times New Roman" w:eastAsia="Times New Roman" w:hAnsi="Times New Roman" w:cs="Times New Roman"/>
                <w:b/>
                <w:color w:val="00B050"/>
                <w:sz w:val="20"/>
                <w:szCs w:val="20"/>
                <w:lang w:val="uk-UA" w:eastAsia="ru-RU"/>
              </w:rPr>
              <w:t xml:space="preserve"> повідомляє заявника протягом трьох робочих днів.</w:t>
            </w:r>
          </w:p>
          <w:p w14:paraId="60038BEF" w14:textId="4B405FB2" w:rsidR="00347701" w:rsidRPr="00347701" w:rsidRDefault="00347701" w:rsidP="00347701">
            <w:pPr>
              <w:jc w:val="both"/>
              <w:rPr>
                <w:rFonts w:ascii="Times New Roman" w:eastAsia="Times New Roman" w:hAnsi="Times New Roman" w:cs="Times New Roman"/>
                <w:b/>
                <w:sz w:val="20"/>
                <w:szCs w:val="20"/>
                <w:lang w:val="uk-UA" w:eastAsia="ru-RU"/>
              </w:rPr>
            </w:pPr>
            <w:r w:rsidRPr="00347701">
              <w:rPr>
                <w:rFonts w:ascii="Times New Roman" w:eastAsia="Times New Roman" w:hAnsi="Times New Roman" w:cs="Times New Roman"/>
                <w:b/>
                <w:sz w:val="20"/>
                <w:szCs w:val="20"/>
                <w:lang w:val="uk-UA" w:eastAsia="ru-RU"/>
              </w:rPr>
              <w:t>….</w:t>
            </w:r>
          </w:p>
          <w:p w14:paraId="6EE1902B" w14:textId="597AC823"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28DB1522" w14:textId="77777777" w:rsidTr="00F76E34">
        <w:trPr>
          <w:trHeight w:val="20"/>
        </w:trPr>
        <w:tc>
          <w:tcPr>
            <w:tcW w:w="4345" w:type="dxa"/>
            <w:gridSpan w:val="2"/>
            <w:tcBorders>
              <w:top w:val="nil"/>
              <w:bottom w:val="single" w:sz="4" w:space="0" w:color="auto"/>
            </w:tcBorders>
          </w:tcPr>
          <w:p w14:paraId="25E57322" w14:textId="77777777" w:rsidR="00EF2965" w:rsidRPr="00952986" w:rsidRDefault="00EF2965" w:rsidP="00EF2965">
            <w:pPr>
              <w:shd w:val="clear" w:color="auto" w:fill="FFFFFF"/>
              <w:ind w:firstLine="851"/>
              <w:jc w:val="both"/>
              <w:rPr>
                <w:rFonts w:ascii="Times New Roman" w:hAnsi="Times New Roman" w:cs="Times New Roman"/>
                <w:b/>
                <w:bCs/>
                <w:color w:val="0070C0"/>
                <w:sz w:val="20"/>
                <w:szCs w:val="20"/>
                <w:lang w:val="uk-UA"/>
              </w:rPr>
            </w:pPr>
          </w:p>
        </w:tc>
        <w:tc>
          <w:tcPr>
            <w:tcW w:w="4128" w:type="dxa"/>
            <w:gridSpan w:val="3"/>
          </w:tcPr>
          <w:p w14:paraId="4011676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5C5DEED" w14:textId="77777777" w:rsidR="00EF2965" w:rsidRPr="00952986" w:rsidRDefault="00EF2965" w:rsidP="00EF2965">
            <w:pPr>
              <w:jc w:val="both"/>
              <w:rPr>
                <w:rFonts w:ascii="Times New Roman" w:hAnsi="Times New Roman" w:cs="Times New Roman"/>
                <w:b/>
                <w:bCs/>
                <w:color w:val="0070C0"/>
                <w:sz w:val="20"/>
                <w:szCs w:val="20"/>
                <w:lang w:val="uk-UA"/>
              </w:rPr>
            </w:pPr>
          </w:p>
          <w:p w14:paraId="58C94F75" w14:textId="03D10BFF" w:rsidR="00EF2965" w:rsidRPr="00952986" w:rsidRDefault="00EF2965" w:rsidP="00EF2965">
            <w:pPr>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3.4. Скарга на дії (бездіяльність)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xml:space="preserve"> може бути подана заявником не пізніше одного місяця з дня коли заявнику стало відомо про порушення його прав та законних інтересів, спричинених такими діями (бездіяльністю).</w:t>
            </w:r>
          </w:p>
          <w:p w14:paraId="3DFA2E12" w14:textId="77777777" w:rsidR="00EF2965" w:rsidRPr="00952986" w:rsidRDefault="00EF2965" w:rsidP="00EF2965">
            <w:pPr>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7030A0"/>
                <w:sz w:val="20"/>
                <w:szCs w:val="20"/>
                <w:lang w:val="uk-UA"/>
              </w:rPr>
              <w:t>Повторна скарга</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 xml:space="preserve">може бути подана заявником протягом одного року з дня його прийняття, але не пізніше одного місяця з часу ознайомлення заявником з прийнятим рішенням. </w:t>
            </w:r>
          </w:p>
          <w:p w14:paraId="41C637F7" w14:textId="77777777" w:rsidR="00EF2965" w:rsidRPr="00952986" w:rsidRDefault="00EF2965" w:rsidP="00EF2965">
            <w:pPr>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Скарги, подані з порушенням зазначеного строку не розглядаються. </w:t>
            </w:r>
          </w:p>
          <w:p w14:paraId="6C5DC6E2" w14:textId="77777777" w:rsidR="00EF2965" w:rsidRPr="00952986" w:rsidRDefault="00EF2965" w:rsidP="00EF2965">
            <w:pPr>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Пропущений з поважної причини строк може бути поновлений керівником Центру, у разі надання заявником документів, підтверджуючих поважність причин їх пропуску.</w:t>
            </w:r>
          </w:p>
          <w:p w14:paraId="6E7EB4B1"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rPr>
            </w:pPr>
          </w:p>
        </w:tc>
        <w:tc>
          <w:tcPr>
            <w:tcW w:w="3942" w:type="dxa"/>
            <w:gridSpan w:val="3"/>
          </w:tcPr>
          <w:p w14:paraId="58E12327"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lastRenderedPageBreak/>
              <w:t>ПрАТ «ДТЕК КИЇВСЬКІ ЕЛЕКТРОМЕРЕЖІ»</w:t>
            </w:r>
          </w:p>
          <w:p w14:paraId="500E77EB" w14:textId="77777777" w:rsidR="00EF2965" w:rsidRPr="00952986" w:rsidRDefault="00EF2965" w:rsidP="00EF2965">
            <w:pPr>
              <w:jc w:val="both"/>
              <w:rPr>
                <w:rFonts w:ascii="Times New Roman" w:hAnsi="Times New Roman" w:cs="Times New Roman"/>
                <w:b/>
                <w:bCs/>
                <w:color w:val="0070C0"/>
                <w:sz w:val="20"/>
                <w:szCs w:val="20"/>
                <w:lang w:val="uk-UA"/>
              </w:rPr>
            </w:pPr>
          </w:p>
          <w:p w14:paraId="70D3C24D" w14:textId="77777777" w:rsidR="00EF2965" w:rsidRPr="00952986" w:rsidRDefault="00EF2965" w:rsidP="00EF2965">
            <w:pPr>
              <w:jc w:val="both"/>
              <w:rPr>
                <w:rFonts w:ascii="Times New Roman" w:hAnsi="Times New Roman" w:cs="Times New Roman"/>
                <w:sz w:val="20"/>
                <w:szCs w:val="20"/>
                <w:lang w:val="uk-UA"/>
              </w:rPr>
            </w:pPr>
          </w:p>
          <w:p w14:paraId="3DE952DB" w14:textId="77777777" w:rsidR="00EF2965" w:rsidRPr="00952986" w:rsidRDefault="00EF2965" w:rsidP="00EF2965">
            <w:pPr>
              <w:jc w:val="both"/>
              <w:rPr>
                <w:rFonts w:ascii="Times New Roman" w:hAnsi="Times New Roman" w:cs="Times New Roman"/>
                <w:sz w:val="20"/>
                <w:szCs w:val="20"/>
                <w:lang w:val="uk-UA"/>
              </w:rPr>
            </w:pPr>
          </w:p>
          <w:p w14:paraId="4E913310" w14:textId="77777777" w:rsidR="00EF2965" w:rsidRPr="00952986" w:rsidRDefault="00EF2965" w:rsidP="00EF2965">
            <w:pPr>
              <w:jc w:val="both"/>
              <w:rPr>
                <w:rFonts w:ascii="Times New Roman" w:hAnsi="Times New Roman" w:cs="Times New Roman"/>
                <w:sz w:val="20"/>
                <w:szCs w:val="20"/>
                <w:lang w:val="uk-UA"/>
              </w:rPr>
            </w:pPr>
          </w:p>
          <w:p w14:paraId="217E342E" w14:textId="77777777" w:rsidR="00EF2965" w:rsidRPr="00952986" w:rsidRDefault="00EF2965" w:rsidP="00EF2965">
            <w:pPr>
              <w:jc w:val="both"/>
              <w:rPr>
                <w:rFonts w:ascii="Times New Roman" w:hAnsi="Times New Roman" w:cs="Times New Roman"/>
                <w:sz w:val="20"/>
                <w:szCs w:val="20"/>
                <w:lang w:val="uk-UA"/>
              </w:rPr>
            </w:pPr>
          </w:p>
          <w:p w14:paraId="21030F2B" w14:textId="77777777" w:rsidR="00EF2965" w:rsidRPr="00952986" w:rsidRDefault="00EF2965" w:rsidP="00EF2965">
            <w:pPr>
              <w:jc w:val="both"/>
              <w:rPr>
                <w:rFonts w:ascii="Times New Roman" w:hAnsi="Times New Roman" w:cs="Times New Roman"/>
                <w:sz w:val="20"/>
                <w:szCs w:val="20"/>
                <w:lang w:val="uk-UA"/>
              </w:rPr>
            </w:pPr>
          </w:p>
          <w:p w14:paraId="6C522873" w14:textId="77777777" w:rsidR="00EF2965" w:rsidRPr="00952986" w:rsidRDefault="00EF2965" w:rsidP="00EF2965">
            <w:pPr>
              <w:jc w:val="both"/>
              <w:rPr>
                <w:rFonts w:ascii="Times New Roman" w:hAnsi="Times New Roman" w:cs="Times New Roman"/>
                <w:sz w:val="20"/>
                <w:szCs w:val="20"/>
                <w:lang w:val="uk-UA"/>
              </w:rPr>
            </w:pPr>
          </w:p>
          <w:p w14:paraId="7E1BC460" w14:textId="77777777" w:rsidR="00EF2965" w:rsidRPr="00952986" w:rsidRDefault="00EF2965" w:rsidP="00EF2965">
            <w:pPr>
              <w:jc w:val="both"/>
              <w:rPr>
                <w:rFonts w:ascii="Times New Roman" w:hAnsi="Times New Roman" w:cs="Times New Roman"/>
                <w:sz w:val="20"/>
                <w:szCs w:val="20"/>
                <w:lang w:val="uk-UA"/>
              </w:rPr>
            </w:pPr>
          </w:p>
          <w:p w14:paraId="438653FA" w14:textId="77777777" w:rsidR="00EF2965" w:rsidRPr="00952986" w:rsidRDefault="00EF2965" w:rsidP="00EF2965">
            <w:pPr>
              <w:jc w:val="both"/>
              <w:rPr>
                <w:rFonts w:ascii="Times New Roman" w:hAnsi="Times New Roman" w:cs="Times New Roman"/>
                <w:sz w:val="20"/>
                <w:szCs w:val="20"/>
                <w:lang w:val="uk-UA"/>
              </w:rPr>
            </w:pPr>
          </w:p>
          <w:p w14:paraId="22EF6871" w14:textId="0A499283"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Редакційна правка.</w:t>
            </w:r>
          </w:p>
          <w:p w14:paraId="0DE6E63C"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tc>
        <w:tc>
          <w:tcPr>
            <w:tcW w:w="3179" w:type="dxa"/>
            <w:gridSpan w:val="2"/>
          </w:tcPr>
          <w:p w14:paraId="484399D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B51C2A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15A9C0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83D56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314D5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B9A59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F7EE13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D3C19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9D34823" w14:textId="77777777" w:rsidR="00EF2965"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276B7B" w14:textId="77777777" w:rsidR="00B518AF" w:rsidRDefault="00B518A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2C1E3A9" w14:textId="77777777" w:rsidR="00B518AF" w:rsidRPr="00952986" w:rsidRDefault="00B518A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1B500E" w14:textId="2320CD30" w:rsidR="00EF2965" w:rsidRPr="00952986" w:rsidRDefault="00B518A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w:t>
            </w:r>
          </w:p>
        </w:tc>
      </w:tr>
      <w:tr w:rsidR="00EF2965" w:rsidRPr="0051289A" w14:paraId="0A7EDD2E" w14:textId="77777777" w:rsidTr="00F76E34">
        <w:trPr>
          <w:trHeight w:val="20"/>
        </w:trPr>
        <w:tc>
          <w:tcPr>
            <w:tcW w:w="4345" w:type="dxa"/>
            <w:gridSpan w:val="2"/>
            <w:tcBorders>
              <w:bottom w:val="nil"/>
            </w:tcBorders>
          </w:tcPr>
          <w:p w14:paraId="75FA36B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B39800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481BFB7E"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48EDB85" w14:textId="67F1F39F"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3.5. Скарга не підлягає розгляду, якщо:</w:t>
            </w:r>
          </w:p>
          <w:p w14:paraId="6788416D"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не зазначено місце проживання/перебування, місцезнаходження заявника;</w:t>
            </w:r>
          </w:p>
          <w:p w14:paraId="7142D0B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скарга не підписана заявником або неможливо встановити авторство (анонімне); </w:t>
            </w:r>
          </w:p>
          <w:p w14:paraId="2B4D8EFD"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заявником подана повторна скарга, якщо попередня скарга вирішена по суті;</w:t>
            </w:r>
          </w:p>
          <w:p w14:paraId="597354A7"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порушено питання, яке станом на день подання скарги розглядається судом або щодо якого ухвалено судове рішення, яке набрало законної сили;</w:t>
            </w:r>
          </w:p>
          <w:p w14:paraId="38837537"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не викладено зміст вимоги заявника, вжито ненормативну лексику та/або образливі висловлювання;</w:t>
            </w:r>
          </w:p>
          <w:p w14:paraId="2634A41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4C86AE9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розгляд і вирішення питання, викладеного у скарзі, не належить до компетенції Регулятора.</w:t>
            </w:r>
          </w:p>
          <w:p w14:paraId="6865461D" w14:textId="57131D98"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 залишення скарги без розгляду, крім випадку отримання анонімної скарги, Центр повідомляє заявника.</w:t>
            </w:r>
          </w:p>
          <w:p w14:paraId="20F8090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114DD1D8"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«ДТЕК ДНІПРОВСЬКІ ЕЛЕКТРОМЕРЕЖІ»</w:t>
            </w:r>
          </w:p>
          <w:p w14:paraId="13F0A099" w14:textId="77777777" w:rsidR="00EF2965" w:rsidRPr="00952986" w:rsidRDefault="00EF2965" w:rsidP="00EF2965">
            <w:pPr>
              <w:widowControl w:val="0"/>
              <w:autoSpaceDE w:val="0"/>
              <w:autoSpaceDN w:val="0"/>
              <w:jc w:val="both"/>
              <w:rPr>
                <w:rFonts w:ascii="Times New Roman" w:eastAsia="Times New Roman" w:hAnsi="Times New Roman" w:cs="Times New Roman"/>
                <w:bCs/>
                <w:sz w:val="20"/>
                <w:szCs w:val="20"/>
                <w:lang w:val="uk-UA" w:eastAsia="ru-RU"/>
              </w:rPr>
            </w:pPr>
          </w:p>
          <w:p w14:paraId="6FE69F9E" w14:textId="54C13A91"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3.5. Скарга не підлягає розгляду, якщо:</w:t>
            </w:r>
          </w:p>
          <w:p w14:paraId="7D867552"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у скарзі не зазначено місце проживання/перебування, місцезнаходження заявника;</w:t>
            </w:r>
          </w:p>
          <w:p w14:paraId="2A4FB903"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скарга не підписана заявником або неможливо встановити авторство (анонімне); </w:t>
            </w:r>
          </w:p>
          <w:p w14:paraId="4F79630F"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заявником подана повторна скарга, якщо попередня скарга вирішена по суті;</w:t>
            </w:r>
          </w:p>
          <w:p w14:paraId="7EDA0E69"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у скарзі порушено питання, яке станом на день подання скарги розглядається судом або щодо якого ухвалено судове рішення, яке набрало законної сили;</w:t>
            </w:r>
          </w:p>
          <w:p w14:paraId="0E67DBCB"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у скарзі не викладено зміст вимоги заявника, вжито ненормативну лексику та/або </w:t>
            </w:r>
            <w:r w:rsidRPr="00952986">
              <w:rPr>
                <w:rFonts w:ascii="Times New Roman" w:eastAsia="Times New Roman" w:hAnsi="Times New Roman" w:cs="Times New Roman"/>
                <w:b/>
                <w:color w:val="7030A0"/>
                <w:sz w:val="20"/>
                <w:szCs w:val="20"/>
                <w:lang w:val="uk-UA" w:eastAsia="ru-RU"/>
              </w:rPr>
              <w:t>погрози чи</w:t>
            </w:r>
            <w:r w:rsidRPr="00952986">
              <w:rPr>
                <w:rFonts w:ascii="Times New Roman" w:eastAsia="Times New Roman" w:hAnsi="Times New Roman" w:cs="Times New Roman"/>
                <w:b/>
                <w:sz w:val="20"/>
                <w:szCs w:val="20"/>
                <w:lang w:val="uk-UA" w:eastAsia="ru-RU"/>
              </w:rPr>
              <w:t xml:space="preserve"> </w:t>
            </w:r>
            <w:r w:rsidRPr="00952986">
              <w:rPr>
                <w:rFonts w:ascii="Times New Roman" w:eastAsia="Times New Roman" w:hAnsi="Times New Roman" w:cs="Times New Roman"/>
                <w:b/>
                <w:color w:val="0070C0"/>
                <w:sz w:val="20"/>
                <w:szCs w:val="20"/>
                <w:lang w:val="uk-UA" w:eastAsia="ru-RU"/>
              </w:rPr>
              <w:t xml:space="preserve">образливі висловлювання </w:t>
            </w:r>
            <w:r w:rsidRPr="00952986">
              <w:rPr>
                <w:rFonts w:ascii="Times New Roman" w:eastAsia="Times New Roman" w:hAnsi="Times New Roman" w:cs="Times New Roman"/>
                <w:b/>
                <w:color w:val="7030A0"/>
                <w:sz w:val="20"/>
                <w:szCs w:val="20"/>
                <w:lang w:val="uk-UA" w:eastAsia="ru-RU"/>
              </w:rPr>
              <w:t>оператору системи розподілу/</w:t>
            </w:r>
            <w:proofErr w:type="spellStart"/>
            <w:r w:rsidRPr="00952986">
              <w:rPr>
                <w:rFonts w:ascii="Times New Roman" w:eastAsia="Times New Roman" w:hAnsi="Times New Roman" w:cs="Times New Roman"/>
                <w:b/>
                <w:color w:val="7030A0"/>
                <w:sz w:val="20"/>
                <w:szCs w:val="20"/>
                <w:lang w:val="uk-UA" w:eastAsia="ru-RU"/>
              </w:rPr>
              <w:t>електропостачальнику</w:t>
            </w:r>
            <w:proofErr w:type="spellEnd"/>
            <w:r w:rsidRPr="00952986">
              <w:rPr>
                <w:rFonts w:ascii="Times New Roman" w:eastAsia="Times New Roman" w:hAnsi="Times New Roman" w:cs="Times New Roman"/>
                <w:bCs/>
                <w:sz w:val="20"/>
                <w:szCs w:val="20"/>
                <w:lang w:val="uk-UA" w:eastAsia="ru-RU"/>
              </w:rPr>
              <w:t>;</w:t>
            </w:r>
          </w:p>
          <w:p w14:paraId="3FB667D9" w14:textId="77777777" w:rsidR="00EF2965" w:rsidRPr="00952986" w:rsidRDefault="00EF2965" w:rsidP="00EF2965">
            <w:pPr>
              <w:widowControl w:val="0"/>
              <w:shd w:val="clear" w:color="auto" w:fill="FFFFFF"/>
              <w:autoSpaceDE w:val="0"/>
              <w:autoSpaceDN w:val="0"/>
              <w:ind w:firstLine="365"/>
              <w:jc w:val="both"/>
              <w:rPr>
                <w:rFonts w:ascii="Times New Roman" w:eastAsia="Calibri" w:hAnsi="Times New Roman" w:cs="Times New Roman"/>
                <w:b/>
                <w:bCs/>
                <w:color w:val="7030A0"/>
                <w:sz w:val="20"/>
                <w:szCs w:val="20"/>
                <w:lang w:val="uk-UA"/>
              </w:rPr>
            </w:pPr>
            <w:r w:rsidRPr="00952986">
              <w:rPr>
                <w:rFonts w:ascii="Times New Roman" w:eastAsia="Calibri" w:hAnsi="Times New Roman" w:cs="Times New Roman"/>
                <w:b/>
                <w:bCs/>
                <w:color w:val="7030A0"/>
                <w:sz w:val="20"/>
                <w:szCs w:val="20"/>
                <w:lang w:val="uk-UA"/>
              </w:rPr>
              <w:t>зі скаргою не надано документів (копій документів засвідчених належним чином), що підтверджують обставини викладені у скарзі;</w:t>
            </w:r>
          </w:p>
          <w:p w14:paraId="53BAC2C7"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w:t>
            </w:r>
          </w:p>
          <w:p w14:paraId="3ECF290E" w14:textId="77777777" w:rsidR="00EF2965" w:rsidRPr="00952986" w:rsidRDefault="00EF2965" w:rsidP="00EF2965">
            <w:pPr>
              <w:widowControl w:val="0"/>
              <w:autoSpaceDE w:val="0"/>
              <w:autoSpaceDN w:val="0"/>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розгляд і вирішення питання, викладеного у скарзі, не належить до компетенції</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оператора</w:t>
            </w:r>
            <w:r w:rsidRPr="00952986">
              <w:rPr>
                <w:rFonts w:ascii="Times New Roman" w:eastAsia="Times New Roman" w:hAnsi="Times New Roman" w:cs="Times New Roman"/>
                <w:bCs/>
                <w:color w:val="7030A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 xml:space="preserve">системи розподілу/ </w:t>
            </w:r>
            <w:proofErr w:type="spellStart"/>
            <w:r w:rsidRPr="00952986">
              <w:rPr>
                <w:rFonts w:ascii="Times New Roman" w:eastAsia="Times New Roman" w:hAnsi="Times New Roman" w:cs="Times New Roman"/>
                <w:b/>
                <w:color w:val="7030A0"/>
                <w:sz w:val="20"/>
                <w:szCs w:val="20"/>
                <w:lang w:val="uk-UA" w:eastAsia="ru-RU"/>
              </w:rPr>
              <w:t>електропостачальника</w:t>
            </w:r>
            <w:proofErr w:type="spellEnd"/>
            <w:r w:rsidRPr="00952986">
              <w:rPr>
                <w:rFonts w:ascii="Times New Roman" w:eastAsia="Times New Roman" w:hAnsi="Times New Roman" w:cs="Times New Roman"/>
                <w:b/>
                <w:color w:val="7030A0"/>
                <w:sz w:val="20"/>
                <w:szCs w:val="20"/>
                <w:lang w:val="uk-UA" w:eastAsia="ru-RU"/>
              </w:rPr>
              <w:t>.</w:t>
            </w:r>
          </w:p>
          <w:p w14:paraId="02551583" w14:textId="77777777" w:rsidR="00EF2965" w:rsidRPr="00952986" w:rsidRDefault="00EF2965" w:rsidP="00EF2965">
            <w:pPr>
              <w:shd w:val="clear" w:color="auto" w:fill="FFFFFF"/>
              <w:ind w:firstLine="365"/>
              <w:contextualSpacing/>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Про залишення скарги без розгляду, крім випадку отримання анонімної скарги, Центр повідомляє заявника.</w:t>
            </w:r>
          </w:p>
          <w:p w14:paraId="5238B51B" w14:textId="77777777" w:rsidR="00EF2965" w:rsidRDefault="00EF2965" w:rsidP="00EF2965">
            <w:pPr>
              <w:shd w:val="clear" w:color="auto" w:fill="FFFFFF"/>
              <w:ind w:firstLine="365"/>
              <w:contextualSpacing/>
              <w:jc w:val="both"/>
              <w:rPr>
                <w:rFonts w:ascii="Times New Roman" w:eastAsia="Times New Roman" w:hAnsi="Times New Roman" w:cs="Times New Roman"/>
                <w:b/>
                <w:color w:val="0070C0"/>
                <w:sz w:val="20"/>
                <w:szCs w:val="20"/>
                <w:lang w:val="uk-UA" w:eastAsia="en-GB" w:bidi="he-IL"/>
              </w:rPr>
            </w:pPr>
          </w:p>
          <w:p w14:paraId="6912041D" w14:textId="77777777" w:rsidR="00347701" w:rsidRDefault="00347701" w:rsidP="00EF2965">
            <w:pPr>
              <w:shd w:val="clear" w:color="auto" w:fill="FFFFFF"/>
              <w:ind w:firstLine="365"/>
              <w:contextualSpacing/>
              <w:jc w:val="both"/>
              <w:rPr>
                <w:rFonts w:ascii="Times New Roman" w:eastAsia="Times New Roman" w:hAnsi="Times New Roman" w:cs="Times New Roman"/>
                <w:b/>
                <w:color w:val="0070C0"/>
                <w:sz w:val="20"/>
                <w:szCs w:val="20"/>
                <w:lang w:val="uk-UA" w:eastAsia="en-GB" w:bidi="he-IL"/>
              </w:rPr>
            </w:pPr>
          </w:p>
          <w:p w14:paraId="667F1CD8" w14:textId="2C66D2FB" w:rsidR="00347701" w:rsidRPr="00952986" w:rsidRDefault="00347701" w:rsidP="00EF2965">
            <w:pPr>
              <w:shd w:val="clear" w:color="auto" w:fill="FFFFFF"/>
              <w:ind w:firstLine="365"/>
              <w:contextualSpacing/>
              <w:jc w:val="both"/>
              <w:rPr>
                <w:rFonts w:ascii="Times New Roman" w:eastAsia="Times New Roman" w:hAnsi="Times New Roman" w:cs="Times New Roman"/>
                <w:b/>
                <w:color w:val="0070C0"/>
                <w:sz w:val="20"/>
                <w:szCs w:val="20"/>
                <w:lang w:val="uk-UA" w:eastAsia="en-GB" w:bidi="he-IL"/>
              </w:rPr>
            </w:pPr>
          </w:p>
        </w:tc>
        <w:tc>
          <w:tcPr>
            <w:tcW w:w="3942" w:type="dxa"/>
            <w:gridSpan w:val="3"/>
          </w:tcPr>
          <w:p w14:paraId="3034F9E3"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«ДТЕК ДНІПРОВСЬКІ ЕЛЕКТРОМЕРЕЖІ»</w:t>
            </w:r>
          </w:p>
          <w:p w14:paraId="7B634836" w14:textId="77777777" w:rsidR="00EF2965" w:rsidRPr="00952986" w:rsidRDefault="00EF2965" w:rsidP="00EF2965">
            <w:pPr>
              <w:widowControl w:val="0"/>
              <w:autoSpaceDE w:val="0"/>
              <w:autoSpaceDN w:val="0"/>
              <w:jc w:val="both"/>
              <w:rPr>
                <w:rFonts w:ascii="Times New Roman" w:eastAsia="Times New Roman" w:hAnsi="Times New Roman" w:cs="Times New Roman"/>
                <w:bCs/>
                <w:sz w:val="20"/>
                <w:szCs w:val="20"/>
                <w:lang w:val="uk-UA" w:eastAsia="ru-RU"/>
              </w:rPr>
            </w:pPr>
          </w:p>
          <w:p w14:paraId="1025328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2D85C62B"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700D1FF"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20FABF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24867A7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53B8D1D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2E8F465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49E791F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64DBF92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294D68E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E876EA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E013F71"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4623A11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479D29F7"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3BD4EB6B"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5343488" w14:textId="777888F5"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Редакційна правка.</w:t>
            </w:r>
          </w:p>
          <w:p w14:paraId="0ED006F9"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5DA82F7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83193C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40FE8E2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09F969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56078A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6101135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1505EFD"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358CABC"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06631F8"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6B97A16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3317269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A2F3FC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21AD6FA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5A06D40"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1BD3CAE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0A70674C" w14:textId="77777777" w:rsidR="00EF2965" w:rsidRPr="00952986" w:rsidRDefault="00EF2965" w:rsidP="00EF2965">
            <w:pPr>
              <w:widowControl w:val="0"/>
              <w:autoSpaceDE w:val="0"/>
              <w:autoSpaceDN w:val="0"/>
              <w:jc w:val="both"/>
              <w:rPr>
                <w:rFonts w:ascii="Times New Roman" w:eastAsia="Times New Roman" w:hAnsi="Times New Roman" w:cs="Times New Roman"/>
                <w:bCs/>
                <w:sz w:val="20"/>
                <w:szCs w:val="20"/>
                <w:lang w:val="uk-UA" w:eastAsia="ru-RU"/>
              </w:rPr>
            </w:pPr>
          </w:p>
          <w:p w14:paraId="468BEA18"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Редакційна правка.</w:t>
            </w:r>
          </w:p>
          <w:p w14:paraId="00A07D41"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p w14:paraId="3582795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625B3E4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86EDD9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8FC1EF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F5B23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5A41D5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3A648B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D076E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DF7D4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C2176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B1C47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B0EB7A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03D594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D91C38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282C7F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CB92BC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1C9DC3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F032F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537FC8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D0FEEE6" w14:textId="53AEC269" w:rsidR="00EF2965"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00EF2965" w:rsidRPr="00952986">
              <w:rPr>
                <w:rFonts w:ascii="Times New Roman" w:eastAsia="Times New Roman" w:hAnsi="Times New Roman" w:cs="Times New Roman"/>
                <w:b/>
                <w:bCs/>
                <w:color w:val="333333"/>
                <w:sz w:val="20"/>
                <w:szCs w:val="20"/>
                <w:lang w:val="uk-UA" w:eastAsia="en-GB" w:bidi="he-IL"/>
              </w:rPr>
              <w:t xml:space="preserve"> обговорення</w:t>
            </w:r>
          </w:p>
          <w:p w14:paraId="253CF9E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696CF0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3A125B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876AEF8" w14:textId="77777777"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w:t>
            </w:r>
          </w:p>
          <w:p w14:paraId="4F3CE02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C95D8A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8F833C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49326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87257D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76995B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402535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11650F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9DB63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E6D3D0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4F7ED8D" w14:textId="77777777"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w:t>
            </w:r>
          </w:p>
          <w:p w14:paraId="03A20EA1" w14:textId="77777777" w:rsidR="00863E8C" w:rsidRPr="00952986" w:rsidRDefault="00863E8C" w:rsidP="00863E8C">
            <w:pPr>
              <w:widowControl w:val="0"/>
              <w:autoSpaceDE w:val="0"/>
              <w:autoSpaceDN w:val="0"/>
              <w:ind w:firstLine="365"/>
              <w:jc w:val="both"/>
              <w:rPr>
                <w:rFonts w:ascii="Times New Roman" w:eastAsia="Times New Roman" w:hAnsi="Times New Roman" w:cs="Times New Roman"/>
                <w:b/>
                <w:color w:val="7030A0"/>
                <w:sz w:val="20"/>
                <w:szCs w:val="20"/>
                <w:lang w:val="uk-UA" w:eastAsia="ru-RU"/>
              </w:rPr>
            </w:pPr>
            <w:r w:rsidRPr="00952986">
              <w:rPr>
                <w:rFonts w:ascii="Times New Roman" w:eastAsia="Times New Roman" w:hAnsi="Times New Roman" w:cs="Times New Roman"/>
                <w:b/>
                <w:color w:val="0070C0"/>
                <w:sz w:val="20"/>
                <w:szCs w:val="20"/>
                <w:lang w:val="uk-UA" w:eastAsia="ru-RU"/>
              </w:rPr>
              <w:t>розгляд і вирішення питання, викладеного у скарзі, не належить до компетенції</w:t>
            </w:r>
            <w:r w:rsidRPr="00952986">
              <w:rPr>
                <w:rFonts w:ascii="Times New Roman" w:eastAsia="Times New Roman" w:hAnsi="Times New Roman" w:cs="Times New Roman"/>
                <w:bCs/>
                <w:color w:val="0070C0"/>
                <w:sz w:val="20"/>
                <w:szCs w:val="20"/>
                <w:lang w:val="uk-UA" w:eastAsia="ru-RU"/>
              </w:rPr>
              <w:t xml:space="preserve"> </w:t>
            </w:r>
            <w:r w:rsidRPr="00863E8C">
              <w:rPr>
                <w:rFonts w:ascii="Times New Roman" w:eastAsia="Times New Roman" w:hAnsi="Times New Roman" w:cs="Times New Roman"/>
                <w:b/>
                <w:color w:val="00B050"/>
                <w:sz w:val="20"/>
                <w:szCs w:val="20"/>
                <w:lang w:val="uk-UA" w:eastAsia="ru-RU"/>
              </w:rPr>
              <w:t>оператора</w:t>
            </w:r>
            <w:r w:rsidRPr="00863E8C">
              <w:rPr>
                <w:rFonts w:ascii="Times New Roman" w:eastAsia="Times New Roman" w:hAnsi="Times New Roman" w:cs="Times New Roman"/>
                <w:bCs/>
                <w:color w:val="00B050"/>
                <w:sz w:val="20"/>
                <w:szCs w:val="20"/>
                <w:lang w:val="uk-UA" w:eastAsia="ru-RU"/>
              </w:rPr>
              <w:t xml:space="preserve"> </w:t>
            </w:r>
            <w:r w:rsidRPr="00863E8C">
              <w:rPr>
                <w:rFonts w:ascii="Times New Roman" w:eastAsia="Times New Roman" w:hAnsi="Times New Roman" w:cs="Times New Roman"/>
                <w:b/>
                <w:color w:val="00B050"/>
                <w:sz w:val="20"/>
                <w:szCs w:val="20"/>
                <w:lang w:val="uk-UA" w:eastAsia="ru-RU"/>
              </w:rPr>
              <w:t xml:space="preserve">системи розподілу/ </w:t>
            </w:r>
            <w:proofErr w:type="spellStart"/>
            <w:r w:rsidRPr="00863E8C">
              <w:rPr>
                <w:rFonts w:ascii="Times New Roman" w:eastAsia="Times New Roman" w:hAnsi="Times New Roman" w:cs="Times New Roman"/>
                <w:b/>
                <w:color w:val="00B050"/>
                <w:sz w:val="20"/>
                <w:szCs w:val="20"/>
                <w:lang w:val="uk-UA" w:eastAsia="ru-RU"/>
              </w:rPr>
              <w:t>електропостачальника</w:t>
            </w:r>
            <w:proofErr w:type="spellEnd"/>
            <w:r w:rsidRPr="00952986">
              <w:rPr>
                <w:rFonts w:ascii="Times New Roman" w:eastAsia="Times New Roman" w:hAnsi="Times New Roman" w:cs="Times New Roman"/>
                <w:b/>
                <w:color w:val="7030A0"/>
                <w:sz w:val="20"/>
                <w:szCs w:val="20"/>
                <w:lang w:val="uk-UA" w:eastAsia="ru-RU"/>
              </w:rPr>
              <w:t>.</w:t>
            </w:r>
          </w:p>
          <w:p w14:paraId="6976B807" w14:textId="079046C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863E8C" w14:paraId="474F2831" w14:textId="77777777" w:rsidTr="00F76E34">
        <w:trPr>
          <w:trHeight w:val="20"/>
        </w:trPr>
        <w:tc>
          <w:tcPr>
            <w:tcW w:w="4345" w:type="dxa"/>
            <w:gridSpan w:val="2"/>
            <w:tcBorders>
              <w:top w:val="nil"/>
              <w:bottom w:val="nil"/>
            </w:tcBorders>
          </w:tcPr>
          <w:p w14:paraId="5190A0DD"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5C1E561B" w14:textId="610E1CB1"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TOB «ДНІПРОВСЬКІ ЕНЕРГЕТИЧНІ ПОСЛУГИ»</w:t>
            </w:r>
          </w:p>
          <w:p w14:paraId="350B2A4A"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3D8FFE5D"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3.5. Скарга не підлягає розгляду, якщо:</w:t>
            </w:r>
          </w:p>
          <w:p w14:paraId="1119E387"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у скарзі не зазначено місце проживання/перебування, місцезнаходження заявника;</w:t>
            </w:r>
          </w:p>
          <w:p w14:paraId="293A788D"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скарга не підписана заявником або неможливо встановити авторство (анонімне); </w:t>
            </w:r>
          </w:p>
          <w:p w14:paraId="432F9024"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заявником подана повторна скарга, якщо попередня скарга вирішена по суті;</w:t>
            </w:r>
          </w:p>
          <w:p w14:paraId="12B98388"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у скарзі порушено питання, яке станом на день подання скарги розглядається судом або щодо якого ухвалено судове рішення, яке набрало законної сили;</w:t>
            </w:r>
          </w:p>
          <w:p w14:paraId="468F6301"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у скарзі не викладено зміст вимоги заявника, вжито ненормативну лексику та/або образливі висловлювання;</w:t>
            </w:r>
          </w:p>
          <w:p w14:paraId="7DB58955" w14:textId="77777777"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7030A0"/>
                <w:sz w:val="20"/>
                <w:szCs w:val="20"/>
                <w:lang w:val="uk-UA" w:eastAsia="ru-RU"/>
              </w:rPr>
              <w:t xml:space="preserve">текст скарги </w:t>
            </w:r>
            <w:r w:rsidRPr="00952986">
              <w:rPr>
                <w:rFonts w:ascii="Times New Roman" w:eastAsia="Times New Roman" w:hAnsi="Times New Roman" w:cs="Times New Roman"/>
                <w:b/>
                <w:bCs/>
                <w:color w:val="0070C0"/>
                <w:sz w:val="20"/>
                <w:szCs w:val="20"/>
                <w:lang w:val="uk-UA" w:eastAsia="ru-RU"/>
              </w:rPr>
              <w:t>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1468AF11" w14:textId="77777777" w:rsidR="00EF2965" w:rsidRPr="00952986" w:rsidRDefault="00EF2965" w:rsidP="00EF2965">
            <w:pPr>
              <w:shd w:val="clear" w:color="auto" w:fill="FFFFFF"/>
              <w:ind w:firstLine="365"/>
              <w:jc w:val="both"/>
              <w:rPr>
                <w:rFonts w:ascii="Times New Roman" w:eastAsia="Times New Roman" w:hAnsi="Times New Roman" w:cs="Times New Roman"/>
                <w:color w:val="7030A0"/>
                <w:sz w:val="20"/>
                <w:szCs w:val="20"/>
                <w:lang w:val="uk-UA" w:eastAsia="ru-RU"/>
              </w:rPr>
            </w:pPr>
            <w:r w:rsidRPr="00952986">
              <w:rPr>
                <w:rFonts w:ascii="Times New Roman" w:eastAsia="Times New Roman" w:hAnsi="Times New Roman" w:cs="Times New Roman"/>
                <w:b/>
                <w:bCs/>
                <w:color w:val="0070C0"/>
                <w:sz w:val="20"/>
                <w:szCs w:val="20"/>
                <w:lang w:val="uk-UA" w:eastAsia="ru-RU"/>
              </w:rPr>
              <w:t>розгляд і вирішення питання, викладеного у скарзі, не належить до компетенції</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учасника роздрібного ринку</w:t>
            </w:r>
            <w:r w:rsidRPr="00952986">
              <w:rPr>
                <w:rFonts w:ascii="Times New Roman" w:eastAsia="Times New Roman" w:hAnsi="Times New Roman" w:cs="Times New Roman"/>
                <w:color w:val="7030A0"/>
                <w:sz w:val="20"/>
                <w:szCs w:val="20"/>
                <w:lang w:val="uk-UA" w:eastAsia="ru-RU"/>
              </w:rPr>
              <w:t>.</w:t>
            </w:r>
          </w:p>
          <w:p w14:paraId="364722A9" w14:textId="20DB340E" w:rsidR="00EF2965" w:rsidRPr="00952986" w:rsidRDefault="00EF2965" w:rsidP="00EF2965">
            <w:pPr>
              <w:shd w:val="clear" w:color="auto" w:fill="FFFFFF"/>
              <w:ind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Про залишення скарги без розгляду, крім випадку отримання анонімної скарги, Центр повідомляє заявника.</w:t>
            </w:r>
          </w:p>
          <w:p w14:paraId="34780DB6"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tc>
        <w:tc>
          <w:tcPr>
            <w:tcW w:w="3942" w:type="dxa"/>
            <w:gridSpan w:val="3"/>
          </w:tcPr>
          <w:p w14:paraId="0E0D1AA7"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TOB «ДНІПРОВСЬКІ ЕНЕРГЕТИЧНІ ПОСЛУГИ»</w:t>
            </w:r>
          </w:p>
          <w:p w14:paraId="73E0FB10" w14:textId="77777777" w:rsidR="00EF2965" w:rsidRPr="00952986" w:rsidRDefault="00EF2965" w:rsidP="00EF2965">
            <w:pPr>
              <w:jc w:val="both"/>
              <w:rPr>
                <w:bCs/>
                <w:sz w:val="20"/>
                <w:szCs w:val="20"/>
                <w:lang w:val="uk-UA"/>
              </w:rPr>
            </w:pPr>
          </w:p>
          <w:p w14:paraId="1358C538" w14:textId="77777777" w:rsidR="00EF2965" w:rsidRPr="00952986" w:rsidRDefault="00EF2965" w:rsidP="00EF2965">
            <w:pPr>
              <w:jc w:val="both"/>
              <w:rPr>
                <w:bCs/>
                <w:sz w:val="20"/>
                <w:szCs w:val="20"/>
                <w:lang w:val="uk-UA"/>
              </w:rPr>
            </w:pPr>
          </w:p>
          <w:p w14:paraId="4A829985" w14:textId="77777777" w:rsidR="00EF2965" w:rsidRPr="00952986" w:rsidRDefault="00EF2965" w:rsidP="00EF2965">
            <w:pPr>
              <w:jc w:val="both"/>
              <w:rPr>
                <w:bCs/>
                <w:sz w:val="20"/>
                <w:szCs w:val="20"/>
                <w:lang w:val="uk-UA"/>
              </w:rPr>
            </w:pPr>
          </w:p>
          <w:p w14:paraId="645BCE06" w14:textId="77777777" w:rsidR="00EF2965" w:rsidRPr="00952986" w:rsidRDefault="00EF2965" w:rsidP="00EF2965">
            <w:pPr>
              <w:jc w:val="both"/>
              <w:rPr>
                <w:bCs/>
                <w:sz w:val="20"/>
                <w:szCs w:val="20"/>
                <w:lang w:val="uk-UA"/>
              </w:rPr>
            </w:pPr>
          </w:p>
          <w:p w14:paraId="4057DCBC" w14:textId="77777777" w:rsidR="00EF2965" w:rsidRPr="00952986" w:rsidRDefault="00EF2965" w:rsidP="00EF2965">
            <w:pPr>
              <w:jc w:val="both"/>
              <w:rPr>
                <w:bCs/>
                <w:sz w:val="20"/>
                <w:szCs w:val="20"/>
                <w:lang w:val="uk-UA"/>
              </w:rPr>
            </w:pPr>
          </w:p>
          <w:p w14:paraId="18A37F1A" w14:textId="77777777" w:rsidR="00EF2965" w:rsidRPr="00952986" w:rsidRDefault="00EF2965" w:rsidP="00EF2965">
            <w:pPr>
              <w:jc w:val="both"/>
              <w:rPr>
                <w:bCs/>
                <w:sz w:val="20"/>
                <w:szCs w:val="20"/>
                <w:lang w:val="uk-UA"/>
              </w:rPr>
            </w:pPr>
          </w:p>
          <w:p w14:paraId="36C36911" w14:textId="77777777" w:rsidR="00EF2965" w:rsidRPr="00952986" w:rsidRDefault="00EF2965" w:rsidP="00EF2965">
            <w:pPr>
              <w:jc w:val="both"/>
              <w:rPr>
                <w:bCs/>
                <w:sz w:val="20"/>
                <w:szCs w:val="20"/>
                <w:lang w:val="uk-UA"/>
              </w:rPr>
            </w:pPr>
          </w:p>
          <w:p w14:paraId="553FF8AA" w14:textId="77777777" w:rsidR="00EF2965" w:rsidRPr="00952986" w:rsidRDefault="00EF2965" w:rsidP="00EF2965">
            <w:pPr>
              <w:jc w:val="both"/>
              <w:rPr>
                <w:bCs/>
                <w:sz w:val="20"/>
                <w:szCs w:val="20"/>
                <w:lang w:val="uk-UA"/>
              </w:rPr>
            </w:pPr>
          </w:p>
          <w:p w14:paraId="5C7F6984" w14:textId="77777777" w:rsidR="00EF2965" w:rsidRPr="00952986" w:rsidRDefault="00EF2965" w:rsidP="00EF2965">
            <w:pPr>
              <w:jc w:val="both"/>
              <w:rPr>
                <w:bCs/>
                <w:sz w:val="20"/>
                <w:szCs w:val="20"/>
                <w:lang w:val="uk-UA"/>
              </w:rPr>
            </w:pPr>
          </w:p>
          <w:p w14:paraId="55A82959" w14:textId="77777777" w:rsidR="00EF2965" w:rsidRPr="00952986" w:rsidRDefault="00EF2965" w:rsidP="00EF2965">
            <w:pPr>
              <w:jc w:val="both"/>
              <w:rPr>
                <w:bCs/>
                <w:sz w:val="20"/>
                <w:szCs w:val="20"/>
                <w:lang w:val="uk-UA"/>
              </w:rPr>
            </w:pPr>
          </w:p>
          <w:p w14:paraId="5690B8CF" w14:textId="77777777" w:rsidR="00EF2965" w:rsidRPr="00952986" w:rsidRDefault="00EF2965" w:rsidP="00EF2965">
            <w:pPr>
              <w:jc w:val="both"/>
              <w:rPr>
                <w:bCs/>
                <w:sz w:val="20"/>
                <w:szCs w:val="20"/>
                <w:lang w:val="uk-UA"/>
              </w:rPr>
            </w:pPr>
          </w:p>
          <w:p w14:paraId="15824172" w14:textId="77777777" w:rsidR="00EF2965" w:rsidRPr="00952986" w:rsidRDefault="00EF2965" w:rsidP="00EF2965">
            <w:pPr>
              <w:jc w:val="both"/>
              <w:rPr>
                <w:bCs/>
                <w:sz w:val="20"/>
                <w:szCs w:val="20"/>
                <w:lang w:val="uk-UA"/>
              </w:rPr>
            </w:pPr>
          </w:p>
          <w:p w14:paraId="6CBEEFD3" w14:textId="77777777" w:rsidR="00EF2965" w:rsidRPr="00952986" w:rsidRDefault="00EF2965" w:rsidP="00EF2965">
            <w:pPr>
              <w:jc w:val="both"/>
              <w:rPr>
                <w:bCs/>
                <w:sz w:val="20"/>
                <w:szCs w:val="20"/>
                <w:lang w:val="uk-UA"/>
              </w:rPr>
            </w:pPr>
          </w:p>
          <w:p w14:paraId="42C0B57B" w14:textId="77777777" w:rsidR="00EF2965" w:rsidRPr="00952986" w:rsidRDefault="00EF2965" w:rsidP="00EF2965">
            <w:pPr>
              <w:jc w:val="both"/>
              <w:rPr>
                <w:bCs/>
                <w:sz w:val="20"/>
                <w:szCs w:val="20"/>
                <w:lang w:val="uk-UA"/>
              </w:rPr>
            </w:pPr>
          </w:p>
          <w:p w14:paraId="510F4E87" w14:textId="77777777" w:rsidR="00EF2965" w:rsidRPr="00952986" w:rsidRDefault="00EF2965" w:rsidP="00EF2965">
            <w:pPr>
              <w:jc w:val="both"/>
              <w:rPr>
                <w:bCs/>
                <w:sz w:val="20"/>
                <w:szCs w:val="20"/>
                <w:lang w:val="uk-UA"/>
              </w:rPr>
            </w:pPr>
          </w:p>
          <w:p w14:paraId="03FBA3CF" w14:textId="77777777" w:rsidR="00EF2965" w:rsidRPr="00952986" w:rsidRDefault="00EF2965" w:rsidP="00EF2965">
            <w:pPr>
              <w:jc w:val="both"/>
              <w:rPr>
                <w:bCs/>
                <w:sz w:val="20"/>
                <w:szCs w:val="20"/>
                <w:lang w:val="uk-UA"/>
              </w:rPr>
            </w:pPr>
          </w:p>
          <w:p w14:paraId="5A9A4582" w14:textId="6B4B5B0E" w:rsidR="00EF2965" w:rsidRPr="00952986" w:rsidRDefault="00EF2965" w:rsidP="00EF2965">
            <w:pPr>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Технічні правки</w:t>
            </w:r>
          </w:p>
          <w:p w14:paraId="7CB2C745"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tc>
        <w:tc>
          <w:tcPr>
            <w:tcW w:w="3179" w:type="dxa"/>
            <w:gridSpan w:val="2"/>
          </w:tcPr>
          <w:p w14:paraId="1598B47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AE5512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4342D4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39F704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43DC7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051374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F8EB24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DD239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0EC7AF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A528C6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57C641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CD34A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A6EC0B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45F12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217CE4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4C4278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69F8A9F" w14:textId="77777777" w:rsidR="00863E8C"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w:t>
            </w:r>
          </w:p>
          <w:p w14:paraId="4852265B" w14:textId="72B0E94A" w:rsidR="00347701" w:rsidRPr="00952986" w:rsidRDefault="00347701"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w:t>
            </w:r>
          </w:p>
          <w:p w14:paraId="1B790457" w14:textId="77777777" w:rsidR="00EF2965"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r w:rsidRPr="00863E8C">
              <w:rPr>
                <w:rFonts w:ascii="Times New Roman" w:eastAsia="Times New Roman" w:hAnsi="Times New Roman" w:cs="Times New Roman"/>
                <w:b/>
                <w:bCs/>
                <w:color w:val="00B050"/>
                <w:sz w:val="20"/>
                <w:szCs w:val="20"/>
                <w:lang w:val="uk-UA" w:eastAsia="ru-RU"/>
              </w:rPr>
              <w:t xml:space="preserve">текст скарги </w:t>
            </w:r>
            <w:r w:rsidRPr="00952986">
              <w:rPr>
                <w:rFonts w:ascii="Times New Roman" w:eastAsia="Times New Roman" w:hAnsi="Times New Roman" w:cs="Times New Roman"/>
                <w:b/>
                <w:bCs/>
                <w:color w:val="0070C0"/>
                <w:sz w:val="20"/>
                <w:szCs w:val="20"/>
                <w:lang w:val="uk-UA" w:eastAsia="ru-RU"/>
              </w:rPr>
              <w:t>містить заклики, спрямовані на ліквідацію незалежності України</w:t>
            </w:r>
            <w:r>
              <w:rPr>
                <w:rFonts w:ascii="Times New Roman" w:eastAsia="Times New Roman" w:hAnsi="Times New Roman" w:cs="Times New Roman"/>
                <w:b/>
                <w:bCs/>
                <w:color w:val="0070C0"/>
                <w:sz w:val="20"/>
                <w:szCs w:val="20"/>
                <w:lang w:val="uk-UA" w:eastAsia="ru-RU"/>
              </w:rPr>
              <w:t xml:space="preserve"> …. </w:t>
            </w:r>
          </w:p>
          <w:p w14:paraId="2F4F77AF" w14:textId="77777777" w:rsidR="00863E8C"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5DF5AEF7" w14:textId="77777777" w:rsidR="00863E8C"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5C32FC2B" w14:textId="77777777" w:rsidR="00863E8C"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5A81B999" w14:textId="77777777" w:rsidR="00863E8C"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254053F3" w14:textId="77777777" w:rsidR="00863E8C" w:rsidRDefault="00863E8C"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050416E1" w14:textId="77777777" w:rsidR="00347701" w:rsidRDefault="00347701"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3E6F4755" w14:textId="77777777" w:rsidR="00347701" w:rsidRDefault="00347701" w:rsidP="00EF2965">
            <w:pPr>
              <w:shd w:val="clear" w:color="auto" w:fill="FFFFFF"/>
              <w:contextualSpacing/>
              <w:jc w:val="both"/>
              <w:rPr>
                <w:rFonts w:ascii="Times New Roman" w:eastAsia="Times New Roman" w:hAnsi="Times New Roman" w:cs="Times New Roman"/>
                <w:b/>
                <w:bCs/>
                <w:color w:val="0070C0"/>
                <w:sz w:val="20"/>
                <w:szCs w:val="20"/>
                <w:lang w:val="uk-UA" w:eastAsia="ru-RU"/>
              </w:rPr>
            </w:pPr>
          </w:p>
          <w:p w14:paraId="4ED54C9A" w14:textId="77777777" w:rsidR="00863E8C"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C7D3516" w14:textId="61530D61"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 вище</w:t>
            </w:r>
          </w:p>
          <w:p w14:paraId="71939F32" w14:textId="074989B5" w:rsidR="00863E8C"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863E8C" w14:paraId="6F7B3FA7" w14:textId="77777777" w:rsidTr="00F76E34">
        <w:trPr>
          <w:trHeight w:val="20"/>
        </w:trPr>
        <w:tc>
          <w:tcPr>
            <w:tcW w:w="4345" w:type="dxa"/>
            <w:gridSpan w:val="2"/>
            <w:tcBorders>
              <w:top w:val="nil"/>
              <w:bottom w:val="nil"/>
            </w:tcBorders>
          </w:tcPr>
          <w:p w14:paraId="552C5B7F"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6645CD2C"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w:t>
            </w:r>
            <w:proofErr w:type="spellStart"/>
            <w:r w:rsidRPr="00952986">
              <w:rPr>
                <w:rFonts w:ascii="Times New Roman" w:eastAsia="Times New Roman" w:hAnsi="Times New Roman" w:cs="Times New Roman"/>
                <w:b/>
                <w:bCs/>
                <w:sz w:val="20"/>
                <w:szCs w:val="20"/>
                <w:lang w:val="uk-UA" w:eastAsia="ru-RU"/>
              </w:rPr>
              <w:t>Прикарпаттяобленерго</w:t>
            </w:r>
            <w:proofErr w:type="spellEnd"/>
            <w:r w:rsidRPr="00952986">
              <w:rPr>
                <w:rFonts w:ascii="Times New Roman" w:eastAsia="Times New Roman" w:hAnsi="Times New Roman" w:cs="Times New Roman"/>
                <w:b/>
                <w:bCs/>
                <w:sz w:val="20"/>
                <w:szCs w:val="20"/>
                <w:lang w:val="uk-UA" w:eastAsia="ru-RU"/>
              </w:rPr>
              <w:t>»</w:t>
            </w:r>
          </w:p>
          <w:p w14:paraId="293851CB"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4D00AE67" w14:textId="77777777" w:rsidR="00EF2965" w:rsidRPr="00952986" w:rsidRDefault="00EF2965" w:rsidP="00EF2965">
            <w:pPr>
              <w:shd w:val="clear" w:color="auto" w:fill="FFFFFF" w:themeFill="background1"/>
              <w:ind w:left="-60" w:firstLine="42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3.5. Скарга не підлягає розгляду, якщо:</w:t>
            </w:r>
          </w:p>
          <w:p w14:paraId="2E2F7332" w14:textId="77777777" w:rsidR="00EF2965" w:rsidRPr="00952986" w:rsidRDefault="00EF2965" w:rsidP="00EF2965">
            <w:pPr>
              <w:shd w:val="clear" w:color="auto" w:fill="FFFFFF" w:themeFill="background1"/>
              <w:ind w:left="-60" w:firstLine="42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w:t>
            </w:r>
          </w:p>
          <w:p w14:paraId="6D630D78" w14:textId="77777777" w:rsidR="00EF2965" w:rsidRPr="00952986" w:rsidRDefault="00EF2965" w:rsidP="00EF2965">
            <w:pPr>
              <w:shd w:val="clear" w:color="auto" w:fill="FFFFFF" w:themeFill="background1"/>
              <w:ind w:left="-60" w:firstLine="42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 xml:space="preserve">розгляд і вирішення питання, викладеного у скарзі, не належить до компетенції </w:t>
            </w:r>
            <w:r w:rsidRPr="00952986">
              <w:rPr>
                <w:rFonts w:ascii="Times New Roman" w:hAnsi="Times New Roman" w:cs="Times New Roman"/>
                <w:b/>
                <w:bCs/>
                <w:color w:val="7030A0"/>
                <w:sz w:val="20"/>
                <w:szCs w:val="20"/>
                <w:lang w:val="uk-UA"/>
              </w:rPr>
              <w:t xml:space="preserve">оператора системи розподілу/ </w:t>
            </w:r>
            <w:proofErr w:type="spellStart"/>
            <w:r w:rsidRPr="00952986">
              <w:rPr>
                <w:rFonts w:ascii="Times New Roman" w:hAnsi="Times New Roman" w:cs="Times New Roman"/>
                <w:b/>
                <w:bCs/>
                <w:color w:val="7030A0"/>
                <w:sz w:val="20"/>
                <w:szCs w:val="20"/>
                <w:lang w:val="uk-UA"/>
              </w:rPr>
              <w:t>електропостачальника</w:t>
            </w:r>
            <w:proofErr w:type="spellEnd"/>
            <w:r w:rsidRPr="00952986">
              <w:rPr>
                <w:rFonts w:ascii="Times New Roman" w:hAnsi="Times New Roman" w:cs="Times New Roman"/>
                <w:b/>
                <w:bCs/>
                <w:color w:val="7030A0"/>
                <w:sz w:val="20"/>
                <w:szCs w:val="20"/>
                <w:lang w:val="uk-UA"/>
              </w:rPr>
              <w:t>.</w:t>
            </w:r>
          </w:p>
          <w:p w14:paraId="21BEEAC2"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tc>
        <w:tc>
          <w:tcPr>
            <w:tcW w:w="3942" w:type="dxa"/>
            <w:gridSpan w:val="3"/>
          </w:tcPr>
          <w:p w14:paraId="5C68D8D5"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w:t>
            </w:r>
            <w:proofErr w:type="spellStart"/>
            <w:r w:rsidRPr="00952986">
              <w:rPr>
                <w:rFonts w:ascii="Times New Roman" w:eastAsia="Times New Roman" w:hAnsi="Times New Roman" w:cs="Times New Roman"/>
                <w:b/>
                <w:bCs/>
                <w:sz w:val="20"/>
                <w:szCs w:val="20"/>
                <w:lang w:val="uk-UA" w:eastAsia="ru-RU"/>
              </w:rPr>
              <w:t>Прикарпаттяобленерго</w:t>
            </w:r>
            <w:proofErr w:type="spellEnd"/>
            <w:r w:rsidRPr="00952986">
              <w:rPr>
                <w:rFonts w:ascii="Times New Roman" w:eastAsia="Times New Roman" w:hAnsi="Times New Roman" w:cs="Times New Roman"/>
                <w:b/>
                <w:bCs/>
                <w:sz w:val="20"/>
                <w:szCs w:val="20"/>
                <w:lang w:val="uk-UA" w:eastAsia="ru-RU"/>
              </w:rPr>
              <w:t>»</w:t>
            </w:r>
          </w:p>
          <w:p w14:paraId="3D534ADB"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6D82D9DE" w14:textId="77777777" w:rsidR="00EF2965" w:rsidRPr="00952986" w:rsidRDefault="00EF2965" w:rsidP="00EF2965">
            <w:pPr>
              <w:jc w:val="both"/>
              <w:rPr>
                <w:rFonts w:ascii="Times New Roman" w:hAnsi="Times New Roman" w:cs="Times New Roman"/>
                <w:bCs/>
                <w:sz w:val="20"/>
                <w:szCs w:val="20"/>
                <w:lang w:val="uk-UA"/>
              </w:rPr>
            </w:pPr>
          </w:p>
          <w:p w14:paraId="556D38DF" w14:textId="77777777" w:rsidR="00EF2965" w:rsidRPr="00952986" w:rsidRDefault="00EF2965" w:rsidP="00EF2965">
            <w:pPr>
              <w:jc w:val="both"/>
              <w:rPr>
                <w:rFonts w:ascii="Times New Roman" w:hAnsi="Times New Roman" w:cs="Times New Roman"/>
                <w:bCs/>
                <w:sz w:val="20"/>
                <w:szCs w:val="20"/>
                <w:lang w:val="uk-UA"/>
              </w:rPr>
            </w:pPr>
          </w:p>
          <w:p w14:paraId="1B393DF2" w14:textId="77777777" w:rsidR="00EF2965" w:rsidRPr="00952986" w:rsidRDefault="00EF2965" w:rsidP="00EF2965">
            <w:pPr>
              <w:jc w:val="both"/>
              <w:rPr>
                <w:rFonts w:ascii="Times New Roman" w:hAnsi="Times New Roman" w:cs="Times New Roman"/>
                <w:bCs/>
                <w:sz w:val="20"/>
                <w:szCs w:val="20"/>
                <w:lang w:val="uk-UA"/>
              </w:rPr>
            </w:pPr>
          </w:p>
          <w:p w14:paraId="3440E33A" w14:textId="4FED15E1" w:rsidR="00EF2965" w:rsidRPr="00952986" w:rsidRDefault="00EF2965" w:rsidP="00EF2965">
            <w:pPr>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Очевидно, описка.</w:t>
            </w:r>
          </w:p>
        </w:tc>
        <w:tc>
          <w:tcPr>
            <w:tcW w:w="3179" w:type="dxa"/>
            <w:gridSpan w:val="2"/>
          </w:tcPr>
          <w:p w14:paraId="13A5245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290BE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7C0D60" w14:textId="77777777" w:rsidR="00863E8C"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842432" w14:textId="77777777" w:rsidR="00863E8C"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493E523" w14:textId="4419F2CB"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 вище</w:t>
            </w:r>
          </w:p>
          <w:p w14:paraId="3859FE3D" w14:textId="016F200C" w:rsidR="00BF0852" w:rsidRPr="00952986" w:rsidRDefault="00BF085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56E563E1" w14:textId="77777777" w:rsidTr="00F76E34">
        <w:trPr>
          <w:trHeight w:val="20"/>
        </w:trPr>
        <w:tc>
          <w:tcPr>
            <w:tcW w:w="4345" w:type="dxa"/>
            <w:gridSpan w:val="2"/>
            <w:tcBorders>
              <w:top w:val="nil"/>
              <w:bottom w:val="nil"/>
            </w:tcBorders>
          </w:tcPr>
          <w:p w14:paraId="0314747D"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295891F"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w:t>
            </w:r>
            <w:proofErr w:type="spellStart"/>
            <w:r w:rsidRPr="00952986">
              <w:rPr>
                <w:rFonts w:ascii="Times New Roman" w:eastAsia="Times New Roman" w:hAnsi="Times New Roman" w:cs="Times New Roman"/>
                <w:b/>
                <w:bCs/>
                <w:sz w:val="20"/>
                <w:szCs w:val="20"/>
                <w:lang w:val="uk-UA" w:eastAsia="ru-RU"/>
              </w:rPr>
              <w:t>Сумиобленерго</w:t>
            </w:r>
            <w:proofErr w:type="spellEnd"/>
            <w:r w:rsidRPr="00952986">
              <w:rPr>
                <w:rFonts w:ascii="Times New Roman" w:eastAsia="Times New Roman" w:hAnsi="Times New Roman" w:cs="Times New Roman"/>
                <w:b/>
                <w:bCs/>
                <w:sz w:val="20"/>
                <w:szCs w:val="20"/>
                <w:lang w:val="uk-UA" w:eastAsia="ru-RU"/>
              </w:rPr>
              <w:t>»</w:t>
            </w:r>
          </w:p>
          <w:p w14:paraId="2A8FD17B"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7B8C93AE"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3.5. Скарга не підлягає розгляду, якщо:</w:t>
            </w:r>
          </w:p>
          <w:p w14:paraId="5B0A7864"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не зазначено місце проживання/перебування, місцезнаходження заявника;</w:t>
            </w:r>
          </w:p>
          <w:p w14:paraId="3BB969AC"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скарга не підписана заявником або неможливо встановити авторство (анонімне); </w:t>
            </w:r>
          </w:p>
          <w:p w14:paraId="5317C10D"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заявником подана повторна скарга, якщо попередня скарга вирішена по суті;</w:t>
            </w:r>
          </w:p>
          <w:p w14:paraId="5155FA32"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порушено питання, яке станом на день подання скарги розглядається судом або щодо якого ухвалено судове рішення, яке набрало законної сили;</w:t>
            </w:r>
          </w:p>
          <w:p w14:paraId="6A6C2E46"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 скарзі не викладено зміст вимоги заявника, вжито ненормативну лексику та/або образливі висловлювання;</w:t>
            </w:r>
          </w:p>
          <w:p w14:paraId="533812AA" w14:textId="77777777" w:rsidR="00EF2965" w:rsidRPr="00952986" w:rsidRDefault="00EF2965" w:rsidP="00EF2965">
            <w:pPr>
              <w:shd w:val="clear" w:color="auto" w:fill="FFFFFF" w:themeFill="background1"/>
              <w:ind w:firstLine="365"/>
              <w:jc w:val="both"/>
              <w:rPr>
                <w:rFonts w:ascii="Times New Roman" w:hAnsi="Times New Roman" w:cs="Times New Roman"/>
                <w:b/>
                <w:bCs/>
                <w:strike/>
                <w:color w:val="7030A0"/>
                <w:sz w:val="20"/>
                <w:szCs w:val="20"/>
                <w:lang w:val="uk-UA"/>
              </w:rPr>
            </w:pPr>
            <w:r w:rsidRPr="00952986">
              <w:rPr>
                <w:rFonts w:ascii="Times New Roman" w:hAnsi="Times New Roman" w:cs="Times New Roman"/>
                <w:b/>
                <w:bCs/>
                <w:strike/>
                <w:color w:val="7030A0"/>
                <w:sz w:val="20"/>
                <w:szCs w:val="20"/>
                <w:lang w:val="uk-UA"/>
              </w:rPr>
              <w:t>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w:t>
            </w:r>
          </w:p>
          <w:p w14:paraId="51EBB12D"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розгляд і вирішення питання, викладеного у скарзі, не належить до компетенції Регулятора.</w:t>
            </w:r>
          </w:p>
          <w:p w14:paraId="3ECA7999" w14:textId="77777777" w:rsidR="00EF2965" w:rsidRPr="00952986" w:rsidRDefault="00EF2965" w:rsidP="00EF2965">
            <w:pPr>
              <w:shd w:val="clear" w:color="auto" w:fill="FFFFFF" w:themeFill="background1"/>
              <w:ind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 залишення скарги без розгляду, крім випадку отримання анонімної скарги, Центр повідомляє заявника.</w:t>
            </w:r>
          </w:p>
          <w:p w14:paraId="42C59C54" w14:textId="3FF38044"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tc>
        <w:tc>
          <w:tcPr>
            <w:tcW w:w="3942" w:type="dxa"/>
            <w:gridSpan w:val="3"/>
          </w:tcPr>
          <w:p w14:paraId="3FA718BD"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АТ «</w:t>
            </w:r>
            <w:proofErr w:type="spellStart"/>
            <w:r w:rsidRPr="00952986">
              <w:rPr>
                <w:rFonts w:ascii="Times New Roman" w:eastAsia="Times New Roman" w:hAnsi="Times New Roman" w:cs="Times New Roman"/>
                <w:b/>
                <w:bCs/>
                <w:sz w:val="20"/>
                <w:szCs w:val="20"/>
                <w:lang w:val="uk-UA" w:eastAsia="ru-RU"/>
              </w:rPr>
              <w:t>Сумиобленерго</w:t>
            </w:r>
            <w:proofErr w:type="spellEnd"/>
            <w:r w:rsidRPr="00952986">
              <w:rPr>
                <w:rFonts w:ascii="Times New Roman" w:eastAsia="Times New Roman" w:hAnsi="Times New Roman" w:cs="Times New Roman"/>
                <w:b/>
                <w:bCs/>
                <w:sz w:val="20"/>
                <w:szCs w:val="20"/>
                <w:lang w:val="uk-UA" w:eastAsia="ru-RU"/>
              </w:rPr>
              <w:t>»</w:t>
            </w:r>
          </w:p>
          <w:p w14:paraId="086CDA9D"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4809BEDD" w14:textId="77777777" w:rsidR="00EF2965" w:rsidRPr="00952986" w:rsidRDefault="00EF2965" w:rsidP="00EF2965">
            <w:pPr>
              <w:shd w:val="clear" w:color="auto" w:fill="FFFFFF"/>
              <w:ind w:firstLine="85"/>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sz w:val="20"/>
                <w:szCs w:val="20"/>
                <w:shd w:val="clear" w:color="auto" w:fill="FFFFFF"/>
                <w:lang w:val="uk-UA" w:eastAsia="ru-RU"/>
              </w:rPr>
              <w:t xml:space="preserve">За дії, спрямовані на насильницьку зміну чи повалення конституційного ладу або на захоплення державної влади і </w:t>
            </w:r>
            <w:proofErr w:type="spellStart"/>
            <w:r w:rsidRPr="00952986">
              <w:rPr>
                <w:rFonts w:ascii="Times New Roman" w:eastAsia="Times New Roman" w:hAnsi="Times New Roman" w:cs="Times New Roman"/>
                <w:sz w:val="20"/>
                <w:szCs w:val="20"/>
                <w:shd w:val="clear" w:color="auto" w:fill="FFFFFF"/>
                <w:lang w:val="uk-UA" w:eastAsia="ru-RU"/>
              </w:rPr>
              <w:t>п.т</w:t>
            </w:r>
            <w:proofErr w:type="spellEnd"/>
            <w:r w:rsidRPr="00952986">
              <w:rPr>
                <w:rFonts w:ascii="Times New Roman" w:eastAsia="Times New Roman" w:hAnsi="Times New Roman" w:cs="Times New Roman"/>
                <w:sz w:val="20"/>
                <w:szCs w:val="20"/>
                <w:shd w:val="clear" w:color="auto" w:fill="FFFFFF"/>
                <w:lang w:val="uk-UA" w:eastAsia="ru-RU"/>
              </w:rPr>
              <w:t>. передбачена кримінальна відповідальність (ст. 109 КК України), тому записувати у положення диспозицію статті кримінального законодавства не має ніякого сенсу.</w:t>
            </w:r>
          </w:p>
          <w:p w14:paraId="320B0FD8" w14:textId="77777777" w:rsidR="00EF2965" w:rsidRPr="00952986" w:rsidRDefault="00EF2965" w:rsidP="00EF2965">
            <w:pPr>
              <w:jc w:val="both"/>
              <w:rPr>
                <w:rFonts w:ascii="Times New Roman" w:hAnsi="Times New Roman" w:cs="Times New Roman"/>
                <w:bCs/>
                <w:sz w:val="20"/>
                <w:szCs w:val="20"/>
                <w:lang w:val="uk-UA"/>
              </w:rPr>
            </w:pPr>
          </w:p>
        </w:tc>
        <w:tc>
          <w:tcPr>
            <w:tcW w:w="3179" w:type="dxa"/>
            <w:gridSpan w:val="2"/>
          </w:tcPr>
          <w:p w14:paraId="695DFE9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76E986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85640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57DB8C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BA49F8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796912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8DDE0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00772C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E9908C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5CB9E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C098F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FA2573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63CE12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5DBC0A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A30922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43B3D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4592A3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588A37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D6BAD54" w14:textId="3D2BA0C1" w:rsidR="00EF2965"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Потребує </w:t>
            </w:r>
            <w:r w:rsidR="00EF2965" w:rsidRPr="00952986">
              <w:rPr>
                <w:rFonts w:ascii="Times New Roman" w:eastAsia="Times New Roman" w:hAnsi="Times New Roman" w:cs="Times New Roman"/>
                <w:b/>
                <w:bCs/>
                <w:color w:val="333333"/>
                <w:sz w:val="20"/>
                <w:szCs w:val="20"/>
                <w:lang w:val="uk-UA" w:eastAsia="en-GB" w:bidi="he-IL"/>
              </w:rPr>
              <w:t>обговорення</w:t>
            </w:r>
          </w:p>
        </w:tc>
      </w:tr>
      <w:tr w:rsidR="00EF2965" w:rsidRPr="00952986" w14:paraId="06D2B5D1" w14:textId="77777777" w:rsidTr="00F76E34">
        <w:trPr>
          <w:trHeight w:val="20"/>
        </w:trPr>
        <w:tc>
          <w:tcPr>
            <w:tcW w:w="4345" w:type="dxa"/>
            <w:gridSpan w:val="2"/>
            <w:tcBorders>
              <w:top w:val="nil"/>
              <w:bottom w:val="nil"/>
            </w:tcBorders>
          </w:tcPr>
          <w:p w14:paraId="150BACFA"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809AB68"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Громадська спілка «Асоціація сонячної енергетики України»</w:t>
            </w:r>
          </w:p>
          <w:p w14:paraId="078E2187"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546694B0" w14:textId="77777777" w:rsidR="00EF2965" w:rsidRPr="00952986" w:rsidRDefault="00EF2965" w:rsidP="00EF2965">
            <w:pPr>
              <w:shd w:val="clear" w:color="auto" w:fill="FFFFFF" w:themeFill="background1"/>
              <w:ind w:left="-60" w:firstLine="42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3.5. Скарга не підлягає розгляду, якщо:</w:t>
            </w:r>
          </w:p>
          <w:p w14:paraId="0AD41020" w14:textId="77777777" w:rsidR="00EF2965" w:rsidRPr="00952986" w:rsidRDefault="00EF2965" w:rsidP="00EF2965">
            <w:pPr>
              <w:widowControl w:val="0"/>
              <w:autoSpaceDE w:val="0"/>
              <w:autoSpaceDN w:val="0"/>
              <w:ind w:left="-60" w:firstLine="425"/>
              <w:jc w:val="both"/>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w:t>
            </w:r>
          </w:p>
          <w:p w14:paraId="1E05CCC5" w14:textId="77777777" w:rsidR="00EF2965" w:rsidRPr="00952986" w:rsidRDefault="00EF2965" w:rsidP="00EF2965">
            <w:pPr>
              <w:widowControl w:val="0"/>
              <w:autoSpaceDE w:val="0"/>
              <w:autoSpaceDN w:val="0"/>
              <w:ind w:left="-60" w:firstLine="425"/>
              <w:rPr>
                <w:rFonts w:ascii="Times New Roman" w:eastAsia="Times New Roman" w:hAnsi="Times New Roman" w:cs="Times New Roman"/>
                <w:b/>
                <w:bCs/>
                <w:color w:val="7030A0"/>
                <w:sz w:val="20"/>
                <w:szCs w:val="20"/>
                <w:lang w:val="uk-UA"/>
              </w:rPr>
            </w:pPr>
            <w:r w:rsidRPr="00952986">
              <w:rPr>
                <w:rFonts w:ascii="Times New Roman" w:eastAsia="Times New Roman" w:hAnsi="Times New Roman" w:cs="Times New Roman"/>
                <w:b/>
                <w:bCs/>
                <w:color w:val="7030A0"/>
                <w:sz w:val="20"/>
                <w:szCs w:val="20"/>
                <w:lang w:val="uk-UA"/>
              </w:rPr>
              <w:t>доповнити</w:t>
            </w:r>
            <w:r w:rsidRPr="00952986">
              <w:rPr>
                <w:rFonts w:ascii="Times New Roman" w:eastAsia="Times New Roman" w:hAnsi="Times New Roman" w:cs="Times New Roman"/>
                <w:b/>
                <w:bCs/>
                <w:color w:val="7030A0"/>
                <w:spacing w:val="-3"/>
                <w:sz w:val="20"/>
                <w:szCs w:val="20"/>
                <w:lang w:val="uk-UA"/>
              </w:rPr>
              <w:t xml:space="preserve"> </w:t>
            </w:r>
            <w:r w:rsidRPr="00952986">
              <w:rPr>
                <w:rFonts w:ascii="Times New Roman" w:eastAsia="Times New Roman" w:hAnsi="Times New Roman" w:cs="Times New Roman"/>
                <w:b/>
                <w:bCs/>
                <w:color w:val="7030A0"/>
                <w:sz w:val="20"/>
                <w:szCs w:val="20"/>
                <w:lang w:val="uk-UA"/>
              </w:rPr>
              <w:t>абзацом:</w:t>
            </w:r>
          </w:p>
          <w:p w14:paraId="37606205" w14:textId="77777777" w:rsidR="00EF2965" w:rsidRPr="00952986" w:rsidRDefault="00EF2965" w:rsidP="00EF2965">
            <w:pPr>
              <w:widowControl w:val="0"/>
              <w:autoSpaceDE w:val="0"/>
              <w:autoSpaceDN w:val="0"/>
              <w:ind w:left="-60" w:firstLine="425"/>
              <w:rPr>
                <w:rFonts w:ascii="Times New Roman" w:eastAsia="Times New Roman" w:hAnsi="Times New Roman" w:cs="Times New Roman"/>
                <w:b/>
                <w:bCs/>
                <w:color w:val="7030A0"/>
                <w:sz w:val="20"/>
                <w:szCs w:val="20"/>
                <w:lang w:val="uk-UA"/>
              </w:rPr>
            </w:pPr>
          </w:p>
          <w:p w14:paraId="3D157A1E" w14:textId="77777777" w:rsidR="00EF2965" w:rsidRPr="00952986" w:rsidRDefault="00EF2965" w:rsidP="00EF2965">
            <w:pPr>
              <w:widowControl w:val="0"/>
              <w:autoSpaceDE w:val="0"/>
              <w:autoSpaceDN w:val="0"/>
              <w:ind w:left="-60" w:firstLine="425"/>
              <w:jc w:val="both"/>
              <w:rPr>
                <w:rFonts w:ascii="Times New Roman" w:eastAsia="Times New Roman" w:hAnsi="Times New Roman" w:cs="Times New Roman"/>
                <w:b/>
                <w:color w:val="7030A0"/>
                <w:sz w:val="20"/>
                <w:szCs w:val="20"/>
                <w:lang w:val="uk-UA"/>
              </w:rPr>
            </w:pPr>
            <w:r w:rsidRPr="00952986">
              <w:rPr>
                <w:rFonts w:ascii="Times New Roman" w:eastAsia="Times New Roman" w:hAnsi="Times New Roman" w:cs="Times New Roman"/>
                <w:b/>
                <w:color w:val="7030A0"/>
                <w:sz w:val="20"/>
                <w:szCs w:val="20"/>
                <w:lang w:val="uk-UA"/>
              </w:rPr>
              <w:t>У</w:t>
            </w:r>
            <w:r w:rsidRPr="00952986">
              <w:rPr>
                <w:rFonts w:ascii="Times New Roman" w:eastAsia="Times New Roman" w:hAnsi="Times New Roman" w:cs="Times New Roman"/>
                <w:b/>
                <w:color w:val="7030A0"/>
                <w:spacing w:val="-5"/>
                <w:sz w:val="20"/>
                <w:szCs w:val="20"/>
                <w:lang w:val="uk-UA"/>
              </w:rPr>
              <w:t xml:space="preserve"> </w:t>
            </w:r>
            <w:r w:rsidRPr="00952986">
              <w:rPr>
                <w:rFonts w:ascii="Times New Roman" w:eastAsia="Times New Roman" w:hAnsi="Times New Roman" w:cs="Times New Roman"/>
                <w:b/>
                <w:color w:val="7030A0"/>
                <w:sz w:val="20"/>
                <w:szCs w:val="20"/>
                <w:lang w:val="uk-UA"/>
              </w:rPr>
              <w:t>разі</w:t>
            </w:r>
            <w:r w:rsidRPr="00952986">
              <w:rPr>
                <w:rFonts w:ascii="Times New Roman" w:eastAsia="Times New Roman" w:hAnsi="Times New Roman" w:cs="Times New Roman"/>
                <w:b/>
                <w:color w:val="7030A0"/>
                <w:spacing w:val="-5"/>
                <w:sz w:val="20"/>
                <w:szCs w:val="20"/>
                <w:lang w:val="uk-UA"/>
              </w:rPr>
              <w:t xml:space="preserve"> </w:t>
            </w:r>
            <w:r w:rsidRPr="00952986">
              <w:rPr>
                <w:rFonts w:ascii="Times New Roman" w:eastAsia="Times New Roman" w:hAnsi="Times New Roman" w:cs="Times New Roman"/>
                <w:b/>
                <w:color w:val="7030A0"/>
                <w:sz w:val="20"/>
                <w:szCs w:val="20"/>
                <w:lang w:val="uk-UA"/>
              </w:rPr>
              <w:t>отримання</w:t>
            </w:r>
            <w:r w:rsidRPr="00952986">
              <w:rPr>
                <w:rFonts w:ascii="Times New Roman" w:eastAsia="Times New Roman" w:hAnsi="Times New Roman" w:cs="Times New Roman"/>
                <w:b/>
                <w:color w:val="7030A0"/>
                <w:spacing w:val="-4"/>
                <w:sz w:val="20"/>
                <w:szCs w:val="20"/>
                <w:lang w:val="uk-UA"/>
              </w:rPr>
              <w:t xml:space="preserve"> </w:t>
            </w:r>
            <w:r w:rsidRPr="00952986">
              <w:rPr>
                <w:rFonts w:ascii="Times New Roman" w:eastAsia="Times New Roman" w:hAnsi="Times New Roman" w:cs="Times New Roman"/>
                <w:b/>
                <w:color w:val="7030A0"/>
                <w:sz w:val="20"/>
                <w:szCs w:val="20"/>
                <w:lang w:val="uk-UA"/>
              </w:rPr>
              <w:t>Центром</w:t>
            </w:r>
            <w:r w:rsidRPr="00952986">
              <w:rPr>
                <w:rFonts w:ascii="Times New Roman" w:eastAsia="Times New Roman" w:hAnsi="Times New Roman" w:cs="Times New Roman"/>
                <w:b/>
                <w:color w:val="7030A0"/>
                <w:spacing w:val="-5"/>
                <w:sz w:val="20"/>
                <w:szCs w:val="20"/>
                <w:lang w:val="uk-UA"/>
              </w:rPr>
              <w:t xml:space="preserve"> </w:t>
            </w:r>
            <w:r w:rsidRPr="00952986">
              <w:rPr>
                <w:rFonts w:ascii="Times New Roman" w:eastAsia="Times New Roman" w:hAnsi="Times New Roman" w:cs="Times New Roman"/>
                <w:b/>
                <w:color w:val="7030A0"/>
                <w:sz w:val="20"/>
                <w:szCs w:val="20"/>
                <w:lang w:val="uk-UA"/>
              </w:rPr>
              <w:t>скарги</w:t>
            </w:r>
            <w:r w:rsidRPr="00952986">
              <w:rPr>
                <w:rFonts w:ascii="Times New Roman" w:eastAsia="Times New Roman" w:hAnsi="Times New Roman" w:cs="Times New Roman"/>
                <w:b/>
                <w:color w:val="7030A0"/>
                <w:spacing w:val="-5"/>
                <w:sz w:val="20"/>
                <w:szCs w:val="20"/>
                <w:lang w:val="uk-UA"/>
              </w:rPr>
              <w:t xml:space="preserve"> </w:t>
            </w:r>
            <w:r w:rsidRPr="00952986">
              <w:rPr>
                <w:rFonts w:ascii="Times New Roman" w:eastAsia="Times New Roman" w:hAnsi="Times New Roman" w:cs="Times New Roman"/>
                <w:b/>
                <w:color w:val="7030A0"/>
                <w:sz w:val="20"/>
                <w:szCs w:val="20"/>
                <w:lang w:val="uk-UA"/>
              </w:rPr>
              <w:t>з</w:t>
            </w:r>
            <w:r w:rsidRPr="00952986">
              <w:rPr>
                <w:rFonts w:ascii="Times New Roman" w:eastAsia="Times New Roman" w:hAnsi="Times New Roman" w:cs="Times New Roman"/>
                <w:b/>
                <w:color w:val="7030A0"/>
                <w:spacing w:val="-57"/>
                <w:sz w:val="20"/>
                <w:szCs w:val="20"/>
                <w:lang w:val="uk-UA"/>
              </w:rPr>
              <w:t xml:space="preserve"> </w:t>
            </w:r>
            <w:r w:rsidRPr="00952986">
              <w:rPr>
                <w:rFonts w:ascii="Times New Roman" w:eastAsia="Times New Roman" w:hAnsi="Times New Roman" w:cs="Times New Roman"/>
                <w:b/>
                <w:color w:val="7030A0"/>
                <w:sz w:val="20"/>
                <w:szCs w:val="20"/>
                <w:lang w:val="uk-UA"/>
              </w:rPr>
              <w:t>питань,</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що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не</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належать до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його компетенції, він протягом 5 робочих днів</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надсилає таке звернення за належністю</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lastRenderedPageBreak/>
              <w:t>відповідному</w:t>
            </w:r>
            <w:r w:rsidRPr="00952986">
              <w:rPr>
                <w:rFonts w:ascii="Times New Roman" w:eastAsia="Times New Roman" w:hAnsi="Times New Roman" w:cs="Times New Roman"/>
                <w:b/>
                <w:color w:val="7030A0"/>
                <w:spacing w:val="-14"/>
                <w:sz w:val="20"/>
                <w:szCs w:val="20"/>
                <w:lang w:val="uk-UA"/>
              </w:rPr>
              <w:t xml:space="preserve"> </w:t>
            </w:r>
            <w:r w:rsidRPr="00952986">
              <w:rPr>
                <w:rFonts w:ascii="Times New Roman" w:eastAsia="Times New Roman" w:hAnsi="Times New Roman" w:cs="Times New Roman"/>
                <w:b/>
                <w:color w:val="7030A0"/>
                <w:sz w:val="20"/>
                <w:szCs w:val="20"/>
                <w:lang w:val="uk-UA"/>
              </w:rPr>
              <w:t>учаснику</w:t>
            </w:r>
            <w:r w:rsidRPr="00952986">
              <w:rPr>
                <w:rFonts w:ascii="Times New Roman" w:eastAsia="Times New Roman" w:hAnsi="Times New Roman" w:cs="Times New Roman"/>
                <w:b/>
                <w:color w:val="7030A0"/>
                <w:spacing w:val="-14"/>
                <w:sz w:val="20"/>
                <w:szCs w:val="20"/>
                <w:lang w:val="uk-UA"/>
              </w:rPr>
              <w:t xml:space="preserve"> </w:t>
            </w:r>
            <w:r w:rsidRPr="00952986">
              <w:rPr>
                <w:rFonts w:ascii="Times New Roman" w:eastAsia="Times New Roman" w:hAnsi="Times New Roman" w:cs="Times New Roman"/>
                <w:b/>
                <w:color w:val="7030A0"/>
                <w:sz w:val="20"/>
                <w:szCs w:val="20"/>
                <w:lang w:val="uk-UA"/>
              </w:rPr>
              <w:t>роздрібного</w:t>
            </w:r>
            <w:r w:rsidRPr="00952986">
              <w:rPr>
                <w:rFonts w:ascii="Times New Roman" w:eastAsia="Times New Roman" w:hAnsi="Times New Roman" w:cs="Times New Roman"/>
                <w:b/>
                <w:color w:val="7030A0"/>
                <w:spacing w:val="-13"/>
                <w:sz w:val="20"/>
                <w:szCs w:val="20"/>
                <w:lang w:val="uk-UA"/>
              </w:rPr>
              <w:t xml:space="preserve"> </w:t>
            </w:r>
            <w:r w:rsidRPr="00952986">
              <w:rPr>
                <w:rFonts w:ascii="Times New Roman" w:eastAsia="Times New Roman" w:hAnsi="Times New Roman" w:cs="Times New Roman"/>
                <w:b/>
                <w:color w:val="7030A0"/>
                <w:sz w:val="20"/>
                <w:szCs w:val="20"/>
                <w:lang w:val="uk-UA"/>
              </w:rPr>
              <w:t>ринку</w:t>
            </w:r>
            <w:r w:rsidRPr="00952986">
              <w:rPr>
                <w:rFonts w:ascii="Times New Roman" w:eastAsia="Times New Roman" w:hAnsi="Times New Roman" w:cs="Times New Roman"/>
                <w:b/>
                <w:color w:val="7030A0"/>
                <w:spacing w:val="-57"/>
                <w:sz w:val="20"/>
                <w:szCs w:val="20"/>
                <w:lang w:val="uk-UA"/>
              </w:rPr>
              <w:t xml:space="preserve"> </w:t>
            </w:r>
            <w:r w:rsidRPr="00952986">
              <w:rPr>
                <w:rFonts w:ascii="Times New Roman" w:eastAsia="Times New Roman" w:hAnsi="Times New Roman" w:cs="Times New Roman"/>
                <w:b/>
                <w:color w:val="7030A0"/>
                <w:sz w:val="20"/>
                <w:szCs w:val="20"/>
                <w:lang w:val="uk-UA"/>
              </w:rPr>
              <w:t>до</w:t>
            </w:r>
            <w:r w:rsidRPr="00952986">
              <w:rPr>
                <w:rFonts w:ascii="Times New Roman" w:eastAsia="Times New Roman" w:hAnsi="Times New Roman" w:cs="Times New Roman"/>
                <w:b/>
                <w:color w:val="7030A0"/>
                <w:spacing w:val="-2"/>
                <w:sz w:val="20"/>
                <w:szCs w:val="20"/>
                <w:lang w:val="uk-UA"/>
              </w:rPr>
              <w:t xml:space="preserve"> </w:t>
            </w:r>
            <w:r w:rsidRPr="00952986">
              <w:rPr>
                <w:rFonts w:ascii="Times New Roman" w:eastAsia="Times New Roman" w:hAnsi="Times New Roman" w:cs="Times New Roman"/>
                <w:b/>
                <w:color w:val="7030A0"/>
                <w:sz w:val="20"/>
                <w:szCs w:val="20"/>
                <w:lang w:val="uk-UA"/>
              </w:rPr>
              <w:t>компетенції</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якого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відноситься вирішення</w:t>
            </w:r>
            <w:r w:rsidRPr="00952986">
              <w:rPr>
                <w:rFonts w:ascii="Times New Roman" w:eastAsia="Times New Roman" w:hAnsi="Times New Roman" w:cs="Times New Roman"/>
                <w:b/>
                <w:color w:val="7030A0"/>
                <w:spacing w:val="-8"/>
                <w:sz w:val="20"/>
                <w:szCs w:val="20"/>
                <w:lang w:val="uk-UA"/>
              </w:rPr>
              <w:t xml:space="preserve"> </w:t>
            </w:r>
            <w:r w:rsidRPr="00952986">
              <w:rPr>
                <w:rFonts w:ascii="Times New Roman" w:eastAsia="Times New Roman" w:hAnsi="Times New Roman" w:cs="Times New Roman"/>
                <w:b/>
                <w:color w:val="7030A0"/>
                <w:sz w:val="20"/>
                <w:szCs w:val="20"/>
                <w:lang w:val="uk-UA"/>
              </w:rPr>
              <w:t>питання</w:t>
            </w:r>
            <w:r w:rsidRPr="00952986">
              <w:rPr>
                <w:rFonts w:ascii="Times New Roman" w:eastAsia="Times New Roman" w:hAnsi="Times New Roman" w:cs="Times New Roman"/>
                <w:b/>
                <w:color w:val="7030A0"/>
                <w:spacing w:val="-7"/>
                <w:sz w:val="20"/>
                <w:szCs w:val="20"/>
                <w:lang w:val="uk-UA"/>
              </w:rPr>
              <w:t xml:space="preserve"> </w:t>
            </w:r>
            <w:r w:rsidRPr="00952986">
              <w:rPr>
                <w:rFonts w:ascii="Times New Roman" w:eastAsia="Times New Roman" w:hAnsi="Times New Roman" w:cs="Times New Roman"/>
                <w:b/>
                <w:color w:val="7030A0"/>
                <w:sz w:val="20"/>
                <w:szCs w:val="20"/>
                <w:lang w:val="uk-UA"/>
              </w:rPr>
              <w:t>зазначеного</w:t>
            </w:r>
            <w:r w:rsidRPr="00952986">
              <w:rPr>
                <w:rFonts w:ascii="Times New Roman" w:eastAsia="Times New Roman" w:hAnsi="Times New Roman" w:cs="Times New Roman"/>
                <w:b/>
                <w:color w:val="7030A0"/>
                <w:spacing w:val="-7"/>
                <w:sz w:val="20"/>
                <w:szCs w:val="20"/>
                <w:lang w:val="uk-UA"/>
              </w:rPr>
              <w:t xml:space="preserve"> </w:t>
            </w:r>
            <w:r w:rsidRPr="00952986">
              <w:rPr>
                <w:rFonts w:ascii="Times New Roman" w:eastAsia="Times New Roman" w:hAnsi="Times New Roman" w:cs="Times New Roman"/>
                <w:b/>
                <w:color w:val="7030A0"/>
                <w:sz w:val="20"/>
                <w:szCs w:val="20"/>
                <w:lang w:val="uk-UA"/>
              </w:rPr>
              <w:t>у</w:t>
            </w:r>
            <w:r w:rsidRPr="00952986">
              <w:rPr>
                <w:rFonts w:ascii="Times New Roman" w:eastAsia="Times New Roman" w:hAnsi="Times New Roman" w:cs="Times New Roman"/>
                <w:b/>
                <w:color w:val="7030A0"/>
                <w:spacing w:val="-7"/>
                <w:sz w:val="20"/>
                <w:szCs w:val="20"/>
                <w:lang w:val="uk-UA"/>
              </w:rPr>
              <w:t xml:space="preserve"> </w:t>
            </w:r>
            <w:r w:rsidRPr="00952986">
              <w:rPr>
                <w:rFonts w:ascii="Times New Roman" w:eastAsia="Times New Roman" w:hAnsi="Times New Roman" w:cs="Times New Roman"/>
                <w:b/>
                <w:color w:val="7030A0"/>
                <w:sz w:val="20"/>
                <w:szCs w:val="20"/>
                <w:lang w:val="uk-UA"/>
              </w:rPr>
              <w:t>скарзі,</w:t>
            </w:r>
            <w:r w:rsidRPr="00952986">
              <w:rPr>
                <w:rFonts w:ascii="Times New Roman" w:eastAsia="Times New Roman" w:hAnsi="Times New Roman" w:cs="Times New Roman"/>
                <w:b/>
                <w:color w:val="7030A0"/>
                <w:spacing w:val="-57"/>
                <w:sz w:val="20"/>
                <w:szCs w:val="20"/>
                <w:lang w:val="uk-UA"/>
              </w:rPr>
              <w:t xml:space="preserve"> </w:t>
            </w:r>
            <w:r w:rsidRPr="00952986">
              <w:rPr>
                <w:rFonts w:ascii="Times New Roman" w:eastAsia="Times New Roman" w:hAnsi="Times New Roman" w:cs="Times New Roman"/>
                <w:b/>
                <w:color w:val="7030A0"/>
                <w:sz w:val="20"/>
                <w:szCs w:val="20"/>
                <w:lang w:val="uk-UA"/>
              </w:rPr>
              <w:t>про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що</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у</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цей же</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строк</w:t>
            </w:r>
            <w:r w:rsidRPr="00952986">
              <w:rPr>
                <w:rFonts w:ascii="Times New Roman" w:eastAsia="Times New Roman" w:hAnsi="Times New Roman" w:cs="Times New Roman"/>
                <w:b/>
                <w:color w:val="7030A0"/>
                <w:spacing w:val="-1"/>
                <w:sz w:val="20"/>
                <w:szCs w:val="20"/>
                <w:lang w:val="uk-UA"/>
              </w:rPr>
              <w:t xml:space="preserve"> </w:t>
            </w:r>
            <w:r w:rsidRPr="00952986">
              <w:rPr>
                <w:rFonts w:ascii="Times New Roman" w:eastAsia="Times New Roman" w:hAnsi="Times New Roman" w:cs="Times New Roman"/>
                <w:b/>
                <w:color w:val="7030A0"/>
                <w:sz w:val="20"/>
                <w:szCs w:val="20"/>
                <w:lang w:val="uk-UA"/>
              </w:rPr>
              <w:t>повідомляє споживача</w:t>
            </w:r>
            <w:r w:rsidRPr="00952986">
              <w:rPr>
                <w:rFonts w:ascii="Times New Roman" w:eastAsia="Times New Roman" w:hAnsi="Times New Roman" w:cs="Times New Roman"/>
                <w:b/>
                <w:color w:val="7030A0"/>
                <w:spacing w:val="-9"/>
                <w:sz w:val="20"/>
                <w:szCs w:val="20"/>
                <w:lang w:val="uk-UA"/>
              </w:rPr>
              <w:t xml:space="preserve"> </w:t>
            </w:r>
            <w:r w:rsidRPr="00952986">
              <w:rPr>
                <w:rFonts w:ascii="Times New Roman" w:eastAsia="Times New Roman" w:hAnsi="Times New Roman" w:cs="Times New Roman"/>
                <w:b/>
                <w:color w:val="7030A0"/>
                <w:sz w:val="20"/>
                <w:szCs w:val="20"/>
                <w:lang w:val="uk-UA"/>
              </w:rPr>
              <w:t>(заявника).</w:t>
            </w:r>
          </w:p>
          <w:p w14:paraId="7BF7A458" w14:textId="0652D857" w:rsidR="00EF2965" w:rsidRPr="00952986" w:rsidRDefault="00EF2965" w:rsidP="00EF2965">
            <w:pPr>
              <w:widowControl w:val="0"/>
              <w:autoSpaceDE w:val="0"/>
              <w:autoSpaceDN w:val="0"/>
              <w:ind w:left="-60" w:firstLine="425"/>
              <w:jc w:val="both"/>
              <w:rPr>
                <w:rFonts w:ascii="Times New Roman" w:eastAsia="Times New Roman" w:hAnsi="Times New Roman" w:cs="Times New Roman"/>
                <w:b/>
                <w:color w:val="7030A0"/>
                <w:sz w:val="20"/>
                <w:szCs w:val="20"/>
                <w:lang w:val="uk-UA"/>
              </w:rPr>
            </w:pPr>
          </w:p>
        </w:tc>
        <w:tc>
          <w:tcPr>
            <w:tcW w:w="3942" w:type="dxa"/>
            <w:gridSpan w:val="3"/>
          </w:tcPr>
          <w:p w14:paraId="6668C6A4" w14:textId="77777777" w:rsidR="00EF2965" w:rsidRPr="00952986" w:rsidRDefault="00EF2965" w:rsidP="00EF2965">
            <w:pPr>
              <w:shd w:val="clear" w:color="auto" w:fill="FFFFFF"/>
              <w:ind w:firstLine="85"/>
              <w:jc w:val="both"/>
              <w:rPr>
                <w:rFonts w:ascii="IBM Plex Serif" w:eastAsia="Times New Roman" w:hAnsi="IBM Plex Serif" w:cs="Times New Roman"/>
                <w:sz w:val="20"/>
                <w:szCs w:val="20"/>
                <w:shd w:val="clear" w:color="auto" w:fill="FFFFFF"/>
                <w:lang w:val="uk-UA" w:eastAsia="ru-RU"/>
              </w:rPr>
            </w:pPr>
          </w:p>
        </w:tc>
        <w:tc>
          <w:tcPr>
            <w:tcW w:w="3179" w:type="dxa"/>
            <w:gridSpan w:val="2"/>
          </w:tcPr>
          <w:p w14:paraId="03EDD4C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B554D7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68BD57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12BE97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8B803E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7A3B0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940054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997963" w14:textId="3381C773" w:rsidR="00EF2965"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Потребує </w:t>
            </w:r>
            <w:r w:rsidRPr="00952986">
              <w:rPr>
                <w:rFonts w:ascii="Times New Roman" w:eastAsia="Times New Roman" w:hAnsi="Times New Roman" w:cs="Times New Roman"/>
                <w:b/>
                <w:bCs/>
                <w:color w:val="333333"/>
                <w:sz w:val="20"/>
                <w:szCs w:val="20"/>
                <w:lang w:val="uk-UA" w:eastAsia="en-GB" w:bidi="he-IL"/>
              </w:rPr>
              <w:t>обговорення</w:t>
            </w:r>
          </w:p>
        </w:tc>
      </w:tr>
      <w:tr w:rsidR="00EF2965" w:rsidRPr="0051289A" w14:paraId="64B762E1" w14:textId="77777777" w:rsidTr="00F76E34">
        <w:trPr>
          <w:trHeight w:val="20"/>
        </w:trPr>
        <w:tc>
          <w:tcPr>
            <w:tcW w:w="4345" w:type="dxa"/>
            <w:gridSpan w:val="2"/>
            <w:tcBorders>
              <w:top w:val="nil"/>
            </w:tcBorders>
          </w:tcPr>
          <w:p w14:paraId="4F45D03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750243A" w14:textId="548FE54B"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C23CD84"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259E61AB"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3.5. Скарга не підлягає розгляду, якщо:</w:t>
            </w:r>
          </w:p>
          <w:p w14:paraId="4815ACD8"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у скарзі не зазначено місце проживання/перебування, місцезнаходження заявника;</w:t>
            </w:r>
          </w:p>
          <w:p w14:paraId="0294BE81"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скарга не підписана заявником або неможливо встановити авторство (анонімне); </w:t>
            </w:r>
          </w:p>
          <w:p w14:paraId="1F5CFAC9"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заявником подана повторна скарга, якщо попередня скарга вирішена по суті;</w:t>
            </w:r>
          </w:p>
          <w:p w14:paraId="4D0DB309"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у скарзі порушено питання, яке станом на день подання скарги розглядається судом або щодо якого ухвалено судове рішення, яке набрало законної сили;</w:t>
            </w:r>
          </w:p>
          <w:p w14:paraId="219A2BB9" w14:textId="77777777" w:rsidR="00EF2965" w:rsidRPr="00952986" w:rsidRDefault="00EF2965" w:rsidP="00EF2965">
            <w:pPr>
              <w:ind w:left="-60" w:firstLine="365"/>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
                <w:color w:val="0070C0"/>
                <w:sz w:val="20"/>
                <w:szCs w:val="20"/>
                <w:lang w:val="uk-UA" w:eastAsia="ru-RU"/>
              </w:rPr>
              <w:t>у скарзі не викладено зміст вимоги заявника, вжито ненормативну лексику та/або</w:t>
            </w:r>
            <w:r w:rsidRPr="00952986">
              <w:rPr>
                <w:rFonts w:ascii="Times New Roman" w:eastAsia="Times New Roman" w:hAnsi="Times New Roman" w:cs="Times New Roman"/>
                <w:bCs/>
                <w:color w:val="0070C0"/>
                <w:sz w:val="20"/>
                <w:szCs w:val="20"/>
                <w:lang w:val="uk-UA" w:eastAsia="ru-RU"/>
              </w:rPr>
              <w:t xml:space="preserve"> </w:t>
            </w:r>
            <w:r w:rsidRPr="00952986">
              <w:rPr>
                <w:rFonts w:ascii="Times New Roman" w:eastAsia="Times New Roman" w:hAnsi="Times New Roman" w:cs="Times New Roman"/>
                <w:b/>
                <w:color w:val="7030A0"/>
                <w:sz w:val="20"/>
                <w:szCs w:val="20"/>
                <w:lang w:val="uk-UA" w:eastAsia="ru-RU"/>
              </w:rPr>
              <w:t xml:space="preserve">погрози чи </w:t>
            </w:r>
            <w:r w:rsidRPr="00952986">
              <w:rPr>
                <w:rFonts w:ascii="Times New Roman" w:eastAsia="Times New Roman" w:hAnsi="Times New Roman" w:cs="Times New Roman"/>
                <w:b/>
                <w:color w:val="0070C0"/>
                <w:sz w:val="20"/>
                <w:szCs w:val="20"/>
                <w:lang w:val="uk-UA" w:eastAsia="ru-RU"/>
              </w:rPr>
              <w:t xml:space="preserve">образливі висловлювання </w:t>
            </w:r>
            <w:r w:rsidRPr="00952986">
              <w:rPr>
                <w:rFonts w:ascii="Times New Roman" w:eastAsia="Times New Roman" w:hAnsi="Times New Roman" w:cs="Times New Roman"/>
                <w:b/>
                <w:color w:val="7030A0"/>
                <w:sz w:val="20"/>
                <w:szCs w:val="20"/>
                <w:lang w:val="uk-UA" w:eastAsia="ru-RU"/>
              </w:rPr>
              <w:t>оператору системи розподілу/</w:t>
            </w:r>
            <w:proofErr w:type="spellStart"/>
            <w:r w:rsidRPr="00952986">
              <w:rPr>
                <w:rFonts w:ascii="Times New Roman" w:eastAsia="Times New Roman" w:hAnsi="Times New Roman" w:cs="Times New Roman"/>
                <w:b/>
                <w:color w:val="7030A0"/>
                <w:sz w:val="20"/>
                <w:szCs w:val="20"/>
                <w:lang w:val="uk-UA" w:eastAsia="ru-RU"/>
              </w:rPr>
              <w:t>електропостачальнику</w:t>
            </w:r>
            <w:proofErr w:type="spellEnd"/>
            <w:r w:rsidRPr="00952986">
              <w:rPr>
                <w:rFonts w:ascii="Times New Roman" w:eastAsia="Times New Roman" w:hAnsi="Times New Roman" w:cs="Times New Roman"/>
                <w:b/>
                <w:color w:val="7030A0"/>
                <w:sz w:val="20"/>
                <w:szCs w:val="20"/>
                <w:lang w:val="uk-UA" w:eastAsia="ru-RU"/>
              </w:rPr>
              <w:t>;</w:t>
            </w:r>
          </w:p>
          <w:p w14:paraId="7D76E929" w14:textId="77777777" w:rsidR="00EF2965" w:rsidRPr="00952986" w:rsidRDefault="00EF2965" w:rsidP="00EF2965">
            <w:pPr>
              <w:ind w:left="-60" w:firstLine="365"/>
              <w:jc w:val="both"/>
              <w:rPr>
                <w:rFonts w:ascii="Times New Roman" w:eastAsia="Calibri" w:hAnsi="Times New Roman" w:cs="Times New Roman"/>
                <w:b/>
                <w:bCs/>
                <w:color w:val="7030A0"/>
                <w:sz w:val="20"/>
                <w:szCs w:val="20"/>
                <w:lang w:val="uk-UA"/>
              </w:rPr>
            </w:pPr>
            <w:r w:rsidRPr="00952986">
              <w:rPr>
                <w:rFonts w:ascii="Times New Roman" w:eastAsia="Times New Roman" w:hAnsi="Times New Roman" w:cs="Times New Roman"/>
                <w:b/>
                <w:color w:val="7030A0"/>
                <w:sz w:val="20"/>
                <w:szCs w:val="20"/>
                <w:lang w:val="uk-UA" w:eastAsia="ru-RU"/>
              </w:rPr>
              <w:t>зі</w:t>
            </w:r>
            <w:r w:rsidRPr="00952986">
              <w:rPr>
                <w:rFonts w:ascii="Times New Roman" w:eastAsia="Calibri" w:hAnsi="Times New Roman" w:cs="Times New Roman"/>
                <w:b/>
                <w:bCs/>
                <w:color w:val="7030A0"/>
                <w:sz w:val="20"/>
                <w:szCs w:val="20"/>
                <w:lang w:val="uk-UA"/>
              </w:rPr>
              <w:t xml:space="preserve"> скаргою не надано документів (копій документів засвідчених належним чином), що підтверджують обставини викладені у скарзі;</w:t>
            </w:r>
          </w:p>
          <w:p w14:paraId="6CD3F8D3" w14:textId="77777777"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містить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w:t>
            </w:r>
          </w:p>
          <w:p w14:paraId="620A9B11" w14:textId="77777777" w:rsidR="00EF2965" w:rsidRPr="00952986" w:rsidRDefault="00EF2965" w:rsidP="00EF2965">
            <w:pPr>
              <w:ind w:left="-60" w:firstLine="365"/>
              <w:jc w:val="both"/>
              <w:rPr>
                <w:rFonts w:ascii="Times New Roman" w:eastAsia="Times New Roman" w:hAnsi="Times New Roman" w:cs="Times New Roman"/>
                <w:b/>
                <w:sz w:val="20"/>
                <w:szCs w:val="20"/>
                <w:lang w:val="uk-UA" w:eastAsia="ru-RU"/>
              </w:rPr>
            </w:pPr>
            <w:r w:rsidRPr="00952986">
              <w:rPr>
                <w:rFonts w:ascii="Times New Roman" w:eastAsia="Times New Roman" w:hAnsi="Times New Roman" w:cs="Times New Roman"/>
                <w:b/>
                <w:color w:val="0070C0"/>
                <w:sz w:val="20"/>
                <w:szCs w:val="20"/>
                <w:lang w:val="uk-UA" w:eastAsia="ru-RU"/>
              </w:rPr>
              <w:t xml:space="preserve">розгляд і вирішення питання, викладеного у скарзі, не належить до компетенції </w:t>
            </w:r>
            <w:r w:rsidRPr="00952986">
              <w:rPr>
                <w:rFonts w:ascii="Times New Roman" w:eastAsia="Times New Roman" w:hAnsi="Times New Roman" w:cs="Times New Roman"/>
                <w:b/>
                <w:color w:val="7030A0"/>
                <w:sz w:val="20"/>
                <w:szCs w:val="20"/>
                <w:lang w:val="uk-UA" w:eastAsia="ru-RU"/>
              </w:rPr>
              <w:t xml:space="preserve">оператора системи розподілу/ </w:t>
            </w:r>
            <w:proofErr w:type="spellStart"/>
            <w:r w:rsidRPr="00952986">
              <w:rPr>
                <w:rFonts w:ascii="Times New Roman" w:eastAsia="Times New Roman" w:hAnsi="Times New Roman" w:cs="Times New Roman"/>
                <w:b/>
                <w:color w:val="7030A0"/>
                <w:sz w:val="20"/>
                <w:szCs w:val="20"/>
                <w:lang w:val="uk-UA" w:eastAsia="ru-RU"/>
              </w:rPr>
              <w:t>електропостачальника</w:t>
            </w:r>
            <w:proofErr w:type="spellEnd"/>
            <w:r w:rsidRPr="00952986">
              <w:rPr>
                <w:rFonts w:ascii="Times New Roman" w:eastAsia="Times New Roman" w:hAnsi="Times New Roman" w:cs="Times New Roman"/>
                <w:b/>
                <w:sz w:val="20"/>
                <w:szCs w:val="20"/>
                <w:lang w:val="uk-UA" w:eastAsia="ru-RU"/>
              </w:rPr>
              <w:t>.</w:t>
            </w:r>
          </w:p>
          <w:p w14:paraId="0A2622E5" w14:textId="12A1BE34" w:rsidR="00EF2965" w:rsidRPr="00952986" w:rsidRDefault="00EF2965" w:rsidP="00EF2965">
            <w:pPr>
              <w:ind w:left="-60" w:firstLine="365"/>
              <w:jc w:val="both"/>
              <w:rPr>
                <w:rFonts w:ascii="Times New Roman" w:eastAsia="Times New Roman" w:hAnsi="Times New Roman" w:cs="Times New Roman"/>
                <w:b/>
                <w:color w:val="0070C0"/>
                <w:sz w:val="20"/>
                <w:szCs w:val="20"/>
                <w:lang w:val="uk-UA" w:eastAsia="ru-RU"/>
              </w:rPr>
            </w:pPr>
            <w:r w:rsidRPr="00952986">
              <w:rPr>
                <w:rFonts w:ascii="Times New Roman" w:eastAsia="Times New Roman" w:hAnsi="Times New Roman" w:cs="Times New Roman"/>
                <w:b/>
                <w:color w:val="0070C0"/>
                <w:sz w:val="20"/>
                <w:szCs w:val="20"/>
                <w:lang w:val="uk-UA" w:eastAsia="ru-RU"/>
              </w:rPr>
              <w:lastRenderedPageBreak/>
              <w:t>Про залишення скарги без розгляду, крім випадку отримання анонімної скарги, Центр повідомляє заявника.</w:t>
            </w:r>
          </w:p>
          <w:p w14:paraId="44509DD3"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tc>
        <w:tc>
          <w:tcPr>
            <w:tcW w:w="3942" w:type="dxa"/>
            <w:gridSpan w:val="3"/>
          </w:tcPr>
          <w:p w14:paraId="7E09B540"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lastRenderedPageBreak/>
              <w:t>ПрАТ «ДТЕК КИЇВСЬКІ ЕЛЕКТРОМЕРЕЖІ»</w:t>
            </w:r>
          </w:p>
          <w:p w14:paraId="557B6603"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412FD084"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763D2A7D"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7D531A5A"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63DBB09"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4111A5F"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C96274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4016C8B6"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4AD27DB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79ACDD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7216CE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1514046F"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11C382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AC218B3"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1E2BD923"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162F3A8A"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249EC52"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Редакційна правка.</w:t>
            </w:r>
          </w:p>
          <w:p w14:paraId="78C7C26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BB06F88"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4106AADE"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21C75BF5"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C7B3EB9"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B41666E"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BCA3698"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7A406976"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318B5F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5775E71"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F7BBF3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9C342A3"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203F28C"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6ACED22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4DC553B2"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03BA06D6"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5FC83DD9"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43693C90" w14:textId="77777777" w:rsidR="00EF2965" w:rsidRPr="00952986" w:rsidRDefault="00EF2965" w:rsidP="00EF2965">
            <w:pPr>
              <w:jc w:val="both"/>
              <w:rPr>
                <w:rFonts w:ascii="Times New Roman" w:eastAsia="Times New Roman" w:hAnsi="Times New Roman" w:cs="Times New Roman"/>
                <w:bCs/>
                <w:sz w:val="20"/>
                <w:szCs w:val="20"/>
                <w:lang w:val="uk-UA" w:eastAsia="ru-RU"/>
              </w:rPr>
            </w:pPr>
          </w:p>
          <w:p w14:paraId="37452758"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Редакційна правка.</w:t>
            </w:r>
          </w:p>
          <w:p w14:paraId="63C38011" w14:textId="77777777" w:rsidR="00EF2965" w:rsidRPr="00952986" w:rsidRDefault="00EF2965" w:rsidP="00EF2965">
            <w:pPr>
              <w:shd w:val="clear" w:color="auto" w:fill="FFFFFF"/>
              <w:ind w:firstLine="85"/>
              <w:jc w:val="both"/>
              <w:rPr>
                <w:rFonts w:ascii="IBM Plex Serif" w:eastAsia="Times New Roman" w:hAnsi="IBM Plex Serif" w:cs="Times New Roman"/>
                <w:sz w:val="20"/>
                <w:szCs w:val="20"/>
                <w:shd w:val="clear" w:color="auto" w:fill="FFFFFF"/>
                <w:lang w:val="uk-UA" w:eastAsia="ru-RU"/>
              </w:rPr>
            </w:pPr>
          </w:p>
        </w:tc>
        <w:tc>
          <w:tcPr>
            <w:tcW w:w="3179" w:type="dxa"/>
            <w:gridSpan w:val="2"/>
          </w:tcPr>
          <w:p w14:paraId="339EA15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0D47D2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A0777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E50B9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F5EC88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65A0C8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A3901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D84495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2F543D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8814B0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76B240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BAFCD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B8D082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A196A6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EDF27A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175AB1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23DE5E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35EB0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AF3066B" w14:textId="14CD6869" w:rsidR="00EF2965"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Потребує </w:t>
            </w:r>
            <w:r w:rsidRPr="00952986">
              <w:rPr>
                <w:rFonts w:ascii="Times New Roman" w:eastAsia="Times New Roman" w:hAnsi="Times New Roman" w:cs="Times New Roman"/>
                <w:b/>
                <w:bCs/>
                <w:color w:val="333333"/>
                <w:sz w:val="20"/>
                <w:szCs w:val="20"/>
                <w:lang w:val="uk-UA" w:eastAsia="en-GB" w:bidi="he-IL"/>
              </w:rPr>
              <w:t>обговорення</w:t>
            </w:r>
          </w:p>
          <w:p w14:paraId="37D55CD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774C0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C1FEDD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2E623C7" w14:textId="77777777"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Потребує </w:t>
            </w:r>
            <w:r w:rsidRPr="00952986">
              <w:rPr>
                <w:rFonts w:ascii="Times New Roman" w:eastAsia="Times New Roman" w:hAnsi="Times New Roman" w:cs="Times New Roman"/>
                <w:b/>
                <w:bCs/>
                <w:color w:val="333333"/>
                <w:sz w:val="20"/>
                <w:szCs w:val="20"/>
                <w:lang w:val="uk-UA" w:eastAsia="en-GB" w:bidi="he-IL"/>
              </w:rPr>
              <w:t>обговорення</w:t>
            </w:r>
          </w:p>
          <w:p w14:paraId="1A5F42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8D0991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8A4564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CC5BE6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22DB57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74A682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7134C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C9895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838842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398974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6C657C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6D3D2A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E3B9AD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619D8D" w14:textId="77777777" w:rsidR="00863E8C" w:rsidRPr="00952986" w:rsidRDefault="00863E8C" w:rsidP="00863E8C">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 вище</w:t>
            </w:r>
          </w:p>
          <w:p w14:paraId="5E14F2E7" w14:textId="54159A43" w:rsidR="00BF0852" w:rsidRPr="00952986" w:rsidRDefault="00BF085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347701" w14:paraId="2913BE5B" w14:textId="77777777" w:rsidTr="00F009E4">
        <w:trPr>
          <w:trHeight w:val="20"/>
        </w:trPr>
        <w:tc>
          <w:tcPr>
            <w:tcW w:w="4345" w:type="dxa"/>
            <w:gridSpan w:val="2"/>
          </w:tcPr>
          <w:p w14:paraId="46A91F8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5A2A247E"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0313F0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D4BA4F7" w14:textId="1DC6D6F5"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3.6. Скарга заявника розглядається та вирішується у строк не більше ніж 30 днів з дня її надходження, а скарга, яка не потребує додаткового вивчення, – невідкладно, але не пізніше п’ятнадцяти днів від дня її надходження.</w:t>
            </w:r>
          </w:p>
          <w:p w14:paraId="1A047EC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Якщо в місячний термін вирішити порушені у скарзі питання неможливо, керівником </w:t>
            </w:r>
            <w:bookmarkStart w:id="125" w:name="_Hlk171416494"/>
            <w:r w:rsidRPr="00952986">
              <w:rPr>
                <w:rFonts w:ascii="Times New Roman" w:hAnsi="Times New Roman" w:cs="Times New Roman"/>
                <w:b/>
                <w:bCs/>
                <w:color w:val="0070C0"/>
                <w:sz w:val="20"/>
                <w:szCs w:val="20"/>
                <w:lang w:val="uk-UA"/>
              </w:rPr>
              <w:t xml:space="preserve">Центру  </w:t>
            </w:r>
            <w:bookmarkEnd w:id="125"/>
            <w:r w:rsidRPr="00952986">
              <w:rPr>
                <w:rFonts w:ascii="Times New Roman" w:hAnsi="Times New Roman" w:cs="Times New Roman"/>
                <w:b/>
                <w:bCs/>
                <w:color w:val="0070C0"/>
                <w:sz w:val="20"/>
                <w:szCs w:val="20"/>
                <w:lang w:val="uk-UA"/>
              </w:rPr>
              <w:t>визначається термін, необхідний для його розгляду, про що повідомляється особа, яка направила звернення. Загальний термін надання відповіді не може перевищувати 45 днів.</w:t>
            </w:r>
          </w:p>
          <w:p w14:paraId="2D4B984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37BAF508" w14:textId="1B59E80E"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609FEEC5" w14:textId="77777777" w:rsidR="00EF2965" w:rsidRPr="00952986" w:rsidRDefault="00EF2965" w:rsidP="00EF2965">
            <w:pPr>
              <w:shd w:val="clear" w:color="auto" w:fill="FFFFFF"/>
              <w:jc w:val="both"/>
              <w:rPr>
                <w:rFonts w:ascii="Times New Roman" w:eastAsia="Times New Roman" w:hAnsi="Times New Roman" w:cs="Times New Roman"/>
                <w:b/>
                <w:bCs/>
                <w:color w:val="0070C0"/>
                <w:sz w:val="20"/>
                <w:szCs w:val="20"/>
                <w:lang w:val="uk-UA" w:eastAsia="ru-RU"/>
              </w:rPr>
            </w:pPr>
          </w:p>
          <w:p w14:paraId="7F463023" w14:textId="112C03F1"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3.6. Скарга заявника розглядається та вирішується у строк не більше ніж 30 днів з дня її надходження, а скарга, яка не потребує додаткового вивчення, – невідкладно, але не пізніше п’ятнадцяти днів від дня її надходження.</w:t>
            </w:r>
          </w:p>
          <w:p w14:paraId="7865A8C9" w14:textId="77777777" w:rsidR="00EF2965" w:rsidRPr="00952986" w:rsidRDefault="00EF2965" w:rsidP="00EF2965">
            <w:pPr>
              <w:shd w:val="clear" w:color="auto" w:fill="FFFFFF"/>
              <w:ind w:left="-60" w:firstLine="365"/>
              <w:contextualSpacing/>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Якщо в місячний термін вирішити порушені у скарзі питання неможливо, керівником Центру визначається термін, необхідний для</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її</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розгляду, про що повідомляється особа, яка направила</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скаргу</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Загальний термін надання відповіді не може перевищувати 45 днів</w:t>
            </w:r>
            <w:r w:rsidRPr="00952986">
              <w:rPr>
                <w:rFonts w:ascii="Times New Roman" w:eastAsia="Times New Roman" w:hAnsi="Times New Roman" w:cs="Times New Roman"/>
                <w:sz w:val="20"/>
                <w:szCs w:val="20"/>
                <w:lang w:val="uk-UA" w:eastAsia="ru-RU"/>
              </w:rPr>
              <w:t>.</w:t>
            </w:r>
          </w:p>
          <w:p w14:paraId="481DBF4D" w14:textId="42B19B49"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017FE0F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21E58061" w14:textId="77777777" w:rsidR="00EF2965" w:rsidRPr="00952986" w:rsidRDefault="00EF2965" w:rsidP="00EF2965">
            <w:pPr>
              <w:shd w:val="clear" w:color="auto" w:fill="FFFFFF"/>
              <w:jc w:val="both"/>
              <w:rPr>
                <w:rFonts w:ascii="Times New Roman" w:eastAsia="Times New Roman" w:hAnsi="Times New Roman" w:cs="Times New Roman"/>
                <w:b/>
                <w:bCs/>
                <w:color w:val="0070C0"/>
                <w:sz w:val="20"/>
                <w:szCs w:val="20"/>
                <w:lang w:val="uk-UA" w:eastAsia="ru-RU"/>
              </w:rPr>
            </w:pPr>
          </w:p>
          <w:p w14:paraId="0C7B4C16"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5A200054"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21A1707C"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4503174C"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29C76374"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500F5ECE"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4D67E92D"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2D8E356C"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0F225EF1" w14:textId="77777777" w:rsidR="00EF2965" w:rsidRPr="00952986" w:rsidRDefault="00EF2965" w:rsidP="00EF2965">
            <w:pPr>
              <w:shd w:val="clear" w:color="auto" w:fill="FFFFFF"/>
              <w:contextualSpacing/>
              <w:jc w:val="both"/>
              <w:rPr>
                <w:rFonts w:ascii="Times New Roman" w:eastAsia="Times New Roman" w:hAnsi="Times New Roman" w:cs="Times New Roman"/>
                <w:bCs/>
                <w:sz w:val="20"/>
                <w:szCs w:val="20"/>
                <w:lang w:val="uk-UA" w:eastAsia="ru-RU"/>
              </w:rPr>
            </w:pPr>
          </w:p>
          <w:p w14:paraId="3840BFD8" w14:textId="43A43F6F"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Cs/>
                <w:sz w:val="20"/>
                <w:szCs w:val="20"/>
                <w:lang w:val="uk-UA" w:eastAsia="ru-RU"/>
              </w:rPr>
              <w:t>Технічні правки.</w:t>
            </w:r>
          </w:p>
        </w:tc>
        <w:tc>
          <w:tcPr>
            <w:tcW w:w="3179" w:type="dxa"/>
            <w:gridSpan w:val="2"/>
          </w:tcPr>
          <w:p w14:paraId="4479C0E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7374E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373638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94708B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E11FEE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2289B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751B9DA" w14:textId="10739A8B" w:rsidR="00BF0852"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w:t>
            </w:r>
            <w:r w:rsidR="000F5AEF">
              <w:rPr>
                <w:rFonts w:ascii="Times New Roman" w:eastAsia="Times New Roman" w:hAnsi="Times New Roman" w:cs="Times New Roman"/>
                <w:b/>
                <w:bCs/>
                <w:color w:val="333333"/>
                <w:sz w:val="20"/>
                <w:szCs w:val="20"/>
                <w:lang w:val="uk-UA" w:eastAsia="en-GB" w:bidi="he-IL"/>
              </w:rPr>
              <w:t>:</w:t>
            </w:r>
          </w:p>
          <w:p w14:paraId="603CA47E" w14:textId="5C6332C1" w:rsidR="00347701" w:rsidRDefault="00347701"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w:t>
            </w:r>
          </w:p>
          <w:p w14:paraId="6E6BBA3C" w14:textId="77777777" w:rsidR="00863E8C" w:rsidRPr="00952986" w:rsidRDefault="00863E8C" w:rsidP="00863E8C">
            <w:pPr>
              <w:shd w:val="clear" w:color="auto" w:fill="FFFFFF"/>
              <w:ind w:left="-60" w:firstLine="365"/>
              <w:contextualSpacing/>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Якщо в місячний термін вирішити порушені у скарзі питання неможливо, керівником Центру визначається термін, необхідний для</w:t>
            </w:r>
            <w:r w:rsidRPr="00952986">
              <w:rPr>
                <w:rFonts w:ascii="Times New Roman" w:eastAsia="Times New Roman" w:hAnsi="Times New Roman" w:cs="Times New Roman"/>
                <w:color w:val="0070C0"/>
                <w:sz w:val="20"/>
                <w:szCs w:val="20"/>
                <w:lang w:val="uk-UA" w:eastAsia="ru-RU"/>
              </w:rPr>
              <w:t xml:space="preserve"> </w:t>
            </w:r>
            <w:r w:rsidRPr="00863E8C">
              <w:rPr>
                <w:rFonts w:ascii="Times New Roman" w:eastAsia="Times New Roman" w:hAnsi="Times New Roman" w:cs="Times New Roman"/>
                <w:b/>
                <w:bCs/>
                <w:color w:val="00B050"/>
                <w:sz w:val="24"/>
                <w:szCs w:val="24"/>
                <w:lang w:val="uk-UA" w:eastAsia="ru-RU"/>
              </w:rPr>
              <w:t>її</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розгляду, про що повідомляється особа, яка направила</w:t>
            </w:r>
            <w:r w:rsidRPr="00952986">
              <w:rPr>
                <w:rFonts w:ascii="Times New Roman" w:eastAsia="Times New Roman" w:hAnsi="Times New Roman" w:cs="Times New Roman"/>
                <w:color w:val="0070C0"/>
                <w:sz w:val="20"/>
                <w:szCs w:val="20"/>
                <w:lang w:val="uk-UA" w:eastAsia="ru-RU"/>
              </w:rPr>
              <w:t xml:space="preserve"> </w:t>
            </w:r>
            <w:r w:rsidRPr="00863E8C">
              <w:rPr>
                <w:rFonts w:ascii="Times New Roman" w:eastAsia="Times New Roman" w:hAnsi="Times New Roman" w:cs="Times New Roman"/>
                <w:b/>
                <w:bCs/>
                <w:color w:val="00B050"/>
                <w:sz w:val="20"/>
                <w:szCs w:val="20"/>
                <w:lang w:val="uk-UA" w:eastAsia="ru-RU"/>
              </w:rPr>
              <w:t>скаргу</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Загальний термін надання відповіді не може перевищувати 45 днів</w:t>
            </w:r>
            <w:r w:rsidRPr="00952986">
              <w:rPr>
                <w:rFonts w:ascii="Times New Roman" w:eastAsia="Times New Roman" w:hAnsi="Times New Roman" w:cs="Times New Roman"/>
                <w:sz w:val="20"/>
                <w:szCs w:val="20"/>
                <w:lang w:val="uk-UA" w:eastAsia="ru-RU"/>
              </w:rPr>
              <w:t>.</w:t>
            </w:r>
          </w:p>
          <w:p w14:paraId="270C9743" w14:textId="73AD48DB"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045C6C" w14:paraId="01DDF820" w14:textId="77777777" w:rsidTr="00F009E4">
        <w:trPr>
          <w:trHeight w:val="20"/>
        </w:trPr>
        <w:tc>
          <w:tcPr>
            <w:tcW w:w="4345" w:type="dxa"/>
            <w:gridSpan w:val="2"/>
            <w:vMerge w:val="restart"/>
          </w:tcPr>
          <w:p w14:paraId="6102AAB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61C261A3"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2BADA9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731737A" w14:textId="79288673"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3.7. На прохання заявника оператор системи розподілу/</w:t>
            </w:r>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z w:val="20"/>
                <w:szCs w:val="20"/>
                <w:lang w:val="uk-UA"/>
              </w:rPr>
              <w:t xml:space="preserve"> організовує розгляд його скарги за його участі шляхом проведення робочої зустрічі. </w:t>
            </w:r>
          </w:p>
          <w:p w14:paraId="44788E46" w14:textId="77777777" w:rsidR="00EF2965" w:rsidRPr="00952986" w:rsidRDefault="00EF2965" w:rsidP="00EF2965">
            <w:pPr>
              <w:shd w:val="clear" w:color="auto" w:fill="FFFFFF"/>
              <w:ind w:firstLine="720"/>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3CBD5CD7" w14:textId="650B364B"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4E3552BE"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FF6DC55" w14:textId="5A49F0B0"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ru-RU"/>
              </w:rPr>
              <w:t>3.7. На прохання заявника оператор системи розподілу/</w:t>
            </w:r>
            <w:proofErr w:type="spellStart"/>
            <w:r w:rsidRPr="00952986">
              <w:rPr>
                <w:rFonts w:ascii="Times New Roman" w:eastAsia="Times New Roman" w:hAnsi="Times New Roman" w:cs="Times New Roman"/>
                <w:b/>
                <w:bCs/>
                <w:color w:val="0070C0"/>
                <w:sz w:val="20"/>
                <w:szCs w:val="20"/>
                <w:lang w:val="uk-UA" w:eastAsia="ru-RU"/>
              </w:rPr>
              <w:t>електропостачальник</w:t>
            </w:r>
            <w:proofErr w:type="spellEnd"/>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може організувати</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розгляд його скарги за його участі шляхом проведення робочої зустрічі.</w:t>
            </w:r>
          </w:p>
        </w:tc>
        <w:tc>
          <w:tcPr>
            <w:tcW w:w="3942" w:type="dxa"/>
            <w:gridSpan w:val="3"/>
          </w:tcPr>
          <w:p w14:paraId="2F6E47F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34CB7312"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60A5828" w14:textId="77777777" w:rsidR="00EF2965" w:rsidRPr="00952986" w:rsidRDefault="00EF2965" w:rsidP="00EF2965">
            <w:pPr>
              <w:jc w:val="both"/>
              <w:rPr>
                <w:rFonts w:ascii="Times New Roman" w:hAnsi="Times New Roman" w:cs="Times New Roman"/>
                <w:bCs/>
                <w:sz w:val="20"/>
                <w:szCs w:val="20"/>
                <w:lang w:val="uk-UA"/>
              </w:rPr>
            </w:pPr>
            <w:r w:rsidRPr="00952986">
              <w:rPr>
                <w:rFonts w:ascii="Times New Roman" w:hAnsi="Times New Roman" w:cs="Times New Roman"/>
                <w:bCs/>
                <w:sz w:val="20"/>
                <w:szCs w:val="20"/>
                <w:lang w:val="uk-UA"/>
              </w:rPr>
              <w:t xml:space="preserve">В умовах епідемії </w:t>
            </w:r>
            <w:r w:rsidRPr="00952986">
              <w:rPr>
                <w:rFonts w:ascii="Times New Roman" w:hAnsi="Times New Roman" w:cs="Times New Roman"/>
                <w:sz w:val="20"/>
                <w:szCs w:val="20"/>
                <w:lang w:val="uk-UA"/>
              </w:rPr>
              <w:t>COVID</w:t>
            </w:r>
            <w:r w:rsidRPr="00952986">
              <w:rPr>
                <w:rFonts w:ascii="Times New Roman" w:hAnsi="Times New Roman" w:cs="Times New Roman"/>
                <w:bCs/>
                <w:sz w:val="20"/>
                <w:szCs w:val="20"/>
                <w:lang w:val="uk-UA"/>
              </w:rPr>
              <w:t xml:space="preserve">-19 та військових дій такі зустрічі можуть нести загрозу для здоров’я і життя, як споживача, так і персоналу учасника роздрібного ринку, тому мають розглядатися, як можливі, а не обов’язкові. </w:t>
            </w:r>
          </w:p>
          <w:p w14:paraId="1C6F9EF8" w14:textId="75E4CC8C"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hAnsi="Times New Roman" w:cs="Times New Roman"/>
                <w:bCs/>
                <w:sz w:val="20"/>
                <w:szCs w:val="20"/>
                <w:lang w:val="uk-UA"/>
              </w:rPr>
              <w:t>Крім того, така зустріч може бути відмінена заявником, чи з інших незалежних причин, але при цьому часу, в рамках строків розгляду скарги, для організації нової вже не залишиться.</w:t>
            </w:r>
          </w:p>
        </w:tc>
        <w:tc>
          <w:tcPr>
            <w:tcW w:w="3179" w:type="dxa"/>
            <w:gridSpan w:val="2"/>
          </w:tcPr>
          <w:p w14:paraId="516A3705"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4457D45"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1518B66"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5824B0B" w14:textId="77777777" w:rsidR="002751C1" w:rsidRDefault="002751C1" w:rsidP="002751C1">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01324DC4" w14:textId="62DCCF5A" w:rsidR="00EF2965" w:rsidRPr="00863E8C"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51289A" w14:paraId="1F4B344C" w14:textId="77777777" w:rsidTr="00F009E4">
        <w:trPr>
          <w:trHeight w:val="20"/>
        </w:trPr>
        <w:tc>
          <w:tcPr>
            <w:tcW w:w="4345" w:type="dxa"/>
            <w:gridSpan w:val="2"/>
            <w:vMerge/>
          </w:tcPr>
          <w:p w14:paraId="3ADAF713"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61323C3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6A5F648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47FE696" w14:textId="12B40F66" w:rsidR="00EF2965" w:rsidRPr="00952986" w:rsidRDefault="00EF2965" w:rsidP="00EF2965">
            <w:pPr>
              <w:shd w:val="clear" w:color="auto" w:fill="FFFFFF"/>
              <w:ind w:left="-60" w:firstLine="365"/>
              <w:jc w:val="both"/>
              <w:rPr>
                <w:rFonts w:ascii="Times New Roman" w:hAnsi="Times New Roman" w:cs="Times New Roman"/>
                <w:sz w:val="20"/>
                <w:szCs w:val="20"/>
                <w:lang w:val="uk-UA"/>
              </w:rPr>
            </w:pPr>
            <w:r w:rsidRPr="00952986">
              <w:rPr>
                <w:rFonts w:ascii="Times New Roman" w:hAnsi="Times New Roman" w:cs="Times New Roman"/>
                <w:b/>
                <w:bCs/>
                <w:color w:val="0070C0"/>
                <w:sz w:val="20"/>
                <w:szCs w:val="20"/>
                <w:lang w:val="uk-UA"/>
              </w:rPr>
              <w:t>3.7. На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прохання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заявника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оператор</w:t>
            </w:r>
            <w:r w:rsidRPr="00952986">
              <w:rPr>
                <w:rFonts w:ascii="Times New Roman" w:hAnsi="Times New Roman" w:cs="Times New Roman"/>
                <w:b/>
                <w:bCs/>
                <w:color w:val="0070C0"/>
                <w:spacing w:val="-57"/>
                <w:sz w:val="20"/>
                <w:szCs w:val="20"/>
                <w:lang w:val="uk-UA"/>
              </w:rPr>
              <w:t xml:space="preserve"> </w:t>
            </w:r>
            <w:r w:rsidRPr="00952986">
              <w:rPr>
                <w:rFonts w:ascii="Times New Roman" w:hAnsi="Times New Roman" w:cs="Times New Roman"/>
                <w:b/>
                <w:bCs/>
                <w:color w:val="0070C0"/>
                <w:sz w:val="20"/>
                <w:szCs w:val="20"/>
                <w:lang w:val="uk-UA"/>
              </w:rPr>
              <w:t>системи</w:t>
            </w:r>
            <w:r w:rsidRPr="00952986">
              <w:rPr>
                <w:rFonts w:ascii="Times New Roman" w:hAnsi="Times New Roman" w:cs="Times New Roman"/>
                <w:b/>
                <w:bCs/>
                <w:color w:val="0070C0"/>
                <w:spacing w:val="1"/>
                <w:sz w:val="20"/>
                <w:szCs w:val="20"/>
                <w:lang w:val="uk-UA"/>
              </w:rPr>
              <w:t> </w:t>
            </w:r>
            <w:r w:rsidRPr="00952986">
              <w:rPr>
                <w:rFonts w:ascii="Times New Roman" w:hAnsi="Times New Roman" w:cs="Times New Roman"/>
                <w:b/>
                <w:bCs/>
                <w:color w:val="0070C0"/>
                <w:sz w:val="20"/>
                <w:szCs w:val="20"/>
                <w:lang w:val="uk-UA"/>
              </w:rPr>
              <w:t>розподілу/</w:t>
            </w:r>
            <w:proofErr w:type="spellStart"/>
            <w:r w:rsidRPr="00952986">
              <w:rPr>
                <w:rFonts w:ascii="Times New Roman" w:hAnsi="Times New Roman" w:cs="Times New Roman"/>
                <w:b/>
                <w:bCs/>
                <w:color w:val="0070C0"/>
                <w:sz w:val="20"/>
                <w:szCs w:val="20"/>
                <w:lang w:val="uk-UA"/>
              </w:rPr>
              <w:t>електропостачальник</w:t>
            </w:r>
            <w:proofErr w:type="spellEnd"/>
            <w:r w:rsidRPr="00952986">
              <w:rPr>
                <w:rFonts w:ascii="Times New Roman" w:hAnsi="Times New Roman" w:cs="Times New Roman"/>
                <w:b/>
                <w:bCs/>
                <w:color w:val="0070C0"/>
                <w:spacing w:val="-57"/>
                <w:sz w:val="20"/>
                <w:szCs w:val="20"/>
                <w:lang w:val="uk-UA"/>
              </w:rPr>
              <w:t xml:space="preserve">                   </w:t>
            </w:r>
            <w:r w:rsidRPr="00952986">
              <w:rPr>
                <w:rFonts w:ascii="Times New Roman" w:hAnsi="Times New Roman" w:cs="Times New Roman"/>
                <w:b/>
                <w:bCs/>
                <w:color w:val="0070C0"/>
                <w:sz w:val="20"/>
                <w:szCs w:val="20"/>
                <w:lang w:val="uk-UA"/>
              </w:rPr>
              <w:t>організовує</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розгляд</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його</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скарги</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за</w:t>
            </w:r>
            <w:r w:rsidRPr="00952986">
              <w:rPr>
                <w:rFonts w:ascii="Times New Roman" w:hAnsi="Times New Roman" w:cs="Times New Roman"/>
                <w:b/>
                <w:bCs/>
                <w:color w:val="0070C0"/>
                <w:spacing w:val="60"/>
                <w:sz w:val="20"/>
                <w:szCs w:val="20"/>
                <w:lang w:val="uk-UA"/>
              </w:rPr>
              <w:t xml:space="preserve"> </w:t>
            </w:r>
            <w:r w:rsidRPr="00952986">
              <w:rPr>
                <w:rFonts w:ascii="Times New Roman" w:hAnsi="Times New Roman" w:cs="Times New Roman"/>
                <w:b/>
                <w:bCs/>
                <w:color w:val="0070C0"/>
                <w:sz w:val="20"/>
                <w:szCs w:val="20"/>
                <w:lang w:val="uk-UA"/>
              </w:rPr>
              <w:t>його</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участі</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шляхом</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проведення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робочої</w:t>
            </w:r>
            <w:r w:rsidRPr="00952986">
              <w:rPr>
                <w:rFonts w:ascii="Times New Roman" w:hAnsi="Times New Roman" w:cs="Times New Roman"/>
                <w:b/>
                <w:bCs/>
                <w:color w:val="0070C0"/>
                <w:spacing w:val="-57"/>
                <w:sz w:val="20"/>
                <w:szCs w:val="20"/>
                <w:lang w:val="uk-UA"/>
              </w:rPr>
              <w:t xml:space="preserve"> </w:t>
            </w:r>
            <w:r w:rsidRPr="00952986">
              <w:rPr>
                <w:rFonts w:ascii="Times New Roman" w:hAnsi="Times New Roman" w:cs="Times New Roman"/>
                <w:b/>
                <w:bCs/>
                <w:color w:val="0070C0"/>
                <w:sz w:val="20"/>
                <w:szCs w:val="20"/>
                <w:lang w:val="uk-UA"/>
              </w:rPr>
              <w:t>зустрічі</w:t>
            </w:r>
            <w:r w:rsidRPr="00952986">
              <w:rPr>
                <w:rFonts w:ascii="Times New Roman" w:hAnsi="Times New Roman" w:cs="Times New Roman"/>
                <w:sz w:val="20"/>
                <w:szCs w:val="20"/>
                <w:lang w:val="uk-UA"/>
              </w:rPr>
              <w:t>/</w:t>
            </w:r>
            <w:r w:rsidRPr="00952986">
              <w:rPr>
                <w:rFonts w:ascii="Times New Roman" w:hAnsi="Times New Roman" w:cs="Times New Roman"/>
                <w:b/>
                <w:bCs/>
                <w:color w:val="7030A0"/>
                <w:sz w:val="20"/>
                <w:szCs w:val="20"/>
                <w:lang w:val="uk-UA"/>
              </w:rPr>
              <w:t>переговорів.</w:t>
            </w:r>
          </w:p>
          <w:p w14:paraId="7D456951"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6AE64B53" w14:textId="77777777" w:rsidR="00EF2965" w:rsidRPr="00952986" w:rsidRDefault="00EF2965" w:rsidP="00EF2965">
            <w:pPr>
              <w:jc w:val="both"/>
              <w:rPr>
                <w:rFonts w:ascii="Times New Roman" w:hAnsi="Times New Roman" w:cs="Times New Roman"/>
                <w:bCs/>
                <w:sz w:val="20"/>
                <w:szCs w:val="20"/>
                <w:lang w:val="uk-UA"/>
              </w:rPr>
            </w:pPr>
          </w:p>
        </w:tc>
        <w:tc>
          <w:tcPr>
            <w:tcW w:w="3179" w:type="dxa"/>
            <w:gridSpan w:val="2"/>
          </w:tcPr>
          <w:p w14:paraId="6BCBB475"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02CAE89"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C6036DF"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4B3701E" w14:textId="5D3098BB" w:rsidR="00EF2965" w:rsidRPr="00952986"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1FE49595" w14:textId="551BDE03" w:rsidR="00EF2965" w:rsidRPr="00863E8C"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863E8C">
              <w:rPr>
                <w:rFonts w:ascii="Times New Roman" w:eastAsia="Times New Roman" w:hAnsi="Times New Roman" w:cs="Times New Roman"/>
                <w:color w:val="333333"/>
                <w:sz w:val="20"/>
                <w:szCs w:val="20"/>
                <w:lang w:val="uk-UA" w:eastAsia="en-GB" w:bidi="he-IL"/>
              </w:rPr>
              <w:t>Розгляд скарги можливий шляхом проведення робочої зустрічі</w:t>
            </w:r>
          </w:p>
        </w:tc>
      </w:tr>
      <w:tr w:rsidR="00EF2965" w:rsidRPr="0051289A" w14:paraId="406B07B1" w14:textId="77777777" w:rsidTr="00F009E4">
        <w:trPr>
          <w:trHeight w:val="20"/>
        </w:trPr>
        <w:tc>
          <w:tcPr>
            <w:tcW w:w="4345" w:type="dxa"/>
            <w:gridSpan w:val="2"/>
          </w:tcPr>
          <w:p w14:paraId="659BB47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C2E2D0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477BAF3C"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640FC250" w14:textId="52815A8D"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3.8. На робочій зустрічі розглядається позиція всіх учасників цієї зустрічі, документи, пояснення та інша інформація, що стосуються питання, порушеного у скарзі.</w:t>
            </w:r>
          </w:p>
          <w:p w14:paraId="12921BB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45C1E77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7E9D8F8E"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7569F5B" w14:textId="50F3678D"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3.8</w:t>
            </w:r>
            <w:r w:rsidRPr="00952986">
              <w:rPr>
                <w:rFonts w:ascii="Times New Roman" w:hAnsi="Times New Roman" w:cs="Times New Roman"/>
                <w:b/>
                <w:bCs/>
                <w:sz w:val="20"/>
                <w:szCs w:val="20"/>
                <w:lang w:val="uk-UA"/>
              </w:rPr>
              <w:t>.</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0070C0"/>
                <w:sz w:val="20"/>
                <w:szCs w:val="20"/>
                <w:lang w:val="uk-UA"/>
              </w:rPr>
              <w:t>На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робочій</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зустрічі/</w:t>
            </w:r>
            <w:r w:rsidRPr="00952986">
              <w:rPr>
                <w:rFonts w:ascii="Times New Roman" w:hAnsi="Times New Roman" w:cs="Times New Roman"/>
                <w:b/>
                <w:bCs/>
                <w:color w:val="7030A0"/>
                <w:sz w:val="20"/>
                <w:szCs w:val="20"/>
                <w:lang w:val="uk-UA"/>
              </w:rPr>
              <w:t>переговорів</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0070C0"/>
                <w:sz w:val="20"/>
                <w:szCs w:val="20"/>
                <w:lang w:val="uk-UA"/>
              </w:rPr>
              <w:t>розглядається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позиція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всіх</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учасників</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цієї</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зустрічі,</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документи,</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пояснення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та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інша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інформація,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що</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стосуються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питання,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порушеного</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у скарзі.</w:t>
            </w:r>
          </w:p>
          <w:p w14:paraId="0A3DAB7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7AE7133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7DB40DF5"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ED59A7C"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B7B96FB" w14:textId="77777777" w:rsidR="00863E8C" w:rsidRDefault="00863E8C"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7472551" w14:textId="397E5DF2" w:rsidR="00EF2965"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w:t>
            </w:r>
            <w:r w:rsidR="00EF2965" w:rsidRPr="00952986">
              <w:rPr>
                <w:rFonts w:ascii="Times New Roman" w:eastAsia="Times New Roman" w:hAnsi="Times New Roman" w:cs="Times New Roman"/>
                <w:b/>
                <w:bCs/>
                <w:color w:val="333333"/>
                <w:sz w:val="20"/>
                <w:szCs w:val="20"/>
                <w:lang w:val="uk-UA" w:eastAsia="en-GB" w:bidi="he-IL"/>
              </w:rPr>
              <w:t>відхилити</w:t>
            </w:r>
          </w:p>
          <w:p w14:paraId="0DD85CC1" w14:textId="42173518" w:rsidR="00EF2965" w:rsidRPr="0057063B"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57063B">
              <w:rPr>
                <w:rFonts w:ascii="Times New Roman" w:eastAsia="Times New Roman" w:hAnsi="Times New Roman" w:cs="Times New Roman"/>
                <w:color w:val="333333"/>
                <w:sz w:val="20"/>
                <w:szCs w:val="20"/>
                <w:lang w:val="uk-UA" w:eastAsia="en-GB" w:bidi="he-IL"/>
              </w:rPr>
              <w:t>Розгляд скарги можливий шляхом проведення робочої зустрічі</w:t>
            </w:r>
          </w:p>
        </w:tc>
      </w:tr>
      <w:tr w:rsidR="00EF2965" w:rsidRPr="0051289A" w14:paraId="385C1CB0" w14:textId="77777777" w:rsidTr="00F009E4">
        <w:trPr>
          <w:trHeight w:val="20"/>
        </w:trPr>
        <w:tc>
          <w:tcPr>
            <w:tcW w:w="4345" w:type="dxa"/>
            <w:gridSpan w:val="2"/>
            <w:vMerge w:val="restart"/>
          </w:tcPr>
          <w:p w14:paraId="319E3D44"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292C2E34"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44C653B1"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0E5675D8" w14:textId="1EF554E3"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3.9. Робоча зустріч може бути проведено дистанційно за допомогою застосування технічних засобів, зокрема </w:t>
            </w:r>
            <w:proofErr w:type="spellStart"/>
            <w:r w:rsidRPr="00952986">
              <w:rPr>
                <w:rFonts w:ascii="Times New Roman" w:hAnsi="Times New Roman" w:cs="Times New Roman"/>
                <w:b/>
                <w:bCs/>
                <w:color w:val="0070C0"/>
                <w:sz w:val="20"/>
                <w:szCs w:val="20"/>
                <w:lang w:val="uk-UA"/>
              </w:rPr>
              <w:t>відеозв’язку</w:t>
            </w:r>
            <w:proofErr w:type="spellEnd"/>
            <w:r w:rsidRPr="00952986">
              <w:rPr>
                <w:rFonts w:ascii="Times New Roman" w:hAnsi="Times New Roman" w:cs="Times New Roman"/>
                <w:b/>
                <w:bCs/>
                <w:color w:val="0070C0"/>
                <w:sz w:val="20"/>
                <w:szCs w:val="20"/>
                <w:lang w:val="uk-UA"/>
              </w:rPr>
              <w:t>/відеоконференції з обов’язковим залученням заявника.</w:t>
            </w:r>
          </w:p>
          <w:p w14:paraId="1FD4FCA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0F21652C"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471F8B8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2C368260" w14:textId="77777777" w:rsidR="00EF2965" w:rsidRPr="00952986" w:rsidRDefault="00EF2965" w:rsidP="00EF2965">
            <w:pPr>
              <w:shd w:val="clear" w:color="auto" w:fill="FFFFFF"/>
              <w:ind w:left="-60" w:firstLine="365"/>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3.9. Робоча зустріч може бути проведено дистанційно за допомогою застосування технічних засобів, зокрема </w:t>
            </w:r>
            <w:proofErr w:type="spellStart"/>
            <w:r w:rsidRPr="00952986">
              <w:rPr>
                <w:rFonts w:ascii="Times New Roman" w:eastAsia="Times New Roman" w:hAnsi="Times New Roman" w:cs="Times New Roman"/>
                <w:b/>
                <w:bCs/>
                <w:color w:val="0070C0"/>
                <w:sz w:val="20"/>
                <w:szCs w:val="20"/>
                <w:lang w:val="uk-UA" w:eastAsia="ru-RU"/>
              </w:rPr>
              <w:t>відеозв’язку</w:t>
            </w:r>
            <w:proofErr w:type="spellEnd"/>
            <w:r w:rsidRPr="00952986">
              <w:rPr>
                <w:rFonts w:ascii="Times New Roman" w:eastAsia="Times New Roman" w:hAnsi="Times New Roman" w:cs="Times New Roman"/>
                <w:b/>
                <w:bCs/>
                <w:color w:val="0070C0"/>
                <w:sz w:val="20"/>
                <w:szCs w:val="20"/>
                <w:lang w:val="uk-UA" w:eastAsia="ru-RU"/>
              </w:rPr>
              <w:t>/відеоконференції</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color w:val="7030A0"/>
                <w:sz w:val="20"/>
                <w:szCs w:val="20"/>
                <w:lang w:val="uk-UA" w:eastAsia="ru-RU"/>
              </w:rPr>
              <w:t xml:space="preserve">з </w:t>
            </w:r>
            <w:r w:rsidRPr="00952986">
              <w:rPr>
                <w:rFonts w:ascii="Times New Roman" w:eastAsia="Times New Roman" w:hAnsi="Times New Roman" w:cs="Times New Roman"/>
                <w:b/>
                <w:bCs/>
                <w:color w:val="7030A0"/>
                <w:sz w:val="20"/>
                <w:szCs w:val="20"/>
                <w:lang w:val="uk-UA" w:eastAsia="ru-RU"/>
              </w:rPr>
              <w:t>можливим</w:t>
            </w:r>
            <w:r w:rsidRPr="00952986">
              <w:rPr>
                <w:rFonts w:ascii="Times New Roman" w:eastAsia="Times New Roman" w:hAnsi="Times New Roman" w:cs="Times New Roman"/>
                <w:color w:val="7030A0"/>
                <w:sz w:val="20"/>
                <w:szCs w:val="20"/>
                <w:lang w:val="uk-UA" w:eastAsia="ru-RU"/>
              </w:rPr>
              <w:t xml:space="preserve"> </w:t>
            </w:r>
            <w:r w:rsidRPr="00952986">
              <w:rPr>
                <w:rFonts w:ascii="Times New Roman" w:eastAsia="Times New Roman" w:hAnsi="Times New Roman" w:cs="Times New Roman"/>
                <w:b/>
                <w:bCs/>
                <w:color w:val="0070C0"/>
                <w:sz w:val="20"/>
                <w:szCs w:val="20"/>
                <w:lang w:val="uk-UA" w:eastAsia="ru-RU"/>
              </w:rPr>
              <w:t>залученням заявника</w:t>
            </w:r>
            <w:r w:rsidRPr="00952986">
              <w:rPr>
                <w:rFonts w:ascii="Times New Roman" w:eastAsia="Times New Roman" w:hAnsi="Times New Roman" w:cs="Times New Roman"/>
                <w:sz w:val="20"/>
                <w:szCs w:val="20"/>
                <w:lang w:val="uk-UA" w:eastAsia="ru-RU"/>
              </w:rPr>
              <w:t>.</w:t>
            </w:r>
          </w:p>
          <w:p w14:paraId="48EDD1F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166A097A"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7CFA58B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4557D710" w14:textId="77777777" w:rsidR="00EF2965"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Пропонуємо передбачити можливість проведення наради без заявника, у разі неможливості його доєднатись до наради, інакше у разі неможливості доєднатись прохання заявника щодо проведення наради не може бути виконаним.</w:t>
            </w:r>
          </w:p>
          <w:p w14:paraId="669C99CA" w14:textId="36538814" w:rsidR="0057063B"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3087266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73A737"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5C6AD15"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019794D"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597B0CA" w14:textId="61EB0486" w:rsidR="00EF2965"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w:t>
            </w:r>
            <w:r w:rsidR="00EF2965" w:rsidRPr="00952986">
              <w:rPr>
                <w:rFonts w:ascii="Times New Roman" w:eastAsia="Times New Roman" w:hAnsi="Times New Roman" w:cs="Times New Roman"/>
                <w:b/>
                <w:bCs/>
                <w:color w:val="333333"/>
                <w:sz w:val="20"/>
                <w:szCs w:val="20"/>
                <w:lang w:val="uk-UA" w:eastAsia="en-GB" w:bidi="he-IL"/>
              </w:rPr>
              <w:t>відхилити</w:t>
            </w:r>
          </w:p>
          <w:p w14:paraId="20C4C8E7" w14:textId="2E5F685D" w:rsidR="00EF2965" w:rsidRPr="0057063B"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57063B">
              <w:rPr>
                <w:rFonts w:ascii="Times New Roman" w:eastAsia="Times New Roman" w:hAnsi="Times New Roman" w:cs="Times New Roman"/>
                <w:color w:val="333333"/>
                <w:sz w:val="20"/>
                <w:szCs w:val="20"/>
                <w:lang w:val="uk-UA" w:eastAsia="en-GB" w:bidi="he-IL"/>
              </w:rPr>
              <w:t xml:space="preserve">Скаржник є ініціатором вирішення, тому його участь  є </w:t>
            </w:r>
            <w:r w:rsidR="008F4BF0" w:rsidRPr="0057063B">
              <w:rPr>
                <w:rFonts w:ascii="Times New Roman" w:eastAsia="Times New Roman" w:hAnsi="Times New Roman" w:cs="Times New Roman"/>
                <w:color w:val="333333"/>
                <w:sz w:val="20"/>
                <w:szCs w:val="20"/>
                <w:lang w:val="uk-UA" w:eastAsia="en-GB" w:bidi="he-IL"/>
              </w:rPr>
              <w:t>обов’язковою</w:t>
            </w:r>
          </w:p>
        </w:tc>
      </w:tr>
      <w:tr w:rsidR="00EF2965" w:rsidRPr="0051289A" w14:paraId="3372637D" w14:textId="77777777" w:rsidTr="00F009E4">
        <w:trPr>
          <w:trHeight w:val="20"/>
        </w:trPr>
        <w:tc>
          <w:tcPr>
            <w:tcW w:w="4345" w:type="dxa"/>
            <w:gridSpan w:val="2"/>
            <w:vMerge/>
          </w:tcPr>
          <w:p w14:paraId="2200E0C5"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3B8666F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11951957"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CD0F3AE" w14:textId="2B516B7F"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eastAsia="en-GB" w:bidi="he-IL"/>
              </w:rPr>
              <w:t xml:space="preserve">3.9 </w:t>
            </w:r>
            <w:r w:rsidRPr="00952986">
              <w:rPr>
                <w:rFonts w:ascii="Times New Roman" w:eastAsia="Times New Roman" w:hAnsi="Times New Roman" w:cs="Times New Roman"/>
                <w:b/>
                <w:bCs/>
                <w:color w:val="0070C0"/>
                <w:sz w:val="20"/>
                <w:szCs w:val="20"/>
                <w:lang w:val="uk-UA"/>
              </w:rPr>
              <w:t>Робоча</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зустріч/</w:t>
            </w:r>
            <w:r w:rsidRPr="00952986">
              <w:rPr>
                <w:rFonts w:ascii="Times New Roman" w:eastAsia="Times New Roman" w:hAnsi="Times New Roman" w:cs="Times New Roman"/>
                <w:b/>
                <w:bCs/>
                <w:color w:val="7030A0"/>
                <w:sz w:val="20"/>
                <w:szCs w:val="20"/>
                <w:lang w:val="uk-UA"/>
              </w:rPr>
              <w:t>переговори</w:t>
            </w:r>
            <w:r w:rsidRPr="00952986">
              <w:rPr>
                <w:rFonts w:ascii="Times New Roman" w:eastAsia="Times New Roman" w:hAnsi="Times New Roman" w:cs="Times New Roman"/>
                <w:b/>
                <w:bCs/>
                <w:color w:val="006FBF"/>
                <w:spacing w:val="-57"/>
                <w:sz w:val="20"/>
                <w:szCs w:val="20"/>
                <w:lang w:val="uk-UA"/>
              </w:rPr>
              <w:t xml:space="preserve"> </w:t>
            </w:r>
            <w:proofErr w:type="spellStart"/>
            <w:r w:rsidRPr="00952986">
              <w:rPr>
                <w:rFonts w:ascii="Times New Roman" w:eastAsia="Times New Roman" w:hAnsi="Times New Roman" w:cs="Times New Roman"/>
                <w:b/>
                <w:bCs/>
                <w:color w:val="0070C0"/>
                <w:sz w:val="20"/>
                <w:szCs w:val="20"/>
                <w:lang w:val="uk-UA"/>
              </w:rPr>
              <w:t>мож</w:t>
            </w:r>
            <w:r w:rsidRPr="00952986">
              <w:rPr>
                <w:rFonts w:ascii="Times New Roman" w:eastAsia="Times New Roman" w:hAnsi="Times New Roman" w:cs="Times New Roman"/>
                <w:strike/>
                <w:sz w:val="20"/>
                <w:szCs w:val="20"/>
                <w:lang w:val="uk-UA"/>
              </w:rPr>
              <w:t>е</w:t>
            </w:r>
            <w:r w:rsidRPr="00952986">
              <w:rPr>
                <w:rFonts w:ascii="Times New Roman" w:eastAsia="Times New Roman" w:hAnsi="Times New Roman" w:cs="Times New Roman"/>
                <w:b/>
                <w:bCs/>
                <w:color w:val="7030A0"/>
                <w:sz w:val="20"/>
                <w:szCs w:val="20"/>
                <w:lang w:val="uk-UA"/>
              </w:rPr>
              <w:t>уть</w:t>
            </w:r>
            <w:proofErr w:type="spellEnd"/>
            <w:r w:rsidRPr="00952986">
              <w:rPr>
                <w:rFonts w:ascii="Times New Roman" w:eastAsia="Times New Roman" w:hAnsi="Times New Roman" w:cs="Times New Roman"/>
                <w:color w:val="006FBF"/>
                <w:spacing w:val="26"/>
                <w:sz w:val="20"/>
                <w:szCs w:val="20"/>
                <w:lang w:val="uk-UA"/>
              </w:rPr>
              <w:t xml:space="preserve"> </w:t>
            </w:r>
            <w:r w:rsidRPr="00952986">
              <w:rPr>
                <w:rFonts w:ascii="Times New Roman" w:eastAsia="Times New Roman" w:hAnsi="Times New Roman" w:cs="Times New Roman"/>
                <w:b/>
                <w:bCs/>
                <w:color w:val="0070C0"/>
                <w:sz w:val="20"/>
                <w:szCs w:val="20"/>
                <w:lang w:val="uk-UA"/>
              </w:rPr>
              <w:t>бути</w:t>
            </w:r>
            <w:r w:rsidRPr="00952986">
              <w:rPr>
                <w:rFonts w:ascii="Times New Roman" w:eastAsia="Times New Roman" w:hAnsi="Times New Roman" w:cs="Times New Roman"/>
                <w:b/>
                <w:bCs/>
                <w:color w:val="0070C0"/>
                <w:spacing w:val="26"/>
                <w:sz w:val="20"/>
                <w:szCs w:val="20"/>
                <w:lang w:val="uk-UA"/>
              </w:rPr>
              <w:t xml:space="preserve"> </w:t>
            </w:r>
            <w:r w:rsidRPr="00952986">
              <w:rPr>
                <w:rFonts w:ascii="Times New Roman" w:eastAsia="Times New Roman" w:hAnsi="Times New Roman" w:cs="Times New Roman"/>
                <w:b/>
                <w:bCs/>
                <w:color w:val="0070C0"/>
                <w:sz w:val="20"/>
                <w:szCs w:val="20"/>
                <w:lang w:val="uk-UA"/>
              </w:rPr>
              <w:t>проведено</w:t>
            </w:r>
            <w:r w:rsidRPr="00952986">
              <w:rPr>
                <w:rFonts w:ascii="Times New Roman" w:eastAsia="Times New Roman" w:hAnsi="Times New Roman" w:cs="Times New Roman"/>
                <w:b/>
                <w:bCs/>
                <w:color w:val="0070C0"/>
                <w:spacing w:val="26"/>
                <w:sz w:val="20"/>
                <w:szCs w:val="20"/>
                <w:lang w:val="uk-UA"/>
              </w:rPr>
              <w:t xml:space="preserve"> </w:t>
            </w:r>
            <w:r w:rsidRPr="00952986">
              <w:rPr>
                <w:rFonts w:ascii="Times New Roman" w:eastAsia="Times New Roman" w:hAnsi="Times New Roman" w:cs="Times New Roman"/>
                <w:b/>
                <w:bCs/>
                <w:color w:val="0070C0"/>
                <w:sz w:val="20"/>
                <w:szCs w:val="20"/>
                <w:lang w:val="uk-UA"/>
              </w:rPr>
              <w:t>дистанційно</w:t>
            </w:r>
            <w:r w:rsidRPr="00952986">
              <w:rPr>
                <w:rFonts w:ascii="Times New Roman" w:eastAsia="Times New Roman" w:hAnsi="Times New Roman" w:cs="Times New Roman"/>
                <w:b/>
                <w:bCs/>
                <w:color w:val="0070C0"/>
                <w:spacing w:val="26"/>
                <w:sz w:val="20"/>
                <w:szCs w:val="20"/>
                <w:lang w:val="uk-UA"/>
              </w:rPr>
              <w:t xml:space="preserve"> </w:t>
            </w:r>
            <w:r w:rsidRPr="00952986">
              <w:rPr>
                <w:rFonts w:ascii="Times New Roman" w:eastAsia="Times New Roman" w:hAnsi="Times New Roman" w:cs="Times New Roman"/>
                <w:b/>
                <w:bCs/>
                <w:color w:val="0070C0"/>
                <w:sz w:val="20"/>
                <w:szCs w:val="20"/>
                <w:lang w:val="uk-UA"/>
              </w:rPr>
              <w:t>за допомогою</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застосування</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технічних</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засобів,</w:t>
            </w:r>
            <w:r w:rsidRPr="00952986">
              <w:rPr>
                <w:rFonts w:ascii="Times New Roman" w:eastAsia="Times New Roman" w:hAnsi="Times New Roman" w:cs="Times New Roman"/>
                <w:b/>
                <w:bCs/>
                <w:color w:val="0070C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зокрема</w:t>
            </w:r>
            <w:r w:rsidRPr="00952986">
              <w:rPr>
                <w:rFonts w:ascii="Times New Roman" w:eastAsia="Times New Roman" w:hAnsi="Times New Roman" w:cs="Times New Roman"/>
                <w:b/>
                <w:bCs/>
                <w:color w:val="0070C0"/>
                <w:spacing w:val="1"/>
                <w:sz w:val="20"/>
                <w:szCs w:val="20"/>
                <w:lang w:val="uk-UA"/>
              </w:rPr>
              <w:t xml:space="preserve"> </w:t>
            </w:r>
            <w:proofErr w:type="spellStart"/>
            <w:r w:rsidRPr="00952986">
              <w:rPr>
                <w:rFonts w:ascii="Times New Roman" w:eastAsia="Times New Roman" w:hAnsi="Times New Roman" w:cs="Times New Roman"/>
                <w:b/>
                <w:bCs/>
                <w:color w:val="0070C0"/>
                <w:sz w:val="20"/>
                <w:szCs w:val="20"/>
                <w:lang w:val="uk-UA"/>
              </w:rPr>
              <w:t>відеозв’язку</w:t>
            </w:r>
            <w:proofErr w:type="spellEnd"/>
            <w:r w:rsidRPr="00952986">
              <w:rPr>
                <w:rFonts w:ascii="Times New Roman" w:eastAsia="Times New Roman" w:hAnsi="Times New Roman" w:cs="Times New Roman"/>
                <w:b/>
                <w:bCs/>
                <w:color w:val="0070C0"/>
                <w:sz w:val="20"/>
                <w:szCs w:val="20"/>
                <w:lang w:val="uk-UA"/>
              </w:rPr>
              <w:t>/відеоконференції</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обов’язковим</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залученням</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заявника.</w:t>
            </w:r>
          </w:p>
          <w:p w14:paraId="16BBA5D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37D6968E" w14:textId="77777777"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p>
        </w:tc>
        <w:tc>
          <w:tcPr>
            <w:tcW w:w="3179" w:type="dxa"/>
            <w:gridSpan w:val="2"/>
          </w:tcPr>
          <w:p w14:paraId="0FCA58AD"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7EE94D7"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FE6CAA4" w14:textId="60B8ADC0" w:rsidR="00EF2965"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w:t>
            </w:r>
            <w:r w:rsidR="00EF2965" w:rsidRPr="00952986">
              <w:rPr>
                <w:rFonts w:ascii="Times New Roman" w:eastAsia="Times New Roman" w:hAnsi="Times New Roman" w:cs="Times New Roman"/>
                <w:b/>
                <w:bCs/>
                <w:color w:val="333333"/>
                <w:sz w:val="20"/>
                <w:szCs w:val="20"/>
                <w:lang w:val="uk-UA" w:eastAsia="en-GB" w:bidi="he-IL"/>
              </w:rPr>
              <w:t>відхилити</w:t>
            </w:r>
          </w:p>
          <w:p w14:paraId="3E5A90D0" w14:textId="4E6EEBD3" w:rsidR="00EF2965" w:rsidRPr="0057063B" w:rsidRDefault="008F4BF0"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57063B">
              <w:rPr>
                <w:rFonts w:ascii="Times New Roman" w:eastAsia="Times New Roman" w:hAnsi="Times New Roman" w:cs="Times New Roman"/>
                <w:color w:val="333333"/>
                <w:sz w:val="20"/>
                <w:szCs w:val="20"/>
                <w:lang w:val="uk-UA" w:eastAsia="en-GB" w:bidi="he-IL"/>
              </w:rPr>
              <w:t>Розгляд скарги можливий шляхом проведення робочої зустрічі</w:t>
            </w:r>
          </w:p>
        </w:tc>
      </w:tr>
      <w:tr w:rsidR="00EF2965" w:rsidRPr="0051289A" w14:paraId="0A3CFACE" w14:textId="77777777" w:rsidTr="00F009E4">
        <w:trPr>
          <w:trHeight w:val="20"/>
        </w:trPr>
        <w:tc>
          <w:tcPr>
            <w:tcW w:w="4345" w:type="dxa"/>
            <w:gridSpan w:val="2"/>
            <w:vMerge/>
          </w:tcPr>
          <w:p w14:paraId="2320C347"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0FD9C170"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05DD24C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41F78B6" w14:textId="77777777" w:rsidR="00EF2965" w:rsidRPr="00952986" w:rsidRDefault="00EF2965" w:rsidP="00EF2965">
            <w:pPr>
              <w:shd w:val="clear" w:color="auto" w:fill="FFFFFF"/>
              <w:ind w:left="-60" w:firstLine="365"/>
              <w:jc w:val="both"/>
              <w:rPr>
                <w:rFonts w:ascii="Times New Roman" w:eastAsia="Times New Roman" w:hAnsi="Times New Roman" w:cs="Times New Roman"/>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3.9. Робоча зустріч може бути проведено дистанційно за допомогою застосування технічних засобів, зокрема </w:t>
            </w:r>
            <w:proofErr w:type="spellStart"/>
            <w:r w:rsidRPr="00952986">
              <w:rPr>
                <w:rFonts w:ascii="Times New Roman" w:eastAsia="Times New Roman" w:hAnsi="Times New Roman" w:cs="Times New Roman"/>
                <w:b/>
                <w:bCs/>
                <w:color w:val="0070C0"/>
                <w:sz w:val="20"/>
                <w:szCs w:val="20"/>
                <w:lang w:val="uk-UA" w:eastAsia="ru-RU"/>
              </w:rPr>
              <w:t>відеозв’язку</w:t>
            </w:r>
            <w:proofErr w:type="spellEnd"/>
            <w:r w:rsidRPr="00952986">
              <w:rPr>
                <w:rFonts w:ascii="Times New Roman" w:eastAsia="Times New Roman" w:hAnsi="Times New Roman" w:cs="Times New Roman"/>
                <w:b/>
                <w:bCs/>
                <w:color w:val="0070C0"/>
                <w:sz w:val="20"/>
                <w:szCs w:val="20"/>
                <w:lang w:val="uk-UA" w:eastAsia="ru-RU"/>
              </w:rPr>
              <w:t>/відеоконференції з</w:t>
            </w:r>
            <w:r w:rsidRPr="00952986">
              <w:rPr>
                <w:rFonts w:ascii="Times New Roman" w:eastAsia="Times New Roman" w:hAnsi="Times New Roman" w:cs="Times New Roman"/>
                <w:color w:val="0070C0"/>
                <w:sz w:val="20"/>
                <w:szCs w:val="20"/>
                <w:lang w:val="uk-UA" w:eastAsia="ru-RU"/>
              </w:rPr>
              <w:t xml:space="preserve"> </w:t>
            </w:r>
            <w:r w:rsidRPr="00952986">
              <w:rPr>
                <w:rFonts w:ascii="Times New Roman" w:eastAsia="Times New Roman" w:hAnsi="Times New Roman" w:cs="Times New Roman"/>
                <w:b/>
                <w:bCs/>
                <w:color w:val="7030A0"/>
                <w:sz w:val="20"/>
                <w:szCs w:val="20"/>
                <w:lang w:val="uk-UA" w:eastAsia="ru-RU"/>
              </w:rPr>
              <w:t>можливим</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color w:val="0070C0"/>
                <w:sz w:val="20"/>
                <w:szCs w:val="20"/>
                <w:lang w:val="uk-UA" w:eastAsia="ru-RU"/>
              </w:rPr>
              <w:t>залученням заявника.</w:t>
            </w:r>
          </w:p>
          <w:p w14:paraId="3AF03FF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025CFDDE"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4483E09A"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DD24038" w14:textId="760D610A"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Пропонуємо передбачити можливість проведення наради без заявника, у разі неможливості його доєднатись до наради, інакше у разі неможливості доєднатись прохання заявника щодо проведення наради не може бути виконаним.</w:t>
            </w:r>
          </w:p>
        </w:tc>
        <w:tc>
          <w:tcPr>
            <w:tcW w:w="3179" w:type="dxa"/>
            <w:gridSpan w:val="2"/>
          </w:tcPr>
          <w:p w14:paraId="3B035F11" w14:textId="77777777" w:rsidR="0057063B" w:rsidRDefault="0057063B" w:rsidP="0057063B">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C1C356D" w14:textId="77777777" w:rsidR="0057063B" w:rsidRDefault="0057063B" w:rsidP="0057063B">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795644C" w14:textId="0B62E5F2" w:rsidR="0057063B" w:rsidRPr="00952986" w:rsidRDefault="0057063B" w:rsidP="0057063B">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Pr="00952986">
              <w:rPr>
                <w:rFonts w:ascii="Times New Roman" w:eastAsia="Times New Roman" w:hAnsi="Times New Roman" w:cs="Times New Roman"/>
                <w:b/>
                <w:bCs/>
                <w:color w:val="333333"/>
                <w:sz w:val="20"/>
                <w:szCs w:val="20"/>
                <w:lang w:val="uk-UA" w:eastAsia="en-GB" w:bidi="he-IL"/>
              </w:rPr>
              <w:t xml:space="preserve"> відхилити</w:t>
            </w:r>
          </w:p>
          <w:p w14:paraId="75F6703E" w14:textId="119BCFE2" w:rsidR="00EF2965" w:rsidRPr="00952986" w:rsidRDefault="00347701" w:rsidP="0057063B">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color w:val="333333"/>
                <w:sz w:val="20"/>
                <w:szCs w:val="20"/>
                <w:lang w:val="uk-UA" w:eastAsia="en-GB" w:bidi="he-IL"/>
              </w:rPr>
              <w:t>Обґрунтування наведено вище</w:t>
            </w:r>
          </w:p>
        </w:tc>
      </w:tr>
      <w:tr w:rsidR="00EF2965" w:rsidRPr="00952986" w14:paraId="3F43F3B5" w14:textId="77777777" w:rsidTr="00F009E4">
        <w:trPr>
          <w:trHeight w:val="20"/>
        </w:trPr>
        <w:tc>
          <w:tcPr>
            <w:tcW w:w="4345" w:type="dxa"/>
            <w:gridSpan w:val="2"/>
            <w:vMerge w:val="restart"/>
          </w:tcPr>
          <w:p w14:paraId="21459E40"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9A094D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658339A" w14:textId="06D4B7EC"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3.10. Розгляд скарги під час робочої зустрічі може здійснюватися за участю представників НКРЕКП та </w:t>
            </w:r>
            <w:proofErr w:type="spellStart"/>
            <w:r w:rsidRPr="00952986">
              <w:rPr>
                <w:rFonts w:ascii="Times New Roman" w:hAnsi="Times New Roman" w:cs="Times New Roman"/>
                <w:b/>
                <w:bCs/>
                <w:color w:val="0070C0"/>
                <w:sz w:val="20"/>
                <w:szCs w:val="20"/>
                <w:lang w:val="uk-UA"/>
              </w:rPr>
              <w:t>Держенергонагляду</w:t>
            </w:r>
            <w:proofErr w:type="spellEnd"/>
            <w:r w:rsidRPr="00952986">
              <w:rPr>
                <w:rFonts w:ascii="Times New Roman" w:hAnsi="Times New Roman" w:cs="Times New Roman"/>
                <w:b/>
                <w:bCs/>
                <w:color w:val="0070C0"/>
                <w:sz w:val="20"/>
                <w:szCs w:val="20"/>
                <w:lang w:val="uk-UA"/>
              </w:rPr>
              <w:t xml:space="preserve"> (за їх згодою).</w:t>
            </w:r>
          </w:p>
          <w:p w14:paraId="30C08306"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7175FC4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01D6195F"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4FE8D6B0"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65D65BF" w14:textId="7EF17CB6"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3.</w:t>
            </w:r>
            <w:r w:rsidRPr="00952986">
              <w:rPr>
                <w:rFonts w:ascii="Times New Roman" w:eastAsia="Times New Roman" w:hAnsi="Times New Roman" w:cs="Times New Roman"/>
                <w:b/>
                <w:bCs/>
                <w:color w:val="0070C0"/>
                <w:sz w:val="20"/>
                <w:szCs w:val="20"/>
                <w:lang w:val="uk-UA" w:eastAsia="ru-RU"/>
              </w:rPr>
              <w:t>10</w:t>
            </w:r>
            <w:r w:rsidRPr="00952986">
              <w:rPr>
                <w:rFonts w:ascii="Times New Roman" w:eastAsia="Times New Roman" w:hAnsi="Times New Roman" w:cs="Times New Roman"/>
                <w:b/>
                <w:bCs/>
                <w:color w:val="0070C0"/>
                <w:sz w:val="20"/>
                <w:szCs w:val="20"/>
                <w:lang w:val="uk-UA" w:eastAsia="en-GB" w:bidi="he-IL"/>
              </w:rPr>
              <w:t xml:space="preserve">. Розгляд скарги під час робочої зустрічі здійснюється за участю представників </w:t>
            </w:r>
            <w:r w:rsidRPr="00952986">
              <w:rPr>
                <w:rFonts w:ascii="Times New Roman" w:eastAsia="Times New Roman" w:hAnsi="Times New Roman" w:cs="Times New Roman"/>
                <w:b/>
                <w:bCs/>
                <w:color w:val="7030A0"/>
                <w:sz w:val="20"/>
                <w:szCs w:val="20"/>
                <w:lang w:val="uk-UA" w:eastAsia="en-GB" w:bidi="he-IL"/>
              </w:rPr>
              <w:t xml:space="preserve">НКРЕКП та </w:t>
            </w:r>
            <w:proofErr w:type="spellStart"/>
            <w:r w:rsidRPr="00952986">
              <w:rPr>
                <w:rFonts w:ascii="Times New Roman" w:eastAsia="Times New Roman" w:hAnsi="Times New Roman" w:cs="Times New Roman"/>
                <w:b/>
                <w:bCs/>
                <w:color w:val="7030A0"/>
                <w:sz w:val="20"/>
                <w:szCs w:val="20"/>
                <w:lang w:val="uk-UA" w:eastAsia="en-GB" w:bidi="he-IL"/>
              </w:rPr>
              <w:t>Держенергонагляду</w:t>
            </w:r>
            <w:proofErr w:type="spellEnd"/>
            <w:r w:rsidRPr="00952986">
              <w:rPr>
                <w:rFonts w:ascii="Times New Roman" w:eastAsia="Times New Roman" w:hAnsi="Times New Roman" w:cs="Times New Roman"/>
                <w:b/>
                <w:bCs/>
                <w:color w:val="7030A0"/>
                <w:sz w:val="20"/>
                <w:szCs w:val="20"/>
                <w:lang w:val="uk-UA" w:eastAsia="en-GB" w:bidi="he-IL"/>
              </w:rPr>
              <w:t>.</w:t>
            </w:r>
          </w:p>
        </w:tc>
        <w:tc>
          <w:tcPr>
            <w:tcW w:w="3942" w:type="dxa"/>
            <w:gridSpan w:val="3"/>
          </w:tcPr>
          <w:p w14:paraId="09B8043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7386059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05212B3" w14:textId="77777777" w:rsidR="00EF2965" w:rsidRPr="00952986"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 xml:space="preserve">Проведення робочої зустрічі в складі лише представників  оператора системи розподілу/ </w:t>
            </w:r>
            <w:proofErr w:type="spellStart"/>
            <w:r w:rsidRPr="00952986">
              <w:rPr>
                <w:rFonts w:ascii="Times New Roman" w:eastAsia="Times New Roman" w:hAnsi="Times New Roman" w:cs="Times New Roman"/>
                <w:color w:val="333333"/>
                <w:sz w:val="20"/>
                <w:szCs w:val="20"/>
                <w:lang w:val="uk-UA" w:eastAsia="en-GB" w:bidi="he-IL"/>
              </w:rPr>
              <w:t>електропостачальника</w:t>
            </w:r>
            <w:proofErr w:type="spellEnd"/>
            <w:r w:rsidRPr="00952986">
              <w:rPr>
                <w:rFonts w:ascii="Times New Roman" w:eastAsia="Times New Roman" w:hAnsi="Times New Roman" w:cs="Times New Roman"/>
                <w:color w:val="333333"/>
                <w:sz w:val="20"/>
                <w:szCs w:val="20"/>
                <w:lang w:val="uk-UA" w:eastAsia="en-GB" w:bidi="he-IL"/>
              </w:rPr>
              <w:t xml:space="preserve">, без участі представників НКРЕКП та </w:t>
            </w:r>
            <w:proofErr w:type="spellStart"/>
            <w:r w:rsidRPr="00952986">
              <w:rPr>
                <w:rFonts w:ascii="Times New Roman" w:eastAsia="Times New Roman" w:hAnsi="Times New Roman" w:cs="Times New Roman"/>
                <w:color w:val="333333"/>
                <w:sz w:val="20"/>
                <w:szCs w:val="20"/>
                <w:lang w:val="uk-UA" w:eastAsia="en-GB" w:bidi="he-IL"/>
              </w:rPr>
              <w:t>Держенергонагляду</w:t>
            </w:r>
            <w:proofErr w:type="spellEnd"/>
            <w:r w:rsidRPr="00952986">
              <w:rPr>
                <w:rFonts w:ascii="Times New Roman" w:eastAsia="Times New Roman" w:hAnsi="Times New Roman" w:cs="Times New Roman"/>
                <w:color w:val="333333"/>
                <w:sz w:val="20"/>
                <w:szCs w:val="20"/>
                <w:lang w:val="uk-UA" w:eastAsia="en-GB" w:bidi="he-IL"/>
              </w:rPr>
              <w:t xml:space="preserve">, в очах заявника зробить розгляд його скарги не об’єктивним/одностороннім/упередженим, </w:t>
            </w:r>
            <w:r w:rsidRPr="00952986">
              <w:rPr>
                <w:rFonts w:ascii="Times New Roman" w:eastAsia="Times New Roman" w:hAnsi="Times New Roman" w:cs="Times New Roman"/>
                <w:color w:val="333333"/>
                <w:sz w:val="20"/>
                <w:szCs w:val="20"/>
                <w:lang w:val="uk-UA" w:eastAsia="en-GB" w:bidi="he-IL"/>
              </w:rPr>
              <w:lastRenderedPageBreak/>
              <w:t xml:space="preserve">що збільшить ризики подання заявником повторної скарги в НКРЕКП, після отримання ним відповіді та протоколу розгляду скарги. </w:t>
            </w:r>
          </w:p>
          <w:p w14:paraId="581544C0" w14:textId="107A566B" w:rsidR="00EF2965" w:rsidRPr="00952986"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952986">
              <w:rPr>
                <w:rFonts w:ascii="Times New Roman" w:eastAsia="Times New Roman" w:hAnsi="Times New Roman" w:cs="Times New Roman"/>
                <w:color w:val="333333"/>
                <w:sz w:val="20"/>
                <w:szCs w:val="20"/>
                <w:lang w:val="uk-UA" w:eastAsia="en-GB" w:bidi="he-IL"/>
              </w:rPr>
              <w:t xml:space="preserve"> </w:t>
            </w:r>
          </w:p>
        </w:tc>
        <w:tc>
          <w:tcPr>
            <w:tcW w:w="3179" w:type="dxa"/>
            <w:gridSpan w:val="2"/>
          </w:tcPr>
          <w:p w14:paraId="7229789E" w14:textId="77777777" w:rsidR="00403332"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2F0C8D" w14:textId="77777777" w:rsidR="00403332" w:rsidRDefault="00403332"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2FB56F6" w14:textId="3C054B85" w:rsidR="00EF2965"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00EF2965" w:rsidRPr="00952986">
              <w:rPr>
                <w:rFonts w:ascii="Times New Roman" w:eastAsia="Times New Roman" w:hAnsi="Times New Roman" w:cs="Times New Roman"/>
                <w:b/>
                <w:bCs/>
                <w:color w:val="333333"/>
                <w:sz w:val="20"/>
                <w:szCs w:val="20"/>
                <w:lang w:val="uk-UA" w:eastAsia="en-GB" w:bidi="he-IL"/>
              </w:rPr>
              <w:t xml:space="preserve"> обговорення</w:t>
            </w:r>
          </w:p>
        </w:tc>
      </w:tr>
      <w:tr w:rsidR="00EF2965" w:rsidRPr="0051289A" w14:paraId="27EA126E" w14:textId="77777777" w:rsidTr="00F009E4">
        <w:trPr>
          <w:trHeight w:val="20"/>
        </w:trPr>
        <w:tc>
          <w:tcPr>
            <w:tcW w:w="4345" w:type="dxa"/>
            <w:gridSpan w:val="2"/>
            <w:vMerge/>
          </w:tcPr>
          <w:p w14:paraId="0D75FCA3"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0FF3BBA"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77AC6201"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D9A1F0B" w14:textId="77777777"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w:t>
            </w:r>
            <w:r w:rsidRPr="00952986">
              <w:rPr>
                <w:rFonts w:ascii="Times New Roman" w:eastAsia="Times New Roman" w:hAnsi="Times New Roman" w:cs="Times New Roman"/>
                <w:b/>
                <w:bCs/>
                <w:color w:val="0070C0"/>
                <w:sz w:val="20"/>
                <w:szCs w:val="20"/>
                <w:lang w:val="uk-UA" w:eastAsia="ru-RU"/>
              </w:rPr>
              <w:t>10</w:t>
            </w:r>
            <w:r w:rsidRPr="00952986">
              <w:rPr>
                <w:rFonts w:ascii="Times New Roman" w:hAnsi="Times New Roman" w:cs="Times New Roman"/>
                <w:b/>
                <w:bCs/>
                <w:color w:val="0070C0"/>
                <w:sz w:val="20"/>
                <w:szCs w:val="20"/>
                <w:lang w:val="uk-UA"/>
              </w:rPr>
              <w:t>.</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Розгляд</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скарги під час робочої</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зустрічі</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може</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здійснюватися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за</w:t>
            </w:r>
            <w:r w:rsidRPr="00952986">
              <w:rPr>
                <w:rFonts w:ascii="Times New Roman" w:hAnsi="Times New Roman" w:cs="Times New Roman"/>
                <w:color w:val="0070C0"/>
                <w:spacing w:val="1"/>
                <w:sz w:val="20"/>
                <w:szCs w:val="20"/>
                <w:lang w:val="uk-UA"/>
              </w:rPr>
              <w:t xml:space="preserve"> </w:t>
            </w:r>
            <w:r w:rsidRPr="00952986">
              <w:rPr>
                <w:rFonts w:ascii="Times New Roman" w:hAnsi="Times New Roman" w:cs="Times New Roman"/>
                <w:b/>
                <w:bCs/>
                <w:color w:val="7030A0"/>
                <w:sz w:val="20"/>
                <w:szCs w:val="20"/>
                <w:lang w:val="uk-UA"/>
              </w:rPr>
              <w:t>участю</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 xml:space="preserve">представників НКРЕКП </w:t>
            </w:r>
            <w:r w:rsidRPr="00952986">
              <w:rPr>
                <w:rFonts w:ascii="Times New Roman" w:hAnsi="Times New Roman" w:cs="Times New Roman"/>
                <w:b/>
                <w:bCs/>
                <w:color w:val="7030A0"/>
                <w:spacing w:val="-1"/>
                <w:sz w:val="20"/>
                <w:szCs w:val="20"/>
                <w:lang w:val="uk-UA"/>
              </w:rPr>
              <w:t>та</w:t>
            </w:r>
            <w:r w:rsidRPr="00952986">
              <w:rPr>
                <w:rFonts w:ascii="Times New Roman" w:hAnsi="Times New Roman" w:cs="Times New Roman"/>
                <w:b/>
                <w:bCs/>
                <w:color w:val="7030A0"/>
                <w:spacing w:val="-58"/>
                <w:sz w:val="20"/>
                <w:szCs w:val="20"/>
                <w:lang w:val="uk-UA"/>
              </w:rPr>
              <w:t xml:space="preserve">     </w:t>
            </w:r>
            <w:proofErr w:type="spellStart"/>
            <w:r w:rsidRPr="00952986">
              <w:rPr>
                <w:rFonts w:ascii="Times New Roman" w:hAnsi="Times New Roman" w:cs="Times New Roman"/>
                <w:b/>
                <w:bCs/>
                <w:color w:val="7030A0"/>
                <w:sz w:val="20"/>
                <w:szCs w:val="20"/>
                <w:lang w:val="uk-UA"/>
              </w:rPr>
              <w:t>Держенергонагляду</w:t>
            </w:r>
            <w:proofErr w:type="spellEnd"/>
            <w:r w:rsidRPr="00952986">
              <w:rPr>
                <w:rFonts w:ascii="Times New Roman" w:hAnsi="Times New Roman" w:cs="Times New Roman"/>
                <w:color w:val="980000"/>
                <w:spacing w:val="-2"/>
                <w:sz w:val="20"/>
                <w:szCs w:val="20"/>
                <w:lang w:val="uk-UA"/>
              </w:rPr>
              <w:t xml:space="preserve"> </w:t>
            </w:r>
            <w:r w:rsidRPr="00952986">
              <w:rPr>
                <w:rFonts w:ascii="Times New Roman" w:hAnsi="Times New Roman" w:cs="Times New Roman"/>
                <w:b/>
                <w:bCs/>
                <w:color w:val="0070C0"/>
                <w:sz w:val="20"/>
                <w:szCs w:val="20"/>
                <w:lang w:val="uk-UA"/>
              </w:rPr>
              <w:t>(за</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їх</w:t>
            </w:r>
            <w:r w:rsidRPr="00952986">
              <w:rPr>
                <w:rFonts w:ascii="Times New Roman" w:hAnsi="Times New Roman" w:cs="Times New Roman"/>
                <w:b/>
                <w:bCs/>
                <w:color w:val="0070C0"/>
                <w:spacing w:val="-2"/>
                <w:sz w:val="20"/>
                <w:szCs w:val="20"/>
                <w:lang w:val="uk-UA"/>
              </w:rPr>
              <w:t xml:space="preserve"> </w:t>
            </w:r>
            <w:r w:rsidRPr="00952986">
              <w:rPr>
                <w:rFonts w:ascii="Times New Roman" w:hAnsi="Times New Roman" w:cs="Times New Roman"/>
                <w:b/>
                <w:bCs/>
                <w:color w:val="0070C0"/>
                <w:sz w:val="20"/>
                <w:szCs w:val="20"/>
                <w:lang w:val="uk-UA"/>
              </w:rPr>
              <w:t>згодою).</w:t>
            </w:r>
          </w:p>
          <w:p w14:paraId="116E0FC7" w14:textId="387BDC61" w:rsidR="00EF2965" w:rsidRPr="00952986" w:rsidRDefault="00EF2965" w:rsidP="00EF2965">
            <w:pPr>
              <w:shd w:val="clear" w:color="auto" w:fill="FFFFFF"/>
              <w:ind w:left="-60" w:firstLine="36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7030A0"/>
                <w:sz w:val="20"/>
                <w:szCs w:val="20"/>
                <w:lang w:val="uk-UA"/>
              </w:rPr>
              <w:t>Участь</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представників</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НКРЕКП</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та/або</w:t>
            </w:r>
            <w:r w:rsidRPr="00952986">
              <w:rPr>
                <w:rFonts w:ascii="Times New Roman" w:hAnsi="Times New Roman" w:cs="Times New Roman"/>
                <w:b/>
                <w:bCs/>
                <w:color w:val="7030A0"/>
                <w:spacing w:val="1"/>
                <w:sz w:val="20"/>
                <w:szCs w:val="20"/>
                <w:lang w:val="uk-UA"/>
              </w:rPr>
              <w:t xml:space="preserve"> </w:t>
            </w:r>
            <w:proofErr w:type="spellStart"/>
            <w:r w:rsidRPr="00952986">
              <w:rPr>
                <w:rFonts w:ascii="Times New Roman" w:hAnsi="Times New Roman" w:cs="Times New Roman"/>
                <w:b/>
                <w:bCs/>
                <w:color w:val="7030A0"/>
                <w:sz w:val="20"/>
                <w:szCs w:val="20"/>
                <w:lang w:val="uk-UA"/>
              </w:rPr>
              <w:t>Держенергонагляду</w:t>
            </w:r>
            <w:proofErr w:type="spellEnd"/>
            <w:r w:rsidRPr="00952986">
              <w:rPr>
                <w:rFonts w:ascii="Times New Roman" w:hAnsi="Times New Roman" w:cs="Times New Roman"/>
                <w:b/>
                <w:bCs/>
                <w:color w:val="7030A0"/>
                <w:sz w:val="20"/>
                <w:szCs w:val="20"/>
                <w:lang w:val="uk-UA"/>
              </w:rPr>
              <w:t xml:space="preserve"> в </w:t>
            </w:r>
            <w:r w:rsidRPr="00952986">
              <w:rPr>
                <w:rFonts w:ascii="Times New Roman" w:hAnsi="Times New Roman" w:cs="Times New Roman"/>
                <w:b/>
                <w:bCs/>
                <w:color w:val="7030A0"/>
                <w:spacing w:val="-2"/>
                <w:sz w:val="20"/>
                <w:szCs w:val="20"/>
                <w:lang w:val="uk-UA"/>
              </w:rPr>
              <w:t>робочій</w:t>
            </w:r>
            <w:r w:rsidRPr="00952986">
              <w:rPr>
                <w:rFonts w:ascii="Times New Roman" w:hAnsi="Times New Roman" w:cs="Times New Roman"/>
                <w:b/>
                <w:bCs/>
                <w:color w:val="7030A0"/>
                <w:spacing w:val="-58"/>
                <w:sz w:val="20"/>
                <w:szCs w:val="20"/>
                <w:lang w:val="uk-UA"/>
              </w:rPr>
              <w:t xml:space="preserve">  </w:t>
            </w:r>
            <w:r w:rsidRPr="00952986">
              <w:rPr>
                <w:rFonts w:ascii="Times New Roman" w:hAnsi="Times New Roman" w:cs="Times New Roman"/>
                <w:b/>
                <w:bCs/>
                <w:color w:val="7030A0"/>
                <w:sz w:val="20"/>
                <w:szCs w:val="20"/>
                <w:lang w:val="uk-UA"/>
              </w:rPr>
              <w:t>зустрічі/переговорах</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може</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бути</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ініційована</w:t>
            </w:r>
            <w:r w:rsidRPr="00952986">
              <w:rPr>
                <w:rFonts w:ascii="Times New Roman" w:hAnsi="Times New Roman" w:cs="Times New Roman"/>
                <w:b/>
                <w:bCs/>
                <w:color w:val="7030A0"/>
                <w:spacing w:val="-57"/>
                <w:sz w:val="20"/>
                <w:szCs w:val="20"/>
                <w:lang w:val="uk-UA"/>
              </w:rPr>
              <w:t xml:space="preserve"> </w:t>
            </w:r>
            <w:r w:rsidRPr="00952986">
              <w:rPr>
                <w:rFonts w:ascii="Times New Roman" w:hAnsi="Times New Roman" w:cs="Times New Roman"/>
                <w:b/>
                <w:bCs/>
                <w:color w:val="7030A0"/>
                <w:sz w:val="20"/>
                <w:szCs w:val="20"/>
                <w:lang w:val="uk-UA"/>
              </w:rPr>
              <w:t>Заявником</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(за</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заявою</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заявника)</w:t>
            </w:r>
          </w:p>
          <w:p w14:paraId="0269C186"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2E31F005" w14:textId="77777777" w:rsidR="00EF2965" w:rsidRPr="00952986"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c>
          <w:tcPr>
            <w:tcW w:w="3179" w:type="dxa"/>
            <w:gridSpan w:val="2"/>
          </w:tcPr>
          <w:p w14:paraId="0552E142"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8A226B0" w14:textId="77777777" w:rsidR="0057063B"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502864C" w14:textId="57984BD6" w:rsidR="00EF2965" w:rsidRPr="00952986" w:rsidRDefault="0057063B"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4CD1CE74" w14:textId="0CE6F112" w:rsidR="00EF2965" w:rsidRPr="0057063B"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57063B">
              <w:rPr>
                <w:rFonts w:ascii="Times New Roman" w:eastAsia="Times New Roman" w:hAnsi="Times New Roman" w:cs="Times New Roman"/>
                <w:color w:val="333333"/>
                <w:sz w:val="20"/>
                <w:szCs w:val="20"/>
                <w:lang w:val="uk-UA" w:eastAsia="en-GB" w:bidi="he-IL"/>
              </w:rPr>
              <w:t>Скаржник має право безпосередньо звернутися до НКРЕКП</w:t>
            </w:r>
          </w:p>
        </w:tc>
      </w:tr>
      <w:tr w:rsidR="00EF2965" w:rsidRPr="0051289A" w14:paraId="6360656A" w14:textId="77777777" w:rsidTr="00F009E4">
        <w:trPr>
          <w:trHeight w:val="20"/>
        </w:trPr>
        <w:tc>
          <w:tcPr>
            <w:tcW w:w="4345" w:type="dxa"/>
            <w:gridSpan w:val="2"/>
          </w:tcPr>
          <w:p w14:paraId="24F77228" w14:textId="0DC1CB55"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3.11. Відповідальний виконавець, не пізніше ніж за 3 робочі дні до дня проведення робочої зустрічі, інформує заявника та інших учасників розгляду скарги про час, дату та місце розгляду скарги, а у разі проведення розгляду дистанційно – за допомогою застосування технічних засобів, – надсилає на електронні адреси учасників розгляду скарги посилання на неї.</w:t>
            </w:r>
          </w:p>
          <w:p w14:paraId="4E61A90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139DE73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2BBB8D2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55240F0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20DE7D98" w14:textId="77777777" w:rsidTr="00F009E4">
        <w:trPr>
          <w:trHeight w:val="20"/>
        </w:trPr>
        <w:tc>
          <w:tcPr>
            <w:tcW w:w="4345" w:type="dxa"/>
            <w:gridSpan w:val="2"/>
            <w:vMerge w:val="restart"/>
          </w:tcPr>
          <w:p w14:paraId="3E04AC7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2BDCBF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036816A" w14:textId="5458EE60"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3.12. Учасники розгляду скарги не пізніше, ніж за один робочий день до дня проведення робочої зустрічі мають повідомити Центр про свою участь у розгляді скарги.</w:t>
            </w:r>
          </w:p>
          <w:p w14:paraId="2A18B55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6CAE9A2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215B243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10F26BE8" w14:textId="33203C49"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 xml:space="preserve">Виключити </w:t>
            </w:r>
          </w:p>
        </w:tc>
        <w:tc>
          <w:tcPr>
            <w:tcW w:w="3942" w:type="dxa"/>
            <w:gridSpan w:val="3"/>
          </w:tcPr>
          <w:p w14:paraId="256798F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1263621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3F2262D2" w14:textId="0EEB68A4"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hAnsi="Times New Roman" w:cs="Times New Roman"/>
                <w:sz w:val="20"/>
                <w:szCs w:val="20"/>
                <w:lang w:val="uk-UA"/>
              </w:rPr>
              <w:t xml:space="preserve">Проведення робочої зустрічі в складі лише представників оператора системи розподілу/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 xml:space="preserve">, без участі представників НКРЕКП та </w:t>
            </w:r>
            <w:proofErr w:type="spellStart"/>
            <w:r w:rsidRPr="00952986">
              <w:rPr>
                <w:rFonts w:ascii="Times New Roman" w:hAnsi="Times New Roman" w:cs="Times New Roman"/>
                <w:sz w:val="20"/>
                <w:szCs w:val="20"/>
                <w:lang w:val="uk-UA"/>
              </w:rPr>
              <w:t>Держенергонагляду</w:t>
            </w:r>
            <w:proofErr w:type="spellEnd"/>
            <w:r w:rsidRPr="00952986">
              <w:rPr>
                <w:rFonts w:ascii="Times New Roman" w:hAnsi="Times New Roman" w:cs="Times New Roman"/>
                <w:sz w:val="20"/>
                <w:szCs w:val="20"/>
                <w:lang w:val="uk-UA"/>
              </w:rPr>
              <w:t xml:space="preserve">, в очах заявника зробить розгляд його скарги не об’єктивним/одностороннім/упередженим, що збільшить ризики подання заявником повторної скарги в НКРЕКП, після отримання ним відповіді та протоколу розгляду скарги.  </w:t>
            </w:r>
          </w:p>
        </w:tc>
        <w:tc>
          <w:tcPr>
            <w:tcW w:w="3179" w:type="dxa"/>
            <w:gridSpan w:val="2"/>
          </w:tcPr>
          <w:p w14:paraId="6EE506AE"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5B3D903"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35ED54" w14:textId="3F993988" w:rsidR="00EF2965" w:rsidRPr="00952986"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 </w:t>
            </w:r>
          </w:p>
        </w:tc>
      </w:tr>
      <w:tr w:rsidR="00EF2965" w:rsidRPr="00B133EB" w14:paraId="143103C5" w14:textId="77777777" w:rsidTr="00656021">
        <w:trPr>
          <w:trHeight w:val="20"/>
        </w:trPr>
        <w:tc>
          <w:tcPr>
            <w:tcW w:w="4345" w:type="dxa"/>
            <w:gridSpan w:val="2"/>
            <w:vMerge/>
            <w:tcBorders>
              <w:bottom w:val="single" w:sz="4" w:space="0" w:color="auto"/>
            </w:tcBorders>
          </w:tcPr>
          <w:p w14:paraId="207361A9"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EAB168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69B713DE" w14:textId="77777777" w:rsidR="00EF2965" w:rsidRPr="00952986" w:rsidRDefault="00EF2965" w:rsidP="00EF2965">
            <w:pPr>
              <w:widowControl w:val="0"/>
              <w:autoSpaceDE w:val="0"/>
              <w:autoSpaceDN w:val="0"/>
              <w:ind w:left="94" w:right="503"/>
              <w:jc w:val="both"/>
              <w:rPr>
                <w:rFonts w:ascii="Times New Roman" w:eastAsia="Times New Roman" w:hAnsi="Times New Roman" w:cs="Times New Roman"/>
                <w:b/>
                <w:bCs/>
                <w:color w:val="0070C0"/>
                <w:sz w:val="20"/>
                <w:szCs w:val="20"/>
                <w:lang w:val="uk-UA"/>
              </w:rPr>
            </w:pPr>
          </w:p>
          <w:p w14:paraId="068A50C8" w14:textId="6A938D77"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rPr>
              <w:t>3.</w:t>
            </w:r>
            <w:r w:rsidRPr="00952986">
              <w:rPr>
                <w:rFonts w:ascii="Times New Roman" w:hAnsi="Times New Roman" w:cs="Times New Roman"/>
                <w:b/>
                <w:bCs/>
                <w:color w:val="0070C0"/>
                <w:sz w:val="20"/>
                <w:szCs w:val="20"/>
                <w:lang w:val="uk-UA"/>
              </w:rPr>
              <w:t>12</w:t>
            </w:r>
            <w:r w:rsidRPr="00952986">
              <w:rPr>
                <w:rFonts w:ascii="Times New Roman" w:eastAsia="Times New Roman" w:hAnsi="Times New Roman" w:cs="Times New Roman"/>
                <w:b/>
                <w:bCs/>
                <w:color w:val="0070C0"/>
                <w:sz w:val="20"/>
                <w:szCs w:val="20"/>
                <w:lang w:val="uk-UA"/>
              </w:rPr>
              <w:t>.</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Учасники</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розгляду</w:t>
            </w:r>
            <w:r w:rsidRPr="00952986">
              <w:rPr>
                <w:rFonts w:ascii="Times New Roman" w:eastAsia="Times New Roman" w:hAnsi="Times New Roman" w:cs="Times New Roman"/>
                <w:b/>
                <w:bCs/>
                <w:color w:val="0070C0"/>
                <w:spacing w:val="-6"/>
                <w:sz w:val="20"/>
                <w:szCs w:val="20"/>
                <w:lang w:val="uk-UA"/>
              </w:rPr>
              <w:t xml:space="preserve"> </w:t>
            </w:r>
            <w:r w:rsidRPr="00952986">
              <w:rPr>
                <w:rFonts w:ascii="Times New Roman" w:eastAsia="Times New Roman" w:hAnsi="Times New Roman" w:cs="Times New Roman"/>
                <w:b/>
                <w:bCs/>
                <w:color w:val="0070C0"/>
                <w:sz w:val="20"/>
                <w:szCs w:val="20"/>
                <w:lang w:val="uk-UA"/>
              </w:rPr>
              <w:t>скарги</w:t>
            </w:r>
            <w:r w:rsidRPr="00952986">
              <w:rPr>
                <w:rFonts w:ascii="Times New Roman" w:eastAsia="Times New Roman" w:hAnsi="Times New Roman" w:cs="Times New Roman"/>
                <w:color w:val="0070C0"/>
                <w:spacing w:val="-6"/>
                <w:sz w:val="20"/>
                <w:szCs w:val="20"/>
                <w:lang w:val="uk-UA"/>
              </w:rPr>
              <w:t xml:space="preserve"> </w:t>
            </w:r>
            <w:r w:rsidRPr="00952986">
              <w:rPr>
                <w:rFonts w:ascii="Times New Roman" w:eastAsia="Times New Roman" w:hAnsi="Times New Roman" w:cs="Times New Roman"/>
                <w:b/>
                <w:bCs/>
                <w:color w:val="7030A0"/>
                <w:sz w:val="20"/>
                <w:szCs w:val="20"/>
                <w:lang w:val="uk-UA"/>
              </w:rPr>
              <w:t>(як</w:t>
            </w:r>
            <w:r w:rsidRPr="00952986">
              <w:rPr>
                <w:rFonts w:ascii="Times New Roman" w:eastAsia="Times New Roman" w:hAnsi="Times New Roman" w:cs="Times New Roman"/>
                <w:b/>
                <w:bCs/>
                <w:color w:val="7030A0"/>
                <w:spacing w:val="-6"/>
                <w:sz w:val="20"/>
                <w:szCs w:val="20"/>
                <w:lang w:val="uk-UA"/>
              </w:rPr>
              <w:t xml:space="preserve"> </w:t>
            </w:r>
            <w:r w:rsidRPr="00952986">
              <w:rPr>
                <w:rFonts w:ascii="Times New Roman" w:eastAsia="Times New Roman" w:hAnsi="Times New Roman" w:cs="Times New Roman"/>
                <w:b/>
                <w:bCs/>
                <w:color w:val="7030A0"/>
                <w:sz w:val="20"/>
                <w:szCs w:val="20"/>
                <w:lang w:val="uk-UA"/>
              </w:rPr>
              <w:t>з</w:t>
            </w:r>
            <w:r w:rsidRPr="00952986">
              <w:rPr>
                <w:rFonts w:ascii="Times New Roman" w:eastAsia="Times New Roman" w:hAnsi="Times New Roman" w:cs="Times New Roman"/>
                <w:b/>
                <w:bCs/>
                <w:color w:val="7030A0"/>
                <w:spacing w:val="-6"/>
                <w:sz w:val="20"/>
                <w:szCs w:val="20"/>
                <w:lang w:val="uk-UA"/>
              </w:rPr>
              <w:t xml:space="preserve"> </w:t>
            </w:r>
            <w:r w:rsidRPr="00952986">
              <w:rPr>
                <w:rFonts w:ascii="Times New Roman" w:eastAsia="Times New Roman" w:hAnsi="Times New Roman" w:cs="Times New Roman"/>
                <w:b/>
                <w:bCs/>
                <w:color w:val="7030A0"/>
                <w:sz w:val="20"/>
                <w:szCs w:val="20"/>
                <w:lang w:val="uk-UA"/>
              </w:rPr>
              <w:t>боку</w:t>
            </w:r>
            <w:r w:rsidRPr="00952986">
              <w:rPr>
                <w:rFonts w:ascii="Times New Roman" w:eastAsia="Times New Roman" w:hAnsi="Times New Roman" w:cs="Times New Roman"/>
                <w:b/>
                <w:bCs/>
                <w:color w:val="7030A0"/>
                <w:spacing w:val="-57"/>
                <w:sz w:val="20"/>
                <w:szCs w:val="20"/>
                <w:lang w:val="uk-UA"/>
              </w:rPr>
              <w:t xml:space="preserve"> </w:t>
            </w:r>
            <w:r w:rsidRPr="00952986">
              <w:rPr>
                <w:rFonts w:ascii="Times New Roman" w:eastAsia="Times New Roman" w:hAnsi="Times New Roman" w:cs="Times New Roman"/>
                <w:b/>
                <w:bCs/>
                <w:color w:val="7030A0"/>
                <w:sz w:val="20"/>
                <w:szCs w:val="20"/>
                <w:lang w:val="uk-UA"/>
              </w:rPr>
              <w:t>Заявника,</w:t>
            </w:r>
            <w:r w:rsidRPr="00952986">
              <w:rPr>
                <w:rFonts w:ascii="Times New Roman" w:eastAsia="Times New Roman" w:hAnsi="Times New Roman" w:cs="Times New Roman"/>
                <w:b/>
                <w:bCs/>
                <w:color w:val="7030A0"/>
                <w:spacing w:val="-1"/>
                <w:sz w:val="20"/>
                <w:szCs w:val="20"/>
                <w:lang w:val="uk-UA"/>
              </w:rPr>
              <w:t xml:space="preserve"> </w:t>
            </w:r>
            <w:r w:rsidRPr="00952986">
              <w:rPr>
                <w:rFonts w:ascii="Times New Roman" w:eastAsia="Times New Roman" w:hAnsi="Times New Roman" w:cs="Times New Roman"/>
                <w:b/>
                <w:bCs/>
                <w:color w:val="7030A0"/>
                <w:sz w:val="20"/>
                <w:szCs w:val="20"/>
                <w:lang w:val="uk-UA"/>
              </w:rPr>
              <w:t>так і представники Постачальника/ОСР, третіх осіб, НКРЕКП,</w:t>
            </w:r>
            <w:r w:rsidRPr="00952986">
              <w:rPr>
                <w:rFonts w:ascii="Times New Roman" w:eastAsia="Times New Roman" w:hAnsi="Times New Roman" w:cs="Times New Roman"/>
                <w:b/>
                <w:bCs/>
                <w:color w:val="7030A0"/>
                <w:spacing w:val="-57"/>
                <w:sz w:val="20"/>
                <w:szCs w:val="20"/>
                <w:lang w:val="uk-UA"/>
              </w:rPr>
              <w:t xml:space="preserve"> </w:t>
            </w:r>
            <w:proofErr w:type="spellStart"/>
            <w:r w:rsidRPr="00952986">
              <w:rPr>
                <w:rFonts w:ascii="Times New Roman" w:eastAsia="Times New Roman" w:hAnsi="Times New Roman" w:cs="Times New Roman"/>
                <w:b/>
                <w:bCs/>
                <w:color w:val="7030A0"/>
                <w:sz w:val="20"/>
                <w:szCs w:val="20"/>
                <w:lang w:val="uk-UA"/>
              </w:rPr>
              <w:lastRenderedPageBreak/>
              <w:t>Держенергонагляд</w:t>
            </w:r>
            <w:proofErr w:type="spellEnd"/>
            <w:r w:rsidRPr="00952986">
              <w:rPr>
                <w:rFonts w:ascii="Times New Roman" w:eastAsia="Times New Roman" w:hAnsi="Times New Roman" w:cs="Times New Roman"/>
                <w:b/>
                <w:bCs/>
                <w:color w:val="7030A0"/>
                <w:sz w:val="20"/>
                <w:szCs w:val="20"/>
                <w:lang w:val="uk-UA"/>
              </w:rPr>
              <w:t>),</w:t>
            </w:r>
            <w:r w:rsidRPr="00952986">
              <w:rPr>
                <w:rFonts w:ascii="Times New Roman" w:eastAsia="Times New Roman" w:hAnsi="Times New Roman" w:cs="Times New Roman"/>
                <w:color w:val="7030A0"/>
                <w:spacing w:val="-9"/>
                <w:sz w:val="20"/>
                <w:szCs w:val="20"/>
                <w:lang w:val="uk-UA"/>
              </w:rPr>
              <w:t xml:space="preserve"> </w:t>
            </w:r>
            <w:r w:rsidRPr="00952986">
              <w:rPr>
                <w:rFonts w:ascii="Times New Roman" w:eastAsia="Times New Roman" w:hAnsi="Times New Roman" w:cs="Times New Roman"/>
                <w:b/>
                <w:bCs/>
                <w:color w:val="0070C0"/>
                <w:sz w:val="20"/>
                <w:szCs w:val="20"/>
                <w:lang w:val="uk-UA"/>
              </w:rPr>
              <w:t>не</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пізніше,</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ніж</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за</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один</w:t>
            </w:r>
            <w:r w:rsidRPr="00952986">
              <w:rPr>
                <w:rFonts w:ascii="Times New Roman" w:eastAsia="Times New Roman" w:hAnsi="Times New Roman" w:cs="Times New Roman"/>
                <w:b/>
                <w:bCs/>
                <w:color w:val="0070C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робочий день до дня проведення робочої</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зустрічі</w:t>
            </w:r>
            <w:r w:rsidRPr="00952986">
              <w:rPr>
                <w:rFonts w:ascii="Times New Roman" w:eastAsia="Times New Roman" w:hAnsi="Times New Roman" w:cs="Times New Roman"/>
                <w:b/>
                <w:bCs/>
                <w:color w:val="0070C0"/>
                <w:spacing w:val="-2"/>
                <w:sz w:val="20"/>
                <w:szCs w:val="20"/>
                <w:lang w:val="uk-UA"/>
              </w:rPr>
              <w:t xml:space="preserve"> </w:t>
            </w:r>
            <w:r w:rsidRPr="00952986">
              <w:rPr>
                <w:rFonts w:ascii="Times New Roman" w:eastAsia="Times New Roman" w:hAnsi="Times New Roman" w:cs="Times New Roman"/>
                <w:b/>
                <w:bCs/>
                <w:color w:val="0070C0"/>
                <w:sz w:val="20"/>
                <w:szCs w:val="20"/>
                <w:lang w:val="uk-UA"/>
              </w:rPr>
              <w:t>зобов'язані</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мають</w:t>
            </w:r>
            <w:r w:rsidRPr="00952986">
              <w:rPr>
                <w:rFonts w:ascii="Times New Roman" w:eastAsia="Times New Roman" w:hAnsi="Times New Roman" w:cs="Times New Roman"/>
                <w:b/>
                <w:bCs/>
                <w:color w:val="0070C0"/>
                <w:spacing w:val="-2"/>
                <w:sz w:val="20"/>
                <w:szCs w:val="20"/>
                <w:lang w:val="uk-UA"/>
              </w:rPr>
              <w:t xml:space="preserve"> </w:t>
            </w:r>
            <w:r w:rsidRPr="00952986">
              <w:rPr>
                <w:rFonts w:ascii="Times New Roman" w:eastAsia="Times New Roman" w:hAnsi="Times New Roman" w:cs="Times New Roman"/>
                <w:b/>
                <w:bCs/>
                <w:color w:val="0070C0"/>
                <w:sz w:val="20"/>
                <w:szCs w:val="20"/>
                <w:lang w:val="uk-UA"/>
              </w:rPr>
              <w:t>повідомити відповідального</w:t>
            </w:r>
            <w:r w:rsidRPr="00952986">
              <w:rPr>
                <w:rFonts w:ascii="Times New Roman" w:eastAsia="Times New Roman" w:hAnsi="Times New Roman" w:cs="Times New Roman"/>
                <w:b/>
                <w:bCs/>
                <w:color w:val="0070C0"/>
                <w:spacing w:val="-9"/>
                <w:sz w:val="20"/>
                <w:szCs w:val="20"/>
                <w:lang w:val="uk-UA"/>
              </w:rPr>
              <w:t xml:space="preserve"> </w:t>
            </w:r>
            <w:r w:rsidRPr="00952986">
              <w:rPr>
                <w:rFonts w:ascii="Times New Roman" w:eastAsia="Times New Roman" w:hAnsi="Times New Roman" w:cs="Times New Roman"/>
                <w:b/>
                <w:bCs/>
                <w:color w:val="0070C0"/>
                <w:sz w:val="20"/>
                <w:szCs w:val="20"/>
                <w:lang w:val="uk-UA"/>
              </w:rPr>
              <w:t>виконавця</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Центру</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про</w:t>
            </w:r>
            <w:r w:rsidRPr="00952986">
              <w:rPr>
                <w:rFonts w:ascii="Times New Roman" w:eastAsia="Times New Roman" w:hAnsi="Times New Roman" w:cs="Times New Roman"/>
                <w:b/>
                <w:bCs/>
                <w:color w:val="0070C0"/>
                <w:spacing w:val="-8"/>
                <w:sz w:val="20"/>
                <w:szCs w:val="20"/>
                <w:lang w:val="uk-UA"/>
              </w:rPr>
              <w:t xml:space="preserve"> </w:t>
            </w:r>
            <w:r w:rsidRPr="00952986">
              <w:rPr>
                <w:rFonts w:ascii="Times New Roman" w:eastAsia="Times New Roman" w:hAnsi="Times New Roman" w:cs="Times New Roman"/>
                <w:b/>
                <w:bCs/>
                <w:color w:val="0070C0"/>
                <w:sz w:val="20"/>
                <w:szCs w:val="20"/>
                <w:lang w:val="uk-UA"/>
              </w:rPr>
              <w:t>свою</w:t>
            </w:r>
            <w:r w:rsidRPr="00952986">
              <w:rPr>
                <w:rFonts w:ascii="Times New Roman" w:eastAsia="Times New Roman" w:hAnsi="Times New Roman" w:cs="Times New Roman"/>
                <w:b/>
                <w:bCs/>
                <w:color w:val="0070C0"/>
                <w:spacing w:val="-57"/>
                <w:sz w:val="20"/>
                <w:szCs w:val="20"/>
                <w:lang w:val="uk-UA"/>
              </w:rPr>
              <w:t xml:space="preserve"> </w:t>
            </w:r>
            <w:r w:rsidRPr="00952986">
              <w:rPr>
                <w:rFonts w:ascii="Times New Roman" w:eastAsia="Times New Roman" w:hAnsi="Times New Roman" w:cs="Times New Roman"/>
                <w:b/>
                <w:bCs/>
                <w:color w:val="0070C0"/>
                <w:sz w:val="20"/>
                <w:szCs w:val="20"/>
                <w:lang w:val="uk-UA"/>
              </w:rPr>
              <w:t>участь</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у розгляді</w:t>
            </w:r>
            <w:r w:rsidRPr="00952986">
              <w:rPr>
                <w:rFonts w:ascii="Times New Roman" w:eastAsia="Times New Roman" w:hAnsi="Times New Roman" w:cs="Times New Roman"/>
                <w:b/>
                <w:bCs/>
                <w:color w:val="0070C0"/>
                <w:spacing w:val="-1"/>
                <w:sz w:val="20"/>
                <w:szCs w:val="20"/>
                <w:lang w:val="uk-UA"/>
              </w:rPr>
              <w:t xml:space="preserve"> </w:t>
            </w:r>
            <w:r w:rsidRPr="00952986">
              <w:rPr>
                <w:rFonts w:ascii="Times New Roman" w:eastAsia="Times New Roman" w:hAnsi="Times New Roman" w:cs="Times New Roman"/>
                <w:b/>
                <w:bCs/>
                <w:color w:val="0070C0"/>
                <w:sz w:val="20"/>
                <w:szCs w:val="20"/>
                <w:lang w:val="uk-UA"/>
              </w:rPr>
              <w:t>скарги.</w:t>
            </w:r>
          </w:p>
          <w:p w14:paraId="0576546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2791D71B"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tc>
        <w:tc>
          <w:tcPr>
            <w:tcW w:w="3179" w:type="dxa"/>
            <w:gridSpan w:val="2"/>
          </w:tcPr>
          <w:p w14:paraId="64BD851E"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6A659BD"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73000AF"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0F5E3CD" w14:textId="4C3A648B" w:rsidR="00EF2965" w:rsidRPr="00952986"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w:t>
            </w:r>
          </w:p>
        </w:tc>
      </w:tr>
      <w:tr w:rsidR="00EF2965" w:rsidRPr="00F416A9" w14:paraId="0CB207A0" w14:textId="77777777" w:rsidTr="00656021">
        <w:trPr>
          <w:trHeight w:val="20"/>
        </w:trPr>
        <w:tc>
          <w:tcPr>
            <w:tcW w:w="4345" w:type="dxa"/>
            <w:gridSpan w:val="2"/>
            <w:vMerge w:val="restart"/>
            <w:tcBorders>
              <w:bottom w:val="nil"/>
            </w:tcBorders>
          </w:tcPr>
          <w:p w14:paraId="1384241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288EE18"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03893DF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B2BF3A8" w14:textId="5A22C916"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3.13. За результатами розгляду скарги під час робочої зустрічі  відповідальний виконавець складає протокол, у якому зазначає: </w:t>
            </w:r>
          </w:p>
          <w:p w14:paraId="502F4986"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дату проведення робочої зустрічі;</w:t>
            </w:r>
          </w:p>
          <w:p w14:paraId="41247D2F"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інформацію про проведення розгляду скарги в приміщені Центру або дистанційно (за допомогою застосування технічних засобів);</w:t>
            </w:r>
          </w:p>
          <w:p w14:paraId="2FE3564E"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учасників робочої групи;</w:t>
            </w:r>
          </w:p>
          <w:p w14:paraId="3F72CD32"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суть скарги;</w:t>
            </w:r>
          </w:p>
          <w:p w14:paraId="3236CF5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наявні документи (копії документів), які додавалися до скарги;  </w:t>
            </w:r>
          </w:p>
          <w:p w14:paraId="7BBDA7E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прийняте рішення на робочій зустрічі;</w:t>
            </w:r>
          </w:p>
          <w:p w14:paraId="35DE4A1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порядок оскарження/перегляду прийнятого рішення.</w:t>
            </w:r>
          </w:p>
          <w:p w14:paraId="2BCC343C"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Протокол розгляду скарги підписується керівником Центру та відповідальним виконавцем.</w:t>
            </w:r>
          </w:p>
          <w:p w14:paraId="4862E9F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3A67362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74808AB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rPr>
            </w:pPr>
          </w:p>
          <w:p w14:paraId="7B9C6037" w14:textId="02578EA4"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bCs/>
                <w:color w:val="7030A0"/>
                <w:sz w:val="20"/>
                <w:szCs w:val="20"/>
                <w:lang w:val="uk-UA"/>
              </w:rPr>
              <w:t>Виключити</w:t>
            </w:r>
          </w:p>
          <w:p w14:paraId="15B589E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6828C51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7F1EE730"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rPr>
            </w:pPr>
          </w:p>
          <w:p w14:paraId="707779F1" w14:textId="402872A3"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Вимогу щодо оформлення протоколу пропонуємо виключити, оскільки, по перше, його оформлення ускладнює, бюрократизує процес розгляду скарги, збільшує витрати часу та фінансових ресурсів, при цьому не впливає на результат для споживача, оскільки він має отримати ще й відповідь відповідно до наступного пункту; по друге, не зрозумілий законодавчий статус протоколу, якщо він підписується керівником центру.</w:t>
            </w:r>
          </w:p>
        </w:tc>
        <w:tc>
          <w:tcPr>
            <w:tcW w:w="3179" w:type="dxa"/>
            <w:gridSpan w:val="2"/>
          </w:tcPr>
          <w:p w14:paraId="478E7EE9"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59E128B"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E5CC6CD" w14:textId="77777777" w:rsidR="00BC6B2F"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1372B12" w14:textId="77777777" w:rsidR="00EF2965" w:rsidRDefault="00BC6B2F"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w:t>
            </w:r>
          </w:p>
          <w:p w14:paraId="62EF3607" w14:textId="77777777" w:rsidR="00F67E35"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28E0066" w14:textId="2D4A5041" w:rsidR="00F67E35" w:rsidRPr="00F67E35" w:rsidRDefault="00F67E3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51289A" w14:paraId="79BA8491" w14:textId="77777777" w:rsidTr="00656021">
        <w:trPr>
          <w:trHeight w:val="20"/>
        </w:trPr>
        <w:tc>
          <w:tcPr>
            <w:tcW w:w="4345" w:type="dxa"/>
            <w:gridSpan w:val="2"/>
            <w:vMerge/>
            <w:tcBorders>
              <w:bottom w:val="nil"/>
            </w:tcBorders>
          </w:tcPr>
          <w:p w14:paraId="50A92B44"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3B233F6"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5EE0DB6B"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6E06CDE3" w14:textId="77777777"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3.13. За результатами розгляду скарги під час робочої зустрічі  відповідальний виконавець складає протокол, у якому зазначає: </w:t>
            </w:r>
          </w:p>
          <w:p w14:paraId="530BD87F" w14:textId="3E625C89"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w:t>
            </w:r>
          </w:p>
          <w:p w14:paraId="7A450FE3" w14:textId="77777777" w:rsidR="00EF2965" w:rsidRPr="00952986" w:rsidRDefault="00EF2965" w:rsidP="00EF2965">
            <w:pPr>
              <w:shd w:val="clear" w:color="auto" w:fill="FFFFFF"/>
              <w:ind w:left="-60" w:firstLine="36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Протокол розгляду скарги підписується керівником Центру</w:t>
            </w:r>
            <w:r w:rsidRPr="00952986">
              <w:rPr>
                <w:rFonts w:ascii="Times New Roman" w:hAnsi="Times New Roman" w:cs="Times New Roman"/>
                <w:sz w:val="20"/>
                <w:szCs w:val="20"/>
                <w:lang w:val="uk-UA"/>
              </w:rPr>
              <w:t xml:space="preserve">, </w:t>
            </w:r>
            <w:r w:rsidRPr="00952986">
              <w:rPr>
                <w:rFonts w:ascii="Times New Roman" w:hAnsi="Times New Roman" w:cs="Times New Roman"/>
                <w:b/>
                <w:bCs/>
                <w:color w:val="7030A0"/>
                <w:sz w:val="20"/>
                <w:szCs w:val="20"/>
                <w:lang w:val="uk-UA"/>
              </w:rPr>
              <w:t xml:space="preserve">представниками НКРЕКП і </w:t>
            </w:r>
            <w:proofErr w:type="spellStart"/>
            <w:r w:rsidRPr="00952986">
              <w:rPr>
                <w:rFonts w:ascii="Times New Roman" w:hAnsi="Times New Roman" w:cs="Times New Roman"/>
                <w:b/>
                <w:bCs/>
                <w:color w:val="7030A0"/>
                <w:sz w:val="20"/>
                <w:szCs w:val="20"/>
                <w:lang w:val="uk-UA"/>
              </w:rPr>
              <w:t>Держенергонагляду</w:t>
            </w:r>
            <w:proofErr w:type="spellEnd"/>
            <w:r w:rsidRPr="00952986">
              <w:rPr>
                <w:rFonts w:ascii="Times New Roman" w:hAnsi="Times New Roman" w:cs="Times New Roman"/>
                <w:b/>
                <w:bCs/>
                <w:color w:val="7030A0"/>
                <w:sz w:val="20"/>
                <w:szCs w:val="20"/>
                <w:lang w:val="uk-UA"/>
              </w:rPr>
              <w:t>, та відповідальним виконавцем.</w:t>
            </w:r>
          </w:p>
          <w:p w14:paraId="04EDB5D6"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3E7557E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w:t>
            </w:r>
            <w:proofErr w:type="spellStart"/>
            <w:r w:rsidRPr="00952986">
              <w:rPr>
                <w:rFonts w:ascii="Times New Roman" w:eastAsia="Times New Roman" w:hAnsi="Times New Roman" w:cs="Times New Roman"/>
                <w:b/>
                <w:bCs/>
                <w:sz w:val="20"/>
                <w:szCs w:val="20"/>
                <w:lang w:val="uk-UA" w:eastAsia="en-GB" w:bidi="he-IL"/>
              </w:rPr>
              <w:t>Прикарпаттяобленерго</w:t>
            </w:r>
            <w:proofErr w:type="spellEnd"/>
            <w:r w:rsidRPr="00952986">
              <w:rPr>
                <w:rFonts w:ascii="Times New Roman" w:eastAsia="Times New Roman" w:hAnsi="Times New Roman" w:cs="Times New Roman"/>
                <w:b/>
                <w:bCs/>
                <w:sz w:val="20"/>
                <w:szCs w:val="20"/>
                <w:lang w:val="uk-UA" w:eastAsia="en-GB" w:bidi="he-IL"/>
              </w:rPr>
              <w:t>»</w:t>
            </w:r>
          </w:p>
          <w:p w14:paraId="36BA2C89"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E6575F6" w14:textId="17D46D86" w:rsidR="00EF2965" w:rsidRPr="00952986" w:rsidRDefault="00EF2965" w:rsidP="00EF2965">
            <w:pPr>
              <w:shd w:val="clear" w:color="auto" w:fill="FFFFFF"/>
              <w:contextualSpacing/>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 xml:space="preserve">Підписання протоколу розгляду скарги представниками оператора системи розподілу/ </w:t>
            </w:r>
            <w:proofErr w:type="spellStart"/>
            <w:r w:rsidRPr="00952986">
              <w:rPr>
                <w:rFonts w:ascii="Times New Roman" w:hAnsi="Times New Roman" w:cs="Times New Roman"/>
                <w:sz w:val="20"/>
                <w:szCs w:val="20"/>
                <w:lang w:val="uk-UA"/>
              </w:rPr>
              <w:t>електропостачальника</w:t>
            </w:r>
            <w:proofErr w:type="spellEnd"/>
            <w:r w:rsidRPr="00952986">
              <w:rPr>
                <w:rFonts w:ascii="Times New Roman" w:hAnsi="Times New Roman" w:cs="Times New Roman"/>
                <w:sz w:val="20"/>
                <w:szCs w:val="20"/>
                <w:lang w:val="uk-UA"/>
              </w:rPr>
              <w:t xml:space="preserve">, НКРЕКП та </w:t>
            </w:r>
            <w:proofErr w:type="spellStart"/>
            <w:r w:rsidRPr="00952986">
              <w:rPr>
                <w:rFonts w:ascii="Times New Roman" w:hAnsi="Times New Roman" w:cs="Times New Roman"/>
                <w:sz w:val="20"/>
                <w:szCs w:val="20"/>
                <w:lang w:val="uk-UA"/>
              </w:rPr>
              <w:t>Держенергонагляду</w:t>
            </w:r>
            <w:proofErr w:type="spellEnd"/>
            <w:r w:rsidRPr="00952986">
              <w:rPr>
                <w:rFonts w:ascii="Times New Roman" w:hAnsi="Times New Roman" w:cs="Times New Roman"/>
                <w:sz w:val="20"/>
                <w:szCs w:val="20"/>
                <w:lang w:val="uk-UA"/>
              </w:rPr>
              <w:t xml:space="preserve">, в очах заявника зробить оформлений протокол більш представницьким, що зменшить ризики подання заявником повторної скарги в НКРЕКП.  </w:t>
            </w:r>
          </w:p>
        </w:tc>
        <w:tc>
          <w:tcPr>
            <w:tcW w:w="3179" w:type="dxa"/>
            <w:gridSpan w:val="2"/>
          </w:tcPr>
          <w:p w14:paraId="73E08F4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11FEDD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9F99D31"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B54201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0A61EA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6058A82"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6094DB" w14:textId="5A96DD4D" w:rsidR="00EF2965" w:rsidRPr="00952986"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056B2015" w14:textId="124FBA4E" w:rsidR="00EF2965" w:rsidRPr="00BC6B2F"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BC6B2F">
              <w:rPr>
                <w:rFonts w:ascii="Times New Roman" w:eastAsia="Times New Roman" w:hAnsi="Times New Roman" w:cs="Times New Roman"/>
                <w:color w:val="333333"/>
                <w:sz w:val="20"/>
                <w:szCs w:val="20"/>
                <w:lang w:val="uk-UA" w:eastAsia="en-GB" w:bidi="he-IL"/>
              </w:rPr>
              <w:t xml:space="preserve">Відповідно до ЗУ «Про звернення громадян», скарга розглядається </w:t>
            </w:r>
            <w:r w:rsidR="008F4BF0" w:rsidRPr="00BC6B2F">
              <w:rPr>
                <w:rFonts w:ascii="Times New Roman" w:eastAsia="Times New Roman" w:hAnsi="Times New Roman" w:cs="Times New Roman"/>
                <w:color w:val="333333"/>
                <w:sz w:val="20"/>
                <w:szCs w:val="20"/>
                <w:lang w:val="uk-UA" w:eastAsia="en-GB" w:bidi="he-IL"/>
              </w:rPr>
              <w:t>суб’єктом</w:t>
            </w:r>
            <w:r w:rsidRPr="00BC6B2F">
              <w:rPr>
                <w:rFonts w:ascii="Times New Roman" w:eastAsia="Times New Roman" w:hAnsi="Times New Roman" w:cs="Times New Roman"/>
                <w:color w:val="333333"/>
                <w:sz w:val="20"/>
                <w:szCs w:val="20"/>
                <w:lang w:val="uk-UA" w:eastAsia="en-GB" w:bidi="he-IL"/>
              </w:rPr>
              <w:t>, до якого з нею звернулися</w:t>
            </w:r>
          </w:p>
        </w:tc>
      </w:tr>
      <w:tr w:rsidR="00EF2965" w:rsidRPr="0051289A" w14:paraId="56D5717D" w14:textId="77777777" w:rsidTr="00656021">
        <w:trPr>
          <w:trHeight w:val="20"/>
        </w:trPr>
        <w:tc>
          <w:tcPr>
            <w:tcW w:w="4345" w:type="dxa"/>
            <w:gridSpan w:val="2"/>
            <w:tcBorders>
              <w:top w:val="nil"/>
              <w:bottom w:val="nil"/>
            </w:tcBorders>
          </w:tcPr>
          <w:p w14:paraId="4C7FE854"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3DF12FB2"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36ECA035"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26D5C64" w14:textId="77777777"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3.13. За результатами розгляду скарги під час робочої зустрічі  відповідальний виконавець складає протокол, у якому зазначає: </w:t>
            </w:r>
          </w:p>
          <w:p w14:paraId="381FFB1C" w14:textId="51EDF942"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w:t>
            </w:r>
          </w:p>
          <w:p w14:paraId="7425A81F" w14:textId="77777777"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прийняте рішення на робочій зустрічі;</w:t>
            </w:r>
          </w:p>
          <w:p w14:paraId="2E26B493" w14:textId="7D77FF2B" w:rsidR="00EF2965" w:rsidRPr="00952986" w:rsidRDefault="00EF2965" w:rsidP="00EF2965">
            <w:pPr>
              <w:shd w:val="clear" w:color="auto" w:fill="FFFFFF"/>
              <w:ind w:left="-60" w:firstLine="36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 xml:space="preserve">порядок оскарження/перегляду прийнятого рішення </w:t>
            </w:r>
            <w:r w:rsidRPr="00952986">
              <w:rPr>
                <w:rFonts w:ascii="Times New Roman" w:hAnsi="Times New Roman" w:cs="Times New Roman"/>
                <w:b/>
                <w:bCs/>
                <w:color w:val="7030A0"/>
                <w:sz w:val="20"/>
                <w:szCs w:val="20"/>
                <w:lang w:val="uk-UA"/>
              </w:rPr>
              <w:t xml:space="preserve">на робочій зустрічі/переговорах (форма викладеного рішення повинна включати: суть скарги, </w:t>
            </w:r>
            <w:r w:rsidRPr="00952986">
              <w:rPr>
                <w:rFonts w:ascii="Times New Roman" w:hAnsi="Times New Roman" w:cs="Times New Roman"/>
                <w:b/>
                <w:bCs/>
                <w:color w:val="7030A0"/>
                <w:sz w:val="20"/>
                <w:szCs w:val="20"/>
                <w:lang w:val="uk-UA"/>
              </w:rPr>
              <w:lastRenderedPageBreak/>
              <w:t>мотивувальну частину, посилання на конкретні норми (пункти) законодавчих/нормативних документів на підставі яких сформовано прийняте рішення, безпосередньо - прийняте рішення/вчинені дії на момент прийняття рішення, наступні дії Постачальника або ОСР пов'язані зі скаргою).</w:t>
            </w:r>
          </w:p>
          <w:p w14:paraId="650626E8" w14:textId="77777777" w:rsidR="00EF2965" w:rsidRPr="00952986"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Протокол розгляду скарги підписується керівником Центру та відповідальним виконавцем.</w:t>
            </w:r>
          </w:p>
          <w:p w14:paraId="6200CB9C"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53900B7E" w14:textId="77777777" w:rsidR="00EF2965" w:rsidRPr="00952986" w:rsidRDefault="00EF2965" w:rsidP="00EF2965">
            <w:pPr>
              <w:shd w:val="clear" w:color="auto" w:fill="FFFFFF"/>
              <w:contextualSpacing/>
              <w:jc w:val="both"/>
              <w:rPr>
                <w:rFonts w:ascii="Times New Roman" w:hAnsi="Times New Roman" w:cs="Times New Roman"/>
                <w:sz w:val="20"/>
                <w:szCs w:val="20"/>
                <w:lang w:val="uk-UA"/>
              </w:rPr>
            </w:pPr>
          </w:p>
        </w:tc>
        <w:tc>
          <w:tcPr>
            <w:tcW w:w="3179" w:type="dxa"/>
            <w:gridSpan w:val="2"/>
          </w:tcPr>
          <w:p w14:paraId="31091D0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FB25B0F"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D806A3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7E1A9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267093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39F0DC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EC9B4C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EB6588B"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50F2E9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5AAE657" w14:textId="473021C7" w:rsidR="00EF2965" w:rsidRPr="00952986"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Пропонуємо</w:t>
            </w:r>
            <w:r w:rsidR="00EF2965" w:rsidRPr="00952986">
              <w:rPr>
                <w:rFonts w:ascii="Times New Roman" w:eastAsia="Times New Roman" w:hAnsi="Times New Roman" w:cs="Times New Roman"/>
                <w:b/>
                <w:bCs/>
                <w:color w:val="333333"/>
                <w:sz w:val="20"/>
                <w:szCs w:val="20"/>
                <w:lang w:val="uk-UA" w:eastAsia="en-GB" w:bidi="he-IL"/>
              </w:rPr>
              <w:t xml:space="preserve"> відхилити</w:t>
            </w:r>
          </w:p>
          <w:p w14:paraId="5815C939" w14:textId="485360CF" w:rsidR="00EF2965" w:rsidRPr="00F67E35"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F67E35">
              <w:rPr>
                <w:rFonts w:ascii="Times New Roman" w:eastAsia="Times New Roman" w:hAnsi="Times New Roman" w:cs="Times New Roman"/>
                <w:color w:val="333333"/>
                <w:sz w:val="20"/>
                <w:szCs w:val="20"/>
                <w:lang w:val="uk-UA" w:eastAsia="en-GB" w:bidi="he-IL"/>
              </w:rPr>
              <w:t>Запропонований зміст протоколу містить всю необхідну інформацію для його виконання.</w:t>
            </w:r>
          </w:p>
        </w:tc>
      </w:tr>
      <w:tr w:rsidR="00EF2965" w:rsidRPr="00F416A9" w14:paraId="446C88C4" w14:textId="77777777" w:rsidTr="00AD44D7">
        <w:trPr>
          <w:trHeight w:val="20"/>
        </w:trPr>
        <w:tc>
          <w:tcPr>
            <w:tcW w:w="4345" w:type="dxa"/>
            <w:gridSpan w:val="2"/>
            <w:tcBorders>
              <w:top w:val="nil"/>
              <w:bottom w:val="single" w:sz="4" w:space="0" w:color="auto"/>
            </w:tcBorders>
          </w:tcPr>
          <w:p w14:paraId="34011901"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12C7B14E"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2F3F1A21"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2928F8CE" w14:textId="4E5BDFC9"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52986">
              <w:rPr>
                <w:rFonts w:ascii="Times New Roman" w:hAnsi="Times New Roman" w:cs="Times New Roman"/>
                <w:b/>
                <w:bCs/>
                <w:color w:val="7030A0"/>
                <w:sz w:val="20"/>
                <w:szCs w:val="20"/>
                <w:lang w:val="uk-UA"/>
              </w:rPr>
              <w:t>Виключити.</w:t>
            </w:r>
          </w:p>
        </w:tc>
        <w:tc>
          <w:tcPr>
            <w:tcW w:w="3942" w:type="dxa"/>
            <w:gridSpan w:val="3"/>
          </w:tcPr>
          <w:p w14:paraId="1A2F2810"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E20A9FB"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23DDCE94" w14:textId="5957DE8E" w:rsidR="00EF2965" w:rsidRPr="00952986" w:rsidRDefault="00EF2965" w:rsidP="00EF2965">
            <w:pPr>
              <w:shd w:val="clear" w:color="auto" w:fill="FFFFFF"/>
              <w:contextualSpacing/>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Вимогу щодо оформлення протоколу пропонуємо виключити, оскільки, по перше, його оформлення ускладнює, бюрократизує процес розгляду скарги, збільшує витрати часу та фінансових ресурсів, при цьому не впливає на результат для споживача, оскільки він має отримати ще й відповідь відповідно до наступного пункту; по друге, не зрозумілий законодавчий статус протоколу, якщо він підписується керівником центру.</w:t>
            </w:r>
          </w:p>
        </w:tc>
        <w:tc>
          <w:tcPr>
            <w:tcW w:w="3179" w:type="dxa"/>
            <w:gridSpan w:val="2"/>
          </w:tcPr>
          <w:p w14:paraId="17EC5879" w14:textId="77777777" w:rsidR="008F4BF0" w:rsidRDefault="008F4BF0"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A0A03DE" w14:textId="77777777" w:rsidR="008F4BF0" w:rsidRDefault="008F4BF0"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B2A9753" w14:textId="77777777" w:rsidR="008F4BF0" w:rsidRDefault="008F4BF0"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0C27F33" w14:textId="77777777" w:rsidR="00F67E35" w:rsidRDefault="00F67E35" w:rsidP="00F67E3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Потребує</w:t>
            </w:r>
            <w:r w:rsidRPr="00952986">
              <w:rPr>
                <w:rFonts w:ascii="Times New Roman" w:eastAsia="Times New Roman" w:hAnsi="Times New Roman" w:cs="Times New Roman"/>
                <w:b/>
                <w:bCs/>
                <w:color w:val="333333"/>
                <w:sz w:val="20"/>
                <w:szCs w:val="20"/>
                <w:lang w:val="uk-UA" w:eastAsia="en-GB" w:bidi="he-IL"/>
              </w:rPr>
              <w:t xml:space="preserve"> обговорення</w:t>
            </w:r>
          </w:p>
          <w:p w14:paraId="60968498" w14:textId="77777777" w:rsidR="00F67E35" w:rsidRDefault="00F67E35" w:rsidP="00F67E3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F4AD225" w14:textId="384B4B04" w:rsidR="00EF2965" w:rsidRPr="00952986" w:rsidRDefault="00EF2965" w:rsidP="00F67E3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325499B0" w14:textId="77777777" w:rsidTr="00AD44D7">
        <w:trPr>
          <w:trHeight w:val="20"/>
        </w:trPr>
        <w:tc>
          <w:tcPr>
            <w:tcW w:w="4345" w:type="dxa"/>
            <w:gridSpan w:val="2"/>
            <w:tcBorders>
              <w:bottom w:val="nil"/>
            </w:tcBorders>
          </w:tcPr>
          <w:p w14:paraId="18FE58EB"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8E7FA64"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7B7BA46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22C09C09" w14:textId="667D99A1"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3.14. Відповідальний виконавець з урахуванням протоколу розгляду скарги під час робочої зустрічі готує </w:t>
            </w:r>
            <w:proofErr w:type="spellStart"/>
            <w:r w:rsidRPr="00952986">
              <w:rPr>
                <w:rFonts w:ascii="Times New Roman" w:hAnsi="Times New Roman" w:cs="Times New Roman"/>
                <w:b/>
                <w:bCs/>
                <w:color w:val="0070C0"/>
                <w:sz w:val="20"/>
                <w:szCs w:val="20"/>
                <w:lang w:val="uk-UA"/>
              </w:rPr>
              <w:t>проєкт</w:t>
            </w:r>
            <w:proofErr w:type="spellEnd"/>
            <w:r w:rsidRPr="00952986">
              <w:rPr>
                <w:rFonts w:ascii="Times New Roman" w:hAnsi="Times New Roman" w:cs="Times New Roman"/>
                <w:b/>
                <w:bCs/>
                <w:color w:val="0070C0"/>
                <w:sz w:val="20"/>
                <w:szCs w:val="20"/>
                <w:lang w:val="uk-UA"/>
              </w:rPr>
              <w:t xml:space="preserve"> відповіді та надає його на погодження керівнику Центру та на підпис керівнику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w:t>
            </w:r>
          </w:p>
          <w:p w14:paraId="522ED7EA"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Письмова відповідь на скаргу разом з копією оформленого протоколу надсилається заявнику. У разі подання заявником оригіналів документів, такі документи повертаються заявнику.</w:t>
            </w:r>
          </w:p>
          <w:p w14:paraId="6A1E1342"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p w14:paraId="4F32BDF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6D43DF1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54A4CD4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04F8B030" w14:textId="77777777"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3.14. Відповідальний виконавець з урахуванням розгляду скарги під час робочої зустрічі готує </w:t>
            </w:r>
            <w:proofErr w:type="spellStart"/>
            <w:r w:rsidRPr="00952986">
              <w:rPr>
                <w:rFonts w:ascii="Times New Roman" w:eastAsia="Times New Roman" w:hAnsi="Times New Roman" w:cs="Times New Roman"/>
                <w:b/>
                <w:bCs/>
                <w:color w:val="0070C0"/>
                <w:sz w:val="20"/>
                <w:szCs w:val="20"/>
                <w:lang w:val="uk-UA"/>
              </w:rPr>
              <w:t>проєкт</w:t>
            </w:r>
            <w:proofErr w:type="spellEnd"/>
            <w:r w:rsidRPr="00952986">
              <w:rPr>
                <w:rFonts w:ascii="Times New Roman" w:eastAsia="Times New Roman" w:hAnsi="Times New Roman" w:cs="Times New Roman"/>
                <w:b/>
                <w:bCs/>
                <w:color w:val="0070C0"/>
                <w:sz w:val="20"/>
                <w:szCs w:val="20"/>
                <w:lang w:val="uk-UA"/>
              </w:rPr>
              <w:t xml:space="preserve"> відповіді та надає його на погодження керівнику Центру та на підпис керівнику оператора системи розподілу/</w:t>
            </w:r>
            <w:proofErr w:type="spellStart"/>
            <w:r w:rsidRPr="00952986">
              <w:rPr>
                <w:rFonts w:ascii="Times New Roman" w:eastAsia="Times New Roman" w:hAnsi="Times New Roman" w:cs="Times New Roman"/>
                <w:b/>
                <w:bCs/>
                <w:color w:val="0070C0"/>
                <w:sz w:val="20"/>
                <w:szCs w:val="20"/>
                <w:lang w:val="uk-UA"/>
              </w:rPr>
              <w:t>електропостачальника</w:t>
            </w:r>
            <w:proofErr w:type="spellEnd"/>
            <w:r w:rsidRPr="00952986">
              <w:rPr>
                <w:rFonts w:ascii="Times New Roman" w:eastAsia="Times New Roman" w:hAnsi="Times New Roman" w:cs="Times New Roman"/>
                <w:b/>
                <w:bCs/>
                <w:color w:val="0070C0"/>
                <w:sz w:val="20"/>
                <w:szCs w:val="20"/>
                <w:lang w:val="uk-UA"/>
              </w:rPr>
              <w:t>.</w:t>
            </w:r>
          </w:p>
          <w:p w14:paraId="68AE5C28" w14:textId="3230CECD" w:rsidR="00EF2965" w:rsidRPr="00952986" w:rsidRDefault="00EF2965" w:rsidP="00EF2965">
            <w:pPr>
              <w:shd w:val="clear" w:color="auto" w:fill="FFFFFF"/>
              <w:ind w:left="-60" w:firstLine="365"/>
              <w:jc w:val="both"/>
              <w:rPr>
                <w:rFonts w:ascii="Times New Roman" w:eastAsia="Times New Roman" w:hAnsi="Times New Roman" w:cs="Times New Roman"/>
                <w:bCs/>
                <w:strike/>
                <w:sz w:val="20"/>
                <w:szCs w:val="20"/>
                <w:lang w:val="uk-UA" w:eastAsia="en-GB" w:bidi="he-IL"/>
              </w:rPr>
            </w:pPr>
            <w:r w:rsidRPr="00952986">
              <w:rPr>
                <w:rFonts w:ascii="Times New Roman" w:eastAsia="Times New Roman" w:hAnsi="Times New Roman" w:cs="Times New Roman"/>
                <w:b/>
                <w:bCs/>
                <w:color w:val="7030A0"/>
                <w:sz w:val="20"/>
                <w:szCs w:val="20"/>
                <w:lang w:val="uk-UA" w:eastAsia="en-GB" w:bidi="he-IL"/>
              </w:rPr>
              <w:t xml:space="preserve">Відповідь на скаргу надсилається заявнику у спосіб, у який вона була надіслана </w:t>
            </w:r>
            <w:r w:rsidRPr="00952986">
              <w:rPr>
                <w:rFonts w:ascii="Times New Roman" w:eastAsia="Times New Roman" w:hAnsi="Times New Roman" w:cs="Times New Roman"/>
                <w:b/>
                <w:color w:val="7030A0"/>
                <w:sz w:val="20"/>
                <w:szCs w:val="20"/>
                <w:lang w:val="uk-UA" w:eastAsia="en-GB" w:bidi="he-IL"/>
              </w:rPr>
              <w:t>оператора</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 xml:space="preserve">системи розподілу/ </w:t>
            </w:r>
            <w:proofErr w:type="spellStart"/>
            <w:r w:rsidRPr="00952986">
              <w:rPr>
                <w:rFonts w:ascii="Times New Roman" w:eastAsia="Times New Roman" w:hAnsi="Times New Roman" w:cs="Times New Roman"/>
                <w:b/>
                <w:color w:val="7030A0"/>
                <w:sz w:val="20"/>
                <w:szCs w:val="20"/>
                <w:lang w:val="uk-UA" w:eastAsia="en-GB" w:bidi="he-IL"/>
              </w:rPr>
              <w:t>електропостачальнику</w:t>
            </w:r>
            <w:proofErr w:type="spellEnd"/>
            <w:r w:rsidRPr="00952986">
              <w:rPr>
                <w:rFonts w:ascii="Times New Roman" w:eastAsia="Times New Roman" w:hAnsi="Times New Roman" w:cs="Times New Roman"/>
                <w:b/>
                <w:color w:val="7030A0"/>
                <w:sz w:val="20"/>
                <w:szCs w:val="20"/>
                <w:lang w:val="uk-UA" w:eastAsia="en-GB" w:bidi="he-IL"/>
              </w:rPr>
              <w:t>, у спосіб,</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у який була надана відповідна скарга, якщо про іншу форму надання відповіді не вказано заявником у скарзі.</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bCs/>
                <w:color w:val="0070C0"/>
                <w:sz w:val="20"/>
                <w:szCs w:val="20"/>
                <w:lang w:val="uk-UA"/>
              </w:rPr>
              <w:t>У разі подання заявником оригіналів документів, такі документи повертаються заявнику.</w:t>
            </w:r>
          </w:p>
        </w:tc>
        <w:tc>
          <w:tcPr>
            <w:tcW w:w="3942" w:type="dxa"/>
            <w:gridSpan w:val="3"/>
          </w:tcPr>
          <w:p w14:paraId="73F2362E"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2E156D1C"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636B3C82"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sz w:val="20"/>
                <w:szCs w:val="20"/>
                <w:lang w:val="uk-UA"/>
              </w:rPr>
              <w:t xml:space="preserve">На </w:t>
            </w:r>
            <w:proofErr w:type="spellStart"/>
            <w:r w:rsidRPr="00952986">
              <w:rPr>
                <w:rFonts w:ascii="Times New Roman" w:eastAsia="Times New Roman" w:hAnsi="Times New Roman" w:cs="Times New Roman"/>
                <w:sz w:val="20"/>
                <w:szCs w:val="20"/>
                <w:lang w:val="uk-UA"/>
              </w:rPr>
              <w:t>піставі</w:t>
            </w:r>
            <w:proofErr w:type="spellEnd"/>
            <w:r w:rsidRPr="00952986">
              <w:rPr>
                <w:rFonts w:ascii="Times New Roman" w:eastAsia="Times New Roman" w:hAnsi="Times New Roman" w:cs="Times New Roman"/>
                <w:sz w:val="20"/>
                <w:szCs w:val="20"/>
                <w:lang w:val="uk-UA"/>
              </w:rPr>
              <w:t xml:space="preserve"> пропозиції до пункту 3.13 проекту Положення.</w:t>
            </w:r>
          </w:p>
          <w:p w14:paraId="23FD3573"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p w14:paraId="43F837AC"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p w14:paraId="4AEABA6B"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p w14:paraId="247C927C"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p w14:paraId="041269EA" w14:textId="5A0C6015"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sz w:val="20"/>
                <w:szCs w:val="20"/>
                <w:lang w:val="uk-UA"/>
              </w:rPr>
              <w:t>Пропонуємо передбачити зручний для споживача спосіб отримання відповіді.</w:t>
            </w:r>
          </w:p>
        </w:tc>
        <w:tc>
          <w:tcPr>
            <w:tcW w:w="3179" w:type="dxa"/>
            <w:gridSpan w:val="2"/>
          </w:tcPr>
          <w:p w14:paraId="058517D5" w14:textId="77777777" w:rsidR="00F67E35"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A70B6CE" w14:textId="77777777" w:rsidR="00F67E35"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ED8A71B" w14:textId="77777777" w:rsidR="00F67E35" w:rsidRDefault="00F67E3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DB9E35D" w14:textId="662EC0F6"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sidR="00F67E35">
              <w:rPr>
                <w:rFonts w:ascii="Times New Roman" w:eastAsia="Times New Roman" w:hAnsi="Times New Roman" w:cs="Times New Roman"/>
                <w:b/>
                <w:bCs/>
                <w:color w:val="333333"/>
                <w:sz w:val="20"/>
                <w:szCs w:val="20"/>
                <w:lang w:val="uk-UA" w:eastAsia="en-GB" w:bidi="he-IL"/>
              </w:rPr>
              <w:t>овано в редакції</w:t>
            </w:r>
            <w:r w:rsidR="00375CE4">
              <w:rPr>
                <w:rFonts w:ascii="Times New Roman" w:eastAsia="Times New Roman" w:hAnsi="Times New Roman" w:cs="Times New Roman"/>
                <w:b/>
                <w:bCs/>
                <w:color w:val="333333"/>
                <w:sz w:val="20"/>
                <w:szCs w:val="20"/>
                <w:lang w:val="uk-UA" w:eastAsia="en-GB" w:bidi="he-IL"/>
              </w:rPr>
              <w:t>:</w:t>
            </w:r>
          </w:p>
          <w:p w14:paraId="39A2342A" w14:textId="77777777" w:rsidR="000F5AEF" w:rsidRDefault="000F5AEF" w:rsidP="00EF2965">
            <w:pPr>
              <w:shd w:val="clear" w:color="auto" w:fill="FFFFFF"/>
              <w:contextualSpacing/>
              <w:jc w:val="both"/>
              <w:rPr>
                <w:rFonts w:ascii="Times New Roman" w:eastAsia="Times New Roman" w:hAnsi="Times New Roman" w:cs="Times New Roman"/>
                <w:b/>
                <w:bCs/>
                <w:color w:val="00B050"/>
                <w:sz w:val="20"/>
                <w:szCs w:val="20"/>
                <w:lang w:val="uk-UA" w:eastAsia="en-GB" w:bidi="he-IL"/>
              </w:rPr>
            </w:pPr>
            <w:r>
              <w:rPr>
                <w:rFonts w:ascii="Times New Roman" w:eastAsia="Times New Roman" w:hAnsi="Times New Roman" w:cs="Times New Roman"/>
                <w:b/>
                <w:bCs/>
                <w:color w:val="00B050"/>
                <w:sz w:val="20"/>
                <w:szCs w:val="20"/>
                <w:lang w:val="uk-UA" w:eastAsia="en-GB" w:bidi="he-IL"/>
              </w:rPr>
              <w:t xml:space="preserve">… </w:t>
            </w:r>
          </w:p>
          <w:p w14:paraId="49C51F66" w14:textId="088A3865"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00B050"/>
                <w:sz w:val="20"/>
                <w:szCs w:val="20"/>
                <w:lang w:val="uk-UA" w:eastAsia="en-GB" w:bidi="he-IL"/>
              </w:rPr>
              <w:t xml:space="preserve">Відповідь на скаргу надсилається заявнику у спосіб, у який вона була надіслана </w:t>
            </w:r>
            <w:r w:rsidRPr="00952986">
              <w:rPr>
                <w:rFonts w:ascii="Times New Roman" w:eastAsia="Times New Roman" w:hAnsi="Times New Roman" w:cs="Times New Roman"/>
                <w:b/>
                <w:color w:val="00B050"/>
                <w:sz w:val="20"/>
                <w:szCs w:val="20"/>
                <w:lang w:val="uk-UA" w:eastAsia="en-GB" w:bidi="he-IL"/>
              </w:rPr>
              <w:t>оператора</w:t>
            </w:r>
            <w:r w:rsidRPr="00952986">
              <w:rPr>
                <w:rFonts w:ascii="Times New Roman" w:eastAsia="Times New Roman" w:hAnsi="Times New Roman" w:cs="Times New Roman"/>
                <w:bCs/>
                <w:color w:val="00B050"/>
                <w:sz w:val="20"/>
                <w:szCs w:val="20"/>
                <w:lang w:val="uk-UA" w:eastAsia="en-GB" w:bidi="he-IL"/>
              </w:rPr>
              <w:t xml:space="preserve"> </w:t>
            </w:r>
            <w:r w:rsidRPr="00952986">
              <w:rPr>
                <w:rFonts w:ascii="Times New Roman" w:eastAsia="Times New Roman" w:hAnsi="Times New Roman" w:cs="Times New Roman"/>
                <w:b/>
                <w:color w:val="00B050"/>
                <w:sz w:val="20"/>
                <w:szCs w:val="20"/>
                <w:lang w:val="uk-UA" w:eastAsia="en-GB" w:bidi="he-IL"/>
              </w:rPr>
              <w:t xml:space="preserve">системи розподілу/ </w:t>
            </w:r>
            <w:proofErr w:type="spellStart"/>
            <w:r w:rsidRPr="00952986">
              <w:rPr>
                <w:rFonts w:ascii="Times New Roman" w:eastAsia="Times New Roman" w:hAnsi="Times New Roman" w:cs="Times New Roman"/>
                <w:b/>
                <w:color w:val="00B050"/>
                <w:sz w:val="20"/>
                <w:szCs w:val="20"/>
                <w:lang w:val="uk-UA" w:eastAsia="en-GB" w:bidi="he-IL"/>
              </w:rPr>
              <w:t>електропостачальнику</w:t>
            </w:r>
            <w:proofErr w:type="spellEnd"/>
            <w:r w:rsidRPr="00952986">
              <w:rPr>
                <w:rFonts w:ascii="Times New Roman" w:eastAsia="Times New Roman" w:hAnsi="Times New Roman" w:cs="Times New Roman"/>
                <w:b/>
                <w:color w:val="00B050"/>
                <w:sz w:val="20"/>
                <w:szCs w:val="20"/>
                <w:lang w:val="uk-UA" w:eastAsia="en-GB" w:bidi="he-IL"/>
              </w:rPr>
              <w:t>, у спосіб,</w:t>
            </w:r>
            <w:r w:rsidRPr="00952986">
              <w:rPr>
                <w:rFonts w:ascii="Times New Roman" w:eastAsia="Times New Roman" w:hAnsi="Times New Roman" w:cs="Times New Roman"/>
                <w:bCs/>
                <w:color w:val="00B050"/>
                <w:sz w:val="20"/>
                <w:szCs w:val="20"/>
                <w:lang w:val="uk-UA" w:eastAsia="en-GB" w:bidi="he-IL"/>
              </w:rPr>
              <w:t xml:space="preserve"> </w:t>
            </w:r>
            <w:r w:rsidRPr="00952986">
              <w:rPr>
                <w:rFonts w:ascii="Times New Roman" w:eastAsia="Times New Roman" w:hAnsi="Times New Roman" w:cs="Times New Roman"/>
                <w:b/>
                <w:color w:val="00B050"/>
                <w:sz w:val="20"/>
                <w:szCs w:val="20"/>
                <w:lang w:val="uk-UA" w:eastAsia="en-GB" w:bidi="he-IL"/>
              </w:rPr>
              <w:t>у який була надана відповідна скарга, якщо про іншу форму надання відповіді не вказано заявником у скарзі.</w:t>
            </w:r>
            <w:r w:rsidRPr="00952986">
              <w:rPr>
                <w:rFonts w:ascii="Times New Roman" w:eastAsia="Times New Roman" w:hAnsi="Times New Roman" w:cs="Times New Roman"/>
                <w:bCs/>
                <w:color w:val="00B050"/>
                <w:sz w:val="20"/>
                <w:szCs w:val="20"/>
                <w:lang w:val="uk-UA" w:eastAsia="en-GB" w:bidi="he-IL"/>
              </w:rPr>
              <w:t xml:space="preserve"> </w:t>
            </w:r>
            <w:r w:rsidRPr="00952986">
              <w:rPr>
                <w:rFonts w:ascii="Times New Roman" w:eastAsia="Times New Roman" w:hAnsi="Times New Roman" w:cs="Times New Roman"/>
                <w:b/>
                <w:bCs/>
                <w:color w:val="0070C0"/>
                <w:sz w:val="20"/>
                <w:szCs w:val="20"/>
                <w:lang w:val="uk-UA"/>
              </w:rPr>
              <w:t>У разі подання заявником оригіналів документів, такі документи повертаються заявнику</w:t>
            </w:r>
            <w:r w:rsidR="000F5AEF">
              <w:rPr>
                <w:rFonts w:ascii="Times New Roman" w:eastAsia="Times New Roman" w:hAnsi="Times New Roman" w:cs="Times New Roman"/>
                <w:b/>
                <w:bCs/>
                <w:color w:val="0070C0"/>
                <w:sz w:val="20"/>
                <w:szCs w:val="20"/>
                <w:lang w:val="uk-UA"/>
              </w:rPr>
              <w:t>.</w:t>
            </w:r>
          </w:p>
          <w:p w14:paraId="5175E16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3419513C" w14:textId="77777777" w:rsidTr="00AD44D7">
        <w:trPr>
          <w:trHeight w:val="20"/>
        </w:trPr>
        <w:tc>
          <w:tcPr>
            <w:tcW w:w="4345" w:type="dxa"/>
            <w:gridSpan w:val="2"/>
            <w:tcBorders>
              <w:top w:val="nil"/>
              <w:bottom w:val="nil"/>
            </w:tcBorders>
          </w:tcPr>
          <w:p w14:paraId="0DB1C13A"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4DB02601"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Громадська спілка «Асоціація сонячної енергетики України»</w:t>
            </w:r>
          </w:p>
          <w:p w14:paraId="34CC13FF"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2683A726" w14:textId="77777777"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3.14. Відповідальний виконавець з урахуванням протоколу розгляду скарги під час робочої зустрічі готує </w:t>
            </w:r>
            <w:proofErr w:type="spellStart"/>
            <w:r w:rsidRPr="00952986">
              <w:rPr>
                <w:rFonts w:ascii="Times New Roman" w:eastAsia="Times New Roman" w:hAnsi="Times New Roman" w:cs="Times New Roman"/>
                <w:b/>
                <w:bCs/>
                <w:color w:val="0070C0"/>
                <w:sz w:val="20"/>
                <w:szCs w:val="20"/>
                <w:lang w:val="uk-UA" w:eastAsia="en-GB" w:bidi="he-IL"/>
              </w:rPr>
              <w:t>проєкт</w:t>
            </w:r>
            <w:proofErr w:type="spellEnd"/>
            <w:r w:rsidRPr="00952986">
              <w:rPr>
                <w:rFonts w:ascii="Times New Roman" w:eastAsia="Times New Roman" w:hAnsi="Times New Roman" w:cs="Times New Roman"/>
                <w:b/>
                <w:bCs/>
                <w:color w:val="0070C0"/>
                <w:sz w:val="20"/>
                <w:szCs w:val="20"/>
                <w:lang w:val="uk-UA" w:eastAsia="en-GB" w:bidi="he-IL"/>
              </w:rPr>
              <w:t xml:space="preserve"> відповіді та надає його на погодження керівнику Центру та на підпис керівнику оператора системи розподілу/</w:t>
            </w:r>
            <w:proofErr w:type="spellStart"/>
            <w:r w:rsidRPr="00952986">
              <w:rPr>
                <w:rFonts w:ascii="Times New Roman" w:eastAsia="Times New Roman" w:hAnsi="Times New Roman" w:cs="Times New Roman"/>
                <w:b/>
                <w:bCs/>
                <w:color w:val="0070C0"/>
                <w:sz w:val="20"/>
                <w:szCs w:val="20"/>
                <w:lang w:val="uk-UA" w:eastAsia="en-GB" w:bidi="he-IL"/>
              </w:rPr>
              <w:t>електропостачальника</w:t>
            </w:r>
            <w:proofErr w:type="spellEnd"/>
            <w:r w:rsidRPr="00952986">
              <w:rPr>
                <w:rFonts w:ascii="Times New Roman" w:eastAsia="Times New Roman" w:hAnsi="Times New Roman" w:cs="Times New Roman"/>
                <w:b/>
                <w:bCs/>
                <w:color w:val="0070C0"/>
                <w:sz w:val="20"/>
                <w:szCs w:val="20"/>
                <w:lang w:val="uk-UA" w:eastAsia="en-GB" w:bidi="he-IL"/>
              </w:rPr>
              <w:t>.</w:t>
            </w:r>
          </w:p>
          <w:p w14:paraId="42A6A3B7" w14:textId="1A41F8E0" w:rsidR="00EF2965" w:rsidRPr="00952986" w:rsidRDefault="00EF2965" w:rsidP="00EF2965">
            <w:pPr>
              <w:shd w:val="clear" w:color="auto" w:fill="FFFFFF"/>
              <w:ind w:left="-60" w:firstLine="365"/>
              <w:jc w:val="both"/>
              <w:rPr>
                <w:rFonts w:ascii="Times New Roman" w:eastAsia="Times New Roman" w:hAnsi="Times New Roman" w:cs="Times New Roman"/>
                <w:b/>
                <w:bCs/>
                <w:color w:val="7030A0"/>
                <w:sz w:val="20"/>
                <w:szCs w:val="20"/>
                <w:lang w:val="uk-UA" w:eastAsia="en-GB" w:bidi="he-IL"/>
              </w:rPr>
            </w:pPr>
            <w:r w:rsidRPr="00952986">
              <w:rPr>
                <w:rFonts w:ascii="Times New Roman" w:hAnsi="Times New Roman" w:cs="Times New Roman"/>
                <w:b/>
                <w:bCs/>
                <w:color w:val="0070C0"/>
                <w:sz w:val="20"/>
                <w:szCs w:val="20"/>
                <w:lang w:val="uk-UA"/>
              </w:rPr>
              <w:t>Письмова</w:t>
            </w:r>
            <w:r w:rsidRPr="00952986">
              <w:rPr>
                <w:rFonts w:ascii="Times New Roman" w:hAnsi="Times New Roman" w:cs="Times New Roman"/>
                <w:b/>
                <w:bCs/>
                <w:color w:val="0070C0"/>
                <w:spacing w:val="-7"/>
                <w:sz w:val="20"/>
                <w:szCs w:val="20"/>
                <w:lang w:val="uk-UA"/>
              </w:rPr>
              <w:t xml:space="preserve"> </w:t>
            </w:r>
            <w:r w:rsidRPr="00952986">
              <w:rPr>
                <w:rFonts w:ascii="Times New Roman" w:hAnsi="Times New Roman" w:cs="Times New Roman"/>
                <w:b/>
                <w:bCs/>
                <w:color w:val="0070C0"/>
                <w:sz w:val="20"/>
                <w:szCs w:val="20"/>
                <w:lang w:val="uk-UA"/>
              </w:rPr>
              <w:t>відповідь</w:t>
            </w:r>
            <w:r w:rsidRPr="00952986">
              <w:rPr>
                <w:rFonts w:ascii="Times New Roman" w:hAnsi="Times New Roman" w:cs="Times New Roman"/>
                <w:b/>
                <w:bCs/>
                <w:color w:val="0070C0"/>
                <w:spacing w:val="-7"/>
                <w:sz w:val="20"/>
                <w:szCs w:val="20"/>
                <w:lang w:val="uk-UA"/>
              </w:rPr>
              <w:t xml:space="preserve"> </w:t>
            </w:r>
            <w:r w:rsidRPr="00952986">
              <w:rPr>
                <w:rFonts w:ascii="Times New Roman" w:hAnsi="Times New Roman" w:cs="Times New Roman"/>
                <w:b/>
                <w:bCs/>
                <w:color w:val="0070C0"/>
                <w:sz w:val="20"/>
                <w:szCs w:val="20"/>
                <w:lang w:val="uk-UA"/>
              </w:rPr>
              <w:t>на</w:t>
            </w:r>
            <w:r w:rsidRPr="00952986">
              <w:rPr>
                <w:rFonts w:ascii="Times New Roman" w:hAnsi="Times New Roman" w:cs="Times New Roman"/>
                <w:b/>
                <w:bCs/>
                <w:color w:val="0070C0"/>
                <w:spacing w:val="-7"/>
                <w:sz w:val="20"/>
                <w:szCs w:val="20"/>
                <w:lang w:val="uk-UA"/>
              </w:rPr>
              <w:t xml:space="preserve"> </w:t>
            </w:r>
            <w:r w:rsidRPr="00952986">
              <w:rPr>
                <w:rFonts w:ascii="Times New Roman" w:hAnsi="Times New Roman" w:cs="Times New Roman"/>
                <w:b/>
                <w:bCs/>
                <w:color w:val="0070C0"/>
                <w:sz w:val="20"/>
                <w:szCs w:val="20"/>
                <w:lang w:val="uk-UA"/>
              </w:rPr>
              <w:t>скаргу</w:t>
            </w:r>
            <w:r w:rsidRPr="00952986">
              <w:rPr>
                <w:rFonts w:ascii="Times New Roman" w:hAnsi="Times New Roman" w:cs="Times New Roman"/>
                <w:b/>
                <w:bCs/>
                <w:color w:val="0070C0"/>
                <w:spacing w:val="-6"/>
                <w:sz w:val="20"/>
                <w:szCs w:val="20"/>
                <w:lang w:val="uk-UA"/>
              </w:rPr>
              <w:t xml:space="preserve"> </w:t>
            </w:r>
            <w:r w:rsidRPr="00952986">
              <w:rPr>
                <w:rFonts w:ascii="Times New Roman" w:hAnsi="Times New Roman" w:cs="Times New Roman"/>
                <w:b/>
                <w:bCs/>
                <w:color w:val="0070C0"/>
                <w:sz w:val="20"/>
                <w:szCs w:val="20"/>
                <w:lang w:val="uk-UA"/>
              </w:rPr>
              <w:t>разом</w:t>
            </w:r>
            <w:r w:rsidRPr="00952986">
              <w:rPr>
                <w:rFonts w:ascii="Times New Roman" w:hAnsi="Times New Roman" w:cs="Times New Roman"/>
                <w:b/>
                <w:bCs/>
                <w:color w:val="0070C0"/>
                <w:spacing w:val="-7"/>
                <w:sz w:val="20"/>
                <w:szCs w:val="20"/>
                <w:lang w:val="uk-UA"/>
              </w:rPr>
              <w:t xml:space="preserve"> </w:t>
            </w:r>
            <w:r w:rsidRPr="00952986">
              <w:rPr>
                <w:rFonts w:ascii="Times New Roman" w:hAnsi="Times New Roman" w:cs="Times New Roman"/>
                <w:b/>
                <w:bCs/>
                <w:color w:val="0070C0"/>
                <w:sz w:val="20"/>
                <w:szCs w:val="20"/>
                <w:lang w:val="uk-UA"/>
              </w:rPr>
              <w:t>з</w:t>
            </w:r>
            <w:r w:rsidRPr="00952986">
              <w:rPr>
                <w:rFonts w:ascii="Times New Roman" w:hAnsi="Times New Roman" w:cs="Times New Roman"/>
                <w:b/>
                <w:bCs/>
                <w:color w:val="0070C0"/>
                <w:spacing w:val="-7"/>
                <w:sz w:val="20"/>
                <w:szCs w:val="20"/>
                <w:lang w:val="uk-UA"/>
              </w:rPr>
              <w:t xml:space="preserve"> </w:t>
            </w:r>
            <w:r w:rsidRPr="00952986">
              <w:rPr>
                <w:rFonts w:ascii="Times New Roman" w:hAnsi="Times New Roman" w:cs="Times New Roman"/>
                <w:b/>
                <w:bCs/>
                <w:color w:val="0070C0"/>
                <w:sz w:val="20"/>
                <w:szCs w:val="20"/>
                <w:lang w:val="uk-UA"/>
              </w:rPr>
              <w:t>копією</w:t>
            </w:r>
            <w:r w:rsidRPr="00952986">
              <w:rPr>
                <w:rFonts w:ascii="Times New Roman" w:hAnsi="Times New Roman" w:cs="Times New Roman"/>
                <w:b/>
                <w:bCs/>
                <w:color w:val="0070C0"/>
                <w:spacing w:val="-57"/>
                <w:sz w:val="20"/>
                <w:szCs w:val="20"/>
                <w:lang w:val="uk-UA"/>
              </w:rPr>
              <w:t xml:space="preserve"> </w:t>
            </w:r>
            <w:r w:rsidRPr="00952986">
              <w:rPr>
                <w:rFonts w:ascii="Times New Roman" w:hAnsi="Times New Roman" w:cs="Times New Roman"/>
                <w:b/>
                <w:bCs/>
                <w:color w:val="0070C0"/>
                <w:sz w:val="20"/>
                <w:szCs w:val="20"/>
                <w:lang w:val="uk-UA"/>
              </w:rPr>
              <w:t>оформленого протоколу надсилається</w:t>
            </w:r>
            <w:r w:rsidRPr="00952986">
              <w:rPr>
                <w:rFonts w:ascii="Times New Roman" w:hAnsi="Times New Roman" w:cs="Times New Roman"/>
                <w:b/>
                <w:bCs/>
                <w:color w:val="0070C0"/>
                <w:spacing w:val="1"/>
                <w:sz w:val="20"/>
                <w:szCs w:val="20"/>
                <w:lang w:val="uk-UA"/>
              </w:rPr>
              <w:t xml:space="preserve"> </w:t>
            </w:r>
            <w:r w:rsidRPr="00952986">
              <w:rPr>
                <w:rFonts w:ascii="Times New Roman" w:hAnsi="Times New Roman" w:cs="Times New Roman"/>
                <w:b/>
                <w:bCs/>
                <w:color w:val="0070C0"/>
                <w:sz w:val="20"/>
                <w:szCs w:val="20"/>
                <w:lang w:val="uk-UA"/>
              </w:rPr>
              <w:t>заявнику.</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У</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разі</w:t>
            </w:r>
            <w:r w:rsidRPr="00952986">
              <w:rPr>
                <w:rFonts w:ascii="Times New Roman" w:hAnsi="Times New Roman" w:cs="Times New Roman"/>
                <w:b/>
                <w:bCs/>
                <w:color w:val="0070C0"/>
                <w:spacing w:val="-2"/>
                <w:sz w:val="20"/>
                <w:szCs w:val="20"/>
                <w:lang w:val="uk-UA"/>
              </w:rPr>
              <w:t xml:space="preserve"> </w:t>
            </w:r>
            <w:r w:rsidRPr="00952986">
              <w:rPr>
                <w:rFonts w:ascii="Times New Roman" w:hAnsi="Times New Roman" w:cs="Times New Roman"/>
                <w:b/>
                <w:bCs/>
                <w:color w:val="0070C0"/>
                <w:sz w:val="20"/>
                <w:szCs w:val="20"/>
                <w:lang w:val="uk-UA"/>
              </w:rPr>
              <w:t>подання</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заявником</w:t>
            </w:r>
            <w:r w:rsidR="00F67E35">
              <w:rPr>
                <w:rFonts w:ascii="Times New Roman" w:hAnsi="Times New Roman" w:cs="Times New Roman"/>
                <w:b/>
                <w:bCs/>
                <w:color w:val="0070C0"/>
                <w:sz w:val="20"/>
                <w:szCs w:val="20"/>
                <w:lang w:val="uk-UA"/>
              </w:rPr>
              <w:t xml:space="preserve"> </w:t>
            </w:r>
            <w:r w:rsidRPr="00952986">
              <w:rPr>
                <w:rFonts w:ascii="Times New Roman" w:hAnsi="Times New Roman" w:cs="Times New Roman"/>
                <w:b/>
                <w:bCs/>
                <w:color w:val="0070C0"/>
                <w:sz w:val="20"/>
                <w:szCs w:val="20"/>
                <w:lang w:val="uk-UA"/>
              </w:rPr>
              <w:t>оригіналів</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документів,</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такі</w:t>
            </w:r>
            <w:r w:rsidRPr="00952986">
              <w:rPr>
                <w:rFonts w:ascii="Times New Roman" w:hAnsi="Times New Roman" w:cs="Times New Roman"/>
                <w:b/>
                <w:bCs/>
                <w:color w:val="0070C0"/>
                <w:spacing w:val="-3"/>
                <w:sz w:val="20"/>
                <w:szCs w:val="20"/>
                <w:lang w:val="uk-UA"/>
              </w:rPr>
              <w:t xml:space="preserve"> </w:t>
            </w:r>
            <w:r w:rsidRPr="00952986">
              <w:rPr>
                <w:rFonts w:ascii="Times New Roman" w:hAnsi="Times New Roman" w:cs="Times New Roman"/>
                <w:b/>
                <w:bCs/>
                <w:color w:val="0070C0"/>
                <w:sz w:val="20"/>
                <w:szCs w:val="20"/>
                <w:lang w:val="uk-UA"/>
              </w:rPr>
              <w:t>документи повертаються</w:t>
            </w:r>
            <w:r w:rsidRPr="00952986">
              <w:rPr>
                <w:rFonts w:ascii="Times New Roman" w:hAnsi="Times New Roman" w:cs="Times New Roman"/>
                <w:b/>
                <w:bCs/>
                <w:color w:val="0070C0"/>
                <w:spacing w:val="-8"/>
                <w:sz w:val="20"/>
                <w:szCs w:val="20"/>
                <w:lang w:val="uk-UA"/>
              </w:rPr>
              <w:t xml:space="preserve"> </w:t>
            </w:r>
            <w:r w:rsidRPr="00952986">
              <w:rPr>
                <w:rFonts w:ascii="Times New Roman" w:hAnsi="Times New Roman" w:cs="Times New Roman"/>
                <w:b/>
                <w:bCs/>
                <w:color w:val="0070C0"/>
                <w:sz w:val="20"/>
                <w:szCs w:val="20"/>
                <w:lang w:val="uk-UA"/>
              </w:rPr>
              <w:t>заявнику</w:t>
            </w:r>
            <w:r w:rsidRPr="00952986">
              <w:rPr>
                <w:rFonts w:ascii="Times New Roman" w:hAnsi="Times New Roman" w:cs="Times New Roman"/>
                <w:color w:val="0070C0"/>
                <w:spacing w:val="-8"/>
                <w:sz w:val="20"/>
                <w:szCs w:val="20"/>
                <w:lang w:val="uk-UA"/>
              </w:rPr>
              <w:t xml:space="preserve"> </w:t>
            </w:r>
            <w:r w:rsidRPr="00952986">
              <w:rPr>
                <w:rFonts w:ascii="Times New Roman" w:hAnsi="Times New Roman" w:cs="Times New Roman"/>
                <w:b/>
                <w:bCs/>
                <w:color w:val="7030A0"/>
                <w:sz w:val="20"/>
                <w:szCs w:val="20"/>
                <w:lang w:val="uk-UA"/>
              </w:rPr>
              <w:t>(у</w:t>
            </w:r>
            <w:r w:rsidRPr="00952986">
              <w:rPr>
                <w:rFonts w:ascii="Times New Roman" w:hAnsi="Times New Roman" w:cs="Times New Roman"/>
                <w:b/>
                <w:bCs/>
                <w:color w:val="7030A0"/>
                <w:spacing w:val="-8"/>
                <w:sz w:val="20"/>
                <w:szCs w:val="20"/>
                <w:lang w:val="uk-UA"/>
              </w:rPr>
              <w:t xml:space="preserve"> </w:t>
            </w:r>
            <w:r w:rsidRPr="00952986">
              <w:rPr>
                <w:rFonts w:ascii="Times New Roman" w:hAnsi="Times New Roman" w:cs="Times New Roman"/>
                <w:b/>
                <w:bCs/>
                <w:color w:val="7030A0"/>
                <w:sz w:val="20"/>
                <w:szCs w:val="20"/>
                <w:lang w:val="uk-UA"/>
              </w:rPr>
              <w:t>разі</w:t>
            </w:r>
            <w:r w:rsidRPr="00952986">
              <w:rPr>
                <w:rFonts w:ascii="Times New Roman" w:hAnsi="Times New Roman" w:cs="Times New Roman"/>
                <w:b/>
                <w:bCs/>
                <w:color w:val="7030A0"/>
                <w:spacing w:val="-8"/>
                <w:sz w:val="20"/>
                <w:szCs w:val="20"/>
                <w:lang w:val="uk-UA"/>
              </w:rPr>
              <w:t xml:space="preserve"> </w:t>
            </w:r>
            <w:r w:rsidRPr="00952986">
              <w:rPr>
                <w:rFonts w:ascii="Times New Roman" w:hAnsi="Times New Roman" w:cs="Times New Roman"/>
                <w:b/>
                <w:bCs/>
                <w:color w:val="7030A0"/>
                <w:sz w:val="20"/>
                <w:szCs w:val="20"/>
                <w:lang w:val="uk-UA"/>
              </w:rPr>
              <w:t>погодження</w:t>
            </w:r>
            <w:r w:rsidRPr="00952986">
              <w:rPr>
                <w:rFonts w:ascii="Times New Roman" w:hAnsi="Times New Roman" w:cs="Times New Roman"/>
                <w:b/>
                <w:bCs/>
                <w:color w:val="7030A0"/>
                <w:spacing w:val="-8"/>
                <w:sz w:val="20"/>
                <w:szCs w:val="20"/>
                <w:lang w:val="uk-UA"/>
              </w:rPr>
              <w:t xml:space="preserve"> </w:t>
            </w:r>
            <w:r w:rsidRPr="00952986">
              <w:rPr>
                <w:rFonts w:ascii="Times New Roman" w:hAnsi="Times New Roman" w:cs="Times New Roman"/>
                <w:b/>
                <w:bCs/>
                <w:color w:val="7030A0"/>
                <w:sz w:val="20"/>
                <w:szCs w:val="20"/>
                <w:lang w:val="uk-UA"/>
              </w:rPr>
              <w:t>з</w:t>
            </w:r>
            <w:r w:rsidRPr="00952986">
              <w:rPr>
                <w:rFonts w:ascii="Times New Roman" w:hAnsi="Times New Roman" w:cs="Times New Roman"/>
                <w:b/>
                <w:bCs/>
                <w:color w:val="7030A0"/>
                <w:spacing w:val="-57"/>
                <w:sz w:val="20"/>
                <w:szCs w:val="20"/>
                <w:lang w:val="uk-UA"/>
              </w:rPr>
              <w:t xml:space="preserve"> </w:t>
            </w:r>
            <w:r w:rsidRPr="00952986">
              <w:rPr>
                <w:rFonts w:ascii="Times New Roman" w:hAnsi="Times New Roman" w:cs="Times New Roman"/>
                <w:b/>
                <w:bCs/>
                <w:color w:val="7030A0"/>
                <w:sz w:val="20"/>
                <w:szCs w:val="20"/>
                <w:lang w:val="uk-UA"/>
              </w:rPr>
              <w:t>Заявником</w:t>
            </w:r>
            <w:r w:rsidRPr="00952986">
              <w:rPr>
                <w:rFonts w:ascii="Times New Roman" w:hAnsi="Times New Roman" w:cs="Times New Roman"/>
                <w:b/>
                <w:bCs/>
                <w:color w:val="7030A0"/>
                <w:spacing w:val="-2"/>
                <w:sz w:val="20"/>
                <w:szCs w:val="20"/>
                <w:lang w:val="uk-UA"/>
              </w:rPr>
              <w:t xml:space="preserve"> </w:t>
            </w:r>
            <w:r w:rsidRPr="00952986">
              <w:rPr>
                <w:rFonts w:ascii="Times New Roman" w:hAnsi="Times New Roman" w:cs="Times New Roman"/>
                <w:b/>
                <w:bCs/>
                <w:color w:val="7030A0"/>
                <w:sz w:val="20"/>
                <w:szCs w:val="20"/>
                <w:lang w:val="uk-UA"/>
              </w:rPr>
              <w:t>оригінали</w:t>
            </w:r>
            <w:r w:rsidRPr="00952986">
              <w:rPr>
                <w:rFonts w:ascii="Times New Roman" w:hAnsi="Times New Roman" w:cs="Times New Roman"/>
                <w:b/>
                <w:bCs/>
                <w:color w:val="7030A0"/>
                <w:spacing w:val="-2"/>
                <w:sz w:val="20"/>
                <w:szCs w:val="20"/>
                <w:lang w:val="uk-UA"/>
              </w:rPr>
              <w:t xml:space="preserve"> </w:t>
            </w:r>
            <w:r w:rsidRPr="00952986">
              <w:rPr>
                <w:rFonts w:ascii="Times New Roman" w:hAnsi="Times New Roman" w:cs="Times New Roman"/>
                <w:b/>
                <w:bCs/>
                <w:color w:val="7030A0"/>
                <w:sz w:val="20"/>
                <w:szCs w:val="20"/>
                <w:lang w:val="uk-UA"/>
              </w:rPr>
              <w:t>можуть</w:t>
            </w:r>
            <w:r w:rsidRPr="00952986">
              <w:rPr>
                <w:rFonts w:ascii="Times New Roman" w:hAnsi="Times New Roman" w:cs="Times New Roman"/>
                <w:b/>
                <w:bCs/>
                <w:color w:val="7030A0"/>
                <w:spacing w:val="-1"/>
                <w:sz w:val="20"/>
                <w:szCs w:val="20"/>
                <w:lang w:val="uk-UA"/>
              </w:rPr>
              <w:t xml:space="preserve"> </w:t>
            </w:r>
            <w:r w:rsidRPr="00952986">
              <w:rPr>
                <w:rFonts w:ascii="Times New Roman" w:hAnsi="Times New Roman" w:cs="Times New Roman"/>
                <w:b/>
                <w:bCs/>
                <w:color w:val="7030A0"/>
                <w:sz w:val="20"/>
                <w:szCs w:val="20"/>
                <w:lang w:val="uk-UA"/>
              </w:rPr>
              <w:t>бути відправлено</w:t>
            </w:r>
            <w:r w:rsidRPr="00952986">
              <w:rPr>
                <w:rFonts w:ascii="Times New Roman" w:hAnsi="Times New Roman" w:cs="Times New Roman"/>
                <w:b/>
                <w:bCs/>
                <w:color w:val="7030A0"/>
                <w:spacing w:val="-4"/>
                <w:sz w:val="20"/>
                <w:szCs w:val="20"/>
                <w:lang w:val="uk-UA"/>
              </w:rPr>
              <w:t xml:space="preserve"> </w:t>
            </w:r>
            <w:r w:rsidRPr="00952986">
              <w:rPr>
                <w:rFonts w:ascii="Times New Roman" w:hAnsi="Times New Roman" w:cs="Times New Roman"/>
                <w:b/>
                <w:bCs/>
                <w:color w:val="7030A0"/>
                <w:sz w:val="20"/>
                <w:szCs w:val="20"/>
                <w:lang w:val="uk-UA"/>
              </w:rPr>
              <w:t>поштою).</w:t>
            </w:r>
          </w:p>
          <w:p w14:paraId="774E7AF3"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tc>
        <w:tc>
          <w:tcPr>
            <w:tcW w:w="3942" w:type="dxa"/>
            <w:gridSpan w:val="3"/>
          </w:tcPr>
          <w:p w14:paraId="18CFB4EA"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p>
        </w:tc>
        <w:tc>
          <w:tcPr>
            <w:tcW w:w="3179" w:type="dxa"/>
            <w:gridSpan w:val="2"/>
          </w:tcPr>
          <w:p w14:paraId="091144AF"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C36DDF5"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5FB606A"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DB43668"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2CB7B66"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8108A5C"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AFF4B0E"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977E17A"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32C7F42"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98BD67B"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E142A15"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628A728C" w14:textId="4CB3BA80" w:rsidR="00EF2965" w:rsidRPr="00952986"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Pr>
                <w:rFonts w:ascii="Times New Roman" w:eastAsia="Times New Roman" w:hAnsi="Times New Roman" w:cs="Times New Roman"/>
                <w:b/>
                <w:bCs/>
                <w:color w:val="333333"/>
                <w:sz w:val="20"/>
                <w:szCs w:val="20"/>
                <w:lang w:val="uk-UA" w:eastAsia="en-GB" w:bidi="he-IL"/>
              </w:rPr>
              <w:t xml:space="preserve">Пропонуємо </w:t>
            </w:r>
            <w:r w:rsidR="00EF2965" w:rsidRPr="00952986">
              <w:rPr>
                <w:rFonts w:ascii="Times New Roman" w:eastAsia="Times New Roman" w:hAnsi="Times New Roman" w:cs="Times New Roman"/>
                <w:b/>
                <w:bCs/>
                <w:color w:val="333333"/>
                <w:sz w:val="20"/>
                <w:szCs w:val="20"/>
                <w:lang w:val="uk-UA" w:eastAsia="en-GB" w:bidi="he-IL"/>
              </w:rPr>
              <w:t>відхилити</w:t>
            </w:r>
          </w:p>
          <w:p w14:paraId="745941B1" w14:textId="402F0064" w:rsidR="00EF2965" w:rsidRPr="00375CE4"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r w:rsidRPr="00375CE4">
              <w:rPr>
                <w:rFonts w:ascii="Times New Roman" w:eastAsia="Times New Roman" w:hAnsi="Times New Roman" w:cs="Times New Roman"/>
                <w:color w:val="333333"/>
                <w:sz w:val="20"/>
                <w:szCs w:val="20"/>
                <w:lang w:val="uk-UA" w:eastAsia="en-GB" w:bidi="he-IL"/>
              </w:rPr>
              <w:t xml:space="preserve">Шляхи повернення </w:t>
            </w:r>
            <w:r w:rsidR="00375CE4" w:rsidRPr="00375CE4">
              <w:rPr>
                <w:rFonts w:ascii="Times New Roman" w:eastAsia="Times New Roman" w:hAnsi="Times New Roman" w:cs="Times New Roman"/>
                <w:color w:val="333333"/>
                <w:sz w:val="20"/>
                <w:szCs w:val="20"/>
                <w:lang w:val="uk-UA" w:eastAsia="en-GB" w:bidi="he-IL"/>
              </w:rPr>
              <w:t xml:space="preserve">оригіналів документів </w:t>
            </w:r>
            <w:r w:rsidRPr="00375CE4">
              <w:rPr>
                <w:rFonts w:ascii="Times New Roman" w:eastAsia="Times New Roman" w:hAnsi="Times New Roman" w:cs="Times New Roman"/>
                <w:color w:val="333333"/>
                <w:sz w:val="20"/>
                <w:szCs w:val="20"/>
                <w:lang w:val="uk-UA" w:eastAsia="en-GB" w:bidi="he-IL"/>
              </w:rPr>
              <w:t xml:space="preserve">нормативно врегульовані </w:t>
            </w:r>
          </w:p>
          <w:p w14:paraId="735C399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B133EB" w14:paraId="0C5BCBAF" w14:textId="77777777" w:rsidTr="00AD44D7">
        <w:trPr>
          <w:trHeight w:val="20"/>
        </w:trPr>
        <w:tc>
          <w:tcPr>
            <w:tcW w:w="4345" w:type="dxa"/>
            <w:gridSpan w:val="2"/>
            <w:tcBorders>
              <w:top w:val="nil"/>
              <w:bottom w:val="single" w:sz="4" w:space="0" w:color="auto"/>
            </w:tcBorders>
          </w:tcPr>
          <w:p w14:paraId="72635A0D"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38A1B711"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7CBB388"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722BBB52" w14:textId="77777777"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rPr>
              <w:t xml:space="preserve">3.14. Відповідальний виконавець з урахуванням розгляду скарги під час робочої зустрічі готує </w:t>
            </w:r>
            <w:proofErr w:type="spellStart"/>
            <w:r w:rsidRPr="00952986">
              <w:rPr>
                <w:rFonts w:ascii="Times New Roman" w:eastAsia="Times New Roman" w:hAnsi="Times New Roman" w:cs="Times New Roman"/>
                <w:b/>
                <w:bCs/>
                <w:color w:val="0070C0"/>
                <w:sz w:val="20"/>
                <w:szCs w:val="20"/>
                <w:lang w:val="uk-UA"/>
              </w:rPr>
              <w:t>проєкт</w:t>
            </w:r>
            <w:proofErr w:type="spellEnd"/>
            <w:r w:rsidRPr="00952986">
              <w:rPr>
                <w:rFonts w:ascii="Times New Roman" w:eastAsia="Times New Roman" w:hAnsi="Times New Roman" w:cs="Times New Roman"/>
                <w:b/>
                <w:bCs/>
                <w:color w:val="0070C0"/>
                <w:sz w:val="20"/>
                <w:szCs w:val="20"/>
                <w:lang w:val="uk-UA"/>
              </w:rPr>
              <w:t xml:space="preserve"> відповіді та надає його на погодження керівнику Центру та на підпис керівнику оператора системи розподілу/</w:t>
            </w:r>
            <w:proofErr w:type="spellStart"/>
            <w:r w:rsidRPr="00952986">
              <w:rPr>
                <w:rFonts w:ascii="Times New Roman" w:eastAsia="Times New Roman" w:hAnsi="Times New Roman" w:cs="Times New Roman"/>
                <w:b/>
                <w:bCs/>
                <w:color w:val="0070C0"/>
                <w:sz w:val="20"/>
                <w:szCs w:val="20"/>
                <w:lang w:val="uk-UA"/>
              </w:rPr>
              <w:t>електропостачальника</w:t>
            </w:r>
            <w:proofErr w:type="spellEnd"/>
            <w:r w:rsidRPr="00952986">
              <w:rPr>
                <w:rFonts w:ascii="Times New Roman" w:eastAsia="Times New Roman" w:hAnsi="Times New Roman" w:cs="Times New Roman"/>
                <w:b/>
                <w:bCs/>
                <w:color w:val="0070C0"/>
                <w:sz w:val="20"/>
                <w:szCs w:val="20"/>
                <w:lang w:val="uk-UA"/>
              </w:rPr>
              <w:t>.</w:t>
            </w:r>
          </w:p>
          <w:p w14:paraId="68829D5B" w14:textId="05F3B9CE" w:rsidR="00EF2965" w:rsidRPr="00952986" w:rsidRDefault="00EF2965" w:rsidP="00EF2965">
            <w:pPr>
              <w:shd w:val="clear" w:color="auto" w:fill="FFFFFF"/>
              <w:ind w:left="-60" w:firstLine="365"/>
              <w:jc w:val="both"/>
              <w:rPr>
                <w:rFonts w:ascii="Times New Roman" w:eastAsia="Times New Roman" w:hAnsi="Times New Roman" w:cs="Times New Roman"/>
                <w:b/>
                <w:bCs/>
                <w:color w:val="0070C0"/>
                <w:sz w:val="20"/>
                <w:szCs w:val="20"/>
                <w:lang w:val="uk-UA"/>
              </w:rPr>
            </w:pPr>
            <w:r w:rsidRPr="00952986">
              <w:rPr>
                <w:rFonts w:ascii="Times New Roman" w:eastAsia="Times New Roman" w:hAnsi="Times New Roman" w:cs="Times New Roman"/>
                <w:b/>
                <w:bCs/>
                <w:color w:val="7030A0"/>
                <w:sz w:val="20"/>
                <w:szCs w:val="20"/>
                <w:lang w:val="uk-UA" w:eastAsia="en-GB" w:bidi="he-IL"/>
              </w:rPr>
              <w:t xml:space="preserve">Відповідь на скаргу надсилається заявнику у спосіб, у який вона була надіслана </w:t>
            </w:r>
            <w:r w:rsidRPr="00952986">
              <w:rPr>
                <w:rFonts w:ascii="Times New Roman" w:eastAsia="Times New Roman" w:hAnsi="Times New Roman" w:cs="Times New Roman"/>
                <w:b/>
                <w:color w:val="7030A0"/>
                <w:sz w:val="20"/>
                <w:szCs w:val="20"/>
                <w:lang w:val="uk-UA" w:eastAsia="en-GB" w:bidi="he-IL"/>
              </w:rPr>
              <w:t>оператора</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 xml:space="preserve">системи розподілу/ </w:t>
            </w:r>
            <w:proofErr w:type="spellStart"/>
            <w:r w:rsidRPr="00952986">
              <w:rPr>
                <w:rFonts w:ascii="Times New Roman" w:eastAsia="Times New Roman" w:hAnsi="Times New Roman" w:cs="Times New Roman"/>
                <w:b/>
                <w:color w:val="7030A0"/>
                <w:sz w:val="20"/>
                <w:szCs w:val="20"/>
                <w:lang w:val="uk-UA" w:eastAsia="en-GB" w:bidi="he-IL"/>
              </w:rPr>
              <w:t>електропостачальнику</w:t>
            </w:r>
            <w:proofErr w:type="spellEnd"/>
            <w:r w:rsidRPr="00952986">
              <w:rPr>
                <w:rFonts w:ascii="Times New Roman" w:eastAsia="Times New Roman" w:hAnsi="Times New Roman" w:cs="Times New Roman"/>
                <w:b/>
                <w:color w:val="7030A0"/>
                <w:sz w:val="20"/>
                <w:szCs w:val="20"/>
                <w:lang w:val="uk-UA" w:eastAsia="en-GB" w:bidi="he-IL"/>
              </w:rPr>
              <w:t>, у спосіб,</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color w:val="7030A0"/>
                <w:sz w:val="20"/>
                <w:szCs w:val="20"/>
                <w:lang w:val="uk-UA" w:eastAsia="en-GB" w:bidi="he-IL"/>
              </w:rPr>
              <w:t>у який була надана відповідна скарга, якщо про іншу форму надання відповіді не вказано заявником у скарзі.</w:t>
            </w:r>
            <w:r w:rsidRPr="00952986">
              <w:rPr>
                <w:rFonts w:ascii="Times New Roman" w:eastAsia="Times New Roman" w:hAnsi="Times New Roman" w:cs="Times New Roman"/>
                <w:bCs/>
                <w:color w:val="7030A0"/>
                <w:sz w:val="20"/>
                <w:szCs w:val="20"/>
                <w:lang w:val="uk-UA" w:eastAsia="en-GB" w:bidi="he-IL"/>
              </w:rPr>
              <w:t xml:space="preserve"> </w:t>
            </w:r>
            <w:r w:rsidRPr="00952986">
              <w:rPr>
                <w:rFonts w:ascii="Times New Roman" w:eastAsia="Times New Roman" w:hAnsi="Times New Roman" w:cs="Times New Roman"/>
                <w:b/>
                <w:bCs/>
                <w:color w:val="0070C0"/>
                <w:sz w:val="20"/>
                <w:szCs w:val="20"/>
                <w:lang w:val="uk-UA"/>
              </w:rPr>
              <w:t>У разі подання заявником оригіналів документів, такі документи повертаються заявнику.</w:t>
            </w:r>
          </w:p>
        </w:tc>
        <w:tc>
          <w:tcPr>
            <w:tcW w:w="3942" w:type="dxa"/>
            <w:gridSpan w:val="3"/>
          </w:tcPr>
          <w:p w14:paraId="7C0303CD" w14:textId="77777777" w:rsidR="00EF2965" w:rsidRPr="00952986" w:rsidRDefault="00EF2965" w:rsidP="00EF2965">
            <w:pPr>
              <w:widowControl w:val="0"/>
              <w:autoSpaceDE w:val="0"/>
              <w:autoSpaceDN w:val="0"/>
              <w:jc w:val="center"/>
              <w:rPr>
                <w:rFonts w:ascii="Times New Roman" w:eastAsia="Times New Roman" w:hAnsi="Times New Roman" w:cs="Times New Roman"/>
                <w:b/>
                <w:bCs/>
                <w:sz w:val="20"/>
                <w:szCs w:val="20"/>
                <w:lang w:val="uk-UA" w:eastAsia="ru-RU"/>
              </w:rPr>
            </w:pPr>
            <w:r w:rsidRPr="00952986">
              <w:rPr>
                <w:rFonts w:ascii="Times New Roman" w:eastAsia="Times New Roman" w:hAnsi="Times New Roman" w:cs="Times New Roman"/>
                <w:b/>
                <w:bCs/>
                <w:sz w:val="20"/>
                <w:szCs w:val="20"/>
                <w:lang w:val="uk-UA" w:eastAsia="ru-RU"/>
              </w:rPr>
              <w:t>ПрАТ «ДТЕК КИЇВСЬКІ ЕЛЕКТРОМЕРЕЖІ»</w:t>
            </w:r>
          </w:p>
          <w:p w14:paraId="1AB5B933" w14:textId="77777777" w:rsidR="00EF2965" w:rsidRPr="00952986" w:rsidRDefault="00EF2965" w:rsidP="00EF2965">
            <w:pPr>
              <w:widowControl w:val="0"/>
              <w:autoSpaceDE w:val="0"/>
              <w:autoSpaceDN w:val="0"/>
              <w:jc w:val="both"/>
              <w:rPr>
                <w:rFonts w:ascii="Times New Roman" w:eastAsia="Times New Roman" w:hAnsi="Times New Roman" w:cs="Times New Roman"/>
                <w:b/>
                <w:bCs/>
                <w:sz w:val="20"/>
                <w:szCs w:val="20"/>
                <w:lang w:val="uk-UA" w:eastAsia="ru-RU"/>
              </w:rPr>
            </w:pPr>
          </w:p>
          <w:p w14:paraId="5528EF39"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 xml:space="preserve">На </w:t>
            </w:r>
            <w:proofErr w:type="spellStart"/>
            <w:r w:rsidRPr="00952986">
              <w:rPr>
                <w:rFonts w:ascii="Times New Roman" w:hAnsi="Times New Roman" w:cs="Times New Roman"/>
                <w:sz w:val="20"/>
                <w:szCs w:val="20"/>
                <w:lang w:val="uk-UA"/>
              </w:rPr>
              <w:t>піставі</w:t>
            </w:r>
            <w:proofErr w:type="spellEnd"/>
            <w:r w:rsidRPr="00952986">
              <w:rPr>
                <w:rFonts w:ascii="Times New Roman" w:hAnsi="Times New Roman" w:cs="Times New Roman"/>
                <w:sz w:val="20"/>
                <w:szCs w:val="20"/>
                <w:lang w:val="uk-UA"/>
              </w:rPr>
              <w:t xml:space="preserve"> пропозиції до пункту 3.13 проекту Положення.</w:t>
            </w:r>
          </w:p>
          <w:p w14:paraId="1E6E323B" w14:textId="77777777" w:rsidR="00EF2965" w:rsidRPr="00952986" w:rsidRDefault="00EF2965" w:rsidP="00EF2965">
            <w:pPr>
              <w:jc w:val="both"/>
              <w:rPr>
                <w:rFonts w:ascii="Times New Roman" w:hAnsi="Times New Roman" w:cs="Times New Roman"/>
                <w:sz w:val="20"/>
                <w:szCs w:val="20"/>
                <w:lang w:val="uk-UA"/>
              </w:rPr>
            </w:pPr>
          </w:p>
          <w:p w14:paraId="0489B0B8" w14:textId="77777777" w:rsidR="00EF2965" w:rsidRPr="00952986" w:rsidRDefault="00EF2965" w:rsidP="00EF2965">
            <w:pPr>
              <w:jc w:val="both"/>
              <w:rPr>
                <w:rFonts w:ascii="Times New Roman" w:hAnsi="Times New Roman" w:cs="Times New Roman"/>
                <w:sz w:val="20"/>
                <w:szCs w:val="20"/>
                <w:lang w:val="uk-UA"/>
              </w:rPr>
            </w:pPr>
          </w:p>
          <w:p w14:paraId="314D278F" w14:textId="77777777" w:rsidR="00EF2965" w:rsidRPr="00952986" w:rsidRDefault="00EF2965" w:rsidP="00EF2965">
            <w:pPr>
              <w:jc w:val="both"/>
              <w:rPr>
                <w:rFonts w:ascii="Times New Roman" w:hAnsi="Times New Roman" w:cs="Times New Roman"/>
                <w:sz w:val="20"/>
                <w:szCs w:val="20"/>
                <w:lang w:val="uk-UA"/>
              </w:rPr>
            </w:pPr>
          </w:p>
          <w:p w14:paraId="77F372EF" w14:textId="77777777" w:rsidR="00EF2965" w:rsidRPr="00952986" w:rsidRDefault="00EF2965" w:rsidP="00EF2965">
            <w:pPr>
              <w:jc w:val="both"/>
              <w:rPr>
                <w:rFonts w:ascii="Times New Roman" w:hAnsi="Times New Roman" w:cs="Times New Roman"/>
                <w:sz w:val="20"/>
                <w:szCs w:val="20"/>
                <w:lang w:val="uk-UA"/>
              </w:rPr>
            </w:pPr>
          </w:p>
          <w:p w14:paraId="75DB96FA" w14:textId="518D40CC"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hAnsi="Times New Roman" w:cs="Times New Roman"/>
                <w:sz w:val="20"/>
                <w:szCs w:val="20"/>
                <w:lang w:val="uk-UA"/>
              </w:rPr>
              <w:t>Пропонуємо передбачити зручний для споживача спосіб отримання відповіді.</w:t>
            </w:r>
          </w:p>
        </w:tc>
        <w:tc>
          <w:tcPr>
            <w:tcW w:w="3179" w:type="dxa"/>
            <w:gridSpan w:val="2"/>
          </w:tcPr>
          <w:p w14:paraId="2AF5DCD2"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710F7DB0"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3F06B6B"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243E3D98" w14:textId="1596D934" w:rsidR="00375CE4" w:rsidRPr="00952986"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r w:rsidRPr="00952986">
              <w:rPr>
                <w:rFonts w:ascii="Times New Roman" w:eastAsia="Times New Roman" w:hAnsi="Times New Roman" w:cs="Times New Roman"/>
                <w:b/>
                <w:bCs/>
                <w:color w:val="333333"/>
                <w:sz w:val="20"/>
                <w:szCs w:val="20"/>
                <w:lang w:val="uk-UA" w:eastAsia="en-GB" w:bidi="he-IL"/>
              </w:rPr>
              <w:t>Попередньо врах</w:t>
            </w:r>
            <w:r>
              <w:rPr>
                <w:rFonts w:ascii="Times New Roman" w:eastAsia="Times New Roman" w:hAnsi="Times New Roman" w:cs="Times New Roman"/>
                <w:b/>
                <w:bCs/>
                <w:color w:val="333333"/>
                <w:sz w:val="20"/>
                <w:szCs w:val="20"/>
                <w:lang w:val="uk-UA" w:eastAsia="en-GB" w:bidi="he-IL"/>
              </w:rPr>
              <w:t>овано в редакції вище</w:t>
            </w:r>
          </w:p>
          <w:p w14:paraId="043BFCBF" w14:textId="5A951472"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2D083278" w14:textId="77777777" w:rsidTr="00AD44D7">
        <w:trPr>
          <w:trHeight w:val="20"/>
        </w:trPr>
        <w:tc>
          <w:tcPr>
            <w:tcW w:w="4345" w:type="dxa"/>
            <w:gridSpan w:val="2"/>
            <w:vMerge w:val="restart"/>
            <w:tcBorders>
              <w:bottom w:val="nil"/>
            </w:tcBorders>
          </w:tcPr>
          <w:p w14:paraId="2507EC55"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3D496FC1"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p>
          <w:p w14:paraId="1F0B4AFC" w14:textId="45510971"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3.15. Прийняті рішення за результатами розгляду скарги підлягають оприлюдненню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оператора системи розподілу/ </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з урахуванням вимог щодо захисту персональних даних та конфіденційності інформації.</w:t>
            </w:r>
          </w:p>
          <w:p w14:paraId="1EB684A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79143A70" w14:textId="77777777" w:rsidR="00EF2965" w:rsidRPr="00952986" w:rsidRDefault="00EF2965" w:rsidP="00EF2965">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ТОВ «</w:t>
            </w:r>
            <w:proofErr w:type="spellStart"/>
            <w:r w:rsidRPr="00952986">
              <w:rPr>
                <w:rFonts w:ascii="Times New Roman" w:hAnsi="Times New Roman" w:cs="Times New Roman"/>
                <w:b/>
                <w:bCs/>
                <w:sz w:val="20"/>
                <w:szCs w:val="20"/>
                <w:lang w:val="uk-UA"/>
              </w:rPr>
              <w:t>Черкасиенергозбут</w:t>
            </w:r>
            <w:proofErr w:type="spellEnd"/>
            <w:r w:rsidRPr="00952986">
              <w:rPr>
                <w:rFonts w:ascii="Times New Roman" w:hAnsi="Times New Roman" w:cs="Times New Roman"/>
                <w:b/>
                <w:bCs/>
                <w:sz w:val="20"/>
                <w:szCs w:val="20"/>
                <w:lang w:val="uk-UA"/>
              </w:rPr>
              <w:t>»</w:t>
            </w:r>
          </w:p>
          <w:p w14:paraId="248CC3C9"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7DD94645" w14:textId="77777777" w:rsidR="00EF2965" w:rsidRDefault="00EF2965" w:rsidP="00EF2965">
            <w:pPr>
              <w:shd w:val="clear" w:color="auto" w:fill="FFFFFF"/>
              <w:ind w:left="-60" w:firstLine="365"/>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3.15. Прийняті рішення за результатами розгляду скарги</w:t>
            </w:r>
            <w:r w:rsidRPr="00952986">
              <w:rPr>
                <w:rFonts w:ascii="Times New Roman" w:hAnsi="Times New Roman" w:cs="Times New Roman"/>
                <w:color w:val="0070C0"/>
                <w:sz w:val="20"/>
                <w:szCs w:val="20"/>
                <w:lang w:val="uk-UA"/>
              </w:rPr>
              <w:t xml:space="preserve"> </w:t>
            </w:r>
            <w:r w:rsidRPr="00952986">
              <w:rPr>
                <w:rFonts w:ascii="Times New Roman" w:hAnsi="Times New Roman" w:cs="Times New Roman"/>
                <w:b/>
                <w:color w:val="7030A0"/>
                <w:sz w:val="20"/>
                <w:szCs w:val="20"/>
                <w:lang w:val="uk-UA"/>
              </w:rPr>
              <w:t>під час робочої зустрічі</w:t>
            </w:r>
            <w:r w:rsidRPr="00952986">
              <w:rPr>
                <w:rFonts w:ascii="Times New Roman" w:hAnsi="Times New Roman" w:cs="Times New Roman"/>
                <w:color w:val="7030A0"/>
                <w:sz w:val="20"/>
                <w:szCs w:val="20"/>
                <w:lang w:val="uk-UA"/>
              </w:rPr>
              <w:t xml:space="preserve"> </w:t>
            </w:r>
            <w:r w:rsidRPr="00952986">
              <w:rPr>
                <w:rFonts w:ascii="Times New Roman" w:hAnsi="Times New Roman" w:cs="Times New Roman"/>
                <w:b/>
                <w:bCs/>
                <w:color w:val="0070C0"/>
                <w:sz w:val="20"/>
                <w:szCs w:val="20"/>
                <w:lang w:val="uk-UA"/>
              </w:rPr>
              <w:t xml:space="preserve">підлягають оприлюдненню на власному офіційному </w:t>
            </w:r>
            <w:proofErr w:type="spellStart"/>
            <w:r w:rsidRPr="00952986">
              <w:rPr>
                <w:rFonts w:ascii="Times New Roman" w:hAnsi="Times New Roman" w:cs="Times New Roman"/>
                <w:b/>
                <w:bCs/>
                <w:color w:val="0070C0"/>
                <w:sz w:val="20"/>
                <w:szCs w:val="20"/>
                <w:lang w:val="uk-UA"/>
              </w:rPr>
              <w:t>вебсайті</w:t>
            </w:r>
            <w:proofErr w:type="spellEnd"/>
            <w:r w:rsidRPr="00952986">
              <w:rPr>
                <w:rFonts w:ascii="Times New Roman" w:hAnsi="Times New Roman" w:cs="Times New Roman"/>
                <w:b/>
                <w:bCs/>
                <w:color w:val="0070C0"/>
                <w:sz w:val="20"/>
                <w:szCs w:val="20"/>
                <w:lang w:val="uk-UA"/>
              </w:rPr>
              <w:t xml:space="preserve"> оператора системи розподілу/</w:t>
            </w:r>
            <w:proofErr w:type="spellStart"/>
            <w:r w:rsidRPr="00952986">
              <w:rPr>
                <w:rFonts w:ascii="Times New Roman" w:hAnsi="Times New Roman" w:cs="Times New Roman"/>
                <w:b/>
                <w:bCs/>
                <w:color w:val="0070C0"/>
                <w:sz w:val="20"/>
                <w:szCs w:val="20"/>
                <w:lang w:val="uk-UA"/>
              </w:rPr>
              <w:t>електропостачальника</w:t>
            </w:r>
            <w:proofErr w:type="spellEnd"/>
            <w:r w:rsidRPr="00952986">
              <w:rPr>
                <w:rFonts w:ascii="Times New Roman" w:hAnsi="Times New Roman" w:cs="Times New Roman"/>
                <w:b/>
                <w:bCs/>
                <w:color w:val="0070C0"/>
                <w:sz w:val="20"/>
                <w:szCs w:val="20"/>
                <w:lang w:val="uk-UA"/>
              </w:rPr>
              <w:t>, з урахуванням вимог щодо захисту персональних даних та конфіденційності інформації.</w:t>
            </w:r>
          </w:p>
          <w:p w14:paraId="5AB0A606" w14:textId="77777777" w:rsidR="00403332" w:rsidRDefault="00403332" w:rsidP="00EF2965">
            <w:pPr>
              <w:shd w:val="clear" w:color="auto" w:fill="FFFFFF"/>
              <w:ind w:left="-60" w:firstLine="365"/>
              <w:jc w:val="both"/>
              <w:rPr>
                <w:rFonts w:ascii="Times New Roman" w:hAnsi="Times New Roman" w:cs="Times New Roman"/>
                <w:b/>
                <w:bCs/>
                <w:color w:val="0070C0"/>
                <w:sz w:val="20"/>
                <w:szCs w:val="20"/>
                <w:lang w:val="uk-UA"/>
              </w:rPr>
            </w:pPr>
          </w:p>
          <w:p w14:paraId="5B0CA4E2" w14:textId="5909A915" w:rsidR="00403332" w:rsidRPr="00952986" w:rsidRDefault="00403332" w:rsidP="00EF2965">
            <w:pPr>
              <w:shd w:val="clear" w:color="auto" w:fill="FFFFFF"/>
              <w:ind w:left="-60" w:firstLine="365"/>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0F1E6040"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4753ED55"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B8A2104" w14:textId="77777777" w:rsidR="00375CE4" w:rsidRDefault="00375CE4"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7AF7B69" w14:textId="77777777" w:rsidR="00403332" w:rsidRDefault="00403332" w:rsidP="00F76DEF">
            <w:pPr>
              <w:pStyle w:val="rvps2"/>
              <w:shd w:val="clear" w:color="auto" w:fill="FFFFFF"/>
              <w:spacing w:before="0" w:beforeAutospacing="0" w:after="0" w:afterAutospacing="0"/>
              <w:contextualSpacing/>
              <w:jc w:val="both"/>
              <w:rPr>
                <w:b/>
                <w:bCs/>
                <w:sz w:val="20"/>
                <w:szCs w:val="20"/>
                <w:lang w:val="uk-UA"/>
              </w:rPr>
            </w:pPr>
          </w:p>
          <w:p w14:paraId="1AD6D0ED" w14:textId="77777777" w:rsidR="00403332" w:rsidRDefault="00403332" w:rsidP="00F76DEF">
            <w:pPr>
              <w:pStyle w:val="rvps2"/>
              <w:shd w:val="clear" w:color="auto" w:fill="FFFFFF"/>
              <w:spacing w:before="0" w:beforeAutospacing="0" w:after="0" w:afterAutospacing="0"/>
              <w:contextualSpacing/>
              <w:jc w:val="both"/>
              <w:rPr>
                <w:b/>
                <w:bCs/>
                <w:sz w:val="20"/>
                <w:szCs w:val="20"/>
                <w:lang w:val="uk-UA"/>
              </w:rPr>
            </w:pPr>
          </w:p>
          <w:p w14:paraId="37C1B2A5" w14:textId="421E2DFB" w:rsidR="00F76DEF" w:rsidRDefault="00F76DEF" w:rsidP="00F76DE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B5F2B2E" w14:textId="1EB7EEF3" w:rsidR="00EF2965" w:rsidRPr="00375CE4" w:rsidRDefault="00EF2965" w:rsidP="00EF2965">
            <w:pPr>
              <w:shd w:val="clear" w:color="auto" w:fill="FFFFFF"/>
              <w:contextualSpacing/>
              <w:jc w:val="both"/>
              <w:rPr>
                <w:rFonts w:ascii="Times New Roman" w:eastAsia="Times New Roman" w:hAnsi="Times New Roman" w:cs="Times New Roman"/>
                <w:color w:val="333333"/>
                <w:sz w:val="20"/>
                <w:szCs w:val="20"/>
                <w:lang w:val="uk-UA" w:eastAsia="en-GB" w:bidi="he-IL"/>
              </w:rPr>
            </w:pPr>
          </w:p>
        </w:tc>
      </w:tr>
      <w:tr w:rsidR="00EF2965" w:rsidRPr="00F416A9" w14:paraId="58692183" w14:textId="77777777" w:rsidTr="00AD44D7">
        <w:trPr>
          <w:trHeight w:val="20"/>
        </w:trPr>
        <w:tc>
          <w:tcPr>
            <w:tcW w:w="4345" w:type="dxa"/>
            <w:gridSpan w:val="2"/>
            <w:vMerge/>
            <w:tcBorders>
              <w:bottom w:val="nil"/>
            </w:tcBorders>
          </w:tcPr>
          <w:p w14:paraId="57BE2F49"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8DE51ED" w14:textId="77777777" w:rsidR="00EF2965" w:rsidRPr="00952986" w:rsidRDefault="00EF2965" w:rsidP="00EF2965">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5EDE4F80"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44A66BF5" w14:textId="4B997F0D" w:rsidR="00EF2965" w:rsidRPr="00952986" w:rsidRDefault="00EF2965" w:rsidP="00EF2965">
            <w:pPr>
              <w:shd w:val="clear" w:color="auto" w:fill="FFFFFF"/>
              <w:ind w:left="-60" w:firstLine="365"/>
              <w:jc w:val="both"/>
              <w:rPr>
                <w:rFonts w:ascii="Times New Roman" w:hAnsi="Times New Roman" w:cs="Times New Roman"/>
                <w:b/>
                <w:bCs/>
                <w:color w:val="7030A0"/>
                <w:sz w:val="20"/>
                <w:szCs w:val="20"/>
                <w:lang w:val="uk-UA"/>
              </w:rPr>
            </w:pPr>
            <w:r w:rsidRPr="00952986">
              <w:rPr>
                <w:rFonts w:ascii="Times New Roman" w:hAnsi="Times New Roman" w:cs="Times New Roman"/>
                <w:b/>
                <w:bCs/>
                <w:color w:val="0070C0"/>
                <w:sz w:val="20"/>
                <w:szCs w:val="20"/>
                <w:lang w:val="uk-UA"/>
              </w:rPr>
              <w:t xml:space="preserve">3.15. </w:t>
            </w:r>
            <w:r w:rsidRPr="00952986">
              <w:rPr>
                <w:rFonts w:ascii="Times New Roman" w:eastAsia="Times New Roman" w:hAnsi="Times New Roman" w:cs="Times New Roman"/>
                <w:b/>
                <w:color w:val="7030A0"/>
                <w:sz w:val="20"/>
                <w:szCs w:val="20"/>
                <w:lang w:val="uk-UA"/>
              </w:rPr>
              <w:t>Виключити пункт</w:t>
            </w:r>
          </w:p>
          <w:p w14:paraId="726DC9A9"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3628F629"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tc>
        <w:tc>
          <w:tcPr>
            <w:tcW w:w="3942" w:type="dxa"/>
            <w:gridSpan w:val="3"/>
          </w:tcPr>
          <w:p w14:paraId="2A1B0424" w14:textId="77777777" w:rsidR="00EF2965" w:rsidRPr="00952986" w:rsidRDefault="00EF2965" w:rsidP="00EF2965">
            <w:pPr>
              <w:shd w:val="clear" w:color="auto" w:fill="FFFFFF"/>
              <w:contextualSpacing/>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АТ «ДТЕК ДНІПРОВСЬКІ ЕЛЕКТРОМЕРЕЖІ»</w:t>
            </w:r>
          </w:p>
          <w:p w14:paraId="697AA20E" w14:textId="77777777" w:rsidR="00EF2965" w:rsidRPr="00952986" w:rsidRDefault="00EF2965" w:rsidP="00EF2965">
            <w:pPr>
              <w:shd w:val="clear" w:color="auto" w:fill="FFFFFF"/>
              <w:contextualSpacing/>
              <w:jc w:val="both"/>
              <w:rPr>
                <w:rFonts w:ascii="Times New Roman" w:hAnsi="Times New Roman" w:cs="Times New Roman"/>
                <w:b/>
                <w:bCs/>
                <w:sz w:val="20"/>
                <w:szCs w:val="20"/>
                <w:lang w:val="uk-UA"/>
              </w:rPr>
            </w:pPr>
          </w:p>
          <w:p w14:paraId="541ED805" w14:textId="20A7F025" w:rsidR="00EF2965" w:rsidRPr="00952986" w:rsidRDefault="00EF2965" w:rsidP="00EF2965">
            <w:pPr>
              <w:widowControl w:val="0"/>
              <w:autoSpaceDE w:val="0"/>
              <w:autoSpaceDN w:val="0"/>
              <w:ind w:firstLine="14"/>
              <w:jc w:val="both"/>
              <w:rPr>
                <w:rFonts w:ascii="Times New Roman" w:eastAsia="Times New Roman" w:hAnsi="Times New Roman" w:cs="Times New Roman"/>
                <w:sz w:val="20"/>
                <w:szCs w:val="20"/>
                <w:lang w:val="uk-UA"/>
              </w:rPr>
            </w:pPr>
            <w:r w:rsidRPr="00952986">
              <w:rPr>
                <w:rFonts w:ascii="Times New Roman" w:eastAsia="Times New Roman" w:hAnsi="Times New Roman" w:cs="Times New Roman"/>
                <w:bCs/>
                <w:sz w:val="20"/>
                <w:szCs w:val="20"/>
                <w:lang w:val="uk-UA" w:eastAsia="ru-RU"/>
              </w:rPr>
              <w:t>Незрозуміла доцільність розміщення цієї інформації на сайті, оскільки без розуміння змісту скарги та з</w:t>
            </w:r>
            <w:r w:rsidRPr="00952986">
              <w:rPr>
                <w:rFonts w:ascii="Times New Roman" w:eastAsia="Times New Roman" w:hAnsi="Times New Roman" w:cs="Times New Roman"/>
                <w:sz w:val="20"/>
                <w:szCs w:val="20"/>
                <w:lang w:val="uk-UA"/>
              </w:rPr>
              <w:t xml:space="preserve">а умови дотримання вимог щодо конфіденційності та захисту персональних даних дана інформація на сайті не буде нести жодного інформаційного сенсу.  </w:t>
            </w:r>
          </w:p>
          <w:p w14:paraId="3E521434"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Крім того, розміщення такої інформації нестиме велике технічне навантаження на </w:t>
            </w:r>
            <w:proofErr w:type="spellStart"/>
            <w:r w:rsidRPr="00952986">
              <w:rPr>
                <w:rFonts w:ascii="Times New Roman" w:eastAsia="Times New Roman" w:hAnsi="Times New Roman" w:cs="Times New Roman"/>
                <w:bCs/>
                <w:sz w:val="20"/>
                <w:szCs w:val="20"/>
                <w:lang w:val="uk-UA" w:eastAsia="ru-RU"/>
              </w:rPr>
              <w:t>вебсторінку</w:t>
            </w:r>
            <w:proofErr w:type="spellEnd"/>
            <w:r w:rsidRPr="00952986">
              <w:rPr>
                <w:rFonts w:ascii="Times New Roman" w:eastAsia="Times New Roman" w:hAnsi="Times New Roman" w:cs="Times New Roman"/>
                <w:bCs/>
                <w:sz w:val="20"/>
                <w:szCs w:val="20"/>
                <w:lang w:val="uk-UA" w:eastAsia="ru-RU"/>
              </w:rPr>
              <w:t xml:space="preserve">, ускладнюватиме її роботу з інших оперативних питань.  </w:t>
            </w:r>
          </w:p>
          <w:p w14:paraId="5C785949"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241FC378"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529A153E"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291D71E"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CEF31CB" w14:textId="77777777" w:rsidR="00F76DEF" w:rsidRDefault="00F76DEF" w:rsidP="00F76DE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10062FEC" w14:textId="1156A2E4" w:rsidR="00EF2965" w:rsidRPr="00952986" w:rsidRDefault="00EF2965"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056E8E4A" w14:textId="77777777" w:rsidTr="00AD44D7">
        <w:trPr>
          <w:trHeight w:val="20"/>
        </w:trPr>
        <w:tc>
          <w:tcPr>
            <w:tcW w:w="4345" w:type="dxa"/>
            <w:gridSpan w:val="2"/>
            <w:tcBorders>
              <w:top w:val="nil"/>
              <w:bottom w:val="nil"/>
            </w:tcBorders>
          </w:tcPr>
          <w:p w14:paraId="53E2B81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7D5564DA" w14:textId="606EAA10"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22FFA38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3BBC0D76" w14:textId="68A290DB" w:rsidR="00EF2965" w:rsidRPr="00952986" w:rsidRDefault="00EF2965" w:rsidP="00EF2965">
            <w:pPr>
              <w:shd w:val="clear" w:color="auto" w:fill="FFFFFF"/>
              <w:ind w:left="-60" w:firstLine="365"/>
              <w:jc w:val="both"/>
              <w:rPr>
                <w:rFonts w:ascii="Times New Roman" w:hAnsi="Times New Roman" w:cs="Times New Roman"/>
                <w:b/>
                <w:bCs/>
                <w:sz w:val="20"/>
                <w:szCs w:val="20"/>
                <w:lang w:val="uk-UA"/>
              </w:rPr>
            </w:pPr>
            <w:r w:rsidRPr="00952986">
              <w:rPr>
                <w:rFonts w:ascii="Times New Roman" w:eastAsia="Times New Roman" w:hAnsi="Times New Roman" w:cs="Times New Roman"/>
                <w:b/>
                <w:bCs/>
                <w:strike/>
                <w:color w:val="7030A0"/>
                <w:sz w:val="20"/>
                <w:szCs w:val="20"/>
                <w:lang w:val="uk-UA" w:eastAsia="ru-RU"/>
              </w:rPr>
              <w:t xml:space="preserve">3.15. Прийняті рішення за результатами розгляду скарги підлягають оприлюдненню на власному офіційному </w:t>
            </w:r>
            <w:proofErr w:type="spellStart"/>
            <w:r w:rsidRPr="00952986">
              <w:rPr>
                <w:rFonts w:ascii="Times New Roman" w:eastAsia="Times New Roman" w:hAnsi="Times New Roman" w:cs="Times New Roman"/>
                <w:b/>
                <w:bCs/>
                <w:strike/>
                <w:color w:val="7030A0"/>
                <w:sz w:val="20"/>
                <w:szCs w:val="20"/>
                <w:lang w:val="uk-UA" w:eastAsia="ru-RU"/>
              </w:rPr>
              <w:t>вебсайті</w:t>
            </w:r>
            <w:proofErr w:type="spellEnd"/>
            <w:r w:rsidRPr="00952986">
              <w:rPr>
                <w:rFonts w:ascii="Times New Roman" w:eastAsia="Times New Roman" w:hAnsi="Times New Roman" w:cs="Times New Roman"/>
                <w:b/>
                <w:bCs/>
                <w:strike/>
                <w:color w:val="7030A0"/>
                <w:sz w:val="20"/>
                <w:szCs w:val="20"/>
                <w:lang w:val="uk-UA" w:eastAsia="ru-RU"/>
              </w:rPr>
              <w:t xml:space="preserve"> оператора системи розподілу/ </w:t>
            </w:r>
            <w:proofErr w:type="spellStart"/>
            <w:r w:rsidRPr="00952986">
              <w:rPr>
                <w:rFonts w:ascii="Times New Roman" w:eastAsia="Times New Roman" w:hAnsi="Times New Roman" w:cs="Times New Roman"/>
                <w:b/>
                <w:bCs/>
                <w:strike/>
                <w:color w:val="7030A0"/>
                <w:sz w:val="20"/>
                <w:szCs w:val="20"/>
                <w:lang w:val="uk-UA" w:eastAsia="ru-RU"/>
              </w:rPr>
              <w:t>електропостачальника</w:t>
            </w:r>
            <w:proofErr w:type="spellEnd"/>
            <w:r w:rsidRPr="00952986">
              <w:rPr>
                <w:rFonts w:ascii="Times New Roman" w:eastAsia="Times New Roman" w:hAnsi="Times New Roman" w:cs="Times New Roman"/>
                <w:b/>
                <w:bCs/>
                <w:strike/>
                <w:color w:val="7030A0"/>
                <w:sz w:val="20"/>
                <w:szCs w:val="20"/>
                <w:lang w:val="uk-UA" w:eastAsia="ru-RU"/>
              </w:rPr>
              <w:t>, з урахуванням вимог щодо захисту персональних даних та конфіденційності інформації.</w:t>
            </w:r>
          </w:p>
        </w:tc>
        <w:tc>
          <w:tcPr>
            <w:tcW w:w="3942" w:type="dxa"/>
            <w:gridSpan w:val="3"/>
          </w:tcPr>
          <w:p w14:paraId="38F7C71D"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TOB «ДНІПРОВСЬКІ ЕНЕРГЕТИЧНІ ПОСЛУГИ»</w:t>
            </w:r>
          </w:p>
          <w:p w14:paraId="149E6C38"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33BCFF10"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Реалізація даної ініціативи є трудомісткою. При цьому не виключено, що окремі дані можуть бути помилково оприлюднені, в результаті технічного збою чи технічної помилки. В тому числі випадково, може бути оприлюднена інформація про критичний об’єкт оператора системи.</w:t>
            </w:r>
          </w:p>
          <w:p w14:paraId="385D44EE" w14:textId="77777777" w:rsidR="00EF2965" w:rsidRPr="00952986" w:rsidRDefault="00EF2965" w:rsidP="00EF2965">
            <w:pPr>
              <w:widowControl w:val="0"/>
              <w:autoSpaceDE w:val="0"/>
              <w:autoSpaceDN w:val="0"/>
              <w:ind w:firstLine="14"/>
              <w:jc w:val="both"/>
              <w:rPr>
                <w:rFonts w:ascii="Times New Roman" w:eastAsia="Times New Roman" w:hAnsi="Times New Roman" w:cs="Times New Roman"/>
                <w:bCs/>
                <w:sz w:val="20"/>
                <w:szCs w:val="20"/>
                <w:lang w:val="uk-UA" w:eastAsia="ru-RU"/>
              </w:rPr>
            </w:pPr>
          </w:p>
        </w:tc>
        <w:tc>
          <w:tcPr>
            <w:tcW w:w="3179" w:type="dxa"/>
            <w:gridSpan w:val="2"/>
          </w:tcPr>
          <w:p w14:paraId="163436DD"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E8BA82D"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343853BD"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1F560806" w14:textId="77777777" w:rsidR="00F76DEF" w:rsidRDefault="00F76DEF" w:rsidP="00F76DE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6D2A28DD" w14:textId="43B3CAA9" w:rsidR="00EF2965" w:rsidRPr="00952986" w:rsidRDefault="00EF2965"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F416A9" w14:paraId="10E1AFA1" w14:textId="77777777" w:rsidTr="00AD44D7">
        <w:trPr>
          <w:trHeight w:val="20"/>
        </w:trPr>
        <w:tc>
          <w:tcPr>
            <w:tcW w:w="4345" w:type="dxa"/>
            <w:gridSpan w:val="2"/>
            <w:tcBorders>
              <w:top w:val="nil"/>
            </w:tcBorders>
          </w:tcPr>
          <w:p w14:paraId="70768E50" w14:textId="77777777" w:rsidR="00EF2965" w:rsidRPr="00952986" w:rsidRDefault="00EF2965" w:rsidP="00EF2965">
            <w:pPr>
              <w:shd w:val="clear" w:color="auto" w:fill="FFFFFF" w:themeFill="background1"/>
              <w:ind w:firstLine="720"/>
              <w:jc w:val="both"/>
              <w:rPr>
                <w:rFonts w:ascii="Times New Roman" w:hAnsi="Times New Roman" w:cs="Times New Roman"/>
                <w:b/>
                <w:bCs/>
                <w:color w:val="0070C0"/>
                <w:sz w:val="20"/>
                <w:szCs w:val="20"/>
                <w:lang w:val="uk-UA"/>
              </w:rPr>
            </w:pPr>
          </w:p>
        </w:tc>
        <w:tc>
          <w:tcPr>
            <w:tcW w:w="4128" w:type="dxa"/>
            <w:gridSpan w:val="3"/>
          </w:tcPr>
          <w:p w14:paraId="3D1B7E44"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ПрАТ «ДТЕК КИЇВСЬКІ ЕЛЕКТРОМЕРЕЖІ»</w:t>
            </w:r>
          </w:p>
          <w:p w14:paraId="28A84985"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6FD2415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0F3E7F30" w14:textId="6371A57C" w:rsidR="00EF2965" w:rsidRPr="00952986" w:rsidRDefault="00EF2965" w:rsidP="00EF2965">
            <w:pPr>
              <w:shd w:val="clear" w:color="auto" w:fill="FFFFFF"/>
              <w:ind w:left="-60" w:firstLine="365"/>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color w:val="7030A0"/>
                <w:sz w:val="20"/>
                <w:szCs w:val="20"/>
                <w:lang w:val="uk-UA" w:eastAsia="ru-RU"/>
              </w:rPr>
              <w:t>Виключити.</w:t>
            </w:r>
          </w:p>
        </w:tc>
        <w:tc>
          <w:tcPr>
            <w:tcW w:w="3942" w:type="dxa"/>
            <w:gridSpan w:val="3"/>
          </w:tcPr>
          <w:p w14:paraId="5D59EE85"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ПрАТ «ДТЕК КИЇВСЬКІ ЕЛЕКТРОМЕРЕЖІ»</w:t>
            </w:r>
          </w:p>
          <w:p w14:paraId="1A41A510"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p>
          <w:p w14:paraId="7B2DDB49" w14:textId="65B474FC" w:rsidR="00EF2965" w:rsidRPr="00952986" w:rsidRDefault="00EF2965" w:rsidP="00EF2965">
            <w:pPr>
              <w:jc w:val="both"/>
              <w:rPr>
                <w:rFonts w:ascii="Times New Roman" w:hAnsi="Times New Roman" w:cs="Times New Roman"/>
                <w:sz w:val="20"/>
                <w:szCs w:val="20"/>
                <w:lang w:val="uk-UA"/>
              </w:rPr>
            </w:pPr>
            <w:r w:rsidRPr="00952986">
              <w:rPr>
                <w:rFonts w:ascii="Times New Roman" w:eastAsia="Times New Roman" w:hAnsi="Times New Roman" w:cs="Times New Roman"/>
                <w:bCs/>
                <w:sz w:val="20"/>
                <w:szCs w:val="20"/>
                <w:lang w:val="uk-UA" w:eastAsia="ru-RU"/>
              </w:rPr>
              <w:t>Незрозуміла доцільність розміщення цієї інформації на сайті, оскільки без розуміння змісту скарги та з</w:t>
            </w:r>
            <w:r w:rsidRPr="00952986">
              <w:rPr>
                <w:rFonts w:ascii="Times New Roman" w:hAnsi="Times New Roman" w:cs="Times New Roman"/>
                <w:sz w:val="20"/>
                <w:szCs w:val="20"/>
                <w:lang w:val="uk-UA"/>
              </w:rPr>
              <w:t xml:space="preserve">а умови дотримання вимог щодо конфіденційності та захисту персональних даних дана інформація на сайті не буде нести жодного інформаційного сенсу.  </w:t>
            </w:r>
          </w:p>
          <w:p w14:paraId="29427D07" w14:textId="77777777" w:rsidR="00EF2965" w:rsidRPr="00952986" w:rsidRDefault="00EF2965" w:rsidP="00EF2965">
            <w:pPr>
              <w:jc w:val="both"/>
              <w:rPr>
                <w:rFonts w:ascii="Times New Roman" w:eastAsia="Times New Roman" w:hAnsi="Times New Roman" w:cs="Times New Roman"/>
                <w:bCs/>
                <w:sz w:val="20"/>
                <w:szCs w:val="20"/>
                <w:lang w:val="uk-UA" w:eastAsia="ru-RU"/>
              </w:rPr>
            </w:pPr>
            <w:r w:rsidRPr="00952986">
              <w:rPr>
                <w:rFonts w:ascii="Times New Roman" w:eastAsia="Times New Roman" w:hAnsi="Times New Roman" w:cs="Times New Roman"/>
                <w:bCs/>
                <w:sz w:val="20"/>
                <w:szCs w:val="20"/>
                <w:lang w:val="uk-UA" w:eastAsia="ru-RU"/>
              </w:rPr>
              <w:t xml:space="preserve">Крім того, розміщення такої інформації нестиме велике технічне навантаження на </w:t>
            </w:r>
            <w:proofErr w:type="spellStart"/>
            <w:r w:rsidRPr="00952986">
              <w:rPr>
                <w:rFonts w:ascii="Times New Roman" w:eastAsia="Times New Roman" w:hAnsi="Times New Roman" w:cs="Times New Roman"/>
                <w:bCs/>
                <w:sz w:val="20"/>
                <w:szCs w:val="20"/>
                <w:lang w:val="uk-UA" w:eastAsia="ru-RU"/>
              </w:rPr>
              <w:t>вебсторінку</w:t>
            </w:r>
            <w:proofErr w:type="spellEnd"/>
            <w:r w:rsidRPr="00952986">
              <w:rPr>
                <w:rFonts w:ascii="Times New Roman" w:eastAsia="Times New Roman" w:hAnsi="Times New Roman" w:cs="Times New Roman"/>
                <w:bCs/>
                <w:sz w:val="20"/>
                <w:szCs w:val="20"/>
                <w:lang w:val="uk-UA" w:eastAsia="ru-RU"/>
              </w:rPr>
              <w:t xml:space="preserve">, ускладнюватиме її роботу з інших оперативних питань.  </w:t>
            </w:r>
          </w:p>
          <w:p w14:paraId="6BA20C1B" w14:textId="77777777" w:rsidR="00EF2965" w:rsidRPr="00952986" w:rsidRDefault="00EF2965" w:rsidP="00EF2965">
            <w:pPr>
              <w:jc w:val="both"/>
              <w:rPr>
                <w:rFonts w:ascii="Times New Roman" w:eastAsia="Times New Roman" w:hAnsi="Times New Roman" w:cs="Times New Roman"/>
                <w:bCs/>
                <w:sz w:val="20"/>
                <w:szCs w:val="20"/>
                <w:lang w:val="uk-UA" w:eastAsia="ru-RU"/>
              </w:rPr>
            </w:pPr>
          </w:p>
        </w:tc>
        <w:tc>
          <w:tcPr>
            <w:tcW w:w="3179" w:type="dxa"/>
            <w:gridSpan w:val="2"/>
          </w:tcPr>
          <w:p w14:paraId="148B104D"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8D43C9F"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0B112643" w14:textId="77777777" w:rsidR="00375CE4" w:rsidRDefault="00375CE4"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p w14:paraId="427E8866" w14:textId="77777777" w:rsidR="00F76DEF" w:rsidRDefault="00F76DEF" w:rsidP="00F76DEF">
            <w:pPr>
              <w:pStyle w:val="rvps2"/>
              <w:shd w:val="clear" w:color="auto" w:fill="FFFFFF"/>
              <w:spacing w:before="0" w:beforeAutospacing="0" w:after="0" w:afterAutospacing="0"/>
              <w:contextualSpacing/>
              <w:jc w:val="both"/>
              <w:rPr>
                <w:b/>
                <w:bCs/>
                <w:sz w:val="20"/>
                <w:szCs w:val="20"/>
                <w:lang w:val="uk-UA"/>
              </w:rPr>
            </w:pPr>
            <w:r>
              <w:rPr>
                <w:b/>
                <w:bCs/>
                <w:sz w:val="20"/>
                <w:szCs w:val="20"/>
                <w:lang w:val="uk-UA"/>
              </w:rPr>
              <w:t>Потребує обговорення</w:t>
            </w:r>
          </w:p>
          <w:p w14:paraId="42B76670" w14:textId="63729A52" w:rsidR="00EF2965" w:rsidRPr="00952986" w:rsidRDefault="00EF2965" w:rsidP="00375CE4">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51289A" w14:paraId="086B48F3" w14:textId="77777777" w:rsidTr="00F009E4">
        <w:trPr>
          <w:trHeight w:val="20"/>
        </w:trPr>
        <w:tc>
          <w:tcPr>
            <w:tcW w:w="4345" w:type="dxa"/>
            <w:gridSpan w:val="2"/>
          </w:tcPr>
          <w:p w14:paraId="1508D0CD" w14:textId="77777777" w:rsidR="00EF2965" w:rsidRPr="00952986" w:rsidRDefault="00EF2965" w:rsidP="00EF2965">
            <w:pPr>
              <w:shd w:val="clear" w:color="auto" w:fill="FFFFFF" w:themeFill="background1"/>
              <w:ind w:firstLine="456"/>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 xml:space="preserve">3.16. У разі якщо скарга заявника не підлягає задоволенню Центр у відповіді </w:t>
            </w:r>
            <w:r w:rsidRPr="00952986">
              <w:rPr>
                <w:rFonts w:ascii="Times New Roman" w:hAnsi="Times New Roman" w:cs="Times New Roman"/>
                <w:b/>
                <w:bCs/>
                <w:color w:val="0070C0"/>
                <w:sz w:val="20"/>
                <w:szCs w:val="20"/>
                <w:lang w:val="uk-UA"/>
              </w:rPr>
              <w:lastRenderedPageBreak/>
              <w:t>заявнику роз’яснює порядок його дій щодо оскарження такого рішення.</w:t>
            </w:r>
          </w:p>
          <w:p w14:paraId="77F3D55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4128" w:type="dxa"/>
            <w:gridSpan w:val="3"/>
          </w:tcPr>
          <w:p w14:paraId="604C223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42" w:type="dxa"/>
            <w:gridSpan w:val="3"/>
          </w:tcPr>
          <w:p w14:paraId="63C8F65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c>
          <w:tcPr>
            <w:tcW w:w="3179" w:type="dxa"/>
            <w:gridSpan w:val="2"/>
          </w:tcPr>
          <w:p w14:paraId="2F9F2C1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333333"/>
                <w:sz w:val="20"/>
                <w:szCs w:val="20"/>
                <w:lang w:val="uk-UA" w:eastAsia="en-GB" w:bidi="he-IL"/>
              </w:rPr>
            </w:pPr>
          </w:p>
        </w:tc>
      </w:tr>
      <w:tr w:rsidR="00EF2965" w:rsidRPr="00952986" w14:paraId="459A41D8" w14:textId="77777777" w:rsidTr="00E30BA6">
        <w:trPr>
          <w:trHeight w:val="20"/>
        </w:trPr>
        <w:tc>
          <w:tcPr>
            <w:tcW w:w="15594" w:type="dxa"/>
            <w:gridSpan w:val="10"/>
          </w:tcPr>
          <w:p w14:paraId="7B8BF8AB"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Додаток </w:t>
            </w:r>
          </w:p>
          <w:p w14:paraId="43CFC18A"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до Положення про</w:t>
            </w:r>
          </w:p>
          <w:p w14:paraId="1440AA12"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Центр захисту споживачів </w:t>
            </w:r>
          </w:p>
          <w:p w14:paraId="2BD08829" w14:textId="0FC92D5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електричної енергії</w:t>
            </w:r>
          </w:p>
          <w:p w14:paraId="29C9B2BF" w14:textId="77777777" w:rsidR="00EF2965" w:rsidRPr="00952986" w:rsidRDefault="00EF2965" w:rsidP="00EF2965">
            <w:pPr>
              <w:shd w:val="clear" w:color="auto" w:fill="FFFFFF"/>
              <w:contextualSpacing/>
              <w:rPr>
                <w:rFonts w:ascii="Times New Roman" w:eastAsia="Times New Roman" w:hAnsi="Times New Roman" w:cs="Times New Roman"/>
                <w:b/>
                <w:bCs/>
                <w:color w:val="0070C0"/>
                <w:sz w:val="20"/>
                <w:szCs w:val="20"/>
                <w:lang w:val="uk-UA" w:eastAsia="en-GB" w:bidi="he-IL"/>
              </w:rPr>
            </w:pPr>
          </w:p>
          <w:p w14:paraId="597055D9" w14:textId="77777777" w:rsidR="00EF2965" w:rsidRPr="00952986" w:rsidRDefault="00EF2965" w:rsidP="00EF2965">
            <w:pPr>
              <w:shd w:val="clear" w:color="auto" w:fill="FFFFFF"/>
              <w:contextualSpacing/>
              <w:jc w:val="right"/>
              <w:rPr>
                <w:rFonts w:ascii="Times New Roman" w:eastAsia="Times New Roman" w:hAnsi="Times New Roman" w:cs="Times New Roman"/>
                <w:b/>
                <w:bCs/>
                <w:color w:val="0070C0"/>
                <w:sz w:val="20"/>
                <w:szCs w:val="20"/>
                <w:lang w:val="uk-UA" w:eastAsia="en-GB" w:bidi="he-IL"/>
              </w:rPr>
            </w:pPr>
          </w:p>
        </w:tc>
      </w:tr>
      <w:tr w:rsidR="00EF2965" w:rsidRPr="00001868" w14:paraId="46CBCACA" w14:textId="7E1AC596" w:rsidTr="00F009E4">
        <w:trPr>
          <w:trHeight w:val="20"/>
        </w:trPr>
        <w:tc>
          <w:tcPr>
            <w:tcW w:w="4931" w:type="dxa"/>
            <w:gridSpan w:val="3"/>
            <w:vMerge w:val="restart"/>
          </w:tcPr>
          <w:p w14:paraId="2CEFED9C"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Додаток </w:t>
            </w:r>
          </w:p>
          <w:p w14:paraId="0B7B56F6"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до Положення про</w:t>
            </w:r>
          </w:p>
          <w:p w14:paraId="15C3D451"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xml:space="preserve">Центр захисту споживачів </w:t>
            </w:r>
          </w:p>
          <w:p w14:paraId="14B4DCB4"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електричної енергії</w:t>
            </w:r>
          </w:p>
          <w:p w14:paraId="694B0A6E"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b/>
                <w:bCs/>
                <w:color w:val="0070C0"/>
                <w:sz w:val="20"/>
                <w:szCs w:val="20"/>
                <w:lang w:val="uk-UA" w:eastAsia="en-GB" w:bidi="he-IL"/>
              </w:rPr>
            </w:pPr>
          </w:p>
          <w:p w14:paraId="0A00D6FE"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Звіт</w:t>
            </w:r>
          </w:p>
          <w:p w14:paraId="5D447AB4" w14:textId="77777777" w:rsidR="00EF2965" w:rsidRPr="00952986" w:rsidRDefault="00EF2965" w:rsidP="00EF2965">
            <w:pPr>
              <w:pBdr>
                <w:bottom w:val="single" w:sz="4" w:space="1" w:color="auto"/>
              </w:pBdr>
              <w:shd w:val="clear" w:color="auto" w:fill="FFFFFF" w:themeFill="background1"/>
              <w:jc w:val="center"/>
              <w:rPr>
                <w:rFonts w:ascii="Times New Roman" w:hAnsi="Times New Roman" w:cs="Times New Roman"/>
                <w:b/>
                <w:bCs/>
                <w:strike/>
                <w:color w:val="0070C0"/>
                <w:sz w:val="20"/>
                <w:szCs w:val="20"/>
                <w:lang w:val="uk-UA"/>
              </w:rPr>
            </w:pPr>
            <w:r w:rsidRPr="00952986">
              <w:rPr>
                <w:rFonts w:ascii="Times New Roman" w:hAnsi="Times New Roman" w:cs="Times New Roman"/>
                <w:b/>
                <w:bCs/>
                <w:color w:val="0070C0"/>
                <w:sz w:val="20"/>
                <w:szCs w:val="20"/>
                <w:lang w:val="uk-UA" w:bidi="he-IL"/>
              </w:rPr>
              <w:t>щодо розгляду скарг заявників</w:t>
            </w:r>
            <w:r w:rsidRPr="00952986">
              <w:rPr>
                <w:rFonts w:ascii="Times New Roman" w:hAnsi="Times New Roman" w:cs="Times New Roman"/>
                <w:b/>
                <w:bCs/>
                <w:strike/>
                <w:color w:val="0070C0"/>
                <w:sz w:val="20"/>
                <w:szCs w:val="20"/>
                <w:lang w:val="uk-UA" w:bidi="he-IL"/>
              </w:rPr>
              <w:t xml:space="preserve"> </w:t>
            </w:r>
          </w:p>
          <w:p w14:paraId="27244095" w14:textId="77777777" w:rsidR="00EF2965" w:rsidRPr="00952986" w:rsidRDefault="00EF2965" w:rsidP="00EF2965">
            <w:pPr>
              <w:pBdr>
                <w:bottom w:val="single" w:sz="4" w:space="1" w:color="auto"/>
              </w:pBdr>
              <w:shd w:val="clear" w:color="auto" w:fill="FFFFFF" w:themeFill="background1"/>
              <w:jc w:val="center"/>
              <w:rPr>
                <w:rFonts w:ascii="Times New Roman" w:hAnsi="Times New Roman" w:cs="Times New Roman"/>
                <w:color w:val="0070C0"/>
                <w:sz w:val="20"/>
                <w:szCs w:val="20"/>
                <w:lang w:val="uk-UA"/>
              </w:rPr>
            </w:pPr>
          </w:p>
          <w:p w14:paraId="143E5ACA"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color w:val="0070C0"/>
                <w:sz w:val="20"/>
                <w:szCs w:val="20"/>
                <w:lang w:val="uk-UA" w:eastAsia="en-GB" w:bidi="he-IL"/>
              </w:rPr>
            </w:pPr>
          </w:p>
          <w:p w14:paraId="0025D793" w14:textId="016AF082" w:rsidR="00EF2965" w:rsidRPr="00952986" w:rsidRDefault="00EF2965" w:rsidP="00EF2965">
            <w:pPr>
              <w:shd w:val="clear" w:color="auto" w:fill="FFFFFF"/>
              <w:ind w:right="467"/>
              <w:contextualSpacing/>
              <w:jc w:val="right"/>
              <w:rPr>
                <w:rFonts w:ascii="Times New Roman" w:eastAsia="Times New Roman" w:hAnsi="Times New Roman" w:cs="Times New Roman"/>
                <w:color w:val="0070C0"/>
                <w:sz w:val="20"/>
                <w:szCs w:val="20"/>
                <w:lang w:val="uk-UA" w:eastAsia="en-GB" w:bidi="he-IL"/>
              </w:rPr>
            </w:pPr>
          </w:p>
        </w:tc>
        <w:tc>
          <w:tcPr>
            <w:tcW w:w="3542" w:type="dxa"/>
            <w:gridSpan w:val="2"/>
          </w:tcPr>
          <w:p w14:paraId="2E8C6799" w14:textId="77777777" w:rsidR="00EF2965" w:rsidRPr="00952986" w:rsidRDefault="00EF2965" w:rsidP="00EF2965">
            <w:pPr>
              <w:shd w:val="clear" w:color="auto" w:fill="FFFFFF"/>
              <w:ind w:right="467"/>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5B6F1306" w14:textId="77777777" w:rsidR="00EF2965" w:rsidRPr="00952986" w:rsidRDefault="00EF2965" w:rsidP="00EF2965">
            <w:pPr>
              <w:shd w:val="clear" w:color="auto" w:fill="FFFFFF"/>
              <w:ind w:right="467"/>
              <w:contextualSpacing/>
              <w:jc w:val="both"/>
              <w:rPr>
                <w:rFonts w:ascii="Times New Roman" w:eastAsia="Times New Roman" w:hAnsi="Times New Roman" w:cs="Times New Roman"/>
                <w:b/>
                <w:bCs/>
                <w:color w:val="0070C0"/>
                <w:sz w:val="20"/>
                <w:szCs w:val="20"/>
                <w:lang w:val="uk-UA" w:eastAsia="en-GB" w:bidi="he-IL"/>
              </w:rPr>
            </w:pPr>
          </w:p>
          <w:p w14:paraId="06E46C6E" w14:textId="33F679FC" w:rsidR="00EF2965" w:rsidRPr="00952986" w:rsidRDefault="00EF2965" w:rsidP="00EF2965">
            <w:pPr>
              <w:shd w:val="clear" w:color="auto" w:fill="FFFFFF"/>
              <w:ind w:right="467"/>
              <w:contextualSpacing/>
              <w:rPr>
                <w:rFonts w:ascii="Times New Roman" w:eastAsia="Times New Roman" w:hAnsi="Times New Roman" w:cs="Times New Roman"/>
                <w:color w:val="0070C0"/>
                <w:sz w:val="20"/>
                <w:szCs w:val="20"/>
                <w:lang w:val="uk-UA" w:eastAsia="en-GB" w:bidi="he-IL"/>
              </w:rPr>
            </w:pPr>
            <w:r w:rsidRPr="00952986">
              <w:rPr>
                <w:rFonts w:ascii="Times New Roman" w:eastAsia="Times New Roman" w:hAnsi="Times New Roman" w:cs="Times New Roman"/>
                <w:b/>
                <w:bCs/>
                <w:color w:val="7030A0"/>
                <w:sz w:val="20"/>
                <w:szCs w:val="20"/>
                <w:lang w:val="uk-UA"/>
              </w:rPr>
              <w:t>Виключити</w:t>
            </w:r>
          </w:p>
        </w:tc>
        <w:tc>
          <w:tcPr>
            <w:tcW w:w="4036" w:type="dxa"/>
            <w:gridSpan w:val="4"/>
          </w:tcPr>
          <w:p w14:paraId="4E94BD3C" w14:textId="77777777" w:rsidR="00EF2965" w:rsidRPr="00952986" w:rsidRDefault="00EF2965" w:rsidP="00EF2965">
            <w:pPr>
              <w:shd w:val="clear" w:color="auto" w:fill="FFFFFF"/>
              <w:ind w:right="467"/>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АТ «ДТЕК ДНІПРОВСЬКІ ЕЛЕКТРОМЕРЕЖІ»</w:t>
            </w:r>
          </w:p>
          <w:p w14:paraId="33F3EE89" w14:textId="77777777" w:rsidR="00EF2965" w:rsidRPr="00952986" w:rsidRDefault="00EF2965" w:rsidP="00EF2965">
            <w:pPr>
              <w:shd w:val="clear" w:color="auto" w:fill="FFFFFF"/>
              <w:ind w:right="467"/>
              <w:contextualSpacing/>
              <w:jc w:val="center"/>
              <w:rPr>
                <w:rFonts w:ascii="Times New Roman" w:eastAsia="Times New Roman" w:hAnsi="Times New Roman" w:cs="Times New Roman"/>
                <w:b/>
                <w:bCs/>
                <w:sz w:val="20"/>
                <w:szCs w:val="20"/>
                <w:lang w:val="uk-UA" w:eastAsia="en-GB" w:bidi="he-IL"/>
              </w:rPr>
            </w:pPr>
          </w:p>
          <w:p w14:paraId="1637DB9D" w14:textId="601453B3" w:rsidR="00EF2965" w:rsidRPr="00952986" w:rsidRDefault="00EF2965" w:rsidP="00EF2965">
            <w:pPr>
              <w:shd w:val="clear" w:color="auto" w:fill="FFFFFF"/>
              <w:contextualSpacing/>
              <w:jc w:val="both"/>
              <w:rPr>
                <w:rFonts w:ascii="Times New Roman" w:eastAsia="Times New Roman" w:hAnsi="Times New Roman" w:cs="Times New Roman"/>
                <w:color w:val="0070C0"/>
                <w:sz w:val="20"/>
                <w:szCs w:val="20"/>
                <w:lang w:val="uk-UA" w:eastAsia="en-GB" w:bidi="he-IL"/>
              </w:rPr>
            </w:pPr>
            <w:r w:rsidRPr="00952986">
              <w:rPr>
                <w:rFonts w:ascii="Times New Roman" w:eastAsia="Times New Roman" w:hAnsi="Times New Roman" w:cs="Times New Roman"/>
                <w:sz w:val="20"/>
                <w:szCs w:val="20"/>
                <w:lang w:val="uk-UA"/>
              </w:rPr>
              <w:t>Форму звіту ЦЗС має бути визначеного не положенням про ЦЗС, а постановою НКРЕКП щодо затвердження форм звітності ОСР.</w:t>
            </w:r>
          </w:p>
        </w:tc>
        <w:tc>
          <w:tcPr>
            <w:tcW w:w="3085" w:type="dxa"/>
          </w:tcPr>
          <w:p w14:paraId="7105BD26" w14:textId="6FDBEC8E" w:rsidR="00EF2965" w:rsidRPr="00952986" w:rsidRDefault="00375CE4" w:rsidP="00EF2965">
            <w:pPr>
              <w:shd w:val="clear" w:color="auto" w:fill="FFFFFF"/>
              <w:ind w:right="467"/>
              <w:contextualSpacing/>
              <w:jc w:val="both"/>
              <w:rPr>
                <w:rFonts w:ascii="Times New Roman" w:eastAsia="Times New Roman" w:hAnsi="Times New Roman" w:cs="Times New Roman"/>
                <w:b/>
                <w:bCs/>
                <w:sz w:val="20"/>
                <w:szCs w:val="20"/>
                <w:lang w:val="uk-UA" w:eastAsia="en-GB" w:bidi="he-IL"/>
              </w:rPr>
            </w:pPr>
            <w:r>
              <w:rPr>
                <w:rFonts w:ascii="Times New Roman" w:eastAsia="Times New Roman" w:hAnsi="Times New Roman" w:cs="Times New Roman"/>
                <w:b/>
                <w:bCs/>
                <w:sz w:val="20"/>
                <w:szCs w:val="20"/>
                <w:lang w:val="uk-UA" w:eastAsia="en-GB" w:bidi="he-IL"/>
              </w:rPr>
              <w:t>Пропонуємо</w:t>
            </w:r>
            <w:r w:rsidR="00EF2965" w:rsidRPr="00952986">
              <w:rPr>
                <w:rFonts w:ascii="Times New Roman" w:eastAsia="Times New Roman" w:hAnsi="Times New Roman" w:cs="Times New Roman"/>
                <w:b/>
                <w:bCs/>
                <w:sz w:val="20"/>
                <w:szCs w:val="20"/>
                <w:lang w:val="uk-UA" w:eastAsia="en-GB" w:bidi="he-IL"/>
              </w:rPr>
              <w:t xml:space="preserve"> відхилити</w:t>
            </w:r>
          </w:p>
          <w:p w14:paraId="3B4635AF" w14:textId="2DB835C9" w:rsidR="00EF2965" w:rsidRPr="00F76DEF" w:rsidRDefault="00EF2965" w:rsidP="00EF2965">
            <w:pPr>
              <w:shd w:val="clear" w:color="auto" w:fill="FFFFFF"/>
              <w:ind w:right="467"/>
              <w:contextualSpacing/>
              <w:jc w:val="both"/>
              <w:rPr>
                <w:rFonts w:ascii="Times New Roman" w:eastAsia="Times New Roman" w:hAnsi="Times New Roman" w:cs="Times New Roman"/>
                <w:color w:val="0070C0"/>
                <w:sz w:val="20"/>
                <w:szCs w:val="20"/>
                <w:lang w:val="uk-UA" w:eastAsia="en-GB" w:bidi="he-IL"/>
              </w:rPr>
            </w:pPr>
            <w:r w:rsidRPr="00F76DEF">
              <w:rPr>
                <w:rFonts w:ascii="Times New Roman" w:eastAsia="Times New Roman" w:hAnsi="Times New Roman" w:cs="Times New Roman"/>
                <w:sz w:val="20"/>
                <w:szCs w:val="20"/>
                <w:lang w:val="uk-UA" w:eastAsia="en-GB" w:bidi="he-IL"/>
              </w:rPr>
              <w:t xml:space="preserve">Положення є додатком до </w:t>
            </w:r>
            <w:r w:rsidR="00F76DEF" w:rsidRPr="00F76DEF">
              <w:rPr>
                <w:rFonts w:ascii="Times New Roman" w:eastAsia="Times New Roman" w:hAnsi="Times New Roman" w:cs="Times New Roman"/>
                <w:sz w:val="20"/>
                <w:szCs w:val="20"/>
                <w:lang w:val="uk-UA" w:eastAsia="en-GB" w:bidi="he-IL"/>
              </w:rPr>
              <w:t xml:space="preserve">ПРРЕЕ, та відповідно затверджується </w:t>
            </w:r>
            <w:r w:rsidRPr="00F76DEF">
              <w:rPr>
                <w:rFonts w:ascii="Times New Roman" w:eastAsia="Times New Roman" w:hAnsi="Times New Roman" w:cs="Times New Roman"/>
                <w:sz w:val="20"/>
                <w:szCs w:val="20"/>
                <w:lang w:val="uk-UA" w:eastAsia="en-GB" w:bidi="he-IL"/>
              </w:rPr>
              <w:t>постанов</w:t>
            </w:r>
            <w:r w:rsidR="00F76DEF" w:rsidRPr="00F76DEF">
              <w:rPr>
                <w:rFonts w:ascii="Times New Roman" w:eastAsia="Times New Roman" w:hAnsi="Times New Roman" w:cs="Times New Roman"/>
                <w:sz w:val="20"/>
                <w:szCs w:val="20"/>
                <w:lang w:val="uk-UA" w:eastAsia="en-GB" w:bidi="he-IL"/>
              </w:rPr>
              <w:t>ою НКРЕКП</w:t>
            </w:r>
          </w:p>
          <w:p w14:paraId="641B19A1"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color w:val="0070C0"/>
                <w:sz w:val="20"/>
                <w:szCs w:val="20"/>
                <w:lang w:val="uk-UA" w:eastAsia="en-GB" w:bidi="he-IL"/>
              </w:rPr>
            </w:pPr>
          </w:p>
        </w:tc>
      </w:tr>
      <w:tr w:rsidR="00EF2965" w:rsidRPr="00001868" w14:paraId="0B542E89" w14:textId="77777777" w:rsidTr="00F009E4">
        <w:trPr>
          <w:trHeight w:val="20"/>
        </w:trPr>
        <w:tc>
          <w:tcPr>
            <w:tcW w:w="4931" w:type="dxa"/>
            <w:gridSpan w:val="3"/>
            <w:vMerge/>
          </w:tcPr>
          <w:p w14:paraId="6AA68AEE"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color w:val="0070C0"/>
                <w:sz w:val="20"/>
                <w:szCs w:val="20"/>
                <w:lang w:val="uk-UA" w:eastAsia="en-GB" w:bidi="he-IL"/>
              </w:rPr>
            </w:pPr>
          </w:p>
        </w:tc>
        <w:tc>
          <w:tcPr>
            <w:tcW w:w="3542" w:type="dxa"/>
            <w:gridSpan w:val="2"/>
          </w:tcPr>
          <w:p w14:paraId="2DE2E8B3"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ПрАТ «ДТЕК КИЇВСЬКІ ЕЛЕКТРОМЕРЕЖІ»</w:t>
            </w:r>
          </w:p>
          <w:p w14:paraId="7D486014"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44C1AF7C" w14:textId="0A678CB3" w:rsidR="00EF2965" w:rsidRPr="00952986" w:rsidRDefault="00EF2965" w:rsidP="00EF2965">
            <w:pPr>
              <w:shd w:val="clear" w:color="auto" w:fill="FFFFFF"/>
              <w:contextualSpacing/>
              <w:jc w:val="both"/>
              <w:rPr>
                <w:rFonts w:ascii="Times New Roman" w:eastAsia="Times New Roman" w:hAnsi="Times New Roman" w:cs="Times New Roman"/>
                <w:b/>
                <w:bCs/>
                <w:color w:val="7030A0"/>
                <w:sz w:val="20"/>
                <w:szCs w:val="20"/>
                <w:lang w:val="uk-UA" w:eastAsia="en-GB" w:bidi="he-IL"/>
              </w:rPr>
            </w:pPr>
            <w:r w:rsidRPr="00952986">
              <w:rPr>
                <w:rFonts w:ascii="Times New Roman" w:eastAsia="Times New Roman" w:hAnsi="Times New Roman" w:cs="Times New Roman"/>
                <w:b/>
                <w:color w:val="7030A0"/>
                <w:sz w:val="20"/>
                <w:szCs w:val="20"/>
                <w:lang w:val="uk-UA" w:eastAsia="ru-RU"/>
              </w:rPr>
              <w:t>Виключити звіт щодо розгляду скарг заявників</w:t>
            </w:r>
          </w:p>
          <w:p w14:paraId="122CC22D" w14:textId="77777777" w:rsidR="00EF2965" w:rsidRPr="00952986" w:rsidRDefault="00EF2965" w:rsidP="00EF2965">
            <w:pPr>
              <w:shd w:val="clear" w:color="auto" w:fill="FFFFFF"/>
              <w:ind w:right="467"/>
              <w:contextualSpacing/>
              <w:jc w:val="right"/>
              <w:rPr>
                <w:rFonts w:ascii="Times New Roman" w:eastAsia="Times New Roman" w:hAnsi="Times New Roman" w:cs="Times New Roman"/>
                <w:color w:val="0070C0"/>
                <w:sz w:val="20"/>
                <w:szCs w:val="20"/>
                <w:lang w:val="uk-UA" w:eastAsia="en-GB" w:bidi="he-IL"/>
              </w:rPr>
            </w:pPr>
          </w:p>
        </w:tc>
        <w:tc>
          <w:tcPr>
            <w:tcW w:w="4036" w:type="dxa"/>
            <w:gridSpan w:val="4"/>
          </w:tcPr>
          <w:p w14:paraId="4C0D7D2B" w14:textId="77777777" w:rsidR="00EF2965" w:rsidRPr="00952986" w:rsidRDefault="00EF2965" w:rsidP="00EF2965">
            <w:pPr>
              <w:shd w:val="clear" w:color="auto" w:fill="FFFFFF"/>
              <w:contextualSpacing/>
              <w:jc w:val="cente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ПрАТ «ДТЕК КИЇВСЬКІ ЕЛЕКТРОМЕРЕЖІ»</w:t>
            </w:r>
          </w:p>
          <w:p w14:paraId="3C87C818" w14:textId="77777777"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p>
          <w:p w14:paraId="5A21F989" w14:textId="0EFB7896" w:rsidR="00EF2965" w:rsidRPr="00952986" w:rsidRDefault="00EF2965" w:rsidP="00EF2965">
            <w:pPr>
              <w:shd w:val="clear" w:color="auto" w:fill="FFFFFF"/>
              <w:contextualSpacing/>
              <w:jc w:val="both"/>
              <w:rPr>
                <w:rFonts w:ascii="Times New Roman" w:eastAsia="Times New Roman" w:hAnsi="Times New Roman" w:cs="Times New Roman"/>
                <w:color w:val="0070C0"/>
                <w:sz w:val="20"/>
                <w:szCs w:val="20"/>
                <w:lang w:val="uk-UA" w:eastAsia="en-GB" w:bidi="he-IL"/>
              </w:rPr>
            </w:pPr>
            <w:r w:rsidRPr="00952986">
              <w:rPr>
                <w:rFonts w:ascii="Times New Roman" w:hAnsi="Times New Roman" w:cs="Times New Roman"/>
                <w:sz w:val="20"/>
                <w:szCs w:val="20"/>
                <w:lang w:val="uk-UA"/>
              </w:rPr>
              <w:t>Форму звіту ЦЗС має бути визначеного не положенням про ЦЗС, а постановою НКРЕКП щодо затвердження форм звітності ОСР.</w:t>
            </w:r>
          </w:p>
        </w:tc>
        <w:tc>
          <w:tcPr>
            <w:tcW w:w="3085" w:type="dxa"/>
          </w:tcPr>
          <w:p w14:paraId="29E979CD" w14:textId="0B58ADBC" w:rsidR="00EF2965" w:rsidRPr="00952986" w:rsidRDefault="00375CE4" w:rsidP="00EF2965">
            <w:pPr>
              <w:shd w:val="clear" w:color="auto" w:fill="FFFFFF"/>
              <w:ind w:right="467"/>
              <w:contextualSpacing/>
              <w:jc w:val="both"/>
              <w:rPr>
                <w:rFonts w:ascii="Times New Roman" w:eastAsia="Times New Roman" w:hAnsi="Times New Roman" w:cs="Times New Roman"/>
                <w:b/>
                <w:bCs/>
                <w:sz w:val="20"/>
                <w:szCs w:val="20"/>
                <w:lang w:val="uk-UA" w:eastAsia="en-GB" w:bidi="he-IL"/>
              </w:rPr>
            </w:pPr>
            <w:r>
              <w:rPr>
                <w:rFonts w:ascii="Times New Roman" w:eastAsia="Times New Roman" w:hAnsi="Times New Roman" w:cs="Times New Roman"/>
                <w:b/>
                <w:bCs/>
                <w:sz w:val="20"/>
                <w:szCs w:val="20"/>
                <w:lang w:val="uk-UA" w:eastAsia="en-GB" w:bidi="he-IL"/>
              </w:rPr>
              <w:t>Пропонуємо</w:t>
            </w:r>
            <w:r w:rsidR="00EF2965" w:rsidRPr="00952986">
              <w:rPr>
                <w:rFonts w:ascii="Times New Roman" w:eastAsia="Times New Roman" w:hAnsi="Times New Roman" w:cs="Times New Roman"/>
                <w:b/>
                <w:bCs/>
                <w:sz w:val="20"/>
                <w:szCs w:val="20"/>
                <w:lang w:val="uk-UA" w:eastAsia="en-GB" w:bidi="he-IL"/>
              </w:rPr>
              <w:t xml:space="preserve"> відхилити</w:t>
            </w:r>
          </w:p>
          <w:p w14:paraId="07D311DA" w14:textId="77777777" w:rsidR="00F76DEF" w:rsidRPr="00F76DEF" w:rsidRDefault="00F76DEF" w:rsidP="00F76DEF">
            <w:pPr>
              <w:shd w:val="clear" w:color="auto" w:fill="FFFFFF"/>
              <w:ind w:right="467"/>
              <w:contextualSpacing/>
              <w:jc w:val="both"/>
              <w:rPr>
                <w:rFonts w:ascii="Times New Roman" w:eastAsia="Times New Roman" w:hAnsi="Times New Roman" w:cs="Times New Roman"/>
                <w:color w:val="0070C0"/>
                <w:sz w:val="20"/>
                <w:szCs w:val="20"/>
                <w:lang w:val="uk-UA" w:eastAsia="en-GB" w:bidi="he-IL"/>
              </w:rPr>
            </w:pPr>
            <w:r w:rsidRPr="00F76DEF">
              <w:rPr>
                <w:rFonts w:ascii="Times New Roman" w:eastAsia="Times New Roman" w:hAnsi="Times New Roman" w:cs="Times New Roman"/>
                <w:sz w:val="20"/>
                <w:szCs w:val="20"/>
                <w:lang w:val="uk-UA" w:eastAsia="en-GB" w:bidi="he-IL"/>
              </w:rPr>
              <w:t>Положення є додатком до ПРРЕЕ, та відповідно затверджується постановою НКРЕКП</w:t>
            </w:r>
          </w:p>
          <w:p w14:paraId="646ED7A8" w14:textId="5CC8362C" w:rsidR="00EF2965" w:rsidRPr="00952986" w:rsidRDefault="00EF2965" w:rsidP="00EF2965">
            <w:pPr>
              <w:shd w:val="clear" w:color="auto" w:fill="FFFFFF"/>
              <w:ind w:right="467"/>
              <w:contextualSpacing/>
              <w:jc w:val="both"/>
              <w:rPr>
                <w:rFonts w:ascii="Times New Roman" w:eastAsia="Times New Roman" w:hAnsi="Times New Roman" w:cs="Times New Roman"/>
                <w:color w:val="0070C0"/>
                <w:sz w:val="20"/>
                <w:szCs w:val="20"/>
                <w:lang w:val="uk-UA" w:eastAsia="en-GB" w:bidi="he-IL"/>
              </w:rPr>
            </w:pPr>
          </w:p>
        </w:tc>
      </w:tr>
      <w:tr w:rsidR="00EF2965" w:rsidRPr="00952986" w14:paraId="600F43EF" w14:textId="77777777" w:rsidTr="00E30BA6">
        <w:trPr>
          <w:trHeight w:val="20"/>
        </w:trPr>
        <w:tc>
          <w:tcPr>
            <w:tcW w:w="15594" w:type="dxa"/>
            <w:gridSpan w:val="10"/>
          </w:tcPr>
          <w:p w14:paraId="5DEBA453"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p>
          <w:p w14:paraId="340BF991"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Звіт</w:t>
            </w:r>
          </w:p>
          <w:p w14:paraId="4A71FB5A" w14:textId="77777777" w:rsidR="00EF2965" w:rsidRPr="00952986" w:rsidRDefault="00EF2965" w:rsidP="00EF2965">
            <w:pPr>
              <w:pBdr>
                <w:bottom w:val="single" w:sz="4" w:space="1" w:color="auto"/>
              </w:pBdr>
              <w:shd w:val="clear" w:color="auto" w:fill="FFFFFF" w:themeFill="background1"/>
              <w:jc w:val="center"/>
              <w:rPr>
                <w:rFonts w:ascii="Times New Roman" w:hAnsi="Times New Roman" w:cs="Times New Roman"/>
                <w:b/>
                <w:bCs/>
                <w:strike/>
                <w:color w:val="0070C0"/>
                <w:sz w:val="20"/>
                <w:szCs w:val="20"/>
                <w:lang w:val="uk-UA"/>
              </w:rPr>
            </w:pPr>
            <w:r w:rsidRPr="00952986">
              <w:rPr>
                <w:rFonts w:ascii="Times New Roman" w:hAnsi="Times New Roman" w:cs="Times New Roman"/>
                <w:b/>
                <w:bCs/>
                <w:color w:val="0070C0"/>
                <w:sz w:val="20"/>
                <w:szCs w:val="20"/>
                <w:lang w:val="uk-UA" w:bidi="he-IL"/>
              </w:rPr>
              <w:t>щодо розгляду скарг заявників</w:t>
            </w:r>
            <w:r w:rsidRPr="00952986">
              <w:rPr>
                <w:rFonts w:ascii="Times New Roman" w:hAnsi="Times New Roman" w:cs="Times New Roman"/>
                <w:b/>
                <w:bCs/>
                <w:strike/>
                <w:color w:val="0070C0"/>
                <w:sz w:val="20"/>
                <w:szCs w:val="20"/>
                <w:lang w:val="uk-UA" w:bidi="he-IL"/>
              </w:rPr>
              <w:t xml:space="preserve"> </w:t>
            </w:r>
          </w:p>
          <w:p w14:paraId="11C49712" w14:textId="77777777" w:rsidR="00EF2965" w:rsidRPr="00952986" w:rsidRDefault="00EF2965" w:rsidP="00EF2965">
            <w:pPr>
              <w:pBdr>
                <w:bottom w:val="single" w:sz="4" w:space="1" w:color="auto"/>
              </w:pBdr>
              <w:shd w:val="clear" w:color="auto" w:fill="FFFFFF" w:themeFill="background1"/>
              <w:jc w:val="center"/>
              <w:rPr>
                <w:rFonts w:ascii="Times New Roman" w:hAnsi="Times New Roman" w:cs="Times New Roman"/>
                <w:b/>
                <w:bCs/>
                <w:color w:val="0070C0"/>
                <w:sz w:val="20"/>
                <w:szCs w:val="20"/>
                <w:lang w:val="uk-UA"/>
              </w:rPr>
            </w:pPr>
          </w:p>
          <w:p w14:paraId="3DE44C2E" w14:textId="77777777" w:rsidR="00EF2965" w:rsidRPr="00952986" w:rsidRDefault="00EF2965" w:rsidP="00EF2965">
            <w:pPr>
              <w:pBdr>
                <w:bottom w:val="single" w:sz="4" w:space="1" w:color="auto"/>
              </w:pBdr>
              <w:shd w:val="clear" w:color="auto" w:fill="FFFFFF" w:themeFill="background1"/>
              <w:jc w:val="center"/>
              <w:rPr>
                <w:rFonts w:ascii="Times New Roman" w:eastAsia="Times New Roman" w:hAnsi="Times New Roman" w:cs="Times New Roman"/>
                <w:b/>
                <w:bCs/>
                <w:color w:val="0070C0"/>
                <w:sz w:val="20"/>
                <w:szCs w:val="20"/>
                <w:lang w:val="uk-UA" w:eastAsia="ru-RU"/>
              </w:rPr>
            </w:pPr>
          </w:p>
          <w:p w14:paraId="7A4B54DA"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vertAlign w:val="superscript"/>
                <w:lang w:val="uk-UA" w:eastAsia="ru-RU"/>
              </w:rPr>
            </w:pPr>
            <w:r w:rsidRPr="00952986">
              <w:rPr>
                <w:rFonts w:ascii="Times New Roman" w:eastAsia="Times New Roman" w:hAnsi="Times New Roman" w:cs="Times New Roman"/>
                <w:b/>
                <w:bCs/>
                <w:color w:val="0070C0"/>
                <w:sz w:val="20"/>
                <w:szCs w:val="20"/>
                <w:vertAlign w:val="superscript"/>
                <w:lang w:val="uk-UA" w:eastAsia="ru-RU"/>
              </w:rPr>
              <w:t>(найменування оператора системи розподілу/</w:t>
            </w:r>
            <w:proofErr w:type="spellStart"/>
            <w:r w:rsidRPr="00952986">
              <w:rPr>
                <w:rFonts w:ascii="Times New Roman" w:eastAsia="Times New Roman" w:hAnsi="Times New Roman" w:cs="Times New Roman"/>
                <w:b/>
                <w:bCs/>
                <w:color w:val="0070C0"/>
                <w:sz w:val="20"/>
                <w:szCs w:val="20"/>
                <w:vertAlign w:val="superscript"/>
                <w:lang w:val="uk-UA" w:eastAsia="ru-RU"/>
              </w:rPr>
              <w:t>електропостачальника</w:t>
            </w:r>
            <w:proofErr w:type="spellEnd"/>
            <w:r w:rsidRPr="00952986">
              <w:rPr>
                <w:rFonts w:ascii="Times New Roman" w:eastAsia="Times New Roman" w:hAnsi="Times New Roman" w:cs="Times New Roman"/>
                <w:b/>
                <w:bCs/>
                <w:color w:val="0070C0"/>
                <w:sz w:val="20"/>
                <w:szCs w:val="20"/>
                <w:vertAlign w:val="superscript"/>
                <w:lang w:val="uk-UA" w:eastAsia="ru-RU"/>
              </w:rPr>
              <w:t>)</w:t>
            </w:r>
          </w:p>
          <w:p w14:paraId="37032EB9"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p>
          <w:p w14:paraId="10244F0B"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за ____ квартал _____ року/</w:t>
            </w:r>
          </w:p>
          <w:p w14:paraId="5BF918AF"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p>
          <w:p w14:paraId="7E34DA8C"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категорія споживача ________________________________________________________________________________________________________</w:t>
            </w:r>
          </w:p>
          <w:p w14:paraId="4CB1190E"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vertAlign w:val="superscript"/>
                <w:lang w:val="uk-UA" w:eastAsia="ru-RU"/>
              </w:rPr>
            </w:pPr>
            <w:r w:rsidRPr="00952986">
              <w:rPr>
                <w:rFonts w:ascii="Times New Roman" w:eastAsia="Times New Roman" w:hAnsi="Times New Roman" w:cs="Times New Roman"/>
                <w:b/>
                <w:bCs/>
                <w:color w:val="0070C0"/>
                <w:sz w:val="20"/>
                <w:szCs w:val="20"/>
                <w:vertAlign w:val="superscript"/>
                <w:lang w:val="uk-UA" w:eastAsia="ru-RU"/>
              </w:rPr>
              <w:t>(побутовий/малий непобутовий/непобутовий/ОСББ/управитель/ колективний побутовий споживач)</w:t>
            </w:r>
          </w:p>
          <w:p w14:paraId="2E592DF3"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189461DA"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15053FD4"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p>
          <w:tbl>
            <w:tblPr>
              <w:tblStyle w:val="1"/>
              <w:tblW w:w="15199" w:type="dxa"/>
              <w:tblLayout w:type="fixed"/>
              <w:tblLook w:val="01E0" w:firstRow="1" w:lastRow="1" w:firstColumn="1" w:lastColumn="1" w:noHBand="0" w:noVBand="0"/>
            </w:tblPr>
            <w:tblGrid>
              <w:gridCol w:w="636"/>
              <w:gridCol w:w="3153"/>
              <w:gridCol w:w="1795"/>
              <w:gridCol w:w="1455"/>
              <w:gridCol w:w="1590"/>
              <w:gridCol w:w="1487"/>
              <w:gridCol w:w="1443"/>
              <w:gridCol w:w="506"/>
              <w:gridCol w:w="506"/>
              <w:gridCol w:w="2628"/>
            </w:tblGrid>
            <w:tr w:rsidR="00EF2965" w:rsidRPr="0051289A" w14:paraId="2B3CE6F6" w14:textId="77777777" w:rsidTr="001A7EFB">
              <w:trPr>
                <w:trHeight w:val="1275"/>
              </w:trPr>
              <w:tc>
                <w:tcPr>
                  <w:tcW w:w="636" w:type="dxa"/>
                  <w:vMerge w:val="restart"/>
                </w:tcPr>
                <w:p w14:paraId="42056D79" w14:textId="77777777" w:rsidR="00EF2965" w:rsidRPr="00952986" w:rsidRDefault="00EF2965" w:rsidP="00EF2965">
                  <w:pPr>
                    <w:shd w:val="clear" w:color="auto" w:fill="FFFFFF" w:themeFill="background1"/>
                    <w:jc w:val="center"/>
                    <w:rPr>
                      <w:b/>
                      <w:bCs/>
                      <w:color w:val="0070C0"/>
                      <w:lang w:val="uk-UA" w:eastAsia="ru-RU"/>
                    </w:rPr>
                  </w:pPr>
                </w:p>
                <w:p w14:paraId="3BA90DEB" w14:textId="77777777" w:rsidR="00EF2965" w:rsidRPr="00952986" w:rsidRDefault="00EF2965" w:rsidP="00EF2965">
                  <w:pPr>
                    <w:shd w:val="clear" w:color="auto" w:fill="FFFFFF" w:themeFill="background1"/>
                    <w:jc w:val="center"/>
                    <w:rPr>
                      <w:b/>
                      <w:bCs/>
                      <w:color w:val="0070C0"/>
                      <w:lang w:val="uk-UA" w:eastAsia="ru-RU"/>
                    </w:rPr>
                  </w:pPr>
                </w:p>
                <w:p w14:paraId="748B2C23" w14:textId="77777777" w:rsidR="00EF2965" w:rsidRPr="00952986" w:rsidRDefault="00EF2965" w:rsidP="00EF2965">
                  <w:pPr>
                    <w:shd w:val="clear" w:color="auto" w:fill="FFFFFF" w:themeFill="background1"/>
                    <w:jc w:val="center"/>
                    <w:rPr>
                      <w:b/>
                      <w:bCs/>
                      <w:color w:val="0070C0"/>
                      <w:lang w:val="uk-UA" w:eastAsia="ru-RU"/>
                    </w:rPr>
                  </w:pPr>
                </w:p>
                <w:p w14:paraId="056E6875" w14:textId="5F87B72D"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 з/п</w:t>
                  </w:r>
                </w:p>
              </w:tc>
              <w:tc>
                <w:tcPr>
                  <w:tcW w:w="3153" w:type="dxa"/>
                  <w:vMerge w:val="restart"/>
                  <w:vAlign w:val="center"/>
                </w:tcPr>
                <w:p w14:paraId="77AA0C12"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 xml:space="preserve">Перелік питань, </w:t>
                  </w:r>
                </w:p>
                <w:p w14:paraId="519DF7E3"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з якими звертались заявники зі скаргою</w:t>
                  </w:r>
                </w:p>
              </w:tc>
              <w:tc>
                <w:tcPr>
                  <w:tcW w:w="1795" w:type="dxa"/>
                  <w:vMerge w:val="restart"/>
                </w:tcPr>
                <w:p w14:paraId="343BA84A"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Кількість зареєстрованих  скарг загальна кількість скарг</w:t>
                  </w:r>
                </w:p>
              </w:tc>
              <w:tc>
                <w:tcPr>
                  <w:tcW w:w="1455" w:type="dxa"/>
                  <w:vMerge w:val="restart"/>
                </w:tcPr>
                <w:p w14:paraId="6FB3FD24"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Кількість складених Центром</w:t>
                  </w:r>
                  <w:r w:rsidRPr="00952986">
                    <w:rPr>
                      <w:b/>
                      <w:bCs/>
                      <w:color w:val="0070C0"/>
                      <w:lang w:val="uk-UA"/>
                    </w:rPr>
                    <w:t xml:space="preserve"> </w:t>
                  </w:r>
                  <w:r w:rsidRPr="00952986">
                    <w:rPr>
                      <w:b/>
                      <w:bCs/>
                      <w:color w:val="0070C0"/>
                      <w:lang w:val="uk-UA" w:eastAsia="ru-RU"/>
                    </w:rPr>
                    <w:t xml:space="preserve">захисту споживачів </w:t>
                  </w:r>
                  <w:r w:rsidRPr="00952986">
                    <w:rPr>
                      <w:b/>
                      <w:bCs/>
                      <w:color w:val="0070C0"/>
                      <w:lang w:val="uk-UA" w:eastAsia="ru-RU"/>
                    </w:rPr>
                    <w:lastRenderedPageBreak/>
                    <w:t>електричної енергії протоколів</w:t>
                  </w:r>
                </w:p>
              </w:tc>
              <w:tc>
                <w:tcPr>
                  <w:tcW w:w="1590" w:type="dxa"/>
                  <w:vMerge w:val="restart"/>
                </w:tcPr>
                <w:p w14:paraId="67033B3F" w14:textId="77777777" w:rsidR="00EF2965" w:rsidRPr="00952986" w:rsidRDefault="00EF2965" w:rsidP="00EF2965">
                  <w:pPr>
                    <w:shd w:val="clear" w:color="auto" w:fill="FFFFFF" w:themeFill="background1"/>
                    <w:jc w:val="center"/>
                    <w:rPr>
                      <w:b/>
                      <w:bCs/>
                      <w:strike/>
                      <w:color w:val="0070C0"/>
                      <w:lang w:val="uk-UA" w:eastAsia="ru-RU"/>
                    </w:rPr>
                  </w:pPr>
                  <w:r w:rsidRPr="00952986">
                    <w:rPr>
                      <w:b/>
                      <w:bCs/>
                      <w:color w:val="0070C0"/>
                      <w:lang w:val="uk-UA" w:eastAsia="ru-RU"/>
                    </w:rPr>
                    <w:lastRenderedPageBreak/>
                    <w:t xml:space="preserve">Загальна кількість наданих </w:t>
                  </w:r>
                </w:p>
                <w:p w14:paraId="0204D2C2"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lastRenderedPageBreak/>
                    <w:t>відповідей за</w:t>
                  </w:r>
                  <w:r w:rsidRPr="00952986">
                    <w:rPr>
                      <w:b/>
                      <w:bCs/>
                      <w:strike/>
                      <w:color w:val="0070C0"/>
                      <w:lang w:val="uk-UA" w:eastAsia="ru-RU"/>
                    </w:rPr>
                    <w:t xml:space="preserve"> </w:t>
                  </w:r>
                  <w:r w:rsidRPr="00952986">
                    <w:rPr>
                      <w:b/>
                      <w:bCs/>
                      <w:color w:val="0070C0"/>
                      <w:lang w:val="uk-UA" w:eastAsia="ru-RU"/>
                    </w:rPr>
                    <w:t>результатами розгляду скарг</w:t>
                  </w:r>
                </w:p>
              </w:tc>
              <w:tc>
                <w:tcPr>
                  <w:tcW w:w="2930" w:type="dxa"/>
                  <w:gridSpan w:val="2"/>
                  <w:vAlign w:val="center"/>
                </w:tcPr>
                <w:p w14:paraId="0E15FB0D"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lastRenderedPageBreak/>
                    <w:t>Питання вирішено шляхом надання письмової відповіді заявнику (кількість)</w:t>
                  </w:r>
                </w:p>
              </w:tc>
              <w:tc>
                <w:tcPr>
                  <w:tcW w:w="3640" w:type="dxa"/>
                  <w:gridSpan w:val="3"/>
                  <w:vAlign w:val="center"/>
                </w:tcPr>
                <w:p w14:paraId="7C4CD965"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Розглянуті звернення за запитом, на які надано відповідь</w:t>
                  </w:r>
                </w:p>
              </w:tc>
            </w:tr>
            <w:tr w:rsidR="00EF2965" w:rsidRPr="0051289A" w14:paraId="42BE5F47" w14:textId="77777777" w:rsidTr="001A7EFB">
              <w:trPr>
                <w:trHeight w:val="1275"/>
              </w:trPr>
              <w:tc>
                <w:tcPr>
                  <w:tcW w:w="636" w:type="dxa"/>
                  <w:vMerge/>
                </w:tcPr>
                <w:p w14:paraId="36E0080C" w14:textId="77777777" w:rsidR="00EF2965" w:rsidRPr="00952986" w:rsidRDefault="00EF2965" w:rsidP="00EF2965">
                  <w:pPr>
                    <w:shd w:val="clear" w:color="auto" w:fill="FFFFFF" w:themeFill="background1"/>
                    <w:jc w:val="center"/>
                    <w:rPr>
                      <w:b/>
                      <w:bCs/>
                      <w:color w:val="0070C0"/>
                      <w:lang w:val="uk-UA" w:eastAsia="ru-RU"/>
                    </w:rPr>
                  </w:pPr>
                </w:p>
              </w:tc>
              <w:tc>
                <w:tcPr>
                  <w:tcW w:w="3153" w:type="dxa"/>
                  <w:vMerge/>
                  <w:vAlign w:val="center"/>
                </w:tcPr>
                <w:p w14:paraId="4BA18A9A" w14:textId="77777777" w:rsidR="00EF2965" w:rsidRPr="00952986" w:rsidRDefault="00EF2965" w:rsidP="00EF2965">
                  <w:pPr>
                    <w:shd w:val="clear" w:color="auto" w:fill="FFFFFF" w:themeFill="background1"/>
                    <w:jc w:val="center"/>
                    <w:rPr>
                      <w:b/>
                      <w:bCs/>
                      <w:color w:val="0070C0"/>
                      <w:lang w:val="uk-UA" w:eastAsia="ru-RU"/>
                    </w:rPr>
                  </w:pPr>
                </w:p>
              </w:tc>
              <w:tc>
                <w:tcPr>
                  <w:tcW w:w="1795" w:type="dxa"/>
                  <w:vMerge/>
                </w:tcPr>
                <w:p w14:paraId="0F4F1269" w14:textId="77777777" w:rsidR="00EF2965" w:rsidRPr="00952986" w:rsidRDefault="00EF2965" w:rsidP="00EF2965">
                  <w:pPr>
                    <w:shd w:val="clear" w:color="auto" w:fill="FFFFFF" w:themeFill="background1"/>
                    <w:jc w:val="center"/>
                    <w:rPr>
                      <w:b/>
                      <w:bCs/>
                      <w:color w:val="0070C0"/>
                      <w:lang w:val="uk-UA" w:eastAsia="ru-RU"/>
                    </w:rPr>
                  </w:pPr>
                </w:p>
              </w:tc>
              <w:tc>
                <w:tcPr>
                  <w:tcW w:w="1455" w:type="dxa"/>
                  <w:vMerge/>
                </w:tcPr>
                <w:p w14:paraId="6781FF2A" w14:textId="77777777" w:rsidR="00EF2965" w:rsidRPr="00952986" w:rsidRDefault="00EF2965" w:rsidP="00EF2965">
                  <w:pPr>
                    <w:shd w:val="clear" w:color="auto" w:fill="FFFFFF" w:themeFill="background1"/>
                    <w:jc w:val="center"/>
                    <w:rPr>
                      <w:b/>
                      <w:bCs/>
                      <w:color w:val="0070C0"/>
                      <w:lang w:val="uk-UA" w:eastAsia="ru-RU"/>
                    </w:rPr>
                  </w:pPr>
                </w:p>
              </w:tc>
              <w:tc>
                <w:tcPr>
                  <w:tcW w:w="1590" w:type="dxa"/>
                  <w:vMerge/>
                </w:tcPr>
                <w:p w14:paraId="0126D0DE" w14:textId="77777777" w:rsidR="00EF2965" w:rsidRPr="00952986" w:rsidRDefault="00EF2965" w:rsidP="00EF2965">
                  <w:pPr>
                    <w:shd w:val="clear" w:color="auto" w:fill="FFFFFF" w:themeFill="background1"/>
                    <w:jc w:val="center"/>
                    <w:rPr>
                      <w:b/>
                      <w:bCs/>
                      <w:color w:val="0070C0"/>
                      <w:lang w:val="uk-UA" w:eastAsia="ru-RU"/>
                    </w:rPr>
                  </w:pPr>
                </w:p>
              </w:tc>
              <w:tc>
                <w:tcPr>
                  <w:tcW w:w="2930" w:type="dxa"/>
                  <w:gridSpan w:val="2"/>
                  <w:vAlign w:val="center"/>
                </w:tcPr>
                <w:p w14:paraId="4927899F" w14:textId="77777777" w:rsidR="00EF2965" w:rsidRPr="00952986" w:rsidRDefault="00EF2965" w:rsidP="00EF2965">
                  <w:pPr>
                    <w:shd w:val="clear" w:color="auto" w:fill="FFFFFF" w:themeFill="background1"/>
                    <w:jc w:val="center"/>
                    <w:rPr>
                      <w:b/>
                      <w:bCs/>
                      <w:color w:val="0070C0"/>
                      <w:lang w:val="uk-UA" w:eastAsia="ru-RU"/>
                    </w:rPr>
                  </w:pPr>
                </w:p>
              </w:tc>
              <w:tc>
                <w:tcPr>
                  <w:tcW w:w="3640" w:type="dxa"/>
                  <w:gridSpan w:val="3"/>
                  <w:vAlign w:val="center"/>
                </w:tcPr>
                <w:p w14:paraId="0CD782B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3D0565C1" w14:textId="77777777" w:rsidTr="001A7EFB">
              <w:trPr>
                <w:cantSplit/>
                <w:trHeight w:val="2711"/>
              </w:trPr>
              <w:tc>
                <w:tcPr>
                  <w:tcW w:w="636" w:type="dxa"/>
                  <w:vMerge/>
                </w:tcPr>
                <w:p w14:paraId="5A753B2A" w14:textId="77777777" w:rsidR="00EF2965" w:rsidRPr="00952986" w:rsidRDefault="00EF2965" w:rsidP="00EF2965">
                  <w:pPr>
                    <w:shd w:val="clear" w:color="auto" w:fill="FFFFFF" w:themeFill="background1"/>
                    <w:jc w:val="both"/>
                    <w:rPr>
                      <w:b/>
                      <w:bCs/>
                      <w:color w:val="0070C0"/>
                      <w:lang w:val="uk-UA" w:eastAsia="ru-RU"/>
                    </w:rPr>
                  </w:pPr>
                </w:p>
              </w:tc>
              <w:tc>
                <w:tcPr>
                  <w:tcW w:w="3153" w:type="dxa"/>
                  <w:vMerge/>
                </w:tcPr>
                <w:p w14:paraId="5E6BA541" w14:textId="77777777" w:rsidR="00EF2965" w:rsidRPr="00952986" w:rsidRDefault="00EF2965" w:rsidP="00EF2965">
                  <w:pPr>
                    <w:shd w:val="clear" w:color="auto" w:fill="FFFFFF" w:themeFill="background1"/>
                    <w:jc w:val="both"/>
                    <w:rPr>
                      <w:b/>
                      <w:bCs/>
                      <w:color w:val="0070C0"/>
                      <w:lang w:val="uk-UA" w:eastAsia="ru-RU"/>
                    </w:rPr>
                  </w:pPr>
                </w:p>
              </w:tc>
              <w:tc>
                <w:tcPr>
                  <w:tcW w:w="1795" w:type="dxa"/>
                  <w:vMerge/>
                </w:tcPr>
                <w:p w14:paraId="62AF9723" w14:textId="77777777" w:rsidR="00EF2965" w:rsidRPr="00952986" w:rsidRDefault="00EF2965" w:rsidP="00EF2965">
                  <w:pPr>
                    <w:shd w:val="clear" w:color="auto" w:fill="FFFFFF" w:themeFill="background1"/>
                    <w:jc w:val="center"/>
                    <w:rPr>
                      <w:b/>
                      <w:bCs/>
                      <w:color w:val="0070C0"/>
                      <w:lang w:val="uk-UA" w:eastAsia="ru-RU"/>
                    </w:rPr>
                  </w:pPr>
                </w:p>
              </w:tc>
              <w:tc>
                <w:tcPr>
                  <w:tcW w:w="1455" w:type="dxa"/>
                  <w:vMerge/>
                </w:tcPr>
                <w:p w14:paraId="05460278" w14:textId="77777777" w:rsidR="00EF2965" w:rsidRPr="00952986" w:rsidRDefault="00EF2965" w:rsidP="00EF2965">
                  <w:pPr>
                    <w:shd w:val="clear" w:color="auto" w:fill="FFFFFF" w:themeFill="background1"/>
                    <w:jc w:val="center"/>
                    <w:rPr>
                      <w:b/>
                      <w:bCs/>
                      <w:color w:val="0070C0"/>
                      <w:lang w:val="uk-UA" w:eastAsia="ru-RU"/>
                    </w:rPr>
                  </w:pPr>
                </w:p>
              </w:tc>
              <w:tc>
                <w:tcPr>
                  <w:tcW w:w="1590" w:type="dxa"/>
                  <w:vMerge/>
                </w:tcPr>
                <w:p w14:paraId="69D96685" w14:textId="77777777" w:rsidR="00EF2965" w:rsidRPr="00952986" w:rsidRDefault="00EF2965" w:rsidP="00EF2965">
                  <w:pPr>
                    <w:shd w:val="clear" w:color="auto" w:fill="FFFFFF" w:themeFill="background1"/>
                    <w:jc w:val="center"/>
                    <w:rPr>
                      <w:b/>
                      <w:bCs/>
                      <w:color w:val="0070C0"/>
                      <w:lang w:val="uk-UA" w:eastAsia="ru-RU"/>
                    </w:rPr>
                  </w:pPr>
                </w:p>
              </w:tc>
              <w:tc>
                <w:tcPr>
                  <w:tcW w:w="1487" w:type="dxa"/>
                </w:tcPr>
                <w:p w14:paraId="543EED9B"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про задоволення вимог заявника</w:t>
                  </w:r>
                </w:p>
              </w:tc>
              <w:tc>
                <w:tcPr>
                  <w:tcW w:w="1443" w:type="dxa"/>
                </w:tcPr>
                <w:p w14:paraId="0D2E45BA"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про відмову у задоволенні вимог заявника</w:t>
                  </w:r>
                </w:p>
              </w:tc>
              <w:tc>
                <w:tcPr>
                  <w:tcW w:w="506" w:type="dxa"/>
                  <w:textDirection w:val="btLr"/>
                  <w:vAlign w:val="center"/>
                </w:tcPr>
                <w:p w14:paraId="4335B20F" w14:textId="77777777" w:rsidR="00EF2965" w:rsidRPr="00952986" w:rsidRDefault="00EF2965" w:rsidP="00EF2965">
                  <w:pPr>
                    <w:shd w:val="clear" w:color="auto" w:fill="FFFFFF" w:themeFill="background1"/>
                    <w:ind w:left="113" w:right="113"/>
                    <w:jc w:val="center"/>
                    <w:rPr>
                      <w:b/>
                      <w:bCs/>
                      <w:color w:val="0070C0"/>
                      <w:lang w:val="uk-UA" w:eastAsia="ru-RU"/>
                    </w:rPr>
                  </w:pPr>
                  <w:r w:rsidRPr="00952986">
                    <w:rPr>
                      <w:b/>
                      <w:bCs/>
                      <w:color w:val="0070C0"/>
                      <w:lang w:val="uk-UA" w:eastAsia="ru-RU"/>
                    </w:rPr>
                    <w:t>НКРЕКП</w:t>
                  </w:r>
                </w:p>
              </w:tc>
              <w:tc>
                <w:tcPr>
                  <w:tcW w:w="506" w:type="dxa"/>
                  <w:textDirection w:val="btLr"/>
                  <w:vAlign w:val="center"/>
                </w:tcPr>
                <w:p w14:paraId="7DFCB9D8" w14:textId="77777777" w:rsidR="00EF2965" w:rsidRPr="00952986" w:rsidRDefault="00EF2965" w:rsidP="00EF2965">
                  <w:pPr>
                    <w:shd w:val="clear" w:color="auto" w:fill="FFFFFF" w:themeFill="background1"/>
                    <w:ind w:left="113" w:right="113"/>
                    <w:jc w:val="center"/>
                    <w:rPr>
                      <w:b/>
                      <w:bCs/>
                      <w:color w:val="0070C0"/>
                      <w:lang w:val="uk-UA" w:eastAsia="ru-RU"/>
                    </w:rPr>
                  </w:pPr>
                  <w:proofErr w:type="spellStart"/>
                  <w:r w:rsidRPr="00952986">
                    <w:rPr>
                      <w:b/>
                      <w:bCs/>
                      <w:color w:val="0070C0"/>
                      <w:lang w:val="uk-UA" w:eastAsia="ru-RU"/>
                    </w:rPr>
                    <w:t>Держенергонагляду</w:t>
                  </w:r>
                  <w:proofErr w:type="spellEnd"/>
                </w:p>
              </w:tc>
              <w:tc>
                <w:tcPr>
                  <w:tcW w:w="2628" w:type="dxa"/>
                  <w:textDirection w:val="btLr"/>
                  <w:vAlign w:val="center"/>
                </w:tcPr>
                <w:p w14:paraId="63728FD9" w14:textId="77777777" w:rsidR="00EF2965" w:rsidRPr="00952986" w:rsidRDefault="00EF2965" w:rsidP="00EF2965">
                  <w:pPr>
                    <w:shd w:val="clear" w:color="auto" w:fill="FFFFFF" w:themeFill="background1"/>
                    <w:ind w:left="113" w:right="113"/>
                    <w:jc w:val="center"/>
                    <w:rPr>
                      <w:b/>
                      <w:bCs/>
                      <w:color w:val="0070C0"/>
                      <w:lang w:val="uk-UA" w:eastAsia="ru-RU"/>
                    </w:rPr>
                  </w:pPr>
                  <w:r w:rsidRPr="00952986">
                    <w:rPr>
                      <w:b/>
                      <w:bCs/>
                      <w:color w:val="0070C0"/>
                      <w:lang w:val="uk-UA" w:eastAsia="ru-RU"/>
                    </w:rPr>
                    <w:t>Іншому державному органу, підприємству/установі/організації або посадовій особі (зазначити)</w:t>
                  </w:r>
                </w:p>
              </w:tc>
            </w:tr>
            <w:tr w:rsidR="00EF2965" w:rsidRPr="00952986" w14:paraId="59073021" w14:textId="77777777" w:rsidTr="001A7EFB">
              <w:trPr>
                <w:cantSplit/>
                <w:trHeight w:val="479"/>
              </w:trPr>
              <w:tc>
                <w:tcPr>
                  <w:tcW w:w="636" w:type="dxa"/>
                  <w:vAlign w:val="center"/>
                </w:tcPr>
                <w:p w14:paraId="131D6280"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1</w:t>
                  </w:r>
                </w:p>
              </w:tc>
              <w:tc>
                <w:tcPr>
                  <w:tcW w:w="3153" w:type="dxa"/>
                  <w:vAlign w:val="center"/>
                </w:tcPr>
                <w:p w14:paraId="6958839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2</w:t>
                  </w:r>
                </w:p>
              </w:tc>
              <w:tc>
                <w:tcPr>
                  <w:tcW w:w="1795" w:type="dxa"/>
                </w:tcPr>
                <w:p w14:paraId="03BE2A4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3</w:t>
                  </w:r>
                </w:p>
              </w:tc>
              <w:tc>
                <w:tcPr>
                  <w:tcW w:w="1455" w:type="dxa"/>
                  <w:vAlign w:val="center"/>
                </w:tcPr>
                <w:p w14:paraId="3169A703"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4</w:t>
                  </w:r>
                </w:p>
              </w:tc>
              <w:tc>
                <w:tcPr>
                  <w:tcW w:w="1590" w:type="dxa"/>
                  <w:vAlign w:val="center"/>
                </w:tcPr>
                <w:p w14:paraId="3D38EC2A"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5</w:t>
                  </w:r>
                </w:p>
              </w:tc>
              <w:tc>
                <w:tcPr>
                  <w:tcW w:w="1487" w:type="dxa"/>
                  <w:vAlign w:val="center"/>
                </w:tcPr>
                <w:p w14:paraId="4BC8EB70"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6</w:t>
                  </w:r>
                </w:p>
              </w:tc>
              <w:tc>
                <w:tcPr>
                  <w:tcW w:w="1443" w:type="dxa"/>
                  <w:vAlign w:val="center"/>
                </w:tcPr>
                <w:p w14:paraId="75FCFBE7"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7</w:t>
                  </w:r>
                </w:p>
              </w:tc>
              <w:tc>
                <w:tcPr>
                  <w:tcW w:w="506" w:type="dxa"/>
                  <w:vAlign w:val="center"/>
                </w:tcPr>
                <w:p w14:paraId="0558D36B"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8</w:t>
                  </w:r>
                </w:p>
              </w:tc>
              <w:tc>
                <w:tcPr>
                  <w:tcW w:w="506" w:type="dxa"/>
                  <w:vAlign w:val="center"/>
                </w:tcPr>
                <w:p w14:paraId="3BB36525"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9</w:t>
                  </w:r>
                </w:p>
              </w:tc>
              <w:tc>
                <w:tcPr>
                  <w:tcW w:w="2628" w:type="dxa"/>
                  <w:vAlign w:val="center"/>
                </w:tcPr>
                <w:p w14:paraId="6C3C1BE6"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10</w:t>
                  </w:r>
                </w:p>
              </w:tc>
            </w:tr>
            <w:tr w:rsidR="00EF2965" w:rsidRPr="00952986" w14:paraId="0C123E96" w14:textId="77777777" w:rsidTr="001A7EFB">
              <w:trPr>
                <w:cantSplit/>
                <w:trHeight w:val="370"/>
              </w:trPr>
              <w:tc>
                <w:tcPr>
                  <w:tcW w:w="636" w:type="dxa"/>
                  <w:vAlign w:val="center"/>
                </w:tcPr>
                <w:p w14:paraId="03CE394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w:t>
                  </w:r>
                </w:p>
              </w:tc>
              <w:tc>
                <w:tcPr>
                  <w:tcW w:w="3153" w:type="dxa"/>
                  <w:tcBorders>
                    <w:top w:val="single" w:sz="4" w:space="0" w:color="auto"/>
                    <w:left w:val="single" w:sz="4" w:space="0" w:color="auto"/>
                    <w:bottom w:val="single" w:sz="4" w:space="0" w:color="auto"/>
                    <w:right w:val="single" w:sz="4" w:space="0" w:color="auto"/>
                  </w:tcBorders>
                  <w:shd w:val="clear" w:color="auto" w:fill="auto"/>
                  <w:vAlign w:val="center"/>
                </w:tcPr>
                <w:p w14:paraId="19784A1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Приєднання до мережі</w:t>
                  </w:r>
                </w:p>
              </w:tc>
              <w:tc>
                <w:tcPr>
                  <w:tcW w:w="1795" w:type="dxa"/>
                </w:tcPr>
                <w:p w14:paraId="36BEFA0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78B5FD8"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8E8D83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7BC2574"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7F59AB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43C8A6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196BFA1"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F424307"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7CD2ED96" w14:textId="77777777" w:rsidTr="001A7EFB">
              <w:trPr>
                <w:cantSplit/>
                <w:trHeight w:val="370"/>
              </w:trPr>
              <w:tc>
                <w:tcPr>
                  <w:tcW w:w="636" w:type="dxa"/>
                  <w:vAlign w:val="center"/>
                </w:tcPr>
                <w:p w14:paraId="32F7A83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1.1</w:t>
                  </w:r>
                </w:p>
              </w:tc>
              <w:tc>
                <w:tcPr>
                  <w:tcW w:w="3153" w:type="dxa"/>
                  <w:tcBorders>
                    <w:top w:val="nil"/>
                    <w:left w:val="single" w:sz="4" w:space="0" w:color="auto"/>
                    <w:bottom w:val="single" w:sz="4" w:space="0" w:color="auto"/>
                    <w:right w:val="single" w:sz="4" w:space="0" w:color="auto"/>
                  </w:tcBorders>
                  <w:shd w:val="clear" w:color="auto" w:fill="auto"/>
                  <w:vAlign w:val="center"/>
                </w:tcPr>
                <w:p w14:paraId="61FCB711"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Плата за приєднання</w:t>
                  </w:r>
                </w:p>
              </w:tc>
              <w:tc>
                <w:tcPr>
                  <w:tcW w:w="1795" w:type="dxa"/>
                </w:tcPr>
                <w:p w14:paraId="370801C2"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9384F9C"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052EF3D"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8B0A94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C5B433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42E6BD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3EB4523"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3C80E22"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E5F3E6D" w14:textId="77777777" w:rsidTr="001A7EFB">
              <w:trPr>
                <w:cantSplit/>
                <w:trHeight w:val="370"/>
              </w:trPr>
              <w:tc>
                <w:tcPr>
                  <w:tcW w:w="636" w:type="dxa"/>
                  <w:vAlign w:val="center"/>
                </w:tcPr>
                <w:p w14:paraId="42F19F6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1.2</w:t>
                  </w:r>
                </w:p>
              </w:tc>
              <w:tc>
                <w:tcPr>
                  <w:tcW w:w="3153" w:type="dxa"/>
                  <w:tcBorders>
                    <w:top w:val="nil"/>
                    <w:left w:val="single" w:sz="4" w:space="0" w:color="auto"/>
                    <w:bottom w:val="single" w:sz="4" w:space="0" w:color="auto"/>
                    <w:right w:val="single" w:sz="4" w:space="0" w:color="auto"/>
                  </w:tcBorders>
                  <w:shd w:val="clear" w:color="auto" w:fill="auto"/>
                  <w:vAlign w:val="center"/>
                </w:tcPr>
                <w:p w14:paraId="4A7C513C"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Порушення термінів приєднання</w:t>
                  </w:r>
                </w:p>
              </w:tc>
              <w:tc>
                <w:tcPr>
                  <w:tcW w:w="1795" w:type="dxa"/>
                </w:tcPr>
                <w:p w14:paraId="1E45547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64C57799"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068A0EC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966059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9F06FA1"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7F7595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72A4C7E"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CC5767B"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427FDEB5" w14:textId="77777777" w:rsidTr="001A7EFB">
              <w:trPr>
                <w:cantSplit/>
                <w:trHeight w:val="370"/>
              </w:trPr>
              <w:tc>
                <w:tcPr>
                  <w:tcW w:w="636" w:type="dxa"/>
                  <w:vAlign w:val="center"/>
                </w:tcPr>
                <w:p w14:paraId="46EAAB1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1.3</w:t>
                  </w:r>
                </w:p>
              </w:tc>
              <w:tc>
                <w:tcPr>
                  <w:tcW w:w="3153" w:type="dxa"/>
                  <w:tcBorders>
                    <w:top w:val="nil"/>
                    <w:left w:val="single" w:sz="4" w:space="0" w:color="auto"/>
                    <w:bottom w:val="single" w:sz="4" w:space="0" w:color="auto"/>
                    <w:right w:val="single" w:sz="4" w:space="0" w:color="auto"/>
                  </w:tcBorders>
                  <w:shd w:val="clear" w:color="auto" w:fill="auto"/>
                  <w:vAlign w:val="center"/>
                </w:tcPr>
                <w:p w14:paraId="33B2AD35"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Порушена процедура видачі технічних умов</w:t>
                  </w:r>
                </w:p>
              </w:tc>
              <w:tc>
                <w:tcPr>
                  <w:tcW w:w="1795" w:type="dxa"/>
                </w:tcPr>
                <w:p w14:paraId="68AB9CE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AAF0ACF"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483E6637"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CE41C9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62A2AD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ABB683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2997FEA"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5CCF280"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B8B25E0" w14:textId="77777777" w:rsidTr="001A7EFB">
              <w:trPr>
                <w:cantSplit/>
                <w:trHeight w:val="370"/>
              </w:trPr>
              <w:tc>
                <w:tcPr>
                  <w:tcW w:w="636" w:type="dxa"/>
                  <w:vAlign w:val="center"/>
                </w:tcPr>
                <w:p w14:paraId="3E8FA72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1.4</w:t>
                  </w:r>
                </w:p>
              </w:tc>
              <w:tc>
                <w:tcPr>
                  <w:tcW w:w="3153" w:type="dxa"/>
                  <w:tcBorders>
                    <w:top w:val="nil"/>
                    <w:left w:val="single" w:sz="4" w:space="0" w:color="auto"/>
                    <w:bottom w:val="single" w:sz="4" w:space="0" w:color="auto"/>
                    <w:right w:val="single" w:sz="4" w:space="0" w:color="auto"/>
                  </w:tcBorders>
                  <w:shd w:val="clear" w:color="auto" w:fill="auto"/>
                  <w:vAlign w:val="center"/>
                </w:tcPr>
                <w:p w14:paraId="280CAED5"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Тимчасове приєднання</w:t>
                  </w:r>
                </w:p>
              </w:tc>
              <w:tc>
                <w:tcPr>
                  <w:tcW w:w="1795" w:type="dxa"/>
                </w:tcPr>
                <w:p w14:paraId="099BDA2E"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B0DBE0D"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940BA1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32EBA46"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2ACEDB1"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F27661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5850C99"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C412DEA"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45161DCE" w14:textId="77777777" w:rsidTr="001A7EFB">
              <w:trPr>
                <w:cantSplit/>
                <w:trHeight w:val="370"/>
              </w:trPr>
              <w:tc>
                <w:tcPr>
                  <w:tcW w:w="636" w:type="dxa"/>
                  <w:vAlign w:val="center"/>
                </w:tcPr>
                <w:p w14:paraId="6438E13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1.5</w:t>
                  </w:r>
                </w:p>
              </w:tc>
              <w:tc>
                <w:tcPr>
                  <w:tcW w:w="3153" w:type="dxa"/>
                  <w:tcBorders>
                    <w:top w:val="nil"/>
                    <w:left w:val="single" w:sz="4" w:space="0" w:color="auto"/>
                    <w:bottom w:val="single" w:sz="4" w:space="0" w:color="auto"/>
                    <w:right w:val="single" w:sz="4" w:space="0" w:color="auto"/>
                  </w:tcBorders>
                  <w:shd w:val="clear" w:color="auto" w:fill="auto"/>
                  <w:vAlign w:val="center"/>
                </w:tcPr>
                <w:p w14:paraId="752592FC"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Перешкоди з боку компанії для здійснення приєднання об’єкта, у тому числі за «зеленим» тарифом</w:t>
                  </w:r>
                </w:p>
              </w:tc>
              <w:tc>
                <w:tcPr>
                  <w:tcW w:w="1795" w:type="dxa"/>
                </w:tcPr>
                <w:p w14:paraId="3D84C5B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9A27E43"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9D2965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EDDBAA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B4E83F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E2978C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80ACF79"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1C6076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364DAF1" w14:textId="77777777" w:rsidTr="001A7EFB">
              <w:trPr>
                <w:cantSplit/>
                <w:trHeight w:val="370"/>
              </w:trPr>
              <w:tc>
                <w:tcPr>
                  <w:tcW w:w="636" w:type="dxa"/>
                  <w:vAlign w:val="center"/>
                </w:tcPr>
                <w:p w14:paraId="7C82548E"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1.6</w:t>
                  </w:r>
                </w:p>
              </w:tc>
              <w:tc>
                <w:tcPr>
                  <w:tcW w:w="3153" w:type="dxa"/>
                  <w:tcBorders>
                    <w:top w:val="nil"/>
                    <w:left w:val="single" w:sz="4" w:space="0" w:color="auto"/>
                    <w:bottom w:val="single" w:sz="4" w:space="0" w:color="auto"/>
                    <w:right w:val="single" w:sz="4" w:space="0" w:color="auto"/>
                  </w:tcBorders>
                  <w:shd w:val="clear" w:color="auto" w:fill="auto"/>
                  <w:vAlign w:val="center"/>
                </w:tcPr>
                <w:p w14:paraId="2EF2BAEE"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Інше</w:t>
                  </w:r>
                </w:p>
              </w:tc>
              <w:tc>
                <w:tcPr>
                  <w:tcW w:w="1795" w:type="dxa"/>
                </w:tcPr>
                <w:p w14:paraId="30FA134E"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4C35ED2"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6195CB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6064AF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A77D7C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29EB20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D20BF9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C62BFC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CEA683B" w14:textId="77777777" w:rsidTr="001A7EFB">
              <w:trPr>
                <w:cantSplit/>
                <w:trHeight w:val="370"/>
              </w:trPr>
              <w:tc>
                <w:tcPr>
                  <w:tcW w:w="636" w:type="dxa"/>
                  <w:vAlign w:val="center"/>
                </w:tcPr>
                <w:p w14:paraId="4F2FFD4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w:t>
                  </w:r>
                </w:p>
              </w:tc>
              <w:tc>
                <w:tcPr>
                  <w:tcW w:w="3153" w:type="dxa"/>
                  <w:tcBorders>
                    <w:top w:val="nil"/>
                    <w:left w:val="single" w:sz="4" w:space="0" w:color="auto"/>
                    <w:bottom w:val="single" w:sz="4" w:space="0" w:color="auto"/>
                    <w:right w:val="single" w:sz="4" w:space="0" w:color="auto"/>
                  </w:tcBorders>
                  <w:shd w:val="clear" w:color="auto" w:fill="auto"/>
                  <w:vAlign w:val="bottom"/>
                </w:tcPr>
                <w:p w14:paraId="7F139F2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Облік</w:t>
                  </w:r>
                </w:p>
              </w:tc>
              <w:tc>
                <w:tcPr>
                  <w:tcW w:w="1795" w:type="dxa"/>
                </w:tcPr>
                <w:p w14:paraId="2ECE3EC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94BA320"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5BDD10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E07C6B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B5E380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89892E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0487565"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6CC767E"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08357C3D" w14:textId="77777777" w:rsidTr="001A7EFB">
              <w:trPr>
                <w:cantSplit/>
                <w:trHeight w:val="370"/>
              </w:trPr>
              <w:tc>
                <w:tcPr>
                  <w:tcW w:w="636" w:type="dxa"/>
                  <w:vAlign w:val="center"/>
                </w:tcPr>
                <w:p w14:paraId="77ADA2EE"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2.1</w:t>
                  </w:r>
                </w:p>
              </w:tc>
              <w:tc>
                <w:tcPr>
                  <w:tcW w:w="3153" w:type="dxa"/>
                  <w:tcBorders>
                    <w:top w:val="nil"/>
                    <w:left w:val="single" w:sz="4" w:space="0" w:color="auto"/>
                    <w:bottom w:val="single" w:sz="4" w:space="0" w:color="auto"/>
                    <w:right w:val="single" w:sz="4" w:space="0" w:color="auto"/>
                  </w:tcBorders>
                  <w:shd w:val="clear" w:color="auto" w:fill="auto"/>
                  <w:vAlign w:val="center"/>
                </w:tcPr>
                <w:p w14:paraId="5B507C45"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Зчитування та передача показів лічильника постачальнику</w:t>
                  </w:r>
                </w:p>
              </w:tc>
              <w:tc>
                <w:tcPr>
                  <w:tcW w:w="1795" w:type="dxa"/>
                </w:tcPr>
                <w:p w14:paraId="39BC4DF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808C478"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365F61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99F1A5E"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7C3303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61E4E7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3B49E1E"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322C6E8"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68EF0F1" w14:textId="77777777" w:rsidTr="001A7EFB">
              <w:trPr>
                <w:cantSplit/>
                <w:trHeight w:val="370"/>
              </w:trPr>
              <w:tc>
                <w:tcPr>
                  <w:tcW w:w="636" w:type="dxa"/>
                  <w:vAlign w:val="center"/>
                </w:tcPr>
                <w:p w14:paraId="06EBEE5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2.2</w:t>
                  </w:r>
                </w:p>
              </w:tc>
              <w:tc>
                <w:tcPr>
                  <w:tcW w:w="3153" w:type="dxa"/>
                  <w:tcBorders>
                    <w:top w:val="nil"/>
                    <w:left w:val="single" w:sz="4" w:space="0" w:color="auto"/>
                    <w:bottom w:val="single" w:sz="4" w:space="0" w:color="auto"/>
                    <w:right w:val="single" w:sz="4" w:space="0" w:color="auto"/>
                  </w:tcBorders>
                  <w:shd w:val="clear" w:color="auto" w:fill="auto"/>
                  <w:vAlign w:val="center"/>
                </w:tcPr>
                <w:p w14:paraId="2423C365"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Робота лічильника</w:t>
                  </w:r>
                </w:p>
              </w:tc>
              <w:tc>
                <w:tcPr>
                  <w:tcW w:w="1795" w:type="dxa"/>
                </w:tcPr>
                <w:p w14:paraId="0B0BC539"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D99D2C7"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71380989"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DD2C688"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A17095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0CD9EA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B4C3CEB"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76C9CB7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84B23B6" w14:textId="77777777" w:rsidTr="001A7EFB">
              <w:trPr>
                <w:cantSplit/>
                <w:trHeight w:val="370"/>
              </w:trPr>
              <w:tc>
                <w:tcPr>
                  <w:tcW w:w="636" w:type="dxa"/>
                  <w:vAlign w:val="center"/>
                </w:tcPr>
                <w:p w14:paraId="24BE124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2.3</w:t>
                  </w:r>
                </w:p>
              </w:tc>
              <w:tc>
                <w:tcPr>
                  <w:tcW w:w="3153" w:type="dxa"/>
                  <w:tcBorders>
                    <w:top w:val="nil"/>
                    <w:left w:val="single" w:sz="4" w:space="0" w:color="auto"/>
                    <w:bottom w:val="single" w:sz="4" w:space="0" w:color="auto"/>
                    <w:right w:val="single" w:sz="4" w:space="0" w:color="auto"/>
                  </w:tcBorders>
                  <w:shd w:val="clear" w:color="auto" w:fill="auto"/>
                  <w:vAlign w:val="center"/>
                </w:tcPr>
                <w:p w14:paraId="2ACF5D79" w14:textId="77777777" w:rsidR="00EF2965" w:rsidRPr="00952986" w:rsidRDefault="00EF2965" w:rsidP="00EF2965">
                  <w:pPr>
                    <w:shd w:val="clear" w:color="auto" w:fill="FFFFFF" w:themeFill="background1"/>
                    <w:rPr>
                      <w:b/>
                      <w:bCs/>
                      <w:color w:val="0070C0"/>
                      <w:lang w:val="uk-UA" w:eastAsia="ru-RU"/>
                    </w:rPr>
                  </w:pPr>
                  <w:proofErr w:type="spellStart"/>
                  <w:r w:rsidRPr="00952986">
                    <w:rPr>
                      <w:b/>
                      <w:bCs/>
                      <w:iCs/>
                      <w:color w:val="0070C0"/>
                      <w:lang w:val="uk-UA"/>
                    </w:rPr>
                    <w:t>Багатозонний</w:t>
                  </w:r>
                  <w:proofErr w:type="spellEnd"/>
                  <w:r w:rsidRPr="00952986">
                    <w:rPr>
                      <w:b/>
                      <w:bCs/>
                      <w:iCs/>
                      <w:color w:val="0070C0"/>
                      <w:lang w:val="uk-UA"/>
                    </w:rPr>
                    <w:t xml:space="preserve"> облік</w:t>
                  </w:r>
                </w:p>
              </w:tc>
              <w:tc>
                <w:tcPr>
                  <w:tcW w:w="1795" w:type="dxa"/>
                </w:tcPr>
                <w:p w14:paraId="7041A938"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205C760"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2BE756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FABE8B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10B493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90568C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F9155EF"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59AA225"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709F7B8D" w14:textId="77777777" w:rsidTr="001A7EFB">
              <w:trPr>
                <w:cantSplit/>
                <w:trHeight w:val="370"/>
              </w:trPr>
              <w:tc>
                <w:tcPr>
                  <w:tcW w:w="636" w:type="dxa"/>
                  <w:vAlign w:val="center"/>
                </w:tcPr>
                <w:p w14:paraId="15A5AE6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2.4</w:t>
                  </w:r>
                </w:p>
              </w:tc>
              <w:tc>
                <w:tcPr>
                  <w:tcW w:w="3153" w:type="dxa"/>
                  <w:tcBorders>
                    <w:top w:val="nil"/>
                    <w:left w:val="single" w:sz="4" w:space="0" w:color="auto"/>
                    <w:bottom w:val="single" w:sz="4" w:space="0" w:color="auto"/>
                    <w:right w:val="single" w:sz="4" w:space="0" w:color="auto"/>
                  </w:tcBorders>
                  <w:shd w:val="clear" w:color="auto" w:fill="auto"/>
                  <w:vAlign w:val="center"/>
                </w:tcPr>
                <w:p w14:paraId="10212CA5"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Експертиза лічильника</w:t>
                  </w:r>
                </w:p>
              </w:tc>
              <w:tc>
                <w:tcPr>
                  <w:tcW w:w="1795" w:type="dxa"/>
                </w:tcPr>
                <w:p w14:paraId="63BA6D6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20358B1"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56E3D17"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12A7D71"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61B199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8B2736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10213C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7BD9F91"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E54E171" w14:textId="77777777" w:rsidTr="001A7EFB">
              <w:trPr>
                <w:cantSplit/>
                <w:trHeight w:val="370"/>
              </w:trPr>
              <w:tc>
                <w:tcPr>
                  <w:tcW w:w="636" w:type="dxa"/>
                  <w:vAlign w:val="center"/>
                </w:tcPr>
                <w:p w14:paraId="3153D66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2.5</w:t>
                  </w:r>
                </w:p>
              </w:tc>
              <w:tc>
                <w:tcPr>
                  <w:tcW w:w="3153" w:type="dxa"/>
                  <w:tcBorders>
                    <w:top w:val="nil"/>
                    <w:left w:val="single" w:sz="4" w:space="0" w:color="auto"/>
                    <w:bottom w:val="single" w:sz="4" w:space="0" w:color="auto"/>
                    <w:right w:val="single" w:sz="4" w:space="0" w:color="auto"/>
                  </w:tcBorders>
                  <w:shd w:val="clear" w:color="auto" w:fill="auto"/>
                  <w:vAlign w:val="center"/>
                </w:tcPr>
                <w:p w14:paraId="7855ACFF"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Ремонт лічильника</w:t>
                  </w:r>
                </w:p>
              </w:tc>
              <w:tc>
                <w:tcPr>
                  <w:tcW w:w="1795" w:type="dxa"/>
                </w:tcPr>
                <w:p w14:paraId="09DAA29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39BEFF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052B027"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F3C8994"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076E29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BDE621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D65D38A"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671299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5E41642" w14:textId="77777777" w:rsidTr="001A7EFB">
              <w:trPr>
                <w:cantSplit/>
                <w:trHeight w:val="370"/>
              </w:trPr>
              <w:tc>
                <w:tcPr>
                  <w:tcW w:w="636" w:type="dxa"/>
                  <w:vAlign w:val="center"/>
                </w:tcPr>
                <w:p w14:paraId="29597B4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2.6</w:t>
                  </w:r>
                </w:p>
              </w:tc>
              <w:tc>
                <w:tcPr>
                  <w:tcW w:w="3153" w:type="dxa"/>
                  <w:tcBorders>
                    <w:top w:val="nil"/>
                    <w:left w:val="single" w:sz="4" w:space="0" w:color="auto"/>
                    <w:bottom w:val="single" w:sz="4" w:space="0" w:color="auto"/>
                    <w:right w:val="single" w:sz="4" w:space="0" w:color="auto"/>
                  </w:tcBorders>
                  <w:shd w:val="clear" w:color="auto" w:fill="auto"/>
                  <w:vAlign w:val="center"/>
                </w:tcPr>
                <w:p w14:paraId="68DA1FDD"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Повірка лічильника</w:t>
                  </w:r>
                </w:p>
              </w:tc>
              <w:tc>
                <w:tcPr>
                  <w:tcW w:w="1795" w:type="dxa"/>
                </w:tcPr>
                <w:p w14:paraId="1305446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C1E7C43"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4891E37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FCF3C5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C4BC59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1E79A0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D0CE1AD"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23A693D"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2C63986B" w14:textId="77777777" w:rsidTr="001A7EFB">
              <w:trPr>
                <w:cantSplit/>
                <w:trHeight w:val="370"/>
              </w:trPr>
              <w:tc>
                <w:tcPr>
                  <w:tcW w:w="636" w:type="dxa"/>
                  <w:vAlign w:val="center"/>
                </w:tcPr>
                <w:p w14:paraId="7A36DEA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lastRenderedPageBreak/>
                    <w:t>2.7</w:t>
                  </w:r>
                </w:p>
              </w:tc>
              <w:tc>
                <w:tcPr>
                  <w:tcW w:w="3153" w:type="dxa"/>
                  <w:tcBorders>
                    <w:top w:val="nil"/>
                    <w:left w:val="single" w:sz="4" w:space="0" w:color="auto"/>
                    <w:bottom w:val="single" w:sz="4" w:space="0" w:color="auto"/>
                    <w:right w:val="single" w:sz="4" w:space="0" w:color="auto"/>
                  </w:tcBorders>
                  <w:shd w:val="clear" w:color="auto" w:fill="auto"/>
                  <w:vAlign w:val="center"/>
                </w:tcPr>
                <w:p w14:paraId="2608B677"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Заміна лічильника</w:t>
                  </w:r>
                </w:p>
              </w:tc>
              <w:tc>
                <w:tcPr>
                  <w:tcW w:w="1795" w:type="dxa"/>
                </w:tcPr>
                <w:p w14:paraId="374CA83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2DDBCD8"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FA257C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20F293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AAC0ED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5C270C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F6D42E1"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DABA19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4F24F9E" w14:textId="77777777" w:rsidTr="001A7EFB">
              <w:trPr>
                <w:cantSplit/>
                <w:trHeight w:val="370"/>
              </w:trPr>
              <w:tc>
                <w:tcPr>
                  <w:tcW w:w="636" w:type="dxa"/>
                  <w:vAlign w:val="center"/>
                </w:tcPr>
                <w:p w14:paraId="03DB03F0"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2.8</w:t>
                  </w:r>
                </w:p>
              </w:tc>
              <w:tc>
                <w:tcPr>
                  <w:tcW w:w="3153" w:type="dxa"/>
                  <w:tcBorders>
                    <w:top w:val="nil"/>
                    <w:left w:val="single" w:sz="4" w:space="0" w:color="auto"/>
                    <w:bottom w:val="single" w:sz="4" w:space="0" w:color="auto"/>
                    <w:right w:val="single" w:sz="4" w:space="0" w:color="auto"/>
                  </w:tcBorders>
                  <w:shd w:val="clear" w:color="auto" w:fill="auto"/>
                  <w:vAlign w:val="center"/>
                </w:tcPr>
                <w:p w14:paraId="0432B11C"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Проведення контрольних знімань показів</w:t>
                  </w:r>
                </w:p>
              </w:tc>
              <w:tc>
                <w:tcPr>
                  <w:tcW w:w="1795" w:type="dxa"/>
                </w:tcPr>
                <w:p w14:paraId="27C1250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7B5B38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0B4971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B15E3F1"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1D6551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68A2FB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E553E59"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7459F05"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3F3BFD26" w14:textId="77777777" w:rsidTr="001A7EFB">
              <w:trPr>
                <w:cantSplit/>
                <w:trHeight w:val="370"/>
              </w:trPr>
              <w:tc>
                <w:tcPr>
                  <w:tcW w:w="636" w:type="dxa"/>
                  <w:vAlign w:val="center"/>
                </w:tcPr>
                <w:p w14:paraId="6EE54134"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2.9</w:t>
                  </w:r>
                </w:p>
              </w:tc>
              <w:tc>
                <w:tcPr>
                  <w:tcW w:w="3153" w:type="dxa"/>
                  <w:tcBorders>
                    <w:top w:val="nil"/>
                    <w:left w:val="single" w:sz="4" w:space="0" w:color="auto"/>
                    <w:bottom w:val="single" w:sz="4" w:space="0" w:color="auto"/>
                    <w:right w:val="single" w:sz="4" w:space="0" w:color="auto"/>
                  </w:tcBorders>
                  <w:shd w:val="clear" w:color="auto" w:fill="auto"/>
                  <w:vAlign w:val="center"/>
                </w:tcPr>
                <w:p w14:paraId="6C035BCD"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Проведення звірки обсягів спожитої електричної енергії</w:t>
                  </w:r>
                </w:p>
              </w:tc>
              <w:tc>
                <w:tcPr>
                  <w:tcW w:w="1795" w:type="dxa"/>
                </w:tcPr>
                <w:p w14:paraId="57E5C7A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52A0999"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8BEEC93"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F86B3D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DAF3E2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6EFB38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4C75B0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7EFCB1C0"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DE808E3" w14:textId="77777777" w:rsidTr="001A7EFB">
              <w:trPr>
                <w:cantSplit/>
                <w:trHeight w:val="370"/>
              </w:trPr>
              <w:tc>
                <w:tcPr>
                  <w:tcW w:w="636" w:type="dxa"/>
                  <w:vAlign w:val="center"/>
                </w:tcPr>
                <w:p w14:paraId="7B6B71F1"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2.10</w:t>
                  </w:r>
                </w:p>
              </w:tc>
              <w:tc>
                <w:tcPr>
                  <w:tcW w:w="3153" w:type="dxa"/>
                  <w:tcBorders>
                    <w:top w:val="nil"/>
                    <w:left w:val="single" w:sz="4" w:space="0" w:color="auto"/>
                    <w:bottom w:val="single" w:sz="4" w:space="0" w:color="auto"/>
                    <w:right w:val="single" w:sz="4" w:space="0" w:color="auto"/>
                  </w:tcBorders>
                  <w:shd w:val="clear" w:color="auto" w:fill="auto"/>
                  <w:vAlign w:val="center"/>
                </w:tcPr>
                <w:p w14:paraId="63FF3444"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Не забезпечення доступу до лічильника</w:t>
                  </w:r>
                </w:p>
              </w:tc>
              <w:tc>
                <w:tcPr>
                  <w:tcW w:w="1795" w:type="dxa"/>
                </w:tcPr>
                <w:p w14:paraId="50850F8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BB0E34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C0B76E6"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EDD558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C27258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4D7DE8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88087C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5E5D9FA"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71E7AFD5" w14:textId="77777777" w:rsidTr="001A7EFB">
              <w:trPr>
                <w:cantSplit/>
                <w:trHeight w:val="370"/>
              </w:trPr>
              <w:tc>
                <w:tcPr>
                  <w:tcW w:w="636" w:type="dxa"/>
                  <w:vAlign w:val="center"/>
                </w:tcPr>
                <w:p w14:paraId="29A9C7BB"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2.11</w:t>
                  </w:r>
                </w:p>
              </w:tc>
              <w:tc>
                <w:tcPr>
                  <w:tcW w:w="3153" w:type="dxa"/>
                  <w:tcBorders>
                    <w:top w:val="nil"/>
                    <w:left w:val="single" w:sz="4" w:space="0" w:color="auto"/>
                    <w:bottom w:val="single" w:sz="4" w:space="0" w:color="auto"/>
                    <w:right w:val="single" w:sz="4" w:space="0" w:color="auto"/>
                  </w:tcBorders>
                  <w:shd w:val="clear" w:color="auto" w:fill="auto"/>
                  <w:vAlign w:val="center"/>
                </w:tcPr>
                <w:p w14:paraId="71600D8C"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 xml:space="preserve">Складення </w:t>
                  </w:r>
                  <w:proofErr w:type="spellStart"/>
                  <w:r w:rsidRPr="00952986">
                    <w:rPr>
                      <w:b/>
                      <w:bCs/>
                      <w:iCs/>
                      <w:color w:val="0070C0"/>
                      <w:lang w:val="uk-UA"/>
                    </w:rPr>
                    <w:t>акта</w:t>
                  </w:r>
                  <w:proofErr w:type="spellEnd"/>
                  <w:r w:rsidRPr="00952986">
                    <w:rPr>
                      <w:b/>
                      <w:bCs/>
                      <w:iCs/>
                      <w:color w:val="0070C0"/>
                      <w:lang w:val="uk-UA"/>
                    </w:rPr>
                    <w:t xml:space="preserve"> про </w:t>
                  </w:r>
                  <w:proofErr w:type="spellStart"/>
                  <w:r w:rsidRPr="00952986">
                    <w:rPr>
                      <w:b/>
                      <w:bCs/>
                      <w:iCs/>
                      <w:color w:val="0070C0"/>
                      <w:lang w:val="uk-UA"/>
                    </w:rPr>
                    <w:t>недопуск</w:t>
                  </w:r>
                  <w:proofErr w:type="spellEnd"/>
                  <w:r w:rsidRPr="00952986">
                    <w:rPr>
                      <w:b/>
                      <w:bCs/>
                      <w:iCs/>
                      <w:color w:val="0070C0"/>
                      <w:lang w:val="uk-UA"/>
                    </w:rPr>
                    <w:t xml:space="preserve"> до лічильника</w:t>
                  </w:r>
                </w:p>
              </w:tc>
              <w:tc>
                <w:tcPr>
                  <w:tcW w:w="1795" w:type="dxa"/>
                </w:tcPr>
                <w:p w14:paraId="0CF4B20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25EFEFA"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168926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3C4CA71"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F9708C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039595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32559B7"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AEF85AB"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D5EF7F1" w14:textId="77777777" w:rsidTr="001A7EFB">
              <w:trPr>
                <w:cantSplit/>
                <w:trHeight w:val="370"/>
              </w:trPr>
              <w:tc>
                <w:tcPr>
                  <w:tcW w:w="636" w:type="dxa"/>
                  <w:vAlign w:val="center"/>
                </w:tcPr>
                <w:p w14:paraId="60517FDA"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2.12</w:t>
                  </w:r>
                </w:p>
              </w:tc>
              <w:tc>
                <w:tcPr>
                  <w:tcW w:w="3153" w:type="dxa"/>
                  <w:tcBorders>
                    <w:top w:val="nil"/>
                    <w:left w:val="single" w:sz="4" w:space="0" w:color="auto"/>
                    <w:bottom w:val="single" w:sz="4" w:space="0" w:color="auto"/>
                    <w:right w:val="single" w:sz="4" w:space="0" w:color="auto"/>
                  </w:tcBorders>
                  <w:shd w:val="clear" w:color="auto" w:fill="auto"/>
                  <w:vAlign w:val="center"/>
                </w:tcPr>
                <w:p w14:paraId="31A2C99A"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Інше</w:t>
                  </w:r>
                </w:p>
              </w:tc>
              <w:tc>
                <w:tcPr>
                  <w:tcW w:w="1795" w:type="dxa"/>
                </w:tcPr>
                <w:p w14:paraId="4D1CF901"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6B896FF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298E69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ED4025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66B376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A3A065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F115AC4"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7D40F6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575CCA4" w14:textId="77777777" w:rsidTr="001A7EFB">
              <w:trPr>
                <w:cantSplit/>
                <w:trHeight w:val="370"/>
              </w:trPr>
              <w:tc>
                <w:tcPr>
                  <w:tcW w:w="636" w:type="dxa"/>
                  <w:vAlign w:val="center"/>
                </w:tcPr>
                <w:p w14:paraId="6F5AD47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w:t>
                  </w:r>
                </w:p>
              </w:tc>
              <w:tc>
                <w:tcPr>
                  <w:tcW w:w="3153" w:type="dxa"/>
                  <w:tcBorders>
                    <w:top w:val="nil"/>
                    <w:left w:val="single" w:sz="4" w:space="0" w:color="auto"/>
                    <w:bottom w:val="single" w:sz="4" w:space="0" w:color="auto"/>
                    <w:right w:val="single" w:sz="4" w:space="0" w:color="auto"/>
                  </w:tcBorders>
                  <w:shd w:val="clear" w:color="auto" w:fill="auto"/>
                  <w:vAlign w:val="bottom"/>
                </w:tcPr>
                <w:p w14:paraId="0A965D4F"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Якість  електропостачання</w:t>
                  </w:r>
                </w:p>
              </w:tc>
              <w:tc>
                <w:tcPr>
                  <w:tcW w:w="1795" w:type="dxa"/>
                </w:tcPr>
                <w:p w14:paraId="4586657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FEF1777"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2640188"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19B74F4"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3E2977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6D9C6E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BB0BD45"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659FE1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00A4E1F" w14:textId="77777777" w:rsidTr="001A7EFB">
              <w:trPr>
                <w:cantSplit/>
                <w:trHeight w:val="370"/>
              </w:trPr>
              <w:tc>
                <w:tcPr>
                  <w:tcW w:w="636" w:type="dxa"/>
                  <w:vAlign w:val="center"/>
                </w:tcPr>
                <w:p w14:paraId="133874F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3.1</w:t>
                  </w:r>
                </w:p>
              </w:tc>
              <w:tc>
                <w:tcPr>
                  <w:tcW w:w="3153" w:type="dxa"/>
                  <w:tcBorders>
                    <w:top w:val="nil"/>
                    <w:left w:val="single" w:sz="4" w:space="0" w:color="auto"/>
                    <w:bottom w:val="single" w:sz="4" w:space="0" w:color="auto"/>
                    <w:right w:val="single" w:sz="4" w:space="0" w:color="auto"/>
                  </w:tcBorders>
                  <w:shd w:val="clear" w:color="auto" w:fill="auto"/>
                  <w:vAlign w:val="center"/>
                </w:tcPr>
                <w:p w14:paraId="77EBE2D9"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Якість електричної енергії</w:t>
                  </w:r>
                </w:p>
              </w:tc>
              <w:tc>
                <w:tcPr>
                  <w:tcW w:w="1795" w:type="dxa"/>
                </w:tcPr>
                <w:p w14:paraId="2F6A84B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472FB56"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A20E05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A4A679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375798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CC4102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8AD69E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FC4E82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5038DFC" w14:textId="77777777" w:rsidTr="001A7EFB">
              <w:trPr>
                <w:cantSplit/>
                <w:trHeight w:val="370"/>
              </w:trPr>
              <w:tc>
                <w:tcPr>
                  <w:tcW w:w="636" w:type="dxa"/>
                  <w:vAlign w:val="center"/>
                </w:tcPr>
                <w:p w14:paraId="1663D91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3.2</w:t>
                  </w:r>
                </w:p>
              </w:tc>
              <w:tc>
                <w:tcPr>
                  <w:tcW w:w="3153" w:type="dxa"/>
                  <w:tcBorders>
                    <w:top w:val="nil"/>
                    <w:left w:val="single" w:sz="4" w:space="0" w:color="auto"/>
                    <w:bottom w:val="single" w:sz="4" w:space="0" w:color="auto"/>
                    <w:right w:val="single" w:sz="4" w:space="0" w:color="auto"/>
                  </w:tcBorders>
                  <w:shd w:val="clear" w:color="auto" w:fill="auto"/>
                  <w:vAlign w:val="center"/>
                </w:tcPr>
                <w:p w14:paraId="0F8B7144"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Надійність (безперебійність) електропостачання</w:t>
                  </w:r>
                </w:p>
              </w:tc>
              <w:tc>
                <w:tcPr>
                  <w:tcW w:w="1795" w:type="dxa"/>
                </w:tcPr>
                <w:p w14:paraId="7384FC7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FD74FDB"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21F558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7220FF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0CC29D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36ECBA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C88246F"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DEA6A7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F032B12" w14:textId="77777777" w:rsidTr="001A7EFB">
              <w:trPr>
                <w:cantSplit/>
                <w:trHeight w:val="370"/>
              </w:trPr>
              <w:tc>
                <w:tcPr>
                  <w:tcW w:w="636" w:type="dxa"/>
                  <w:vAlign w:val="center"/>
                </w:tcPr>
                <w:p w14:paraId="746AB0D8"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3.3</w:t>
                  </w:r>
                </w:p>
              </w:tc>
              <w:tc>
                <w:tcPr>
                  <w:tcW w:w="3153" w:type="dxa"/>
                  <w:tcBorders>
                    <w:top w:val="nil"/>
                    <w:left w:val="single" w:sz="4" w:space="0" w:color="auto"/>
                    <w:bottom w:val="single" w:sz="4" w:space="0" w:color="auto"/>
                    <w:right w:val="single" w:sz="4" w:space="0" w:color="auto"/>
                  </w:tcBorders>
                  <w:shd w:val="clear" w:color="auto" w:fill="auto"/>
                  <w:vAlign w:val="center"/>
                </w:tcPr>
                <w:p w14:paraId="3C0F466E"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Інше</w:t>
                  </w:r>
                </w:p>
              </w:tc>
              <w:tc>
                <w:tcPr>
                  <w:tcW w:w="1795" w:type="dxa"/>
                </w:tcPr>
                <w:p w14:paraId="310DBC7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703ADD1"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330188B"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72A82C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4E911C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C5B92D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01D7855"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59E2521"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EF191CC" w14:textId="77777777" w:rsidTr="001A7EFB">
              <w:trPr>
                <w:cantSplit/>
                <w:trHeight w:val="370"/>
              </w:trPr>
              <w:tc>
                <w:tcPr>
                  <w:tcW w:w="636" w:type="dxa"/>
                  <w:vAlign w:val="center"/>
                </w:tcPr>
                <w:p w14:paraId="7798215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w:t>
                  </w:r>
                </w:p>
              </w:tc>
              <w:tc>
                <w:tcPr>
                  <w:tcW w:w="3153" w:type="dxa"/>
                  <w:tcBorders>
                    <w:top w:val="nil"/>
                    <w:left w:val="single" w:sz="4" w:space="0" w:color="auto"/>
                    <w:bottom w:val="single" w:sz="4" w:space="0" w:color="auto"/>
                    <w:right w:val="single" w:sz="4" w:space="0" w:color="auto"/>
                  </w:tcBorders>
                  <w:shd w:val="clear" w:color="auto" w:fill="auto"/>
                  <w:vAlign w:val="bottom"/>
                </w:tcPr>
                <w:p w14:paraId="2243CB3E"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Договір про надання послуг з розподілу</w:t>
                  </w:r>
                </w:p>
              </w:tc>
              <w:tc>
                <w:tcPr>
                  <w:tcW w:w="1795" w:type="dxa"/>
                </w:tcPr>
                <w:p w14:paraId="1DD8CBB0"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10AE15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973047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C7E545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576800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E1A27A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C709B8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70B1356"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4BD4AD1" w14:textId="77777777" w:rsidTr="001A7EFB">
              <w:trPr>
                <w:cantSplit/>
                <w:trHeight w:val="370"/>
              </w:trPr>
              <w:tc>
                <w:tcPr>
                  <w:tcW w:w="636" w:type="dxa"/>
                  <w:vAlign w:val="center"/>
                </w:tcPr>
                <w:p w14:paraId="44732AD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4.1</w:t>
                  </w:r>
                </w:p>
              </w:tc>
              <w:tc>
                <w:tcPr>
                  <w:tcW w:w="3153" w:type="dxa"/>
                  <w:tcBorders>
                    <w:top w:val="nil"/>
                    <w:left w:val="single" w:sz="4" w:space="0" w:color="auto"/>
                    <w:bottom w:val="single" w:sz="4" w:space="0" w:color="auto"/>
                    <w:right w:val="single" w:sz="4" w:space="0" w:color="auto"/>
                  </w:tcBorders>
                  <w:shd w:val="clear" w:color="auto" w:fill="auto"/>
                  <w:vAlign w:val="center"/>
                </w:tcPr>
                <w:p w14:paraId="113FF531"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Укладення договору</w:t>
                  </w:r>
                </w:p>
              </w:tc>
              <w:tc>
                <w:tcPr>
                  <w:tcW w:w="1795" w:type="dxa"/>
                </w:tcPr>
                <w:p w14:paraId="5DAE264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CFF4496"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7F723A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F20A75A"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2C0D2B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A60274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5CF60DB"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7FC35C6A"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66755F1" w14:textId="77777777" w:rsidTr="001A7EFB">
              <w:trPr>
                <w:cantSplit/>
                <w:trHeight w:val="370"/>
              </w:trPr>
              <w:tc>
                <w:tcPr>
                  <w:tcW w:w="636" w:type="dxa"/>
                  <w:vAlign w:val="center"/>
                </w:tcPr>
                <w:p w14:paraId="6CEBF49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4.2</w:t>
                  </w:r>
                </w:p>
              </w:tc>
              <w:tc>
                <w:tcPr>
                  <w:tcW w:w="3153" w:type="dxa"/>
                  <w:tcBorders>
                    <w:top w:val="nil"/>
                    <w:left w:val="single" w:sz="4" w:space="0" w:color="auto"/>
                    <w:bottom w:val="single" w:sz="4" w:space="0" w:color="auto"/>
                    <w:right w:val="single" w:sz="4" w:space="0" w:color="auto"/>
                  </w:tcBorders>
                  <w:shd w:val="clear" w:color="auto" w:fill="auto"/>
                  <w:vAlign w:val="center"/>
                </w:tcPr>
                <w:p w14:paraId="33131554"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Зміна договору</w:t>
                  </w:r>
                </w:p>
              </w:tc>
              <w:tc>
                <w:tcPr>
                  <w:tcW w:w="1795" w:type="dxa"/>
                </w:tcPr>
                <w:p w14:paraId="7E2614A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5F31C0B"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A878FA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D9F330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F75EF0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A5EFA8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8BE5FAB"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A68ED60"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0C44EFA0" w14:textId="77777777" w:rsidTr="001A7EFB">
              <w:trPr>
                <w:cantSplit/>
                <w:trHeight w:val="370"/>
              </w:trPr>
              <w:tc>
                <w:tcPr>
                  <w:tcW w:w="636" w:type="dxa"/>
                  <w:vAlign w:val="center"/>
                </w:tcPr>
                <w:p w14:paraId="1558BEC4"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4.3</w:t>
                  </w:r>
                </w:p>
              </w:tc>
              <w:tc>
                <w:tcPr>
                  <w:tcW w:w="3153" w:type="dxa"/>
                  <w:tcBorders>
                    <w:top w:val="nil"/>
                    <w:left w:val="single" w:sz="4" w:space="0" w:color="auto"/>
                    <w:bottom w:val="single" w:sz="4" w:space="0" w:color="auto"/>
                    <w:right w:val="single" w:sz="4" w:space="0" w:color="auto"/>
                  </w:tcBorders>
                  <w:shd w:val="clear" w:color="auto" w:fill="auto"/>
                  <w:vAlign w:val="center"/>
                </w:tcPr>
                <w:p w14:paraId="089B323C"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Неповна інформація у договорі (в паспорті точки обліку)</w:t>
                  </w:r>
                </w:p>
              </w:tc>
              <w:tc>
                <w:tcPr>
                  <w:tcW w:w="1795" w:type="dxa"/>
                </w:tcPr>
                <w:p w14:paraId="44E2D0C8"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C707035"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08D7C25"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EE0579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F8CB53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40FC5E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C283C7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EA432FD"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755DA108" w14:textId="77777777" w:rsidTr="001A7EFB">
              <w:trPr>
                <w:cantSplit/>
                <w:trHeight w:val="370"/>
              </w:trPr>
              <w:tc>
                <w:tcPr>
                  <w:tcW w:w="636" w:type="dxa"/>
                  <w:vAlign w:val="center"/>
                </w:tcPr>
                <w:p w14:paraId="4BA98D3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4.4</w:t>
                  </w:r>
                </w:p>
              </w:tc>
              <w:tc>
                <w:tcPr>
                  <w:tcW w:w="3153" w:type="dxa"/>
                  <w:tcBorders>
                    <w:top w:val="nil"/>
                    <w:left w:val="single" w:sz="4" w:space="0" w:color="auto"/>
                    <w:bottom w:val="single" w:sz="4" w:space="0" w:color="auto"/>
                    <w:right w:val="single" w:sz="4" w:space="0" w:color="auto"/>
                  </w:tcBorders>
                  <w:shd w:val="clear" w:color="auto" w:fill="auto"/>
                  <w:vAlign w:val="center"/>
                </w:tcPr>
                <w:p w14:paraId="429A4FE4"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Розірвання договору</w:t>
                  </w:r>
                </w:p>
              </w:tc>
              <w:tc>
                <w:tcPr>
                  <w:tcW w:w="1795" w:type="dxa"/>
                </w:tcPr>
                <w:p w14:paraId="34F7B56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DF7B0AD"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4241986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98103D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57DD13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6D0BB1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0A7634F"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099BFB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4F6164E" w14:textId="77777777" w:rsidTr="001A7EFB">
              <w:trPr>
                <w:cantSplit/>
                <w:trHeight w:val="370"/>
              </w:trPr>
              <w:tc>
                <w:tcPr>
                  <w:tcW w:w="636" w:type="dxa"/>
                  <w:vAlign w:val="center"/>
                </w:tcPr>
                <w:p w14:paraId="23F794E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4.5</w:t>
                  </w:r>
                </w:p>
              </w:tc>
              <w:tc>
                <w:tcPr>
                  <w:tcW w:w="3153" w:type="dxa"/>
                  <w:tcBorders>
                    <w:top w:val="nil"/>
                    <w:left w:val="single" w:sz="4" w:space="0" w:color="auto"/>
                    <w:bottom w:val="single" w:sz="4" w:space="0" w:color="auto"/>
                    <w:right w:val="single" w:sz="4" w:space="0" w:color="auto"/>
                  </w:tcBorders>
                  <w:shd w:val="clear" w:color="auto" w:fill="auto"/>
                  <w:vAlign w:val="center"/>
                </w:tcPr>
                <w:p w14:paraId="6C1882C9"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Комерційні умови оплати</w:t>
                  </w:r>
                </w:p>
              </w:tc>
              <w:tc>
                <w:tcPr>
                  <w:tcW w:w="1795" w:type="dxa"/>
                </w:tcPr>
                <w:p w14:paraId="035E588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577D2B1"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70DAB65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19283A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CD2236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4A49F3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A7D3D21"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19ED249"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00216092" w14:textId="77777777" w:rsidTr="001A7EFB">
              <w:trPr>
                <w:cantSplit/>
                <w:trHeight w:val="370"/>
              </w:trPr>
              <w:tc>
                <w:tcPr>
                  <w:tcW w:w="636" w:type="dxa"/>
                  <w:vAlign w:val="center"/>
                </w:tcPr>
                <w:p w14:paraId="7FC29BB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4.6</w:t>
                  </w:r>
                </w:p>
              </w:tc>
              <w:tc>
                <w:tcPr>
                  <w:tcW w:w="3153" w:type="dxa"/>
                  <w:tcBorders>
                    <w:top w:val="nil"/>
                    <w:left w:val="single" w:sz="4" w:space="0" w:color="auto"/>
                    <w:bottom w:val="single" w:sz="4" w:space="0" w:color="auto"/>
                    <w:right w:val="single" w:sz="4" w:space="0" w:color="auto"/>
                  </w:tcBorders>
                  <w:shd w:val="clear" w:color="auto" w:fill="auto"/>
                  <w:vAlign w:val="center"/>
                </w:tcPr>
                <w:p w14:paraId="67DD3643"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Строки підписання договору після подання заяви</w:t>
                  </w:r>
                </w:p>
              </w:tc>
              <w:tc>
                <w:tcPr>
                  <w:tcW w:w="1795" w:type="dxa"/>
                </w:tcPr>
                <w:p w14:paraId="2C77A6BF"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544B147"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75193A3"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F999973"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2A0A45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7CCCBEE"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6B86A1E"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BCBAFBA"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4BFD1FB" w14:textId="77777777" w:rsidTr="001A7EFB">
              <w:trPr>
                <w:cantSplit/>
                <w:trHeight w:val="370"/>
              </w:trPr>
              <w:tc>
                <w:tcPr>
                  <w:tcW w:w="636" w:type="dxa"/>
                  <w:vAlign w:val="center"/>
                </w:tcPr>
                <w:p w14:paraId="1B826708"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4.7</w:t>
                  </w:r>
                </w:p>
              </w:tc>
              <w:tc>
                <w:tcPr>
                  <w:tcW w:w="3153" w:type="dxa"/>
                  <w:tcBorders>
                    <w:top w:val="nil"/>
                    <w:left w:val="single" w:sz="4" w:space="0" w:color="auto"/>
                    <w:bottom w:val="single" w:sz="4" w:space="0" w:color="auto"/>
                    <w:right w:val="single" w:sz="4" w:space="0" w:color="auto"/>
                  </w:tcBorders>
                  <w:shd w:val="clear" w:color="auto" w:fill="auto"/>
                  <w:vAlign w:val="center"/>
                </w:tcPr>
                <w:p w14:paraId="74B754E7"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Інше</w:t>
                  </w:r>
                </w:p>
              </w:tc>
              <w:tc>
                <w:tcPr>
                  <w:tcW w:w="1795" w:type="dxa"/>
                </w:tcPr>
                <w:p w14:paraId="3841169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40C24ED"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0F166E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80648DE"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426646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FE5E77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1EE3865"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AF644F1"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A41101D" w14:textId="77777777" w:rsidTr="001A7EFB">
              <w:trPr>
                <w:cantSplit/>
                <w:trHeight w:val="370"/>
              </w:trPr>
              <w:tc>
                <w:tcPr>
                  <w:tcW w:w="636" w:type="dxa"/>
                  <w:vAlign w:val="center"/>
                </w:tcPr>
                <w:p w14:paraId="4DE74A8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5</w:t>
                  </w:r>
                </w:p>
              </w:tc>
              <w:tc>
                <w:tcPr>
                  <w:tcW w:w="3153" w:type="dxa"/>
                  <w:tcBorders>
                    <w:top w:val="nil"/>
                    <w:left w:val="single" w:sz="4" w:space="0" w:color="auto"/>
                    <w:bottom w:val="single" w:sz="4" w:space="0" w:color="auto"/>
                    <w:right w:val="single" w:sz="4" w:space="0" w:color="auto"/>
                  </w:tcBorders>
                  <w:shd w:val="clear" w:color="auto" w:fill="auto"/>
                  <w:vAlign w:val="bottom"/>
                </w:tcPr>
                <w:p w14:paraId="3D23B7D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Активація послуг (подача напруги за заявою споживача)</w:t>
                  </w:r>
                </w:p>
              </w:tc>
              <w:tc>
                <w:tcPr>
                  <w:tcW w:w="1795" w:type="dxa"/>
                </w:tcPr>
                <w:p w14:paraId="1E4FE0C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96E5AC6"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99D582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44B1A72"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0425831"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C3DFBE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0F6D923"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8F50156"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0FAF5831" w14:textId="77777777" w:rsidTr="001A7EFB">
              <w:trPr>
                <w:cantSplit/>
                <w:trHeight w:val="370"/>
              </w:trPr>
              <w:tc>
                <w:tcPr>
                  <w:tcW w:w="636" w:type="dxa"/>
                  <w:vAlign w:val="center"/>
                </w:tcPr>
                <w:p w14:paraId="0D141A8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5.1</w:t>
                  </w:r>
                </w:p>
              </w:tc>
              <w:tc>
                <w:tcPr>
                  <w:tcW w:w="3153" w:type="dxa"/>
                  <w:tcBorders>
                    <w:top w:val="nil"/>
                    <w:left w:val="single" w:sz="4" w:space="0" w:color="auto"/>
                    <w:bottom w:val="single" w:sz="4" w:space="0" w:color="auto"/>
                    <w:right w:val="single" w:sz="4" w:space="0" w:color="auto"/>
                  </w:tcBorders>
                  <w:shd w:val="clear" w:color="auto" w:fill="auto"/>
                  <w:vAlign w:val="center"/>
                </w:tcPr>
                <w:p w14:paraId="574984E7"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Початок постачання після зміни власника приміщення</w:t>
                  </w:r>
                </w:p>
              </w:tc>
              <w:tc>
                <w:tcPr>
                  <w:tcW w:w="1795" w:type="dxa"/>
                </w:tcPr>
                <w:p w14:paraId="3A7C7B0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48928C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CEDC3E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880CFC1"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0AEF55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307808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1DA4DB4"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EE3AEA2"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037C847" w14:textId="77777777" w:rsidTr="001A7EFB">
              <w:trPr>
                <w:cantSplit/>
                <w:trHeight w:val="370"/>
              </w:trPr>
              <w:tc>
                <w:tcPr>
                  <w:tcW w:w="636" w:type="dxa"/>
                  <w:vAlign w:val="center"/>
                </w:tcPr>
                <w:p w14:paraId="54D7136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5.2</w:t>
                  </w:r>
                </w:p>
              </w:tc>
              <w:tc>
                <w:tcPr>
                  <w:tcW w:w="3153" w:type="dxa"/>
                  <w:tcBorders>
                    <w:top w:val="nil"/>
                    <w:left w:val="single" w:sz="4" w:space="0" w:color="auto"/>
                    <w:bottom w:val="single" w:sz="4" w:space="0" w:color="auto"/>
                    <w:right w:val="single" w:sz="4" w:space="0" w:color="auto"/>
                  </w:tcBorders>
                  <w:shd w:val="clear" w:color="auto" w:fill="auto"/>
                  <w:vAlign w:val="center"/>
                </w:tcPr>
                <w:p w14:paraId="5A0F90A9"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Підключення споживача після відключення на певний строк  за його заявою</w:t>
                  </w:r>
                </w:p>
              </w:tc>
              <w:tc>
                <w:tcPr>
                  <w:tcW w:w="1795" w:type="dxa"/>
                </w:tcPr>
                <w:p w14:paraId="222D791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58C1F95"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BA46D0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DF6529E"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DCC6B6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64095B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6BBBA9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AF2D08F"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4665324" w14:textId="77777777" w:rsidTr="001A7EFB">
              <w:trPr>
                <w:cantSplit/>
                <w:trHeight w:val="370"/>
              </w:trPr>
              <w:tc>
                <w:tcPr>
                  <w:tcW w:w="636" w:type="dxa"/>
                  <w:vAlign w:val="center"/>
                </w:tcPr>
                <w:p w14:paraId="570B2CD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6</w:t>
                  </w:r>
                </w:p>
              </w:tc>
              <w:tc>
                <w:tcPr>
                  <w:tcW w:w="3153" w:type="dxa"/>
                  <w:tcBorders>
                    <w:top w:val="nil"/>
                    <w:left w:val="single" w:sz="4" w:space="0" w:color="auto"/>
                    <w:bottom w:val="single" w:sz="4" w:space="0" w:color="auto"/>
                    <w:right w:val="single" w:sz="4" w:space="0" w:color="auto"/>
                  </w:tcBorders>
                  <w:shd w:val="clear" w:color="auto" w:fill="auto"/>
                  <w:vAlign w:val="center"/>
                </w:tcPr>
                <w:p w14:paraId="62C37D1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Відключення за несплату рахунків</w:t>
                  </w:r>
                </w:p>
              </w:tc>
              <w:tc>
                <w:tcPr>
                  <w:tcW w:w="1795" w:type="dxa"/>
                </w:tcPr>
                <w:p w14:paraId="00A36894"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7EF9B3C"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E22F96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EC5E67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928A00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68F289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D152E13"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0958D9B"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2DA94F8" w14:textId="77777777" w:rsidTr="001A7EFB">
              <w:trPr>
                <w:cantSplit/>
                <w:trHeight w:val="370"/>
              </w:trPr>
              <w:tc>
                <w:tcPr>
                  <w:tcW w:w="636" w:type="dxa"/>
                  <w:vAlign w:val="center"/>
                </w:tcPr>
                <w:p w14:paraId="44907221"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6.1</w:t>
                  </w:r>
                </w:p>
              </w:tc>
              <w:tc>
                <w:tcPr>
                  <w:tcW w:w="3153" w:type="dxa"/>
                  <w:tcBorders>
                    <w:top w:val="nil"/>
                    <w:left w:val="single" w:sz="4" w:space="0" w:color="auto"/>
                    <w:bottom w:val="single" w:sz="4" w:space="0" w:color="auto"/>
                    <w:right w:val="single" w:sz="4" w:space="0" w:color="auto"/>
                  </w:tcBorders>
                  <w:shd w:val="clear" w:color="auto" w:fill="auto"/>
                  <w:vAlign w:val="center"/>
                </w:tcPr>
                <w:p w14:paraId="747744F6"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За ініціативою постачальника</w:t>
                  </w:r>
                </w:p>
              </w:tc>
              <w:tc>
                <w:tcPr>
                  <w:tcW w:w="1795" w:type="dxa"/>
                </w:tcPr>
                <w:p w14:paraId="1E9D7D91"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AE6E23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268231B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BB97D5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609455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CB7292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9B27643"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E6FD210"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DCFD7FD" w14:textId="77777777" w:rsidTr="001A7EFB">
              <w:trPr>
                <w:cantSplit/>
                <w:trHeight w:val="370"/>
              </w:trPr>
              <w:tc>
                <w:tcPr>
                  <w:tcW w:w="636" w:type="dxa"/>
                  <w:vAlign w:val="center"/>
                </w:tcPr>
                <w:p w14:paraId="1691A9D1"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6.2</w:t>
                  </w:r>
                </w:p>
              </w:tc>
              <w:tc>
                <w:tcPr>
                  <w:tcW w:w="3153" w:type="dxa"/>
                  <w:tcBorders>
                    <w:top w:val="nil"/>
                    <w:left w:val="single" w:sz="4" w:space="0" w:color="auto"/>
                    <w:bottom w:val="single" w:sz="4" w:space="0" w:color="auto"/>
                    <w:right w:val="single" w:sz="4" w:space="0" w:color="auto"/>
                  </w:tcBorders>
                  <w:shd w:val="clear" w:color="auto" w:fill="auto"/>
                  <w:vAlign w:val="center"/>
                </w:tcPr>
                <w:p w14:paraId="6D2C617C"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За послуги з розподілу</w:t>
                  </w:r>
                </w:p>
              </w:tc>
              <w:tc>
                <w:tcPr>
                  <w:tcW w:w="1795" w:type="dxa"/>
                </w:tcPr>
                <w:p w14:paraId="5AA4C97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ED26233"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80E3BA8"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513831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897A6E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CEB88B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2E8E4A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3B9853B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F22A22E" w14:textId="77777777" w:rsidTr="001A7EFB">
              <w:trPr>
                <w:cantSplit/>
                <w:trHeight w:val="370"/>
              </w:trPr>
              <w:tc>
                <w:tcPr>
                  <w:tcW w:w="636" w:type="dxa"/>
                  <w:vAlign w:val="center"/>
                </w:tcPr>
                <w:p w14:paraId="099DED37"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lastRenderedPageBreak/>
                    <w:t>6.3</w:t>
                  </w:r>
                </w:p>
              </w:tc>
              <w:tc>
                <w:tcPr>
                  <w:tcW w:w="3153" w:type="dxa"/>
                  <w:tcBorders>
                    <w:top w:val="nil"/>
                    <w:left w:val="single" w:sz="4" w:space="0" w:color="auto"/>
                    <w:bottom w:val="single" w:sz="4" w:space="0" w:color="auto"/>
                    <w:right w:val="single" w:sz="4" w:space="0" w:color="auto"/>
                  </w:tcBorders>
                  <w:shd w:val="clear" w:color="auto" w:fill="auto"/>
                  <w:vAlign w:val="bottom"/>
                </w:tcPr>
                <w:p w14:paraId="0AA20477"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За інші послуги</w:t>
                  </w:r>
                </w:p>
              </w:tc>
              <w:tc>
                <w:tcPr>
                  <w:tcW w:w="1795" w:type="dxa"/>
                </w:tcPr>
                <w:p w14:paraId="04920687"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1110C7B"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618C7A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FB09DB2"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59EA6CE"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272117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D14D9E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3F813F6"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00F65D3" w14:textId="77777777" w:rsidTr="001A7EFB">
              <w:trPr>
                <w:cantSplit/>
                <w:trHeight w:val="370"/>
              </w:trPr>
              <w:tc>
                <w:tcPr>
                  <w:tcW w:w="636" w:type="dxa"/>
                  <w:vAlign w:val="center"/>
                </w:tcPr>
                <w:p w14:paraId="2EB4821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w:t>
                  </w:r>
                </w:p>
              </w:tc>
              <w:tc>
                <w:tcPr>
                  <w:tcW w:w="3153" w:type="dxa"/>
                  <w:tcBorders>
                    <w:top w:val="nil"/>
                    <w:left w:val="single" w:sz="4" w:space="0" w:color="auto"/>
                    <w:bottom w:val="single" w:sz="4" w:space="0" w:color="auto"/>
                    <w:right w:val="single" w:sz="4" w:space="0" w:color="auto"/>
                  </w:tcBorders>
                  <w:shd w:val="clear" w:color="auto" w:fill="auto"/>
                  <w:vAlign w:val="bottom"/>
                </w:tcPr>
                <w:p w14:paraId="5DEED1B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Виставлення рахунків за розподіл електроенергії</w:t>
                  </w:r>
                </w:p>
              </w:tc>
              <w:tc>
                <w:tcPr>
                  <w:tcW w:w="1795" w:type="dxa"/>
                </w:tcPr>
                <w:p w14:paraId="2DEF5562"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1AB6186"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6C9321D"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F94539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8584FA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EF58F0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D7D61C0"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E1BEAE7"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9FD5F25" w14:textId="77777777" w:rsidTr="001A7EFB">
              <w:trPr>
                <w:cantSplit/>
                <w:trHeight w:val="370"/>
              </w:trPr>
              <w:tc>
                <w:tcPr>
                  <w:tcW w:w="636" w:type="dxa"/>
                  <w:vAlign w:val="center"/>
                </w:tcPr>
                <w:p w14:paraId="49C23B8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7.1</w:t>
                  </w:r>
                </w:p>
              </w:tc>
              <w:tc>
                <w:tcPr>
                  <w:tcW w:w="3153" w:type="dxa"/>
                  <w:tcBorders>
                    <w:top w:val="nil"/>
                    <w:left w:val="single" w:sz="4" w:space="0" w:color="auto"/>
                    <w:bottom w:val="single" w:sz="4" w:space="0" w:color="auto"/>
                    <w:right w:val="single" w:sz="4" w:space="0" w:color="auto"/>
                  </w:tcBorders>
                  <w:shd w:val="clear" w:color="auto" w:fill="auto"/>
                  <w:vAlign w:val="center"/>
                </w:tcPr>
                <w:p w14:paraId="3B735947"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Неправильно виставлений рахунок</w:t>
                  </w:r>
                </w:p>
              </w:tc>
              <w:tc>
                <w:tcPr>
                  <w:tcW w:w="1795" w:type="dxa"/>
                </w:tcPr>
                <w:p w14:paraId="5334D674"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D13FBE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72B4A07D"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67DE31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67E5AD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870211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0B1EBF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34B6F5B8"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3CC24EA" w14:textId="77777777" w:rsidTr="001A7EFB">
              <w:trPr>
                <w:cantSplit/>
                <w:trHeight w:val="370"/>
              </w:trPr>
              <w:tc>
                <w:tcPr>
                  <w:tcW w:w="636" w:type="dxa"/>
                  <w:vAlign w:val="center"/>
                </w:tcPr>
                <w:p w14:paraId="3837FD5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7.2</w:t>
                  </w:r>
                </w:p>
              </w:tc>
              <w:tc>
                <w:tcPr>
                  <w:tcW w:w="3153" w:type="dxa"/>
                  <w:tcBorders>
                    <w:top w:val="nil"/>
                    <w:left w:val="single" w:sz="4" w:space="0" w:color="auto"/>
                    <w:bottom w:val="single" w:sz="4" w:space="0" w:color="auto"/>
                    <w:right w:val="single" w:sz="4" w:space="0" w:color="auto"/>
                  </w:tcBorders>
                  <w:shd w:val="clear" w:color="auto" w:fill="auto"/>
                  <w:vAlign w:val="center"/>
                </w:tcPr>
                <w:p w14:paraId="56FE9F7D"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Незрозумілий рахунок</w:t>
                  </w:r>
                </w:p>
              </w:tc>
              <w:tc>
                <w:tcPr>
                  <w:tcW w:w="1795" w:type="dxa"/>
                </w:tcPr>
                <w:p w14:paraId="013950B0"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ED90DFD"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7FA502B"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8E25BE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EEB5EDE"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6A330D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D9622F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3C83CAB"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7B3F29E9" w14:textId="77777777" w:rsidTr="001A7EFB">
              <w:trPr>
                <w:cantSplit/>
                <w:trHeight w:val="370"/>
              </w:trPr>
              <w:tc>
                <w:tcPr>
                  <w:tcW w:w="636" w:type="dxa"/>
                  <w:vAlign w:val="center"/>
                </w:tcPr>
                <w:p w14:paraId="59B1191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7.3</w:t>
                  </w:r>
                </w:p>
              </w:tc>
              <w:tc>
                <w:tcPr>
                  <w:tcW w:w="3153" w:type="dxa"/>
                  <w:tcBorders>
                    <w:top w:val="nil"/>
                    <w:left w:val="single" w:sz="4" w:space="0" w:color="auto"/>
                    <w:bottom w:val="single" w:sz="4" w:space="0" w:color="auto"/>
                    <w:right w:val="single" w:sz="4" w:space="0" w:color="auto"/>
                  </w:tcBorders>
                  <w:shd w:val="clear" w:color="auto" w:fill="auto"/>
                  <w:vAlign w:val="center"/>
                </w:tcPr>
                <w:p w14:paraId="7A1BAF3D"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Заборгованість за рахунком за наданні послуги з розподілу або передачі електричної енергії та плату за перетікання реактивної електричної енергії відповідно до умов договору</w:t>
                  </w:r>
                </w:p>
              </w:tc>
              <w:tc>
                <w:tcPr>
                  <w:tcW w:w="1795" w:type="dxa"/>
                </w:tcPr>
                <w:p w14:paraId="131E9FF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8EC64E2"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FE6FFE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BF3230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99441B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7A94EA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53B930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7984EB2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3ED9F72" w14:textId="77777777" w:rsidTr="001A7EFB">
              <w:trPr>
                <w:cantSplit/>
                <w:trHeight w:val="370"/>
              </w:trPr>
              <w:tc>
                <w:tcPr>
                  <w:tcW w:w="636" w:type="dxa"/>
                  <w:vAlign w:val="center"/>
                </w:tcPr>
                <w:p w14:paraId="4137C68E"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7.4</w:t>
                  </w:r>
                </w:p>
              </w:tc>
              <w:tc>
                <w:tcPr>
                  <w:tcW w:w="3153" w:type="dxa"/>
                  <w:tcBorders>
                    <w:top w:val="nil"/>
                    <w:left w:val="single" w:sz="4" w:space="0" w:color="auto"/>
                    <w:bottom w:val="single" w:sz="4" w:space="0" w:color="auto"/>
                    <w:right w:val="single" w:sz="4" w:space="0" w:color="auto"/>
                  </w:tcBorders>
                  <w:shd w:val="clear" w:color="auto" w:fill="auto"/>
                  <w:vAlign w:val="center"/>
                </w:tcPr>
                <w:p w14:paraId="13C9199E"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Інше</w:t>
                  </w:r>
                </w:p>
              </w:tc>
              <w:tc>
                <w:tcPr>
                  <w:tcW w:w="1795" w:type="dxa"/>
                </w:tcPr>
                <w:p w14:paraId="24E888AF"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7D06397"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0894C4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E412BD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53CD43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9A52EE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104F1F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5C3645B"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2FE1132" w14:textId="77777777" w:rsidTr="001A7EFB">
              <w:trPr>
                <w:cantSplit/>
                <w:trHeight w:val="370"/>
              </w:trPr>
              <w:tc>
                <w:tcPr>
                  <w:tcW w:w="636" w:type="dxa"/>
                  <w:vAlign w:val="center"/>
                </w:tcPr>
                <w:p w14:paraId="3E0AAE9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w:t>
                  </w:r>
                </w:p>
              </w:tc>
              <w:tc>
                <w:tcPr>
                  <w:tcW w:w="3153" w:type="dxa"/>
                  <w:tcBorders>
                    <w:top w:val="nil"/>
                    <w:left w:val="single" w:sz="4" w:space="0" w:color="auto"/>
                    <w:bottom w:val="single" w:sz="4" w:space="0" w:color="auto"/>
                    <w:right w:val="single" w:sz="4" w:space="0" w:color="auto"/>
                  </w:tcBorders>
                  <w:shd w:val="clear" w:color="auto" w:fill="auto"/>
                  <w:vAlign w:val="bottom"/>
                </w:tcPr>
                <w:p w14:paraId="3AD85F9F"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Тариф на розподіл електроенергії</w:t>
                  </w:r>
                </w:p>
              </w:tc>
              <w:tc>
                <w:tcPr>
                  <w:tcW w:w="1795" w:type="dxa"/>
                </w:tcPr>
                <w:p w14:paraId="19D93A4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D9D24EF"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09EC3A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5C5E8C3"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47F790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952C281"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6FCBB3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48A6D31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D434397" w14:textId="77777777" w:rsidTr="001A7EFB">
              <w:trPr>
                <w:cantSplit/>
                <w:trHeight w:val="370"/>
              </w:trPr>
              <w:tc>
                <w:tcPr>
                  <w:tcW w:w="636" w:type="dxa"/>
                  <w:vAlign w:val="center"/>
                </w:tcPr>
                <w:p w14:paraId="27E6893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8.1</w:t>
                  </w:r>
                </w:p>
              </w:tc>
              <w:tc>
                <w:tcPr>
                  <w:tcW w:w="3153" w:type="dxa"/>
                  <w:tcBorders>
                    <w:top w:val="nil"/>
                    <w:left w:val="single" w:sz="4" w:space="0" w:color="auto"/>
                    <w:bottom w:val="single" w:sz="4" w:space="0" w:color="auto"/>
                    <w:right w:val="single" w:sz="4" w:space="0" w:color="auto"/>
                  </w:tcBorders>
                  <w:shd w:val="clear" w:color="auto" w:fill="auto"/>
                  <w:vAlign w:val="center"/>
                </w:tcPr>
                <w:p w14:paraId="522A41CB"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Зміни тарифу</w:t>
                  </w:r>
                </w:p>
              </w:tc>
              <w:tc>
                <w:tcPr>
                  <w:tcW w:w="1795" w:type="dxa"/>
                </w:tcPr>
                <w:p w14:paraId="3A2AE189"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A1B27FA"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ED9682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57E75B2"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F75DDF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7D2392E"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6E886B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18598CA"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99F8EB7" w14:textId="77777777" w:rsidTr="001A7EFB">
              <w:trPr>
                <w:cantSplit/>
                <w:trHeight w:val="370"/>
              </w:trPr>
              <w:tc>
                <w:tcPr>
                  <w:tcW w:w="636" w:type="dxa"/>
                  <w:vAlign w:val="center"/>
                </w:tcPr>
                <w:p w14:paraId="2884D944"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8.2</w:t>
                  </w:r>
                </w:p>
              </w:tc>
              <w:tc>
                <w:tcPr>
                  <w:tcW w:w="3153" w:type="dxa"/>
                  <w:tcBorders>
                    <w:top w:val="nil"/>
                    <w:left w:val="single" w:sz="4" w:space="0" w:color="auto"/>
                    <w:bottom w:val="single" w:sz="4" w:space="0" w:color="auto"/>
                    <w:right w:val="single" w:sz="4" w:space="0" w:color="auto"/>
                  </w:tcBorders>
                  <w:shd w:val="clear" w:color="auto" w:fill="auto"/>
                  <w:vAlign w:val="center"/>
                </w:tcPr>
                <w:p w14:paraId="0B8FBE47"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Неправильний тариф</w:t>
                  </w:r>
                </w:p>
              </w:tc>
              <w:tc>
                <w:tcPr>
                  <w:tcW w:w="1795" w:type="dxa"/>
                </w:tcPr>
                <w:p w14:paraId="24836297"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F6A088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01D7174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3A53458"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3D5F23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1BA9F3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F7BF740"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1C9110B"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5927895" w14:textId="77777777" w:rsidTr="001A7EFB">
              <w:trPr>
                <w:cantSplit/>
                <w:trHeight w:val="370"/>
              </w:trPr>
              <w:tc>
                <w:tcPr>
                  <w:tcW w:w="636" w:type="dxa"/>
                  <w:vAlign w:val="center"/>
                </w:tcPr>
                <w:p w14:paraId="3932D36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8.3</w:t>
                  </w:r>
                </w:p>
              </w:tc>
              <w:tc>
                <w:tcPr>
                  <w:tcW w:w="3153" w:type="dxa"/>
                  <w:tcBorders>
                    <w:top w:val="nil"/>
                    <w:left w:val="single" w:sz="4" w:space="0" w:color="auto"/>
                    <w:bottom w:val="single" w:sz="4" w:space="0" w:color="auto"/>
                    <w:right w:val="single" w:sz="4" w:space="0" w:color="auto"/>
                  </w:tcBorders>
                  <w:shd w:val="clear" w:color="auto" w:fill="auto"/>
                  <w:vAlign w:val="center"/>
                </w:tcPr>
                <w:p w14:paraId="6DE4F6D9"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Прозорість тарифу (незрозумілість або складність визначення тарифу)</w:t>
                  </w:r>
                </w:p>
              </w:tc>
              <w:tc>
                <w:tcPr>
                  <w:tcW w:w="1795" w:type="dxa"/>
                </w:tcPr>
                <w:p w14:paraId="03DEDA4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768513A"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800CE7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1FDDED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35A7A4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111DB0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50C37DE"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0C80C74"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553E3B2" w14:textId="77777777" w:rsidTr="001A7EFB">
              <w:trPr>
                <w:cantSplit/>
                <w:trHeight w:val="370"/>
              </w:trPr>
              <w:tc>
                <w:tcPr>
                  <w:tcW w:w="636" w:type="dxa"/>
                  <w:vAlign w:val="center"/>
                </w:tcPr>
                <w:p w14:paraId="3F28E00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8.4</w:t>
                  </w:r>
                </w:p>
              </w:tc>
              <w:tc>
                <w:tcPr>
                  <w:tcW w:w="3153" w:type="dxa"/>
                  <w:tcBorders>
                    <w:top w:val="nil"/>
                    <w:left w:val="single" w:sz="4" w:space="0" w:color="auto"/>
                    <w:bottom w:val="single" w:sz="4" w:space="0" w:color="auto"/>
                    <w:right w:val="single" w:sz="4" w:space="0" w:color="auto"/>
                  </w:tcBorders>
                  <w:shd w:val="clear" w:color="auto" w:fill="auto"/>
                  <w:vAlign w:val="center"/>
                </w:tcPr>
                <w:p w14:paraId="1E27DFC3"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Інше</w:t>
                  </w:r>
                </w:p>
              </w:tc>
              <w:tc>
                <w:tcPr>
                  <w:tcW w:w="1795" w:type="dxa"/>
                </w:tcPr>
                <w:p w14:paraId="7AC0068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3C7E002"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5E97A9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9104F0A"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1B5133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AAF03F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738E70B"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D043437"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5E4E68C" w14:textId="77777777" w:rsidTr="001A7EFB">
              <w:trPr>
                <w:cantSplit/>
                <w:trHeight w:val="370"/>
              </w:trPr>
              <w:tc>
                <w:tcPr>
                  <w:tcW w:w="636" w:type="dxa"/>
                  <w:vAlign w:val="center"/>
                </w:tcPr>
                <w:p w14:paraId="4E52E29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9</w:t>
                  </w:r>
                </w:p>
              </w:tc>
              <w:tc>
                <w:tcPr>
                  <w:tcW w:w="3153" w:type="dxa"/>
                  <w:tcBorders>
                    <w:top w:val="nil"/>
                    <w:left w:val="single" w:sz="4" w:space="0" w:color="auto"/>
                    <w:bottom w:val="single" w:sz="4" w:space="0" w:color="auto"/>
                    <w:right w:val="single" w:sz="4" w:space="0" w:color="auto"/>
                  </w:tcBorders>
                  <w:shd w:val="clear" w:color="auto" w:fill="auto"/>
                  <w:vAlign w:val="center"/>
                </w:tcPr>
                <w:p w14:paraId="5CCC1DF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Зміна постачальника</w:t>
                  </w:r>
                </w:p>
              </w:tc>
              <w:tc>
                <w:tcPr>
                  <w:tcW w:w="1795" w:type="dxa"/>
                </w:tcPr>
                <w:p w14:paraId="1DA6556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1277E54"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326268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9A18E04"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5D2226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97E489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CB3C922"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2837F5F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FB08530" w14:textId="77777777" w:rsidTr="001A7EFB">
              <w:trPr>
                <w:cantSplit/>
                <w:trHeight w:val="370"/>
              </w:trPr>
              <w:tc>
                <w:tcPr>
                  <w:tcW w:w="636" w:type="dxa"/>
                  <w:vAlign w:val="center"/>
                </w:tcPr>
                <w:p w14:paraId="396D311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10</w:t>
                  </w:r>
                </w:p>
              </w:tc>
              <w:tc>
                <w:tcPr>
                  <w:tcW w:w="3153" w:type="dxa"/>
                  <w:tcBorders>
                    <w:top w:val="nil"/>
                    <w:left w:val="single" w:sz="4" w:space="0" w:color="auto"/>
                    <w:bottom w:val="single" w:sz="4" w:space="0" w:color="auto"/>
                    <w:right w:val="single" w:sz="4" w:space="0" w:color="auto"/>
                  </w:tcBorders>
                  <w:shd w:val="clear" w:color="auto" w:fill="auto"/>
                  <w:vAlign w:val="bottom"/>
                </w:tcPr>
                <w:p w14:paraId="2D01545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Відшкодування/компенсація</w:t>
                  </w:r>
                </w:p>
              </w:tc>
              <w:tc>
                <w:tcPr>
                  <w:tcW w:w="1795" w:type="dxa"/>
                </w:tcPr>
                <w:p w14:paraId="270C5EC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09D9AD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594AF98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C54C4A8"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B09357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B5557F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41DA0D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FB00B5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26669F6" w14:textId="77777777" w:rsidTr="001A7EFB">
              <w:trPr>
                <w:cantSplit/>
                <w:trHeight w:val="370"/>
              </w:trPr>
              <w:tc>
                <w:tcPr>
                  <w:tcW w:w="636" w:type="dxa"/>
                  <w:vAlign w:val="center"/>
                </w:tcPr>
                <w:p w14:paraId="61F2683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10.1</w:t>
                  </w:r>
                </w:p>
              </w:tc>
              <w:tc>
                <w:tcPr>
                  <w:tcW w:w="3153" w:type="dxa"/>
                  <w:tcBorders>
                    <w:top w:val="nil"/>
                    <w:left w:val="single" w:sz="4" w:space="0" w:color="auto"/>
                    <w:bottom w:val="single" w:sz="4" w:space="0" w:color="auto"/>
                    <w:right w:val="single" w:sz="4" w:space="0" w:color="auto"/>
                  </w:tcBorders>
                  <w:shd w:val="clear" w:color="auto" w:fill="auto"/>
                  <w:vAlign w:val="center"/>
                </w:tcPr>
                <w:p w14:paraId="2B93ED0E"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Відшкодування завданих збитків</w:t>
                  </w:r>
                </w:p>
              </w:tc>
              <w:tc>
                <w:tcPr>
                  <w:tcW w:w="1795" w:type="dxa"/>
                </w:tcPr>
                <w:p w14:paraId="64F9EFF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63782502"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133099B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A86C39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F0A998D"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4B18F5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AD3C8C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9CA568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9DBDF84" w14:textId="77777777" w:rsidTr="001A7EFB">
              <w:trPr>
                <w:cantSplit/>
                <w:trHeight w:val="370"/>
              </w:trPr>
              <w:tc>
                <w:tcPr>
                  <w:tcW w:w="636" w:type="dxa"/>
                  <w:vAlign w:val="center"/>
                </w:tcPr>
                <w:p w14:paraId="6DFBD1F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10.2</w:t>
                  </w:r>
                </w:p>
              </w:tc>
              <w:tc>
                <w:tcPr>
                  <w:tcW w:w="3153" w:type="dxa"/>
                  <w:tcBorders>
                    <w:top w:val="nil"/>
                    <w:left w:val="single" w:sz="4" w:space="0" w:color="auto"/>
                    <w:bottom w:val="single" w:sz="4" w:space="0" w:color="auto"/>
                    <w:right w:val="single" w:sz="4" w:space="0" w:color="auto"/>
                  </w:tcBorders>
                  <w:shd w:val="clear" w:color="auto" w:fill="auto"/>
                  <w:vAlign w:val="center"/>
                </w:tcPr>
                <w:p w14:paraId="70B1E0A4" w14:textId="77777777" w:rsidR="00EF2965" w:rsidRPr="00952986" w:rsidRDefault="00EF2965" w:rsidP="00EF2965">
                  <w:pPr>
                    <w:shd w:val="clear" w:color="auto" w:fill="FFFFFF" w:themeFill="background1"/>
                    <w:rPr>
                      <w:b/>
                      <w:bCs/>
                      <w:color w:val="0070C0"/>
                      <w:lang w:val="uk-UA" w:eastAsia="ru-RU"/>
                    </w:rPr>
                  </w:pPr>
                  <w:r w:rsidRPr="00952986">
                    <w:rPr>
                      <w:b/>
                      <w:bCs/>
                      <w:iCs/>
                      <w:color w:val="0070C0"/>
                      <w:lang w:val="uk-UA"/>
                    </w:rPr>
                    <w:t>Компенсація за недотримання гарантованих стандартів якості послуг</w:t>
                  </w:r>
                </w:p>
              </w:tc>
              <w:tc>
                <w:tcPr>
                  <w:tcW w:w="1795" w:type="dxa"/>
                </w:tcPr>
                <w:p w14:paraId="7303E88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7FCE4CC"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BE2714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91F89ED"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9FB359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543E2A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85B2A1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3C6A6CC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9592D84" w14:textId="77777777" w:rsidTr="001A7EFB">
              <w:trPr>
                <w:cantSplit/>
                <w:trHeight w:val="370"/>
              </w:trPr>
              <w:tc>
                <w:tcPr>
                  <w:tcW w:w="636" w:type="dxa"/>
                  <w:vAlign w:val="center"/>
                </w:tcPr>
                <w:p w14:paraId="631AA0E5"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10.3</w:t>
                  </w:r>
                </w:p>
              </w:tc>
              <w:tc>
                <w:tcPr>
                  <w:tcW w:w="3153" w:type="dxa"/>
                  <w:tcBorders>
                    <w:top w:val="nil"/>
                    <w:left w:val="single" w:sz="4" w:space="0" w:color="auto"/>
                    <w:bottom w:val="single" w:sz="4" w:space="0" w:color="auto"/>
                    <w:right w:val="single" w:sz="4" w:space="0" w:color="auto"/>
                  </w:tcBorders>
                  <w:shd w:val="clear" w:color="auto" w:fill="auto"/>
                  <w:vAlign w:val="center"/>
                </w:tcPr>
                <w:p w14:paraId="0F9B5825" w14:textId="77777777" w:rsidR="00EF2965" w:rsidRPr="00952986" w:rsidRDefault="00EF2965" w:rsidP="00EF2965">
                  <w:pPr>
                    <w:shd w:val="clear" w:color="auto" w:fill="FFFFFF" w:themeFill="background1"/>
                    <w:rPr>
                      <w:b/>
                      <w:bCs/>
                      <w:iCs/>
                      <w:color w:val="0070C0"/>
                      <w:lang w:val="uk-UA"/>
                    </w:rPr>
                  </w:pPr>
                  <w:r w:rsidRPr="00952986">
                    <w:rPr>
                      <w:b/>
                      <w:bCs/>
                      <w:iCs/>
                      <w:color w:val="0070C0"/>
                      <w:lang w:val="uk-UA"/>
                    </w:rPr>
                    <w:t>Компенсація за недотримання гарантованих стандартів якості електричної енергії</w:t>
                  </w:r>
                </w:p>
              </w:tc>
              <w:tc>
                <w:tcPr>
                  <w:tcW w:w="1795" w:type="dxa"/>
                </w:tcPr>
                <w:p w14:paraId="55914CF2"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241C105"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6F96C63D"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64001C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092083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D50F6C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618D664"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01E56B7C"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9D3BB0D" w14:textId="77777777" w:rsidTr="001A7EFB">
              <w:trPr>
                <w:cantSplit/>
                <w:trHeight w:val="370"/>
              </w:trPr>
              <w:tc>
                <w:tcPr>
                  <w:tcW w:w="636" w:type="dxa"/>
                  <w:vAlign w:val="center"/>
                </w:tcPr>
                <w:p w14:paraId="4D34070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11</w:t>
                  </w:r>
                </w:p>
              </w:tc>
              <w:tc>
                <w:tcPr>
                  <w:tcW w:w="3153" w:type="dxa"/>
                  <w:tcBorders>
                    <w:top w:val="nil"/>
                    <w:left w:val="single" w:sz="4" w:space="0" w:color="auto"/>
                    <w:bottom w:val="single" w:sz="4" w:space="0" w:color="auto"/>
                    <w:right w:val="single" w:sz="4" w:space="0" w:color="auto"/>
                  </w:tcBorders>
                  <w:shd w:val="clear" w:color="auto" w:fill="auto"/>
                  <w:vAlign w:val="center"/>
                </w:tcPr>
                <w:p w14:paraId="5FFDB15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Акти про порушення споживачем ПРРЕЕ</w:t>
                  </w:r>
                </w:p>
              </w:tc>
              <w:tc>
                <w:tcPr>
                  <w:tcW w:w="1795" w:type="dxa"/>
                </w:tcPr>
                <w:p w14:paraId="228939B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578C70E"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05790AD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FA116F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1FB0B8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6F5EEF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3DC768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BBC173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A8A9D70" w14:textId="77777777" w:rsidTr="001A7EFB">
              <w:trPr>
                <w:cantSplit/>
                <w:trHeight w:val="370"/>
              </w:trPr>
              <w:tc>
                <w:tcPr>
                  <w:tcW w:w="636" w:type="dxa"/>
                  <w:vAlign w:val="center"/>
                </w:tcPr>
                <w:p w14:paraId="2ABBB74B"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12</w:t>
                  </w:r>
                </w:p>
              </w:tc>
              <w:tc>
                <w:tcPr>
                  <w:tcW w:w="3153" w:type="dxa"/>
                  <w:tcBorders>
                    <w:top w:val="nil"/>
                    <w:left w:val="single" w:sz="4" w:space="0" w:color="auto"/>
                    <w:bottom w:val="single" w:sz="4" w:space="0" w:color="auto"/>
                    <w:right w:val="single" w:sz="4" w:space="0" w:color="auto"/>
                  </w:tcBorders>
                  <w:shd w:val="clear" w:color="auto" w:fill="auto"/>
                  <w:vAlign w:val="center"/>
                </w:tcPr>
                <w:p w14:paraId="7E737C5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Скарги на працівників компанії</w:t>
                  </w:r>
                </w:p>
              </w:tc>
              <w:tc>
                <w:tcPr>
                  <w:tcW w:w="1795" w:type="dxa"/>
                </w:tcPr>
                <w:p w14:paraId="2F768D2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21289DA"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4C3F6B3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80173CD"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AC4503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8475362"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356AFEA"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FA791A0"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F4D46B1" w14:textId="77777777" w:rsidTr="001A7EFB">
              <w:trPr>
                <w:cantSplit/>
                <w:trHeight w:val="370"/>
              </w:trPr>
              <w:tc>
                <w:tcPr>
                  <w:tcW w:w="636" w:type="dxa"/>
                  <w:vAlign w:val="center"/>
                </w:tcPr>
                <w:p w14:paraId="72C6A44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13</w:t>
                  </w:r>
                </w:p>
              </w:tc>
              <w:tc>
                <w:tcPr>
                  <w:tcW w:w="3153" w:type="dxa"/>
                  <w:tcBorders>
                    <w:top w:val="nil"/>
                    <w:left w:val="single" w:sz="4" w:space="0" w:color="auto"/>
                    <w:bottom w:val="single" w:sz="4" w:space="0" w:color="auto"/>
                    <w:right w:val="single" w:sz="4" w:space="0" w:color="auto"/>
                  </w:tcBorders>
                  <w:shd w:val="clear" w:color="auto" w:fill="auto"/>
                  <w:vAlign w:val="center"/>
                </w:tcPr>
                <w:p w14:paraId="4998584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Додаткові послуги споживачеві</w:t>
                  </w:r>
                </w:p>
              </w:tc>
              <w:tc>
                <w:tcPr>
                  <w:tcW w:w="1795" w:type="dxa"/>
                </w:tcPr>
                <w:p w14:paraId="747EC58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E6D8971"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0B3E7804"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68EDB43"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17E80D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D20A5E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88A19F6"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6512DA4A"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7F78612C" w14:textId="77777777" w:rsidTr="001A7EFB">
              <w:trPr>
                <w:cantSplit/>
                <w:trHeight w:val="370"/>
              </w:trPr>
              <w:tc>
                <w:tcPr>
                  <w:tcW w:w="636" w:type="dxa"/>
                  <w:vAlign w:val="center"/>
                </w:tcPr>
                <w:p w14:paraId="729DA6C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14</w:t>
                  </w:r>
                </w:p>
              </w:tc>
              <w:tc>
                <w:tcPr>
                  <w:tcW w:w="3153" w:type="dxa"/>
                  <w:tcBorders>
                    <w:top w:val="nil"/>
                    <w:left w:val="single" w:sz="4" w:space="0" w:color="auto"/>
                    <w:bottom w:val="single" w:sz="4" w:space="0" w:color="auto"/>
                    <w:right w:val="single" w:sz="4" w:space="0" w:color="auto"/>
                  </w:tcBorders>
                  <w:shd w:val="clear" w:color="auto" w:fill="auto"/>
                  <w:vAlign w:val="center"/>
                </w:tcPr>
                <w:p w14:paraId="2514F0A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Надання інформації</w:t>
                  </w:r>
                </w:p>
              </w:tc>
              <w:tc>
                <w:tcPr>
                  <w:tcW w:w="1795" w:type="dxa"/>
                </w:tcPr>
                <w:p w14:paraId="2F60D29E"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07CC7B9"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3E06D34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6E356A8"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A80300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2BFD4A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44D455C"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36AB39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062F23C1" w14:textId="77777777" w:rsidTr="001A7EFB">
              <w:trPr>
                <w:cantSplit/>
                <w:trHeight w:val="370"/>
              </w:trPr>
              <w:tc>
                <w:tcPr>
                  <w:tcW w:w="636" w:type="dxa"/>
                  <w:vAlign w:val="center"/>
                </w:tcPr>
                <w:p w14:paraId="4834D37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lastRenderedPageBreak/>
                    <w:t>15</w:t>
                  </w:r>
                </w:p>
              </w:tc>
              <w:tc>
                <w:tcPr>
                  <w:tcW w:w="3153" w:type="dxa"/>
                  <w:tcBorders>
                    <w:top w:val="nil"/>
                    <w:left w:val="single" w:sz="4" w:space="0" w:color="auto"/>
                    <w:bottom w:val="single" w:sz="4" w:space="0" w:color="auto"/>
                    <w:right w:val="single" w:sz="4" w:space="0" w:color="auto"/>
                  </w:tcBorders>
                  <w:shd w:val="clear" w:color="auto" w:fill="auto"/>
                  <w:vAlign w:val="center"/>
                </w:tcPr>
                <w:p w14:paraId="2DA1471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Питання постачання електричної енергії, які не стосуються ОСР</w:t>
                  </w:r>
                </w:p>
              </w:tc>
              <w:tc>
                <w:tcPr>
                  <w:tcW w:w="1795" w:type="dxa"/>
                </w:tcPr>
                <w:p w14:paraId="1F30DC14"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077B0E0"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7AC95165"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8448F9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945967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DA9D0F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6C31C28"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561BDE61"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4BB1BDF3" w14:textId="77777777" w:rsidTr="001A7EFB">
              <w:trPr>
                <w:cantSplit/>
                <w:trHeight w:val="370"/>
              </w:trPr>
              <w:tc>
                <w:tcPr>
                  <w:tcW w:w="636" w:type="dxa"/>
                  <w:vAlign w:val="center"/>
                </w:tcPr>
                <w:p w14:paraId="597B67E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16</w:t>
                  </w:r>
                </w:p>
              </w:tc>
              <w:tc>
                <w:tcPr>
                  <w:tcW w:w="3153" w:type="dxa"/>
                  <w:tcBorders>
                    <w:top w:val="nil"/>
                    <w:left w:val="single" w:sz="4" w:space="0" w:color="auto"/>
                    <w:bottom w:val="single" w:sz="4" w:space="0" w:color="auto"/>
                    <w:right w:val="single" w:sz="4" w:space="0" w:color="auto"/>
                  </w:tcBorders>
                  <w:shd w:val="clear" w:color="auto" w:fill="auto"/>
                  <w:vAlign w:val="center"/>
                </w:tcPr>
                <w:p w14:paraId="6E4DB2A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Звернення, які не стосуються питань електропостачання</w:t>
                  </w:r>
                </w:p>
              </w:tc>
              <w:tc>
                <w:tcPr>
                  <w:tcW w:w="1795" w:type="dxa"/>
                </w:tcPr>
                <w:p w14:paraId="35CB912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D8D4363"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0F5F1737"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E0A622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F6590A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66BEA0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4FDFCC4"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3ED6A62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03AFF1F" w14:textId="77777777" w:rsidTr="001A7EFB">
              <w:trPr>
                <w:cantSplit/>
                <w:trHeight w:val="370"/>
              </w:trPr>
              <w:tc>
                <w:tcPr>
                  <w:tcW w:w="3789" w:type="dxa"/>
                  <w:gridSpan w:val="2"/>
                  <w:vAlign w:val="center"/>
                </w:tcPr>
                <w:p w14:paraId="7CD0F68E" w14:textId="77777777" w:rsidR="00EF2965" w:rsidRPr="00952986" w:rsidRDefault="00EF2965" w:rsidP="00EF2965">
                  <w:pPr>
                    <w:shd w:val="clear" w:color="auto" w:fill="FFFFFF" w:themeFill="background1"/>
                    <w:jc w:val="right"/>
                    <w:rPr>
                      <w:b/>
                      <w:bCs/>
                      <w:color w:val="0070C0"/>
                      <w:lang w:val="uk-UA" w:eastAsia="ru-RU"/>
                    </w:rPr>
                  </w:pPr>
                  <w:r w:rsidRPr="00952986">
                    <w:rPr>
                      <w:b/>
                      <w:bCs/>
                      <w:color w:val="0070C0"/>
                      <w:lang w:val="uk-UA" w:eastAsia="ru-RU"/>
                    </w:rPr>
                    <w:t>Усього</w:t>
                  </w:r>
                </w:p>
              </w:tc>
              <w:tc>
                <w:tcPr>
                  <w:tcW w:w="1795" w:type="dxa"/>
                </w:tcPr>
                <w:p w14:paraId="778F994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AF7FDA7" w14:textId="77777777" w:rsidR="00EF2965" w:rsidRPr="00952986" w:rsidRDefault="00EF2965" w:rsidP="00EF2965">
                  <w:pPr>
                    <w:shd w:val="clear" w:color="auto" w:fill="FFFFFF" w:themeFill="background1"/>
                    <w:jc w:val="center"/>
                    <w:rPr>
                      <w:b/>
                      <w:bCs/>
                      <w:color w:val="0070C0"/>
                      <w:lang w:val="uk-UA" w:eastAsia="ru-RU"/>
                    </w:rPr>
                  </w:pPr>
                </w:p>
              </w:tc>
              <w:tc>
                <w:tcPr>
                  <w:tcW w:w="1590" w:type="dxa"/>
                </w:tcPr>
                <w:p w14:paraId="76CAC6C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C39D68E"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1E8DA0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D01339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224AA54" w14:textId="77777777" w:rsidR="00EF2965" w:rsidRPr="00952986" w:rsidRDefault="00EF2965" w:rsidP="00EF2965">
                  <w:pPr>
                    <w:shd w:val="clear" w:color="auto" w:fill="FFFFFF" w:themeFill="background1"/>
                    <w:jc w:val="center"/>
                    <w:rPr>
                      <w:b/>
                      <w:bCs/>
                      <w:color w:val="0070C0"/>
                      <w:lang w:val="uk-UA" w:eastAsia="ru-RU"/>
                    </w:rPr>
                  </w:pPr>
                </w:p>
              </w:tc>
              <w:tc>
                <w:tcPr>
                  <w:tcW w:w="2628" w:type="dxa"/>
                  <w:vAlign w:val="center"/>
                </w:tcPr>
                <w:p w14:paraId="13A73222" w14:textId="77777777" w:rsidR="00EF2965" w:rsidRPr="00952986" w:rsidRDefault="00EF2965" w:rsidP="00EF2965">
                  <w:pPr>
                    <w:shd w:val="clear" w:color="auto" w:fill="FFFFFF" w:themeFill="background1"/>
                    <w:jc w:val="center"/>
                    <w:rPr>
                      <w:b/>
                      <w:bCs/>
                      <w:color w:val="0070C0"/>
                      <w:lang w:val="uk-UA" w:eastAsia="ru-RU"/>
                    </w:rPr>
                  </w:pPr>
                </w:p>
              </w:tc>
            </w:tr>
          </w:tbl>
          <w:p w14:paraId="425A07A7" w14:textId="77777777"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p>
          <w:p w14:paraId="12E45EC6" w14:textId="4A8ED7C4"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br w:type="page"/>
            </w:r>
            <w:r w:rsidRPr="00952986">
              <w:rPr>
                <w:rFonts w:ascii="Times New Roman" w:hAnsi="Times New Roman" w:cs="Times New Roman"/>
                <w:b/>
                <w:bCs/>
                <w:noProof/>
                <w:color w:val="0070C0"/>
                <w:sz w:val="20"/>
                <w:szCs w:val="20"/>
                <w:lang w:val="uk-UA"/>
              </w:rPr>
              <w:drawing>
                <wp:inline distT="0" distB="0" distL="0" distR="0" wp14:anchorId="109866C8" wp14:editId="21A8248C">
                  <wp:extent cx="9253220" cy="204470"/>
                  <wp:effectExtent l="0" t="0" r="5080" b="5080"/>
                  <wp:docPr id="130170715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253220" cy="204470"/>
                          </a:xfrm>
                          <a:prstGeom prst="rect">
                            <a:avLst/>
                          </a:prstGeom>
                          <a:noFill/>
                          <a:ln>
                            <a:noFill/>
                          </a:ln>
                        </pic:spPr>
                      </pic:pic>
                    </a:graphicData>
                  </a:graphic>
                </wp:inline>
              </w:drawing>
            </w:r>
          </w:p>
          <w:p w14:paraId="6CE9B035"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57CAFBF4" w14:textId="77777777" w:rsidR="00EF2965" w:rsidRPr="00952986" w:rsidRDefault="00EF2965" w:rsidP="00EF2965">
            <w:pPr>
              <w:shd w:val="clear" w:color="auto" w:fill="FFFFFF" w:themeFill="background1"/>
              <w:jc w:val="center"/>
              <w:rPr>
                <w:rFonts w:ascii="Times New Roman" w:eastAsia="Times New Roman" w:hAnsi="Times New Roman" w:cs="Times New Roman"/>
                <w:b/>
                <w:bCs/>
                <w:color w:val="0070C0"/>
                <w:sz w:val="20"/>
                <w:szCs w:val="20"/>
                <w:lang w:val="uk-UA" w:eastAsia="ru-RU"/>
              </w:rPr>
            </w:pPr>
          </w:p>
          <w:tbl>
            <w:tblPr>
              <w:tblStyle w:val="1"/>
              <w:tblW w:w="15199" w:type="dxa"/>
              <w:tblLayout w:type="fixed"/>
              <w:tblLook w:val="01E0" w:firstRow="1" w:lastRow="1" w:firstColumn="1" w:lastColumn="1" w:noHBand="0" w:noVBand="0"/>
            </w:tblPr>
            <w:tblGrid>
              <w:gridCol w:w="531"/>
              <w:gridCol w:w="3153"/>
              <w:gridCol w:w="1230"/>
              <w:gridCol w:w="1447"/>
              <w:gridCol w:w="1455"/>
              <w:gridCol w:w="1675"/>
              <w:gridCol w:w="1487"/>
              <w:gridCol w:w="1443"/>
              <w:gridCol w:w="506"/>
              <w:gridCol w:w="524"/>
              <w:gridCol w:w="1748"/>
            </w:tblGrid>
            <w:tr w:rsidR="00EF2965" w:rsidRPr="0051289A" w14:paraId="0C76F7B7" w14:textId="77777777" w:rsidTr="001A7EFB">
              <w:trPr>
                <w:trHeight w:val="627"/>
              </w:trPr>
              <w:tc>
                <w:tcPr>
                  <w:tcW w:w="531" w:type="dxa"/>
                  <w:vMerge w:val="restart"/>
                </w:tcPr>
                <w:p w14:paraId="6937EC9F" w14:textId="77777777" w:rsidR="00EF2965" w:rsidRPr="00952986" w:rsidRDefault="00EF2965" w:rsidP="00EF2965">
                  <w:pPr>
                    <w:shd w:val="clear" w:color="auto" w:fill="FFFFFF" w:themeFill="background1"/>
                    <w:jc w:val="center"/>
                    <w:rPr>
                      <w:b/>
                      <w:bCs/>
                      <w:color w:val="0070C0"/>
                      <w:lang w:val="uk-UA" w:eastAsia="ru-RU"/>
                    </w:rPr>
                  </w:pPr>
                </w:p>
                <w:p w14:paraId="652BF4E3" w14:textId="77777777" w:rsidR="00EF2965" w:rsidRPr="00952986" w:rsidRDefault="00EF2965" w:rsidP="00EF2965">
                  <w:pPr>
                    <w:shd w:val="clear" w:color="auto" w:fill="FFFFFF" w:themeFill="background1"/>
                    <w:jc w:val="center"/>
                    <w:rPr>
                      <w:b/>
                      <w:bCs/>
                      <w:color w:val="0070C0"/>
                      <w:lang w:val="uk-UA" w:eastAsia="ru-RU"/>
                    </w:rPr>
                  </w:pPr>
                </w:p>
                <w:p w14:paraId="64233DAC" w14:textId="77777777" w:rsidR="00EF2965" w:rsidRPr="00952986" w:rsidRDefault="00EF2965" w:rsidP="00EF2965">
                  <w:pPr>
                    <w:shd w:val="clear" w:color="auto" w:fill="FFFFFF" w:themeFill="background1"/>
                    <w:jc w:val="center"/>
                    <w:rPr>
                      <w:b/>
                      <w:bCs/>
                      <w:color w:val="0070C0"/>
                      <w:lang w:val="uk-UA" w:eastAsia="ru-RU"/>
                    </w:rPr>
                  </w:pPr>
                </w:p>
                <w:p w14:paraId="213092BD" w14:textId="625EA66B" w:rsidR="00EF2965" w:rsidRPr="00952986" w:rsidRDefault="00EF2965" w:rsidP="00EF2965">
                  <w:pPr>
                    <w:shd w:val="clear" w:color="auto" w:fill="FFFFFF" w:themeFill="background1"/>
                    <w:rPr>
                      <w:b/>
                      <w:bCs/>
                      <w:color w:val="0070C0"/>
                      <w:lang w:val="uk-UA" w:eastAsia="ru-RU"/>
                    </w:rPr>
                  </w:pPr>
                  <w:r w:rsidRPr="00952986">
                    <w:rPr>
                      <w:b/>
                      <w:bCs/>
                      <w:color w:val="0070C0"/>
                      <w:lang w:val="uk-UA" w:eastAsia="ru-RU"/>
                    </w:rPr>
                    <w:t>№ з/п</w:t>
                  </w:r>
                </w:p>
              </w:tc>
              <w:tc>
                <w:tcPr>
                  <w:tcW w:w="3153" w:type="dxa"/>
                  <w:vMerge w:val="restart"/>
                  <w:vAlign w:val="center"/>
                </w:tcPr>
                <w:p w14:paraId="5F7A20F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 xml:space="preserve">Перелік питань, </w:t>
                  </w:r>
                </w:p>
                <w:p w14:paraId="6B50A349"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з якими звертались заявники зі скаргою</w:t>
                  </w:r>
                </w:p>
              </w:tc>
              <w:tc>
                <w:tcPr>
                  <w:tcW w:w="2677" w:type="dxa"/>
                  <w:gridSpan w:val="2"/>
                  <w:vAlign w:val="center"/>
                </w:tcPr>
                <w:p w14:paraId="0F9520C2"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Кількість зареєстрованих  скарг</w:t>
                  </w:r>
                </w:p>
              </w:tc>
              <w:tc>
                <w:tcPr>
                  <w:tcW w:w="1455" w:type="dxa"/>
                  <w:vMerge w:val="restart"/>
                </w:tcPr>
                <w:p w14:paraId="6716620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Кількість складених Центром</w:t>
                  </w:r>
                  <w:r w:rsidRPr="00952986">
                    <w:rPr>
                      <w:b/>
                      <w:bCs/>
                      <w:color w:val="0070C0"/>
                      <w:lang w:val="uk-UA"/>
                    </w:rPr>
                    <w:t xml:space="preserve"> </w:t>
                  </w:r>
                  <w:r w:rsidRPr="00952986">
                    <w:rPr>
                      <w:b/>
                      <w:bCs/>
                      <w:color w:val="0070C0"/>
                      <w:lang w:val="uk-UA" w:eastAsia="ru-RU"/>
                    </w:rPr>
                    <w:t>захисту споживачів електричної енергії протоколів</w:t>
                  </w:r>
                </w:p>
              </w:tc>
              <w:tc>
                <w:tcPr>
                  <w:tcW w:w="1675" w:type="dxa"/>
                  <w:vMerge w:val="restart"/>
                </w:tcPr>
                <w:p w14:paraId="60BC9A09" w14:textId="77777777" w:rsidR="00EF2965" w:rsidRPr="00952986" w:rsidRDefault="00EF2965" w:rsidP="00EF2965">
                  <w:pPr>
                    <w:shd w:val="clear" w:color="auto" w:fill="FFFFFF" w:themeFill="background1"/>
                    <w:jc w:val="center"/>
                    <w:rPr>
                      <w:b/>
                      <w:bCs/>
                      <w:strike/>
                      <w:color w:val="0070C0"/>
                      <w:lang w:val="uk-UA" w:eastAsia="ru-RU"/>
                    </w:rPr>
                  </w:pPr>
                  <w:r w:rsidRPr="00952986">
                    <w:rPr>
                      <w:b/>
                      <w:bCs/>
                      <w:color w:val="0070C0"/>
                      <w:lang w:val="uk-UA" w:eastAsia="ru-RU"/>
                    </w:rPr>
                    <w:t xml:space="preserve">Загальна кількість наданих </w:t>
                  </w:r>
                </w:p>
                <w:p w14:paraId="3E6E3B23"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відповідей за</w:t>
                  </w:r>
                  <w:r w:rsidRPr="00952986">
                    <w:rPr>
                      <w:b/>
                      <w:bCs/>
                      <w:strike/>
                      <w:color w:val="0070C0"/>
                      <w:lang w:val="uk-UA" w:eastAsia="ru-RU"/>
                    </w:rPr>
                    <w:t xml:space="preserve"> </w:t>
                  </w:r>
                  <w:r w:rsidRPr="00952986">
                    <w:rPr>
                      <w:b/>
                      <w:bCs/>
                      <w:color w:val="0070C0"/>
                      <w:lang w:val="uk-UA" w:eastAsia="ru-RU"/>
                    </w:rPr>
                    <w:t>результатами розгляду скарг</w:t>
                  </w:r>
                </w:p>
              </w:tc>
              <w:tc>
                <w:tcPr>
                  <w:tcW w:w="5708" w:type="dxa"/>
                  <w:gridSpan w:val="5"/>
                  <w:vAlign w:val="center"/>
                </w:tcPr>
                <w:p w14:paraId="25DF8ED3"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Питання вирішено шляхом надання (кількість)</w:t>
                  </w:r>
                </w:p>
              </w:tc>
            </w:tr>
            <w:tr w:rsidR="00EF2965" w:rsidRPr="0051289A" w14:paraId="6BC267AC" w14:textId="77777777" w:rsidTr="001A7EFB">
              <w:tc>
                <w:tcPr>
                  <w:tcW w:w="531" w:type="dxa"/>
                  <w:vMerge/>
                </w:tcPr>
                <w:p w14:paraId="4B09F0C3" w14:textId="77777777" w:rsidR="00EF2965" w:rsidRPr="00952986" w:rsidRDefault="00EF2965" w:rsidP="00EF2965">
                  <w:pPr>
                    <w:shd w:val="clear" w:color="auto" w:fill="FFFFFF" w:themeFill="background1"/>
                    <w:jc w:val="center"/>
                    <w:rPr>
                      <w:b/>
                      <w:bCs/>
                      <w:color w:val="0070C0"/>
                      <w:lang w:val="uk-UA" w:eastAsia="ru-RU"/>
                    </w:rPr>
                  </w:pPr>
                </w:p>
              </w:tc>
              <w:tc>
                <w:tcPr>
                  <w:tcW w:w="3153" w:type="dxa"/>
                  <w:vMerge/>
                  <w:vAlign w:val="center"/>
                </w:tcPr>
                <w:p w14:paraId="5766350A" w14:textId="77777777" w:rsidR="00EF2965" w:rsidRPr="00952986" w:rsidRDefault="00EF2965" w:rsidP="00EF2965">
                  <w:pPr>
                    <w:shd w:val="clear" w:color="auto" w:fill="FFFFFF" w:themeFill="background1"/>
                    <w:jc w:val="center"/>
                    <w:rPr>
                      <w:b/>
                      <w:bCs/>
                      <w:color w:val="0070C0"/>
                      <w:lang w:val="uk-UA" w:eastAsia="ru-RU"/>
                    </w:rPr>
                  </w:pPr>
                </w:p>
              </w:tc>
              <w:tc>
                <w:tcPr>
                  <w:tcW w:w="1230" w:type="dxa"/>
                  <w:vMerge w:val="restart"/>
                  <w:vAlign w:val="center"/>
                </w:tcPr>
                <w:p w14:paraId="070DB66D"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загальна кількість скарг</w:t>
                  </w:r>
                </w:p>
              </w:tc>
              <w:tc>
                <w:tcPr>
                  <w:tcW w:w="1447" w:type="dxa"/>
                  <w:vMerge w:val="restart"/>
                  <w:vAlign w:val="center"/>
                </w:tcPr>
                <w:p w14:paraId="341C1564"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з них за категоріями споживачів</w:t>
                  </w:r>
                </w:p>
              </w:tc>
              <w:tc>
                <w:tcPr>
                  <w:tcW w:w="1455" w:type="dxa"/>
                  <w:vMerge/>
                </w:tcPr>
                <w:p w14:paraId="346D7419" w14:textId="77777777" w:rsidR="00EF2965" w:rsidRPr="00952986" w:rsidRDefault="00EF2965" w:rsidP="00EF2965">
                  <w:pPr>
                    <w:shd w:val="clear" w:color="auto" w:fill="FFFFFF" w:themeFill="background1"/>
                    <w:jc w:val="center"/>
                    <w:rPr>
                      <w:b/>
                      <w:bCs/>
                      <w:color w:val="0070C0"/>
                      <w:lang w:val="uk-UA" w:eastAsia="ru-RU"/>
                    </w:rPr>
                  </w:pPr>
                </w:p>
              </w:tc>
              <w:tc>
                <w:tcPr>
                  <w:tcW w:w="1675" w:type="dxa"/>
                  <w:vMerge/>
                </w:tcPr>
                <w:p w14:paraId="660BA398" w14:textId="77777777" w:rsidR="00EF2965" w:rsidRPr="00952986" w:rsidRDefault="00EF2965" w:rsidP="00EF2965">
                  <w:pPr>
                    <w:shd w:val="clear" w:color="auto" w:fill="FFFFFF" w:themeFill="background1"/>
                    <w:jc w:val="center"/>
                    <w:rPr>
                      <w:b/>
                      <w:bCs/>
                      <w:color w:val="0070C0"/>
                      <w:lang w:val="uk-UA" w:eastAsia="ru-RU"/>
                    </w:rPr>
                  </w:pPr>
                </w:p>
              </w:tc>
              <w:tc>
                <w:tcPr>
                  <w:tcW w:w="2930" w:type="dxa"/>
                  <w:gridSpan w:val="2"/>
                  <w:vAlign w:val="center"/>
                </w:tcPr>
                <w:p w14:paraId="678FE71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письмової відповіді заявнику</w:t>
                  </w:r>
                </w:p>
              </w:tc>
              <w:tc>
                <w:tcPr>
                  <w:tcW w:w="2778" w:type="dxa"/>
                  <w:gridSpan w:val="3"/>
                  <w:vAlign w:val="center"/>
                </w:tcPr>
                <w:p w14:paraId="16A24F21"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 xml:space="preserve">Розглянуті звернення за запитом, на які та надана </w:t>
                  </w:r>
                </w:p>
              </w:tc>
            </w:tr>
            <w:tr w:rsidR="00EF2965" w:rsidRPr="0051289A" w14:paraId="3E3DD175" w14:textId="77777777" w:rsidTr="001A7EFB">
              <w:tc>
                <w:tcPr>
                  <w:tcW w:w="531" w:type="dxa"/>
                  <w:vMerge/>
                </w:tcPr>
                <w:p w14:paraId="2A9EA6CA" w14:textId="77777777" w:rsidR="00EF2965" w:rsidRPr="00952986" w:rsidRDefault="00EF2965" w:rsidP="00EF2965">
                  <w:pPr>
                    <w:shd w:val="clear" w:color="auto" w:fill="FFFFFF" w:themeFill="background1"/>
                    <w:jc w:val="center"/>
                    <w:rPr>
                      <w:b/>
                      <w:bCs/>
                      <w:color w:val="0070C0"/>
                      <w:lang w:val="uk-UA" w:eastAsia="ru-RU"/>
                    </w:rPr>
                  </w:pPr>
                </w:p>
              </w:tc>
              <w:tc>
                <w:tcPr>
                  <w:tcW w:w="3153" w:type="dxa"/>
                  <w:vMerge/>
                  <w:vAlign w:val="center"/>
                </w:tcPr>
                <w:p w14:paraId="2371547F" w14:textId="77777777" w:rsidR="00EF2965" w:rsidRPr="00952986" w:rsidRDefault="00EF2965" w:rsidP="00EF2965">
                  <w:pPr>
                    <w:shd w:val="clear" w:color="auto" w:fill="FFFFFF" w:themeFill="background1"/>
                    <w:jc w:val="center"/>
                    <w:rPr>
                      <w:b/>
                      <w:bCs/>
                      <w:color w:val="0070C0"/>
                      <w:lang w:val="uk-UA" w:eastAsia="ru-RU"/>
                    </w:rPr>
                  </w:pPr>
                </w:p>
              </w:tc>
              <w:tc>
                <w:tcPr>
                  <w:tcW w:w="1230" w:type="dxa"/>
                  <w:vMerge/>
                  <w:vAlign w:val="center"/>
                </w:tcPr>
                <w:p w14:paraId="4DC3600E" w14:textId="77777777" w:rsidR="00EF2965" w:rsidRPr="00952986" w:rsidRDefault="00EF2965" w:rsidP="00EF2965">
                  <w:pPr>
                    <w:shd w:val="clear" w:color="auto" w:fill="FFFFFF" w:themeFill="background1"/>
                    <w:jc w:val="center"/>
                    <w:rPr>
                      <w:b/>
                      <w:bCs/>
                      <w:color w:val="0070C0"/>
                      <w:lang w:val="uk-UA" w:eastAsia="ru-RU"/>
                    </w:rPr>
                  </w:pPr>
                </w:p>
              </w:tc>
              <w:tc>
                <w:tcPr>
                  <w:tcW w:w="1447" w:type="dxa"/>
                  <w:vMerge/>
                  <w:vAlign w:val="center"/>
                </w:tcPr>
                <w:p w14:paraId="5B48E3B5" w14:textId="77777777" w:rsidR="00EF2965" w:rsidRPr="00952986" w:rsidRDefault="00EF2965" w:rsidP="00EF2965">
                  <w:pPr>
                    <w:shd w:val="clear" w:color="auto" w:fill="FFFFFF" w:themeFill="background1"/>
                    <w:jc w:val="center"/>
                    <w:rPr>
                      <w:b/>
                      <w:bCs/>
                      <w:color w:val="0070C0"/>
                      <w:lang w:val="uk-UA" w:eastAsia="ru-RU"/>
                    </w:rPr>
                  </w:pPr>
                </w:p>
              </w:tc>
              <w:tc>
                <w:tcPr>
                  <w:tcW w:w="1455" w:type="dxa"/>
                  <w:vMerge/>
                </w:tcPr>
                <w:p w14:paraId="165482CE" w14:textId="77777777" w:rsidR="00EF2965" w:rsidRPr="00952986" w:rsidRDefault="00EF2965" w:rsidP="00EF2965">
                  <w:pPr>
                    <w:shd w:val="clear" w:color="auto" w:fill="FFFFFF" w:themeFill="background1"/>
                    <w:jc w:val="center"/>
                    <w:rPr>
                      <w:b/>
                      <w:bCs/>
                      <w:color w:val="0070C0"/>
                      <w:lang w:val="uk-UA" w:eastAsia="ru-RU"/>
                    </w:rPr>
                  </w:pPr>
                </w:p>
              </w:tc>
              <w:tc>
                <w:tcPr>
                  <w:tcW w:w="1675" w:type="dxa"/>
                  <w:vMerge/>
                </w:tcPr>
                <w:p w14:paraId="432AC977" w14:textId="77777777" w:rsidR="00EF2965" w:rsidRPr="00952986" w:rsidRDefault="00EF2965" w:rsidP="00EF2965">
                  <w:pPr>
                    <w:shd w:val="clear" w:color="auto" w:fill="FFFFFF" w:themeFill="background1"/>
                    <w:jc w:val="center"/>
                    <w:rPr>
                      <w:b/>
                      <w:bCs/>
                      <w:color w:val="0070C0"/>
                      <w:lang w:val="uk-UA" w:eastAsia="ru-RU"/>
                    </w:rPr>
                  </w:pPr>
                </w:p>
              </w:tc>
              <w:tc>
                <w:tcPr>
                  <w:tcW w:w="2930" w:type="dxa"/>
                  <w:gridSpan w:val="2"/>
                  <w:vAlign w:val="center"/>
                </w:tcPr>
                <w:p w14:paraId="5B7FAFA6" w14:textId="77777777" w:rsidR="00EF2965" w:rsidRPr="00952986" w:rsidRDefault="00EF2965" w:rsidP="00EF2965">
                  <w:pPr>
                    <w:shd w:val="clear" w:color="auto" w:fill="FFFFFF" w:themeFill="background1"/>
                    <w:jc w:val="center"/>
                    <w:rPr>
                      <w:b/>
                      <w:bCs/>
                      <w:color w:val="0070C0"/>
                      <w:lang w:val="uk-UA" w:eastAsia="ru-RU"/>
                    </w:rPr>
                  </w:pPr>
                </w:p>
              </w:tc>
              <w:tc>
                <w:tcPr>
                  <w:tcW w:w="2778" w:type="dxa"/>
                  <w:gridSpan w:val="3"/>
                  <w:vAlign w:val="center"/>
                </w:tcPr>
                <w:p w14:paraId="4C824FD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B446202" w14:textId="77777777" w:rsidTr="001A7EFB">
              <w:trPr>
                <w:cantSplit/>
                <w:trHeight w:val="2711"/>
              </w:trPr>
              <w:tc>
                <w:tcPr>
                  <w:tcW w:w="531" w:type="dxa"/>
                  <w:vMerge/>
                </w:tcPr>
                <w:p w14:paraId="1C1024A7" w14:textId="77777777" w:rsidR="00EF2965" w:rsidRPr="00952986" w:rsidRDefault="00EF2965" w:rsidP="00EF2965">
                  <w:pPr>
                    <w:shd w:val="clear" w:color="auto" w:fill="FFFFFF" w:themeFill="background1"/>
                    <w:jc w:val="both"/>
                    <w:rPr>
                      <w:b/>
                      <w:bCs/>
                      <w:color w:val="0070C0"/>
                      <w:lang w:val="uk-UA" w:eastAsia="ru-RU"/>
                    </w:rPr>
                  </w:pPr>
                </w:p>
              </w:tc>
              <w:tc>
                <w:tcPr>
                  <w:tcW w:w="3153" w:type="dxa"/>
                  <w:vMerge/>
                </w:tcPr>
                <w:p w14:paraId="325AD530" w14:textId="77777777" w:rsidR="00EF2965" w:rsidRPr="00952986" w:rsidRDefault="00EF2965" w:rsidP="00EF2965">
                  <w:pPr>
                    <w:shd w:val="clear" w:color="auto" w:fill="FFFFFF" w:themeFill="background1"/>
                    <w:jc w:val="both"/>
                    <w:rPr>
                      <w:b/>
                      <w:bCs/>
                      <w:color w:val="0070C0"/>
                      <w:lang w:val="uk-UA" w:eastAsia="ru-RU"/>
                    </w:rPr>
                  </w:pPr>
                </w:p>
              </w:tc>
              <w:tc>
                <w:tcPr>
                  <w:tcW w:w="1230" w:type="dxa"/>
                  <w:vMerge/>
                </w:tcPr>
                <w:p w14:paraId="61B166F4" w14:textId="77777777" w:rsidR="00EF2965" w:rsidRPr="00952986" w:rsidRDefault="00EF2965" w:rsidP="00EF2965">
                  <w:pPr>
                    <w:shd w:val="clear" w:color="auto" w:fill="FFFFFF" w:themeFill="background1"/>
                    <w:jc w:val="center"/>
                    <w:rPr>
                      <w:b/>
                      <w:bCs/>
                      <w:color w:val="0070C0"/>
                      <w:lang w:val="uk-UA" w:eastAsia="ru-RU"/>
                    </w:rPr>
                  </w:pPr>
                </w:p>
              </w:tc>
              <w:tc>
                <w:tcPr>
                  <w:tcW w:w="1447" w:type="dxa"/>
                  <w:vMerge/>
                </w:tcPr>
                <w:p w14:paraId="6DC79AA5" w14:textId="77777777" w:rsidR="00EF2965" w:rsidRPr="00952986" w:rsidRDefault="00EF2965" w:rsidP="00EF2965">
                  <w:pPr>
                    <w:shd w:val="clear" w:color="auto" w:fill="FFFFFF" w:themeFill="background1"/>
                    <w:jc w:val="center"/>
                    <w:rPr>
                      <w:b/>
                      <w:bCs/>
                      <w:color w:val="0070C0"/>
                      <w:lang w:val="uk-UA" w:eastAsia="ru-RU"/>
                    </w:rPr>
                  </w:pPr>
                </w:p>
              </w:tc>
              <w:tc>
                <w:tcPr>
                  <w:tcW w:w="1455" w:type="dxa"/>
                  <w:vMerge/>
                </w:tcPr>
                <w:p w14:paraId="1D849D63" w14:textId="77777777" w:rsidR="00EF2965" w:rsidRPr="00952986" w:rsidRDefault="00EF2965" w:rsidP="00EF2965">
                  <w:pPr>
                    <w:shd w:val="clear" w:color="auto" w:fill="FFFFFF" w:themeFill="background1"/>
                    <w:jc w:val="center"/>
                    <w:rPr>
                      <w:b/>
                      <w:bCs/>
                      <w:color w:val="0070C0"/>
                      <w:lang w:val="uk-UA" w:eastAsia="ru-RU"/>
                    </w:rPr>
                  </w:pPr>
                </w:p>
              </w:tc>
              <w:tc>
                <w:tcPr>
                  <w:tcW w:w="1675" w:type="dxa"/>
                  <w:vMerge/>
                </w:tcPr>
                <w:p w14:paraId="039692BF" w14:textId="77777777" w:rsidR="00EF2965" w:rsidRPr="00952986" w:rsidRDefault="00EF2965" w:rsidP="00EF2965">
                  <w:pPr>
                    <w:shd w:val="clear" w:color="auto" w:fill="FFFFFF" w:themeFill="background1"/>
                    <w:jc w:val="center"/>
                    <w:rPr>
                      <w:b/>
                      <w:bCs/>
                      <w:color w:val="0070C0"/>
                      <w:lang w:val="uk-UA" w:eastAsia="ru-RU"/>
                    </w:rPr>
                  </w:pPr>
                </w:p>
              </w:tc>
              <w:tc>
                <w:tcPr>
                  <w:tcW w:w="1487" w:type="dxa"/>
                </w:tcPr>
                <w:p w14:paraId="42884A35"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про задоволення вимог заявника</w:t>
                  </w:r>
                </w:p>
              </w:tc>
              <w:tc>
                <w:tcPr>
                  <w:tcW w:w="1443" w:type="dxa"/>
                </w:tcPr>
                <w:p w14:paraId="01939C2A"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про відмову у задоволенні вимог заявника</w:t>
                  </w:r>
                </w:p>
              </w:tc>
              <w:tc>
                <w:tcPr>
                  <w:tcW w:w="506" w:type="dxa"/>
                  <w:textDirection w:val="btLr"/>
                  <w:vAlign w:val="center"/>
                </w:tcPr>
                <w:p w14:paraId="16DAA09F" w14:textId="77777777" w:rsidR="00EF2965" w:rsidRPr="00952986" w:rsidRDefault="00EF2965" w:rsidP="00EF2965">
                  <w:pPr>
                    <w:shd w:val="clear" w:color="auto" w:fill="FFFFFF" w:themeFill="background1"/>
                    <w:ind w:left="113" w:right="113"/>
                    <w:jc w:val="center"/>
                    <w:rPr>
                      <w:b/>
                      <w:bCs/>
                      <w:color w:val="0070C0"/>
                      <w:lang w:val="uk-UA" w:eastAsia="ru-RU"/>
                    </w:rPr>
                  </w:pPr>
                  <w:r w:rsidRPr="00952986">
                    <w:rPr>
                      <w:b/>
                      <w:bCs/>
                      <w:color w:val="0070C0"/>
                      <w:lang w:val="uk-UA" w:eastAsia="ru-RU"/>
                    </w:rPr>
                    <w:t>НКРЕКП</w:t>
                  </w:r>
                </w:p>
              </w:tc>
              <w:tc>
                <w:tcPr>
                  <w:tcW w:w="524" w:type="dxa"/>
                  <w:textDirection w:val="btLr"/>
                  <w:vAlign w:val="center"/>
                </w:tcPr>
                <w:p w14:paraId="5C50B16D" w14:textId="77777777" w:rsidR="00EF2965" w:rsidRPr="00952986" w:rsidRDefault="00EF2965" w:rsidP="00EF2965">
                  <w:pPr>
                    <w:shd w:val="clear" w:color="auto" w:fill="FFFFFF" w:themeFill="background1"/>
                    <w:ind w:left="113" w:right="113"/>
                    <w:jc w:val="center"/>
                    <w:rPr>
                      <w:b/>
                      <w:bCs/>
                      <w:color w:val="0070C0"/>
                      <w:lang w:val="uk-UA" w:eastAsia="ru-RU"/>
                    </w:rPr>
                  </w:pPr>
                  <w:proofErr w:type="spellStart"/>
                  <w:r w:rsidRPr="00952986">
                    <w:rPr>
                      <w:b/>
                      <w:bCs/>
                      <w:color w:val="0070C0"/>
                      <w:lang w:val="uk-UA" w:eastAsia="ru-RU"/>
                    </w:rPr>
                    <w:t>Держенергонагляду</w:t>
                  </w:r>
                  <w:proofErr w:type="spellEnd"/>
                </w:p>
              </w:tc>
              <w:tc>
                <w:tcPr>
                  <w:tcW w:w="1748" w:type="dxa"/>
                  <w:textDirection w:val="btLr"/>
                  <w:vAlign w:val="center"/>
                </w:tcPr>
                <w:p w14:paraId="1EB39ABF" w14:textId="77777777" w:rsidR="00EF2965" w:rsidRPr="00952986" w:rsidRDefault="00EF2965" w:rsidP="00EF2965">
                  <w:pPr>
                    <w:shd w:val="clear" w:color="auto" w:fill="FFFFFF" w:themeFill="background1"/>
                    <w:ind w:left="113" w:right="113"/>
                    <w:jc w:val="center"/>
                    <w:rPr>
                      <w:b/>
                      <w:bCs/>
                      <w:color w:val="0070C0"/>
                      <w:lang w:val="uk-UA" w:eastAsia="ru-RU"/>
                    </w:rPr>
                  </w:pPr>
                  <w:r w:rsidRPr="00952986">
                    <w:rPr>
                      <w:b/>
                      <w:bCs/>
                      <w:color w:val="0070C0"/>
                      <w:lang w:val="uk-UA" w:eastAsia="ru-RU"/>
                    </w:rPr>
                    <w:t>Іншому державному органу, підприємству/установі/організації або посадовій особі (зазначити)</w:t>
                  </w:r>
                </w:p>
              </w:tc>
            </w:tr>
            <w:tr w:rsidR="00EF2965" w:rsidRPr="00952986" w14:paraId="266320A7" w14:textId="77777777" w:rsidTr="001A7EFB">
              <w:trPr>
                <w:cantSplit/>
                <w:trHeight w:val="529"/>
              </w:trPr>
              <w:tc>
                <w:tcPr>
                  <w:tcW w:w="531" w:type="dxa"/>
                  <w:vAlign w:val="center"/>
                </w:tcPr>
                <w:p w14:paraId="3970D1A6"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1</w:t>
                  </w:r>
                </w:p>
              </w:tc>
              <w:tc>
                <w:tcPr>
                  <w:tcW w:w="3153" w:type="dxa"/>
                  <w:vAlign w:val="center"/>
                </w:tcPr>
                <w:p w14:paraId="3827AEF0"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2</w:t>
                  </w:r>
                </w:p>
              </w:tc>
              <w:tc>
                <w:tcPr>
                  <w:tcW w:w="1230" w:type="dxa"/>
                  <w:vAlign w:val="center"/>
                </w:tcPr>
                <w:p w14:paraId="656EFAA9"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3</w:t>
                  </w:r>
                </w:p>
              </w:tc>
              <w:tc>
                <w:tcPr>
                  <w:tcW w:w="1447" w:type="dxa"/>
                  <w:vAlign w:val="center"/>
                </w:tcPr>
                <w:p w14:paraId="6D931E8D"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4</w:t>
                  </w:r>
                </w:p>
              </w:tc>
              <w:tc>
                <w:tcPr>
                  <w:tcW w:w="1455" w:type="dxa"/>
                  <w:vAlign w:val="center"/>
                </w:tcPr>
                <w:p w14:paraId="4007FC69"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5</w:t>
                  </w:r>
                </w:p>
              </w:tc>
              <w:tc>
                <w:tcPr>
                  <w:tcW w:w="1675" w:type="dxa"/>
                  <w:vAlign w:val="center"/>
                </w:tcPr>
                <w:p w14:paraId="0D6B2549"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6</w:t>
                  </w:r>
                </w:p>
              </w:tc>
              <w:tc>
                <w:tcPr>
                  <w:tcW w:w="1487" w:type="dxa"/>
                  <w:vAlign w:val="center"/>
                </w:tcPr>
                <w:p w14:paraId="62820C87"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7</w:t>
                  </w:r>
                </w:p>
              </w:tc>
              <w:tc>
                <w:tcPr>
                  <w:tcW w:w="1443" w:type="dxa"/>
                  <w:vAlign w:val="center"/>
                </w:tcPr>
                <w:p w14:paraId="32277AEC"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8</w:t>
                  </w:r>
                </w:p>
              </w:tc>
              <w:tc>
                <w:tcPr>
                  <w:tcW w:w="506" w:type="dxa"/>
                  <w:vAlign w:val="center"/>
                </w:tcPr>
                <w:p w14:paraId="2FA38E72"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9</w:t>
                  </w:r>
                </w:p>
              </w:tc>
              <w:tc>
                <w:tcPr>
                  <w:tcW w:w="524" w:type="dxa"/>
                  <w:vAlign w:val="center"/>
                </w:tcPr>
                <w:p w14:paraId="309C75AB"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10</w:t>
                  </w:r>
                </w:p>
              </w:tc>
              <w:tc>
                <w:tcPr>
                  <w:tcW w:w="1748" w:type="dxa"/>
                  <w:vAlign w:val="center"/>
                </w:tcPr>
                <w:p w14:paraId="7D5AFB2E" w14:textId="77777777" w:rsidR="00EF2965" w:rsidRPr="00952986" w:rsidRDefault="00EF2965" w:rsidP="00EF2965">
                  <w:pPr>
                    <w:shd w:val="clear" w:color="auto" w:fill="FFFFFF" w:themeFill="background1"/>
                    <w:jc w:val="center"/>
                    <w:rPr>
                      <w:b/>
                      <w:bCs/>
                      <w:color w:val="0070C0"/>
                      <w:lang w:val="uk-UA" w:eastAsia="ru-RU"/>
                    </w:rPr>
                  </w:pPr>
                  <w:r w:rsidRPr="00952986">
                    <w:rPr>
                      <w:b/>
                      <w:bCs/>
                      <w:color w:val="0070C0"/>
                      <w:lang w:val="uk-UA" w:eastAsia="ru-RU"/>
                    </w:rPr>
                    <w:t>11</w:t>
                  </w:r>
                </w:p>
              </w:tc>
            </w:tr>
            <w:tr w:rsidR="00EF2965" w:rsidRPr="0051289A" w14:paraId="093E3018"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43E873C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eastAsia="ru-RU"/>
                    </w:rPr>
                    <w:t>1</w:t>
                  </w:r>
                </w:p>
              </w:tc>
              <w:tc>
                <w:tcPr>
                  <w:tcW w:w="3153" w:type="dxa"/>
                  <w:tcBorders>
                    <w:top w:val="outset" w:sz="8" w:space="0" w:color="000000"/>
                    <w:left w:val="outset" w:sz="8" w:space="0" w:color="000000"/>
                    <w:bottom w:val="outset" w:sz="8" w:space="0" w:color="000000"/>
                    <w:right w:val="outset" w:sz="8" w:space="0" w:color="000000"/>
                  </w:tcBorders>
                  <w:vAlign w:val="center"/>
                </w:tcPr>
                <w:p w14:paraId="47AE22E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Договір про постачання електричної енергії, у тому числі по зеленому тарифу</w:t>
                  </w:r>
                </w:p>
              </w:tc>
              <w:tc>
                <w:tcPr>
                  <w:tcW w:w="1230" w:type="dxa"/>
                  <w:tcBorders>
                    <w:top w:val="nil"/>
                    <w:left w:val="nil"/>
                    <w:bottom w:val="single" w:sz="4" w:space="0" w:color="auto"/>
                    <w:right w:val="single" w:sz="4" w:space="0" w:color="auto"/>
                  </w:tcBorders>
                  <w:shd w:val="clear" w:color="auto" w:fill="auto"/>
                  <w:vAlign w:val="center"/>
                </w:tcPr>
                <w:p w14:paraId="7E7D1B87"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20960BA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74A8241"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073B70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2406E7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CDAA18C"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A745B4B"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CDF0138"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123EAB4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C6F338B"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1C7C60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1.1</w:t>
                  </w:r>
                </w:p>
              </w:tc>
              <w:tc>
                <w:tcPr>
                  <w:tcW w:w="3153" w:type="dxa"/>
                  <w:tcBorders>
                    <w:top w:val="outset" w:sz="8" w:space="0" w:color="000000"/>
                    <w:left w:val="outset" w:sz="8" w:space="0" w:color="000000"/>
                    <w:bottom w:val="outset" w:sz="8" w:space="0" w:color="000000"/>
                    <w:right w:val="outset" w:sz="8" w:space="0" w:color="000000"/>
                  </w:tcBorders>
                  <w:vAlign w:val="center"/>
                </w:tcPr>
                <w:p w14:paraId="58042AE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Укладення договору</w:t>
                  </w:r>
                </w:p>
              </w:tc>
              <w:tc>
                <w:tcPr>
                  <w:tcW w:w="1230" w:type="dxa"/>
                  <w:tcBorders>
                    <w:top w:val="nil"/>
                    <w:left w:val="nil"/>
                    <w:bottom w:val="single" w:sz="4" w:space="0" w:color="auto"/>
                    <w:right w:val="single" w:sz="4" w:space="0" w:color="auto"/>
                  </w:tcBorders>
                  <w:shd w:val="clear" w:color="auto" w:fill="auto"/>
                  <w:vAlign w:val="center"/>
                </w:tcPr>
                <w:p w14:paraId="32EE69C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7F5E032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4AB46DB"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9CA243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ADB1D1A"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2F85C36"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CF687DE"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58C71A0D"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693F4CB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20F5970"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1119294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1.2</w:t>
                  </w:r>
                </w:p>
              </w:tc>
              <w:tc>
                <w:tcPr>
                  <w:tcW w:w="3153" w:type="dxa"/>
                  <w:tcBorders>
                    <w:top w:val="outset" w:sz="8" w:space="0" w:color="000000"/>
                    <w:left w:val="outset" w:sz="8" w:space="0" w:color="000000"/>
                    <w:bottom w:val="outset" w:sz="8" w:space="0" w:color="000000"/>
                    <w:right w:val="outset" w:sz="8" w:space="0" w:color="000000"/>
                  </w:tcBorders>
                  <w:vAlign w:val="center"/>
                </w:tcPr>
                <w:p w14:paraId="0D512AB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Зміна договору</w:t>
                  </w:r>
                </w:p>
              </w:tc>
              <w:tc>
                <w:tcPr>
                  <w:tcW w:w="1230" w:type="dxa"/>
                  <w:tcBorders>
                    <w:top w:val="nil"/>
                    <w:left w:val="nil"/>
                    <w:bottom w:val="single" w:sz="4" w:space="0" w:color="auto"/>
                    <w:right w:val="single" w:sz="4" w:space="0" w:color="auto"/>
                  </w:tcBorders>
                  <w:shd w:val="clear" w:color="auto" w:fill="auto"/>
                  <w:vAlign w:val="center"/>
                </w:tcPr>
                <w:p w14:paraId="7DE152F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483A05A2"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4F70193"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304498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686AED2"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7ED66C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98D0535"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320DBA71"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3B64203"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4B73DFB"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1E6EA3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1.3</w:t>
                  </w:r>
                </w:p>
              </w:tc>
              <w:tc>
                <w:tcPr>
                  <w:tcW w:w="3153" w:type="dxa"/>
                  <w:tcBorders>
                    <w:top w:val="outset" w:sz="8" w:space="0" w:color="000000"/>
                    <w:left w:val="outset" w:sz="8" w:space="0" w:color="000000"/>
                    <w:bottom w:val="outset" w:sz="8" w:space="0" w:color="000000"/>
                    <w:right w:val="outset" w:sz="8" w:space="0" w:color="000000"/>
                  </w:tcBorders>
                  <w:vAlign w:val="center"/>
                </w:tcPr>
                <w:p w14:paraId="42B31EB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Неповна інформація в договорі</w:t>
                  </w:r>
                </w:p>
              </w:tc>
              <w:tc>
                <w:tcPr>
                  <w:tcW w:w="1230" w:type="dxa"/>
                  <w:tcBorders>
                    <w:top w:val="nil"/>
                    <w:left w:val="nil"/>
                    <w:bottom w:val="single" w:sz="4" w:space="0" w:color="auto"/>
                    <w:right w:val="single" w:sz="4" w:space="0" w:color="auto"/>
                  </w:tcBorders>
                  <w:shd w:val="clear" w:color="auto" w:fill="auto"/>
                  <w:vAlign w:val="center"/>
                </w:tcPr>
                <w:p w14:paraId="6CAEF054"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0E46C52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C05F562"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1BA37B6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9C11CB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0778893"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4BF3F0C"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67E2B2C8"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EF19392"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90130F1"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54D1761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1.4</w:t>
                  </w:r>
                </w:p>
              </w:tc>
              <w:tc>
                <w:tcPr>
                  <w:tcW w:w="3153" w:type="dxa"/>
                  <w:tcBorders>
                    <w:top w:val="outset" w:sz="8" w:space="0" w:color="000000"/>
                    <w:left w:val="outset" w:sz="8" w:space="0" w:color="000000"/>
                    <w:bottom w:val="outset" w:sz="8" w:space="0" w:color="000000"/>
                    <w:right w:val="outset" w:sz="8" w:space="0" w:color="000000"/>
                  </w:tcBorders>
                  <w:vAlign w:val="center"/>
                </w:tcPr>
                <w:p w14:paraId="02AB204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Розірвання договору</w:t>
                  </w:r>
                </w:p>
              </w:tc>
              <w:tc>
                <w:tcPr>
                  <w:tcW w:w="1230" w:type="dxa"/>
                  <w:tcBorders>
                    <w:top w:val="nil"/>
                    <w:left w:val="nil"/>
                    <w:bottom w:val="single" w:sz="4" w:space="0" w:color="auto"/>
                    <w:right w:val="single" w:sz="4" w:space="0" w:color="auto"/>
                  </w:tcBorders>
                  <w:shd w:val="clear" w:color="auto" w:fill="auto"/>
                  <w:vAlign w:val="center"/>
                </w:tcPr>
                <w:p w14:paraId="7A01FCC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94C9A2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AC35609"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2C87F1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0C198A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E0A616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F47E711"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4783C8E"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43B81B6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1AD2C47"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0DBF493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1.5</w:t>
                  </w:r>
                </w:p>
              </w:tc>
              <w:tc>
                <w:tcPr>
                  <w:tcW w:w="3153" w:type="dxa"/>
                  <w:tcBorders>
                    <w:top w:val="outset" w:sz="8" w:space="0" w:color="000000"/>
                    <w:left w:val="outset" w:sz="8" w:space="0" w:color="000000"/>
                    <w:bottom w:val="outset" w:sz="8" w:space="0" w:color="000000"/>
                    <w:right w:val="outset" w:sz="8" w:space="0" w:color="000000"/>
                  </w:tcBorders>
                  <w:vAlign w:val="center"/>
                </w:tcPr>
                <w:p w14:paraId="7E67CD1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Комерційні умови оплати</w:t>
                  </w:r>
                </w:p>
              </w:tc>
              <w:tc>
                <w:tcPr>
                  <w:tcW w:w="1230" w:type="dxa"/>
                  <w:tcBorders>
                    <w:top w:val="nil"/>
                    <w:left w:val="nil"/>
                    <w:bottom w:val="single" w:sz="4" w:space="0" w:color="auto"/>
                    <w:right w:val="single" w:sz="4" w:space="0" w:color="auto"/>
                  </w:tcBorders>
                  <w:shd w:val="clear" w:color="auto" w:fill="auto"/>
                  <w:vAlign w:val="center"/>
                </w:tcPr>
                <w:p w14:paraId="6F34DC73"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59FA1EF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6B83A972"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35087CF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1ADED3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8720B4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A279AC1"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1C68B089"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7494A1D"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36092085"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B886F7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1.6</w:t>
                  </w:r>
                </w:p>
              </w:tc>
              <w:tc>
                <w:tcPr>
                  <w:tcW w:w="3153" w:type="dxa"/>
                  <w:tcBorders>
                    <w:top w:val="outset" w:sz="8" w:space="0" w:color="000000"/>
                    <w:left w:val="outset" w:sz="8" w:space="0" w:color="000000"/>
                    <w:bottom w:val="outset" w:sz="8" w:space="0" w:color="000000"/>
                    <w:right w:val="outset" w:sz="8" w:space="0" w:color="000000"/>
                  </w:tcBorders>
                  <w:vAlign w:val="center"/>
                </w:tcPr>
                <w:p w14:paraId="3C281F1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Строки підписання договору після подання заяви</w:t>
                  </w:r>
                </w:p>
              </w:tc>
              <w:tc>
                <w:tcPr>
                  <w:tcW w:w="1230" w:type="dxa"/>
                  <w:tcBorders>
                    <w:top w:val="nil"/>
                    <w:left w:val="nil"/>
                    <w:bottom w:val="single" w:sz="4" w:space="0" w:color="auto"/>
                    <w:right w:val="single" w:sz="4" w:space="0" w:color="auto"/>
                  </w:tcBorders>
                  <w:shd w:val="clear" w:color="auto" w:fill="auto"/>
                  <w:vAlign w:val="bottom"/>
                </w:tcPr>
                <w:p w14:paraId="6A3E6616"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76DF4FE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00A338D"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52689D2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26302B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B6D17B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3341935"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20B7C99E"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45BE7130"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EABAC40"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17315F3E"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1.7</w:t>
                  </w:r>
                </w:p>
              </w:tc>
              <w:tc>
                <w:tcPr>
                  <w:tcW w:w="3153" w:type="dxa"/>
                  <w:tcBorders>
                    <w:top w:val="outset" w:sz="8" w:space="0" w:color="000000"/>
                    <w:left w:val="outset" w:sz="8" w:space="0" w:color="000000"/>
                    <w:bottom w:val="outset" w:sz="8" w:space="0" w:color="000000"/>
                    <w:right w:val="outset" w:sz="8" w:space="0" w:color="000000"/>
                  </w:tcBorders>
                  <w:vAlign w:val="center"/>
                </w:tcPr>
                <w:p w14:paraId="5C1F879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Інше</w:t>
                  </w:r>
                </w:p>
              </w:tc>
              <w:tc>
                <w:tcPr>
                  <w:tcW w:w="1230" w:type="dxa"/>
                  <w:tcBorders>
                    <w:top w:val="nil"/>
                    <w:left w:val="nil"/>
                    <w:bottom w:val="single" w:sz="4" w:space="0" w:color="auto"/>
                    <w:right w:val="single" w:sz="4" w:space="0" w:color="auto"/>
                  </w:tcBorders>
                  <w:shd w:val="clear" w:color="auto" w:fill="auto"/>
                  <w:vAlign w:val="center"/>
                </w:tcPr>
                <w:p w14:paraId="40A1A34B"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14023C41"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4CE5272"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6A3DA82B"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A6961C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7D8AED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EB833A3"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2BA1E3A3"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CA69B95"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079F3CC"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AFBD65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lastRenderedPageBreak/>
                    <w:t>2</w:t>
                  </w:r>
                </w:p>
              </w:tc>
              <w:tc>
                <w:tcPr>
                  <w:tcW w:w="3153" w:type="dxa"/>
                  <w:tcBorders>
                    <w:top w:val="outset" w:sz="8" w:space="0" w:color="000000"/>
                    <w:left w:val="outset" w:sz="8" w:space="0" w:color="000000"/>
                    <w:bottom w:val="outset" w:sz="8" w:space="0" w:color="000000"/>
                    <w:right w:val="outset" w:sz="8" w:space="0" w:color="000000"/>
                  </w:tcBorders>
                  <w:vAlign w:val="center"/>
                </w:tcPr>
                <w:p w14:paraId="6A59845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Відключення за несплату рахунків</w:t>
                  </w:r>
                </w:p>
              </w:tc>
              <w:tc>
                <w:tcPr>
                  <w:tcW w:w="1230" w:type="dxa"/>
                  <w:tcBorders>
                    <w:top w:val="nil"/>
                    <w:left w:val="nil"/>
                    <w:bottom w:val="single" w:sz="4" w:space="0" w:color="auto"/>
                    <w:right w:val="single" w:sz="4" w:space="0" w:color="auto"/>
                  </w:tcBorders>
                  <w:shd w:val="clear" w:color="auto" w:fill="auto"/>
                  <w:vAlign w:val="center"/>
                </w:tcPr>
                <w:p w14:paraId="0736F02D"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1A89768"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BC55F4E"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7DE5E3B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75EB08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6A760B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E37454B"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096A3A26"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4B45667F"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943F706"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218AB4E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w:t>
                  </w:r>
                </w:p>
              </w:tc>
              <w:tc>
                <w:tcPr>
                  <w:tcW w:w="3153" w:type="dxa"/>
                  <w:tcBorders>
                    <w:top w:val="outset" w:sz="8" w:space="0" w:color="000000"/>
                    <w:left w:val="outset" w:sz="8" w:space="0" w:color="000000"/>
                    <w:bottom w:val="outset" w:sz="8" w:space="0" w:color="000000"/>
                    <w:right w:val="outset" w:sz="8" w:space="0" w:color="000000"/>
                  </w:tcBorders>
                  <w:vAlign w:val="center"/>
                </w:tcPr>
                <w:p w14:paraId="614AA29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Виставлення рахунків</w:t>
                  </w:r>
                </w:p>
              </w:tc>
              <w:tc>
                <w:tcPr>
                  <w:tcW w:w="1230" w:type="dxa"/>
                  <w:tcBorders>
                    <w:top w:val="nil"/>
                    <w:left w:val="nil"/>
                    <w:bottom w:val="single" w:sz="4" w:space="0" w:color="auto"/>
                    <w:right w:val="single" w:sz="4" w:space="0" w:color="auto"/>
                  </w:tcBorders>
                  <w:shd w:val="clear" w:color="auto" w:fill="auto"/>
                  <w:vAlign w:val="center"/>
                </w:tcPr>
                <w:p w14:paraId="074C35D4"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11B9B79F"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CC60BAE"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74BADF89"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01E75FE"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BA1686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2A2F8DDD"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D622BBA"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3A34739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21BFE8B2"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0F68625F"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3.1</w:t>
                  </w:r>
                </w:p>
              </w:tc>
              <w:tc>
                <w:tcPr>
                  <w:tcW w:w="3153" w:type="dxa"/>
                  <w:tcBorders>
                    <w:top w:val="outset" w:sz="8" w:space="0" w:color="000000"/>
                    <w:left w:val="outset" w:sz="8" w:space="0" w:color="000000"/>
                    <w:bottom w:val="outset" w:sz="8" w:space="0" w:color="000000"/>
                    <w:right w:val="outset" w:sz="8" w:space="0" w:color="000000"/>
                  </w:tcBorders>
                  <w:vAlign w:val="center"/>
                </w:tcPr>
                <w:p w14:paraId="32928B0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Неправильно виставлений рахунок</w:t>
                  </w:r>
                </w:p>
              </w:tc>
              <w:tc>
                <w:tcPr>
                  <w:tcW w:w="1230" w:type="dxa"/>
                  <w:tcBorders>
                    <w:top w:val="nil"/>
                    <w:left w:val="nil"/>
                    <w:bottom w:val="single" w:sz="4" w:space="0" w:color="auto"/>
                    <w:right w:val="single" w:sz="4" w:space="0" w:color="auto"/>
                  </w:tcBorders>
                  <w:shd w:val="clear" w:color="auto" w:fill="auto"/>
                  <w:vAlign w:val="center"/>
                </w:tcPr>
                <w:p w14:paraId="3AECBEC6"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275F77F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48AF862"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3267886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8E928E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3D3941E"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6E60715"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51AA95B5"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183E1BDF"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55AFA9E3"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5A4EAE5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3.2</w:t>
                  </w:r>
                </w:p>
              </w:tc>
              <w:tc>
                <w:tcPr>
                  <w:tcW w:w="3153" w:type="dxa"/>
                  <w:tcBorders>
                    <w:top w:val="outset" w:sz="8" w:space="0" w:color="000000"/>
                    <w:left w:val="outset" w:sz="8" w:space="0" w:color="000000"/>
                    <w:bottom w:val="outset" w:sz="8" w:space="0" w:color="000000"/>
                    <w:right w:val="outset" w:sz="8" w:space="0" w:color="000000"/>
                  </w:tcBorders>
                  <w:vAlign w:val="center"/>
                </w:tcPr>
                <w:p w14:paraId="1783D40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Незрозумілий рахунок</w:t>
                  </w:r>
                </w:p>
              </w:tc>
              <w:tc>
                <w:tcPr>
                  <w:tcW w:w="1230" w:type="dxa"/>
                  <w:tcBorders>
                    <w:top w:val="nil"/>
                    <w:left w:val="nil"/>
                    <w:bottom w:val="single" w:sz="4" w:space="0" w:color="auto"/>
                    <w:right w:val="single" w:sz="4" w:space="0" w:color="auto"/>
                  </w:tcBorders>
                  <w:shd w:val="clear" w:color="auto" w:fill="auto"/>
                  <w:vAlign w:val="center"/>
                </w:tcPr>
                <w:p w14:paraId="37697A11"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47CA522"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CD7E3B8"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2147BF9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88D0094"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45C24F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4E036449"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32B19B6"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786491C"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A440569"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4F1546D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3.3</w:t>
                  </w:r>
                </w:p>
              </w:tc>
              <w:tc>
                <w:tcPr>
                  <w:tcW w:w="3153" w:type="dxa"/>
                  <w:tcBorders>
                    <w:top w:val="outset" w:sz="8" w:space="0" w:color="000000"/>
                    <w:left w:val="outset" w:sz="8" w:space="0" w:color="000000"/>
                    <w:bottom w:val="outset" w:sz="8" w:space="0" w:color="000000"/>
                    <w:right w:val="outset" w:sz="8" w:space="0" w:color="000000"/>
                  </w:tcBorders>
                  <w:vAlign w:val="center"/>
                </w:tcPr>
                <w:p w14:paraId="7E4AF2E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Заборгованість за рахунком</w:t>
                  </w:r>
                </w:p>
              </w:tc>
              <w:tc>
                <w:tcPr>
                  <w:tcW w:w="1230" w:type="dxa"/>
                  <w:tcBorders>
                    <w:top w:val="nil"/>
                    <w:left w:val="nil"/>
                    <w:bottom w:val="single" w:sz="4" w:space="0" w:color="auto"/>
                    <w:right w:val="single" w:sz="4" w:space="0" w:color="auto"/>
                  </w:tcBorders>
                  <w:shd w:val="clear" w:color="auto" w:fill="auto"/>
                  <w:vAlign w:val="center"/>
                </w:tcPr>
                <w:p w14:paraId="1C566BFB"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A7935A7"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70C2DB8"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0942D4D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3EB421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354843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C6018F9"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3DAB0C1B"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65FC4731"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4F361AD"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E90421F"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3.4</w:t>
                  </w:r>
                </w:p>
              </w:tc>
              <w:tc>
                <w:tcPr>
                  <w:tcW w:w="3153" w:type="dxa"/>
                  <w:tcBorders>
                    <w:top w:val="outset" w:sz="8" w:space="0" w:color="000000"/>
                    <w:left w:val="outset" w:sz="8" w:space="0" w:color="000000"/>
                    <w:bottom w:val="outset" w:sz="8" w:space="0" w:color="000000"/>
                    <w:right w:val="outset" w:sz="8" w:space="0" w:color="000000"/>
                  </w:tcBorders>
                  <w:vAlign w:val="center"/>
                </w:tcPr>
                <w:p w14:paraId="3F4562D9" w14:textId="77777777" w:rsidR="00EF2965" w:rsidRPr="00952986" w:rsidRDefault="00EF2965" w:rsidP="00EF2965">
                  <w:pPr>
                    <w:shd w:val="clear" w:color="auto" w:fill="FFFFFF" w:themeFill="background1"/>
                    <w:rPr>
                      <w:b/>
                      <w:bCs/>
                      <w:color w:val="0070C0"/>
                      <w:lang w:val="uk-UA"/>
                    </w:rPr>
                  </w:pPr>
                  <w:r w:rsidRPr="00952986">
                    <w:rPr>
                      <w:b/>
                      <w:bCs/>
                      <w:color w:val="0070C0"/>
                      <w:lang w:val="uk-UA"/>
                    </w:rPr>
                    <w:t>Інше</w:t>
                  </w:r>
                </w:p>
              </w:tc>
              <w:tc>
                <w:tcPr>
                  <w:tcW w:w="1230" w:type="dxa"/>
                  <w:tcBorders>
                    <w:top w:val="nil"/>
                    <w:left w:val="nil"/>
                    <w:bottom w:val="single" w:sz="4" w:space="0" w:color="auto"/>
                    <w:right w:val="single" w:sz="4" w:space="0" w:color="auto"/>
                  </w:tcBorders>
                  <w:shd w:val="clear" w:color="auto" w:fill="auto"/>
                  <w:vAlign w:val="center"/>
                </w:tcPr>
                <w:p w14:paraId="63EDF286"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A7DFAC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E09DCE4"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2B6BC656"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0A48ADC"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3700DE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CD28461"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532D43D2"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0A8FAD2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670CD00B"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47F70AE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w:t>
                  </w:r>
                </w:p>
              </w:tc>
              <w:tc>
                <w:tcPr>
                  <w:tcW w:w="3153" w:type="dxa"/>
                  <w:tcBorders>
                    <w:top w:val="outset" w:sz="8" w:space="0" w:color="000000"/>
                    <w:left w:val="outset" w:sz="8" w:space="0" w:color="000000"/>
                    <w:bottom w:val="outset" w:sz="8" w:space="0" w:color="000000"/>
                    <w:right w:val="outset" w:sz="8" w:space="0" w:color="000000"/>
                  </w:tcBorders>
                  <w:vAlign w:val="center"/>
                </w:tcPr>
                <w:p w14:paraId="6B693C3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Ціна (тариф)</w:t>
                  </w:r>
                </w:p>
              </w:tc>
              <w:tc>
                <w:tcPr>
                  <w:tcW w:w="1230" w:type="dxa"/>
                  <w:tcBorders>
                    <w:top w:val="nil"/>
                    <w:left w:val="nil"/>
                    <w:bottom w:val="single" w:sz="4" w:space="0" w:color="auto"/>
                    <w:right w:val="single" w:sz="4" w:space="0" w:color="auto"/>
                  </w:tcBorders>
                  <w:shd w:val="clear" w:color="auto" w:fill="auto"/>
                  <w:vAlign w:val="center"/>
                </w:tcPr>
                <w:p w14:paraId="3F371791"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F8FE194"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0DCDC4AF"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29FF1FD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3B75C37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FD87AD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EED059D"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05FD0F69"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844EB8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47BA68D"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19617B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4.1</w:t>
                  </w:r>
                </w:p>
              </w:tc>
              <w:tc>
                <w:tcPr>
                  <w:tcW w:w="3153" w:type="dxa"/>
                  <w:tcBorders>
                    <w:top w:val="outset" w:sz="8" w:space="0" w:color="000000"/>
                    <w:left w:val="outset" w:sz="8" w:space="0" w:color="000000"/>
                    <w:bottom w:val="outset" w:sz="8" w:space="0" w:color="000000"/>
                    <w:right w:val="outset" w:sz="8" w:space="0" w:color="000000"/>
                  </w:tcBorders>
                  <w:vAlign w:val="center"/>
                </w:tcPr>
                <w:p w14:paraId="261828D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Зміни ціни</w:t>
                  </w:r>
                </w:p>
              </w:tc>
              <w:tc>
                <w:tcPr>
                  <w:tcW w:w="1230" w:type="dxa"/>
                  <w:tcBorders>
                    <w:top w:val="nil"/>
                    <w:left w:val="nil"/>
                    <w:bottom w:val="single" w:sz="4" w:space="0" w:color="auto"/>
                    <w:right w:val="single" w:sz="4" w:space="0" w:color="auto"/>
                  </w:tcBorders>
                  <w:shd w:val="clear" w:color="auto" w:fill="auto"/>
                  <w:vAlign w:val="bottom"/>
                </w:tcPr>
                <w:p w14:paraId="07E3687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A2C7FF1"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5835160B"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079B878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4AA1BBA"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CF6B3C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F5C4B16"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2B96ABF"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4E4126D5"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18F39C8"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06B13BA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4.2</w:t>
                  </w:r>
                </w:p>
              </w:tc>
              <w:tc>
                <w:tcPr>
                  <w:tcW w:w="3153" w:type="dxa"/>
                  <w:tcBorders>
                    <w:top w:val="outset" w:sz="8" w:space="0" w:color="000000"/>
                    <w:left w:val="outset" w:sz="8" w:space="0" w:color="000000"/>
                    <w:bottom w:val="outset" w:sz="8" w:space="0" w:color="000000"/>
                    <w:right w:val="outset" w:sz="8" w:space="0" w:color="000000"/>
                  </w:tcBorders>
                  <w:vAlign w:val="center"/>
                </w:tcPr>
                <w:p w14:paraId="584A33A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Неправильна ціна</w:t>
                  </w:r>
                </w:p>
              </w:tc>
              <w:tc>
                <w:tcPr>
                  <w:tcW w:w="1230" w:type="dxa"/>
                  <w:tcBorders>
                    <w:top w:val="nil"/>
                    <w:left w:val="nil"/>
                    <w:bottom w:val="single" w:sz="4" w:space="0" w:color="auto"/>
                    <w:right w:val="single" w:sz="4" w:space="0" w:color="auto"/>
                  </w:tcBorders>
                  <w:shd w:val="clear" w:color="auto" w:fill="auto"/>
                  <w:vAlign w:val="center"/>
                </w:tcPr>
                <w:p w14:paraId="31ABB002"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228C149F"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2FFCDB5"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5A839090"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44DCF3D"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814125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510F390"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265CD898"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2EE0DAB"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43FBE3F6"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EA86D4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4.3</w:t>
                  </w:r>
                </w:p>
              </w:tc>
              <w:tc>
                <w:tcPr>
                  <w:tcW w:w="3153" w:type="dxa"/>
                  <w:tcBorders>
                    <w:top w:val="outset" w:sz="8" w:space="0" w:color="000000"/>
                    <w:left w:val="outset" w:sz="8" w:space="0" w:color="000000"/>
                    <w:bottom w:val="outset" w:sz="8" w:space="0" w:color="000000"/>
                    <w:right w:val="outset" w:sz="8" w:space="0" w:color="000000"/>
                  </w:tcBorders>
                  <w:vAlign w:val="center"/>
                </w:tcPr>
                <w:p w14:paraId="5E74D21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Прозорість ціни (незрозумілість або складність визначення ціни)</w:t>
                  </w:r>
                </w:p>
              </w:tc>
              <w:tc>
                <w:tcPr>
                  <w:tcW w:w="1230" w:type="dxa"/>
                  <w:tcBorders>
                    <w:top w:val="nil"/>
                    <w:left w:val="nil"/>
                    <w:bottom w:val="single" w:sz="4" w:space="0" w:color="auto"/>
                    <w:right w:val="single" w:sz="4" w:space="0" w:color="auto"/>
                  </w:tcBorders>
                  <w:shd w:val="clear" w:color="auto" w:fill="auto"/>
                  <w:vAlign w:val="center"/>
                </w:tcPr>
                <w:p w14:paraId="42ABECDB"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58AA721C"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DE8933C"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7E653052"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AFBBD9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6A510C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3582D5ED"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755C155"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2FE6CAB9"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233A8E42"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1653C8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4.4</w:t>
                  </w:r>
                </w:p>
              </w:tc>
              <w:tc>
                <w:tcPr>
                  <w:tcW w:w="3153" w:type="dxa"/>
                  <w:tcBorders>
                    <w:top w:val="outset" w:sz="8" w:space="0" w:color="000000"/>
                    <w:left w:val="outset" w:sz="8" w:space="0" w:color="000000"/>
                    <w:bottom w:val="outset" w:sz="8" w:space="0" w:color="000000"/>
                    <w:right w:val="outset" w:sz="8" w:space="0" w:color="000000"/>
                  </w:tcBorders>
                  <w:vAlign w:val="center"/>
                </w:tcPr>
                <w:p w14:paraId="13CF803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Інше</w:t>
                  </w:r>
                </w:p>
              </w:tc>
              <w:tc>
                <w:tcPr>
                  <w:tcW w:w="1230" w:type="dxa"/>
                  <w:tcBorders>
                    <w:top w:val="nil"/>
                    <w:left w:val="nil"/>
                    <w:bottom w:val="single" w:sz="4" w:space="0" w:color="auto"/>
                    <w:right w:val="single" w:sz="4" w:space="0" w:color="auto"/>
                  </w:tcBorders>
                  <w:shd w:val="clear" w:color="auto" w:fill="auto"/>
                  <w:vAlign w:val="center"/>
                </w:tcPr>
                <w:p w14:paraId="1A76F69B"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0DF615D"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4A70A71"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7489333"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643F8F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8B436F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4AC6908"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15463B90"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4267CD44"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8F1511A"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18704AAD"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5</w:t>
                  </w:r>
                </w:p>
              </w:tc>
              <w:tc>
                <w:tcPr>
                  <w:tcW w:w="3153" w:type="dxa"/>
                  <w:tcBorders>
                    <w:top w:val="outset" w:sz="8" w:space="0" w:color="000000"/>
                    <w:left w:val="outset" w:sz="8" w:space="0" w:color="000000"/>
                    <w:bottom w:val="outset" w:sz="8" w:space="0" w:color="000000"/>
                    <w:right w:val="outset" w:sz="8" w:space="0" w:color="000000"/>
                  </w:tcBorders>
                  <w:vAlign w:val="center"/>
                </w:tcPr>
                <w:p w14:paraId="26ED9A6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Зміна постачальника</w:t>
                  </w:r>
                </w:p>
              </w:tc>
              <w:tc>
                <w:tcPr>
                  <w:tcW w:w="1230" w:type="dxa"/>
                  <w:tcBorders>
                    <w:top w:val="nil"/>
                    <w:left w:val="nil"/>
                    <w:bottom w:val="single" w:sz="4" w:space="0" w:color="auto"/>
                    <w:right w:val="single" w:sz="4" w:space="0" w:color="auto"/>
                  </w:tcBorders>
                  <w:shd w:val="clear" w:color="auto" w:fill="auto"/>
                  <w:vAlign w:val="bottom"/>
                </w:tcPr>
                <w:p w14:paraId="04483251"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0BEEDF1"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7BB3050"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033926E9"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29674D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10C23F0"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9CB6688"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3B296006"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3D55A03E"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3C0CFE60"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CC11F78"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6</w:t>
                  </w:r>
                </w:p>
              </w:tc>
              <w:tc>
                <w:tcPr>
                  <w:tcW w:w="3153" w:type="dxa"/>
                  <w:tcBorders>
                    <w:top w:val="outset" w:sz="8" w:space="0" w:color="000000"/>
                    <w:left w:val="outset" w:sz="8" w:space="0" w:color="000000"/>
                    <w:bottom w:val="outset" w:sz="8" w:space="0" w:color="000000"/>
                    <w:right w:val="outset" w:sz="8" w:space="0" w:color="000000"/>
                  </w:tcBorders>
                  <w:vAlign w:val="center"/>
                </w:tcPr>
                <w:p w14:paraId="17E1344F"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 xml:space="preserve">Відшкодування/компенсація </w:t>
                  </w:r>
                </w:p>
              </w:tc>
              <w:tc>
                <w:tcPr>
                  <w:tcW w:w="1230" w:type="dxa"/>
                  <w:tcBorders>
                    <w:top w:val="nil"/>
                    <w:left w:val="nil"/>
                    <w:bottom w:val="single" w:sz="4" w:space="0" w:color="auto"/>
                    <w:right w:val="single" w:sz="4" w:space="0" w:color="auto"/>
                  </w:tcBorders>
                  <w:shd w:val="clear" w:color="auto" w:fill="auto"/>
                  <w:vAlign w:val="center"/>
                </w:tcPr>
                <w:p w14:paraId="35A07BF6"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8C06E39"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9516317"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02532FCB"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4C5D285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CE1177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524D8E10"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044FDC40"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06C12DF7"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66EAEB4"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598771B4"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6.1</w:t>
                  </w:r>
                </w:p>
              </w:tc>
              <w:tc>
                <w:tcPr>
                  <w:tcW w:w="3153" w:type="dxa"/>
                  <w:tcBorders>
                    <w:top w:val="outset" w:sz="8" w:space="0" w:color="000000"/>
                    <w:left w:val="outset" w:sz="8" w:space="0" w:color="000000"/>
                    <w:bottom w:val="outset" w:sz="8" w:space="0" w:color="000000"/>
                    <w:right w:val="outset" w:sz="8" w:space="0" w:color="000000"/>
                  </w:tcBorders>
                  <w:vAlign w:val="center"/>
                </w:tcPr>
                <w:p w14:paraId="3C21F583"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Відшкодування завданих збитків</w:t>
                  </w:r>
                </w:p>
              </w:tc>
              <w:tc>
                <w:tcPr>
                  <w:tcW w:w="1230" w:type="dxa"/>
                  <w:tcBorders>
                    <w:top w:val="nil"/>
                    <w:left w:val="nil"/>
                    <w:bottom w:val="single" w:sz="4" w:space="0" w:color="auto"/>
                    <w:right w:val="single" w:sz="4" w:space="0" w:color="auto"/>
                  </w:tcBorders>
                  <w:shd w:val="clear" w:color="auto" w:fill="auto"/>
                  <w:vAlign w:val="center"/>
                </w:tcPr>
                <w:p w14:paraId="7DD46460"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581BA325"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74EAE6A"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6085E888"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0C3682F3"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24A5A14"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96E74C7"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3D82C305"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C8070A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7B6D51A1"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1F3108C8"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6.2</w:t>
                  </w:r>
                </w:p>
              </w:tc>
              <w:tc>
                <w:tcPr>
                  <w:tcW w:w="3153" w:type="dxa"/>
                  <w:tcBorders>
                    <w:top w:val="outset" w:sz="8" w:space="0" w:color="000000"/>
                    <w:left w:val="outset" w:sz="8" w:space="0" w:color="000000"/>
                    <w:bottom w:val="outset" w:sz="8" w:space="0" w:color="000000"/>
                    <w:right w:val="outset" w:sz="8" w:space="0" w:color="000000"/>
                  </w:tcBorders>
                  <w:vAlign w:val="center"/>
                </w:tcPr>
                <w:p w14:paraId="372AAEE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Компенсація за недотримання гарантованих стандартів якості послуг</w:t>
                  </w:r>
                </w:p>
              </w:tc>
              <w:tc>
                <w:tcPr>
                  <w:tcW w:w="1230" w:type="dxa"/>
                  <w:tcBorders>
                    <w:top w:val="nil"/>
                    <w:left w:val="nil"/>
                    <w:bottom w:val="single" w:sz="4" w:space="0" w:color="auto"/>
                    <w:right w:val="single" w:sz="4" w:space="0" w:color="auto"/>
                  </w:tcBorders>
                  <w:shd w:val="clear" w:color="auto" w:fill="auto"/>
                  <w:vAlign w:val="center"/>
                </w:tcPr>
                <w:p w14:paraId="7B83DFDA"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0D2FA08A"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72E88CC"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F4302E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8D43203"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5F8F76D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DCF7A44"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3B9239DA"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3C22E0B"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AE4A1DE"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2BE19496"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7</w:t>
                  </w:r>
                </w:p>
              </w:tc>
              <w:tc>
                <w:tcPr>
                  <w:tcW w:w="3153" w:type="dxa"/>
                  <w:tcBorders>
                    <w:top w:val="outset" w:sz="8" w:space="0" w:color="000000"/>
                    <w:left w:val="outset" w:sz="8" w:space="0" w:color="000000"/>
                    <w:bottom w:val="outset" w:sz="8" w:space="0" w:color="000000"/>
                    <w:right w:val="outset" w:sz="8" w:space="0" w:color="000000"/>
                  </w:tcBorders>
                  <w:vAlign w:val="center"/>
                </w:tcPr>
                <w:p w14:paraId="080E052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Неконкурентна поведінка</w:t>
                  </w:r>
                </w:p>
              </w:tc>
              <w:tc>
                <w:tcPr>
                  <w:tcW w:w="1230" w:type="dxa"/>
                  <w:tcBorders>
                    <w:top w:val="nil"/>
                    <w:left w:val="nil"/>
                    <w:bottom w:val="single" w:sz="4" w:space="0" w:color="auto"/>
                    <w:right w:val="single" w:sz="4" w:space="0" w:color="auto"/>
                  </w:tcBorders>
                  <w:shd w:val="clear" w:color="auto" w:fill="auto"/>
                  <w:vAlign w:val="center"/>
                </w:tcPr>
                <w:p w14:paraId="1CE867A9"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1ADD849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F34E95A"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6BE900A1"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4C9FFA5"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461512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4733ACF"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23A3D16C"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EA5D4E1"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2F679592"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50228B3A"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8</w:t>
                  </w:r>
                </w:p>
              </w:tc>
              <w:tc>
                <w:tcPr>
                  <w:tcW w:w="3153" w:type="dxa"/>
                  <w:tcBorders>
                    <w:top w:val="outset" w:sz="8" w:space="0" w:color="000000"/>
                    <w:left w:val="outset" w:sz="8" w:space="0" w:color="000000"/>
                    <w:bottom w:val="outset" w:sz="8" w:space="0" w:color="000000"/>
                    <w:right w:val="outset" w:sz="8" w:space="0" w:color="000000"/>
                  </w:tcBorders>
                  <w:vAlign w:val="center"/>
                </w:tcPr>
                <w:p w14:paraId="5844182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Пільги, субсидії</w:t>
                  </w:r>
                </w:p>
              </w:tc>
              <w:tc>
                <w:tcPr>
                  <w:tcW w:w="1230" w:type="dxa"/>
                  <w:tcBorders>
                    <w:top w:val="nil"/>
                    <w:left w:val="nil"/>
                    <w:bottom w:val="single" w:sz="4" w:space="0" w:color="auto"/>
                    <w:right w:val="single" w:sz="4" w:space="0" w:color="auto"/>
                  </w:tcBorders>
                  <w:shd w:val="clear" w:color="auto" w:fill="auto"/>
                  <w:vAlign w:val="center"/>
                </w:tcPr>
                <w:p w14:paraId="475F28B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28AAF10B"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0EDFBAD"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04DCFD09"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CE3E5F0"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3DF8ED59"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1B63BE9"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1725258D"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071E45C7"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7694A70"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3E1D74F"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9</w:t>
                  </w:r>
                </w:p>
              </w:tc>
              <w:tc>
                <w:tcPr>
                  <w:tcW w:w="3153" w:type="dxa"/>
                  <w:tcBorders>
                    <w:top w:val="outset" w:sz="8" w:space="0" w:color="000000"/>
                    <w:left w:val="outset" w:sz="8" w:space="0" w:color="000000"/>
                    <w:bottom w:val="outset" w:sz="8" w:space="0" w:color="000000"/>
                    <w:right w:val="outset" w:sz="8" w:space="0" w:color="000000"/>
                  </w:tcBorders>
                  <w:vAlign w:val="center"/>
                </w:tcPr>
                <w:p w14:paraId="7A0DC04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Інформація від споживачів про крадіжки електроенергії</w:t>
                  </w:r>
                </w:p>
              </w:tc>
              <w:tc>
                <w:tcPr>
                  <w:tcW w:w="1230" w:type="dxa"/>
                  <w:tcBorders>
                    <w:top w:val="nil"/>
                    <w:left w:val="nil"/>
                    <w:bottom w:val="single" w:sz="4" w:space="0" w:color="auto"/>
                    <w:right w:val="single" w:sz="4" w:space="0" w:color="auto"/>
                  </w:tcBorders>
                  <w:shd w:val="clear" w:color="auto" w:fill="auto"/>
                  <w:vAlign w:val="center"/>
                </w:tcPr>
                <w:p w14:paraId="7C971233"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4AA232A0"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4B7D06F4"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1680AEE3"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61C1F1AF"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6861C1C1"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0952FAA2"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4F65D372"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106D97E8"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122D0458"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D599C80"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10</w:t>
                  </w:r>
                </w:p>
              </w:tc>
              <w:tc>
                <w:tcPr>
                  <w:tcW w:w="3153" w:type="dxa"/>
                  <w:tcBorders>
                    <w:top w:val="outset" w:sz="8" w:space="0" w:color="000000"/>
                    <w:left w:val="outset" w:sz="8" w:space="0" w:color="000000"/>
                    <w:bottom w:val="outset" w:sz="8" w:space="0" w:color="000000"/>
                    <w:right w:val="outset" w:sz="8" w:space="0" w:color="000000"/>
                  </w:tcBorders>
                  <w:vAlign w:val="center"/>
                </w:tcPr>
                <w:p w14:paraId="71D5D754"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Скарги на працівників компанії</w:t>
                  </w:r>
                </w:p>
              </w:tc>
              <w:tc>
                <w:tcPr>
                  <w:tcW w:w="1230" w:type="dxa"/>
                  <w:tcBorders>
                    <w:top w:val="nil"/>
                    <w:left w:val="nil"/>
                    <w:bottom w:val="single" w:sz="4" w:space="0" w:color="auto"/>
                    <w:right w:val="single" w:sz="4" w:space="0" w:color="auto"/>
                  </w:tcBorders>
                  <w:shd w:val="clear" w:color="auto" w:fill="auto"/>
                  <w:vAlign w:val="center"/>
                </w:tcPr>
                <w:p w14:paraId="33B2A308"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67254AF0"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CB8BBA5"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76037657"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7DDFD9C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0FB33A0F"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69C707EB"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1387C499"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5A8DEF95"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084DC60"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640C55F2"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11</w:t>
                  </w:r>
                </w:p>
              </w:tc>
              <w:tc>
                <w:tcPr>
                  <w:tcW w:w="3153" w:type="dxa"/>
                  <w:tcBorders>
                    <w:top w:val="outset" w:sz="8" w:space="0" w:color="000000"/>
                    <w:left w:val="outset" w:sz="8" w:space="0" w:color="000000"/>
                    <w:bottom w:val="outset" w:sz="8" w:space="0" w:color="000000"/>
                    <w:right w:val="outset" w:sz="8" w:space="0" w:color="000000"/>
                  </w:tcBorders>
                  <w:vAlign w:val="center"/>
                </w:tcPr>
                <w:p w14:paraId="484A04A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Додаткові послуги споживачеві</w:t>
                  </w:r>
                </w:p>
              </w:tc>
              <w:tc>
                <w:tcPr>
                  <w:tcW w:w="1230" w:type="dxa"/>
                  <w:tcBorders>
                    <w:top w:val="nil"/>
                    <w:left w:val="nil"/>
                    <w:bottom w:val="single" w:sz="4" w:space="0" w:color="auto"/>
                    <w:right w:val="single" w:sz="4" w:space="0" w:color="auto"/>
                  </w:tcBorders>
                  <w:shd w:val="clear" w:color="auto" w:fill="auto"/>
                  <w:vAlign w:val="bottom"/>
                </w:tcPr>
                <w:p w14:paraId="5AA21991"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17BBBCC6"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1845BD64"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67F676A"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0AF2F4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7BB6054B"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0F5FF2B"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484ABDE8"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6644A57"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4F5B03C2"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04071097"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12</w:t>
                  </w:r>
                </w:p>
              </w:tc>
              <w:tc>
                <w:tcPr>
                  <w:tcW w:w="3153" w:type="dxa"/>
                  <w:tcBorders>
                    <w:top w:val="outset" w:sz="8" w:space="0" w:color="000000"/>
                    <w:left w:val="outset" w:sz="8" w:space="0" w:color="000000"/>
                    <w:bottom w:val="outset" w:sz="8" w:space="0" w:color="000000"/>
                    <w:right w:val="outset" w:sz="8" w:space="0" w:color="000000"/>
                  </w:tcBorders>
                  <w:vAlign w:val="center"/>
                </w:tcPr>
                <w:p w14:paraId="1E142FC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Надання інформації</w:t>
                  </w:r>
                </w:p>
              </w:tc>
              <w:tc>
                <w:tcPr>
                  <w:tcW w:w="1230" w:type="dxa"/>
                  <w:tcBorders>
                    <w:top w:val="nil"/>
                    <w:left w:val="nil"/>
                    <w:bottom w:val="single" w:sz="4" w:space="0" w:color="auto"/>
                    <w:right w:val="single" w:sz="4" w:space="0" w:color="auto"/>
                  </w:tcBorders>
                  <w:shd w:val="clear" w:color="auto" w:fill="auto"/>
                  <w:vAlign w:val="center"/>
                </w:tcPr>
                <w:p w14:paraId="077A7A44"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00B12C08"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7F2D5E9"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2A0500CF"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1CFCD28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A2549E7"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390F9FB"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1BD314F0"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0BD6ED51"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59556B5E"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71AC0051"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13</w:t>
                  </w:r>
                </w:p>
              </w:tc>
              <w:tc>
                <w:tcPr>
                  <w:tcW w:w="3153" w:type="dxa"/>
                  <w:tcBorders>
                    <w:top w:val="outset" w:sz="8" w:space="0" w:color="000000"/>
                    <w:left w:val="outset" w:sz="8" w:space="0" w:color="000000"/>
                    <w:bottom w:val="outset" w:sz="8" w:space="0" w:color="000000"/>
                    <w:right w:val="outset" w:sz="8" w:space="0" w:color="000000"/>
                  </w:tcBorders>
                  <w:vAlign w:val="center"/>
                </w:tcPr>
                <w:p w14:paraId="6E951145"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 xml:space="preserve">Питання розподілу електричної енергії, які не стосуються </w:t>
                  </w:r>
                  <w:proofErr w:type="spellStart"/>
                  <w:r w:rsidRPr="00952986">
                    <w:rPr>
                      <w:b/>
                      <w:bCs/>
                      <w:color w:val="0070C0"/>
                      <w:lang w:val="uk-UA"/>
                    </w:rPr>
                    <w:t>електропостачальника</w:t>
                  </w:r>
                  <w:proofErr w:type="spellEnd"/>
                </w:p>
              </w:tc>
              <w:tc>
                <w:tcPr>
                  <w:tcW w:w="1230" w:type="dxa"/>
                  <w:tcBorders>
                    <w:top w:val="nil"/>
                    <w:left w:val="nil"/>
                    <w:bottom w:val="single" w:sz="4" w:space="0" w:color="auto"/>
                    <w:right w:val="single" w:sz="4" w:space="0" w:color="auto"/>
                  </w:tcBorders>
                  <w:shd w:val="clear" w:color="auto" w:fill="auto"/>
                  <w:vAlign w:val="center"/>
                </w:tcPr>
                <w:p w14:paraId="67C468FE"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74FCCBE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2126A7B9"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62FD192E"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2BBE3A9"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1D199E18"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7AD2AE12"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7F6CE0F2"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0EFEA039" w14:textId="77777777" w:rsidR="00EF2965" w:rsidRPr="00952986" w:rsidRDefault="00EF2965" w:rsidP="00EF2965">
                  <w:pPr>
                    <w:shd w:val="clear" w:color="auto" w:fill="FFFFFF" w:themeFill="background1"/>
                    <w:jc w:val="center"/>
                    <w:rPr>
                      <w:b/>
                      <w:bCs/>
                      <w:color w:val="0070C0"/>
                      <w:lang w:val="uk-UA" w:eastAsia="ru-RU"/>
                    </w:rPr>
                  </w:pPr>
                </w:p>
              </w:tc>
            </w:tr>
            <w:tr w:rsidR="00EF2965" w:rsidRPr="0051289A" w14:paraId="69A141BF" w14:textId="77777777" w:rsidTr="001A7EFB">
              <w:trPr>
                <w:cantSplit/>
                <w:trHeight w:val="370"/>
              </w:trPr>
              <w:tc>
                <w:tcPr>
                  <w:tcW w:w="531" w:type="dxa"/>
                  <w:tcBorders>
                    <w:top w:val="outset" w:sz="8" w:space="0" w:color="000000"/>
                    <w:left w:val="outset" w:sz="8" w:space="0" w:color="000000"/>
                    <w:bottom w:val="outset" w:sz="8" w:space="0" w:color="000000"/>
                    <w:right w:val="outset" w:sz="8" w:space="0" w:color="000000"/>
                  </w:tcBorders>
                  <w:vAlign w:val="center"/>
                </w:tcPr>
                <w:p w14:paraId="3D04EBFC"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14</w:t>
                  </w:r>
                </w:p>
              </w:tc>
              <w:tc>
                <w:tcPr>
                  <w:tcW w:w="3153" w:type="dxa"/>
                  <w:tcBorders>
                    <w:top w:val="outset" w:sz="8" w:space="0" w:color="000000"/>
                    <w:left w:val="outset" w:sz="8" w:space="0" w:color="000000"/>
                    <w:bottom w:val="outset" w:sz="8" w:space="0" w:color="000000"/>
                    <w:right w:val="outset" w:sz="8" w:space="0" w:color="000000"/>
                  </w:tcBorders>
                  <w:vAlign w:val="center"/>
                </w:tcPr>
                <w:p w14:paraId="00DDFF89" w14:textId="77777777" w:rsidR="00EF2965" w:rsidRPr="00952986" w:rsidRDefault="00EF2965" w:rsidP="00EF2965">
                  <w:pPr>
                    <w:shd w:val="clear" w:color="auto" w:fill="FFFFFF" w:themeFill="background1"/>
                    <w:rPr>
                      <w:b/>
                      <w:bCs/>
                      <w:color w:val="0070C0"/>
                      <w:lang w:val="uk-UA" w:eastAsia="ru-RU"/>
                    </w:rPr>
                  </w:pPr>
                  <w:r w:rsidRPr="00952986">
                    <w:rPr>
                      <w:b/>
                      <w:bCs/>
                      <w:color w:val="0070C0"/>
                      <w:lang w:val="uk-UA"/>
                    </w:rPr>
                    <w:t>Звернення, які не стосуються питань електропостачання</w:t>
                  </w:r>
                </w:p>
              </w:tc>
              <w:tc>
                <w:tcPr>
                  <w:tcW w:w="1230" w:type="dxa"/>
                  <w:tcBorders>
                    <w:top w:val="nil"/>
                    <w:left w:val="nil"/>
                    <w:bottom w:val="single" w:sz="4" w:space="0" w:color="auto"/>
                    <w:right w:val="single" w:sz="4" w:space="0" w:color="auto"/>
                  </w:tcBorders>
                  <w:shd w:val="clear" w:color="auto" w:fill="auto"/>
                  <w:vAlign w:val="center"/>
                </w:tcPr>
                <w:p w14:paraId="5FA0EE34"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3BDF2D04"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7BCEB583"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4416523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275D9427"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4C09532A"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CC8588A"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4CF95749"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14966B5B" w14:textId="77777777" w:rsidR="00EF2965" w:rsidRPr="00952986" w:rsidRDefault="00EF2965" w:rsidP="00EF2965">
                  <w:pPr>
                    <w:shd w:val="clear" w:color="auto" w:fill="FFFFFF" w:themeFill="background1"/>
                    <w:jc w:val="center"/>
                    <w:rPr>
                      <w:b/>
                      <w:bCs/>
                      <w:color w:val="0070C0"/>
                      <w:lang w:val="uk-UA" w:eastAsia="ru-RU"/>
                    </w:rPr>
                  </w:pPr>
                </w:p>
              </w:tc>
            </w:tr>
            <w:tr w:rsidR="00EF2965" w:rsidRPr="00952986" w14:paraId="0DE7322E" w14:textId="77777777" w:rsidTr="001A7EFB">
              <w:trPr>
                <w:cantSplit/>
                <w:trHeight w:val="370"/>
              </w:trPr>
              <w:tc>
                <w:tcPr>
                  <w:tcW w:w="3684" w:type="dxa"/>
                  <w:gridSpan w:val="2"/>
                  <w:vAlign w:val="center"/>
                </w:tcPr>
                <w:p w14:paraId="6A64255C" w14:textId="77777777" w:rsidR="00EF2965" w:rsidRPr="00952986" w:rsidRDefault="00EF2965" w:rsidP="00EF2965">
                  <w:pPr>
                    <w:shd w:val="clear" w:color="auto" w:fill="FFFFFF" w:themeFill="background1"/>
                    <w:jc w:val="right"/>
                    <w:rPr>
                      <w:b/>
                      <w:bCs/>
                      <w:color w:val="0070C0"/>
                      <w:lang w:val="uk-UA" w:eastAsia="ru-RU"/>
                    </w:rPr>
                  </w:pPr>
                  <w:r w:rsidRPr="00952986">
                    <w:rPr>
                      <w:b/>
                      <w:bCs/>
                      <w:color w:val="0070C0"/>
                      <w:lang w:val="uk-UA" w:eastAsia="ru-RU"/>
                    </w:rPr>
                    <w:lastRenderedPageBreak/>
                    <w:t>Усього</w:t>
                  </w:r>
                </w:p>
              </w:tc>
              <w:tc>
                <w:tcPr>
                  <w:tcW w:w="1230" w:type="dxa"/>
                  <w:vAlign w:val="center"/>
                </w:tcPr>
                <w:p w14:paraId="1EFA269F" w14:textId="77777777" w:rsidR="00EF2965" w:rsidRPr="00952986" w:rsidRDefault="00EF2965" w:rsidP="00EF2965">
                  <w:pPr>
                    <w:shd w:val="clear" w:color="auto" w:fill="FFFFFF" w:themeFill="background1"/>
                    <w:jc w:val="center"/>
                    <w:rPr>
                      <w:b/>
                      <w:bCs/>
                      <w:color w:val="0070C0"/>
                      <w:lang w:val="uk-UA" w:eastAsia="ru-RU"/>
                    </w:rPr>
                  </w:pPr>
                </w:p>
              </w:tc>
              <w:tc>
                <w:tcPr>
                  <w:tcW w:w="1447" w:type="dxa"/>
                </w:tcPr>
                <w:p w14:paraId="7DA86053" w14:textId="77777777" w:rsidR="00EF2965" w:rsidRPr="00952986" w:rsidRDefault="00EF2965" w:rsidP="00EF2965">
                  <w:pPr>
                    <w:shd w:val="clear" w:color="auto" w:fill="FFFFFF" w:themeFill="background1"/>
                    <w:jc w:val="center"/>
                    <w:rPr>
                      <w:b/>
                      <w:bCs/>
                      <w:color w:val="0070C0"/>
                      <w:lang w:val="uk-UA" w:eastAsia="ru-RU"/>
                    </w:rPr>
                  </w:pPr>
                </w:p>
              </w:tc>
              <w:tc>
                <w:tcPr>
                  <w:tcW w:w="1455" w:type="dxa"/>
                </w:tcPr>
                <w:p w14:paraId="3F8443B1" w14:textId="77777777" w:rsidR="00EF2965" w:rsidRPr="00952986" w:rsidRDefault="00EF2965" w:rsidP="00EF2965">
                  <w:pPr>
                    <w:shd w:val="clear" w:color="auto" w:fill="FFFFFF" w:themeFill="background1"/>
                    <w:jc w:val="center"/>
                    <w:rPr>
                      <w:b/>
                      <w:bCs/>
                      <w:color w:val="0070C0"/>
                      <w:lang w:val="uk-UA" w:eastAsia="ru-RU"/>
                    </w:rPr>
                  </w:pPr>
                </w:p>
              </w:tc>
              <w:tc>
                <w:tcPr>
                  <w:tcW w:w="1675" w:type="dxa"/>
                </w:tcPr>
                <w:p w14:paraId="5025BABC" w14:textId="77777777" w:rsidR="00EF2965" w:rsidRPr="00952986" w:rsidRDefault="00EF2965" w:rsidP="00EF2965">
                  <w:pPr>
                    <w:shd w:val="clear" w:color="auto" w:fill="FFFFFF" w:themeFill="background1"/>
                    <w:jc w:val="center"/>
                    <w:rPr>
                      <w:b/>
                      <w:bCs/>
                      <w:color w:val="0070C0"/>
                      <w:lang w:val="uk-UA" w:eastAsia="ru-RU"/>
                    </w:rPr>
                  </w:pPr>
                </w:p>
              </w:tc>
              <w:tc>
                <w:tcPr>
                  <w:tcW w:w="1487" w:type="dxa"/>
                  <w:vAlign w:val="center"/>
                </w:tcPr>
                <w:p w14:paraId="5279AB8B" w14:textId="77777777" w:rsidR="00EF2965" w:rsidRPr="00952986" w:rsidRDefault="00EF2965" w:rsidP="00EF2965">
                  <w:pPr>
                    <w:shd w:val="clear" w:color="auto" w:fill="FFFFFF" w:themeFill="background1"/>
                    <w:jc w:val="center"/>
                    <w:rPr>
                      <w:b/>
                      <w:bCs/>
                      <w:color w:val="0070C0"/>
                      <w:lang w:val="uk-UA" w:eastAsia="ru-RU"/>
                    </w:rPr>
                  </w:pPr>
                </w:p>
              </w:tc>
              <w:tc>
                <w:tcPr>
                  <w:tcW w:w="1443" w:type="dxa"/>
                  <w:vAlign w:val="center"/>
                </w:tcPr>
                <w:p w14:paraId="20B6C6E5" w14:textId="77777777" w:rsidR="00EF2965" w:rsidRPr="00952986" w:rsidRDefault="00EF2965" w:rsidP="00EF2965">
                  <w:pPr>
                    <w:shd w:val="clear" w:color="auto" w:fill="FFFFFF" w:themeFill="background1"/>
                    <w:jc w:val="center"/>
                    <w:rPr>
                      <w:b/>
                      <w:bCs/>
                      <w:color w:val="0070C0"/>
                      <w:lang w:val="uk-UA" w:eastAsia="ru-RU"/>
                    </w:rPr>
                  </w:pPr>
                </w:p>
              </w:tc>
              <w:tc>
                <w:tcPr>
                  <w:tcW w:w="506" w:type="dxa"/>
                  <w:vAlign w:val="center"/>
                </w:tcPr>
                <w:p w14:paraId="1EF8F90A" w14:textId="77777777" w:rsidR="00EF2965" w:rsidRPr="00952986" w:rsidRDefault="00EF2965" w:rsidP="00EF2965">
                  <w:pPr>
                    <w:shd w:val="clear" w:color="auto" w:fill="FFFFFF" w:themeFill="background1"/>
                    <w:jc w:val="center"/>
                    <w:rPr>
                      <w:b/>
                      <w:bCs/>
                      <w:color w:val="0070C0"/>
                      <w:lang w:val="uk-UA" w:eastAsia="ru-RU"/>
                    </w:rPr>
                  </w:pPr>
                </w:p>
              </w:tc>
              <w:tc>
                <w:tcPr>
                  <w:tcW w:w="524" w:type="dxa"/>
                  <w:vAlign w:val="center"/>
                </w:tcPr>
                <w:p w14:paraId="5076B0CD" w14:textId="77777777" w:rsidR="00EF2965" w:rsidRPr="00952986" w:rsidRDefault="00EF2965" w:rsidP="00EF2965">
                  <w:pPr>
                    <w:shd w:val="clear" w:color="auto" w:fill="FFFFFF" w:themeFill="background1"/>
                    <w:jc w:val="center"/>
                    <w:rPr>
                      <w:b/>
                      <w:bCs/>
                      <w:color w:val="0070C0"/>
                      <w:lang w:val="uk-UA" w:eastAsia="ru-RU"/>
                    </w:rPr>
                  </w:pPr>
                </w:p>
              </w:tc>
              <w:tc>
                <w:tcPr>
                  <w:tcW w:w="1748" w:type="dxa"/>
                  <w:vAlign w:val="center"/>
                </w:tcPr>
                <w:p w14:paraId="74697CD7" w14:textId="77777777" w:rsidR="00EF2965" w:rsidRPr="00952986" w:rsidRDefault="00EF2965" w:rsidP="00EF2965">
                  <w:pPr>
                    <w:shd w:val="clear" w:color="auto" w:fill="FFFFFF" w:themeFill="background1"/>
                    <w:jc w:val="center"/>
                    <w:rPr>
                      <w:b/>
                      <w:bCs/>
                      <w:color w:val="0070C0"/>
                      <w:lang w:val="uk-UA" w:eastAsia="ru-RU"/>
                    </w:rPr>
                  </w:pPr>
                </w:p>
              </w:tc>
            </w:tr>
          </w:tbl>
          <w:p w14:paraId="797CBBBD" w14:textId="77777777" w:rsidR="00EF2965" w:rsidRPr="00952986" w:rsidRDefault="00EF2965" w:rsidP="00EF2965">
            <w:pPr>
              <w:shd w:val="clear" w:color="auto" w:fill="FFFFFF" w:themeFill="background1"/>
              <w:jc w:val="both"/>
              <w:rPr>
                <w:rFonts w:ascii="Times New Roman" w:hAnsi="Times New Roman" w:cs="Times New Roman"/>
                <w:b/>
                <w:bCs/>
                <w:color w:val="0070C0"/>
                <w:sz w:val="20"/>
                <w:szCs w:val="20"/>
                <w:lang w:val="uk-UA"/>
              </w:rPr>
            </w:pPr>
          </w:p>
          <w:p w14:paraId="797D04F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1D97B534"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r>
      <w:tr w:rsidR="00EF2965" w:rsidRPr="0051289A" w14:paraId="69E3E596" w14:textId="47FDB82B" w:rsidTr="00F009E4">
        <w:trPr>
          <w:trHeight w:val="20"/>
        </w:trPr>
        <w:tc>
          <w:tcPr>
            <w:tcW w:w="3967" w:type="dxa"/>
          </w:tcPr>
          <w:p w14:paraId="2A5416F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lastRenderedPageBreak/>
              <w:t>Звіт</w:t>
            </w:r>
          </w:p>
          <w:p w14:paraId="7702A14D"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щодо розгляду скарг заявників</w:t>
            </w:r>
          </w:p>
          <w:p w14:paraId="100A2A44" w14:textId="34AB142D"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color w:val="0070C0"/>
                <w:sz w:val="20"/>
                <w:szCs w:val="20"/>
                <w:lang w:val="uk-UA" w:eastAsia="en-GB" w:bidi="he-IL"/>
              </w:rPr>
              <w:t>( повний текст наведено вище)</w:t>
            </w:r>
          </w:p>
          <w:p w14:paraId="02230ADC"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44FCC817"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77AD4B7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bl>
            <w:tblPr>
              <w:tblStyle w:val="a4"/>
              <w:tblW w:w="3853" w:type="dxa"/>
              <w:tblLayout w:type="fixed"/>
              <w:tblLook w:val="04A0" w:firstRow="1" w:lastRow="0" w:firstColumn="1" w:lastColumn="0" w:noHBand="0" w:noVBand="1"/>
            </w:tblPr>
            <w:tblGrid>
              <w:gridCol w:w="310"/>
              <w:gridCol w:w="628"/>
              <w:gridCol w:w="628"/>
              <w:gridCol w:w="629"/>
              <w:gridCol w:w="808"/>
              <w:gridCol w:w="850"/>
            </w:tblGrid>
            <w:tr w:rsidR="00EF2965" w:rsidRPr="0051289A" w14:paraId="0CC5BDCD" w14:textId="77777777" w:rsidTr="004E65A4">
              <w:tc>
                <w:tcPr>
                  <w:tcW w:w="310" w:type="dxa"/>
                  <w:vMerge w:val="restart"/>
                </w:tcPr>
                <w:p w14:paraId="76B5987D" w14:textId="77777777" w:rsidR="00EF2965" w:rsidRPr="00952986" w:rsidRDefault="00EF2965" w:rsidP="00EF2965">
                  <w:pPr>
                    <w:jc w:val="both"/>
                    <w:rPr>
                      <w:rFonts w:ascii="Times New Roman" w:hAnsi="Times New Roman" w:cs="Times New Roman"/>
                      <w:b/>
                      <w:bCs/>
                      <w:sz w:val="20"/>
                      <w:szCs w:val="20"/>
                      <w:lang w:val="uk-UA"/>
                    </w:rPr>
                  </w:pPr>
                  <w:bookmarkStart w:id="126" w:name="_Hlk175149535"/>
                  <w:r w:rsidRPr="00952986">
                    <w:rPr>
                      <w:rFonts w:ascii="Times New Roman" w:hAnsi="Times New Roman" w:cs="Times New Roman"/>
                      <w:sz w:val="20"/>
                      <w:szCs w:val="20"/>
                      <w:lang w:val="uk-UA"/>
                    </w:rPr>
                    <w:t>№ з/п</w:t>
                  </w:r>
                </w:p>
              </w:tc>
              <w:tc>
                <w:tcPr>
                  <w:tcW w:w="628" w:type="dxa"/>
                  <w:vMerge w:val="restart"/>
                  <w:shd w:val="clear" w:color="auto" w:fill="auto"/>
                </w:tcPr>
                <w:p w14:paraId="2FA7E228" w14:textId="77777777"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r w:rsidRPr="00952986">
                    <w:rPr>
                      <w:rFonts w:ascii="Times New Roman" w:hAnsi="Times New Roman" w:cs="Times New Roman"/>
                      <w:sz w:val="20"/>
                      <w:szCs w:val="20"/>
                      <w:lang w:val="uk-UA"/>
                    </w:rPr>
                    <w:t>Перелік питань, з якими звертались заявники зі скаргою</w:t>
                  </w:r>
                </w:p>
              </w:tc>
              <w:tc>
                <w:tcPr>
                  <w:tcW w:w="1257" w:type="dxa"/>
                  <w:gridSpan w:val="2"/>
                </w:tcPr>
                <w:p w14:paraId="569BDDFD"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Кількість зареєстрованих скарг</w:t>
                  </w:r>
                </w:p>
                <w:p w14:paraId="0EB163AC" w14:textId="77777777" w:rsidR="00EF2965" w:rsidRPr="00952986" w:rsidRDefault="00EF2965" w:rsidP="00EF2965">
                  <w:pPr>
                    <w:jc w:val="both"/>
                    <w:rPr>
                      <w:rFonts w:ascii="Times New Roman" w:hAnsi="Times New Roman" w:cs="Times New Roman"/>
                      <w:b/>
                      <w:bCs/>
                      <w:sz w:val="20"/>
                      <w:szCs w:val="20"/>
                      <w:lang w:val="uk-UA"/>
                    </w:rPr>
                  </w:pPr>
                </w:p>
              </w:tc>
              <w:tc>
                <w:tcPr>
                  <w:tcW w:w="808" w:type="dxa"/>
                  <w:vMerge w:val="restart"/>
                </w:tcPr>
                <w:p w14:paraId="46496785"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Кількість складених Центром захисту споживачів електричної енергії протоколів</w:t>
                  </w:r>
                </w:p>
              </w:tc>
              <w:tc>
                <w:tcPr>
                  <w:tcW w:w="850" w:type="dxa"/>
                  <w:vMerge w:val="restart"/>
                </w:tcPr>
                <w:p w14:paraId="09152F56"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Загальна кількість наданих відповідей за</w:t>
                  </w:r>
                  <w:r w:rsidRPr="00952986">
                    <w:rPr>
                      <w:rFonts w:ascii="Times New Roman" w:hAnsi="Times New Roman" w:cs="Times New Roman"/>
                      <w:strike/>
                      <w:sz w:val="20"/>
                      <w:szCs w:val="20"/>
                      <w:lang w:val="uk-UA"/>
                    </w:rPr>
                    <w:t xml:space="preserve"> </w:t>
                  </w:r>
                  <w:r w:rsidRPr="00952986">
                    <w:rPr>
                      <w:rFonts w:ascii="Times New Roman" w:hAnsi="Times New Roman" w:cs="Times New Roman"/>
                      <w:sz w:val="20"/>
                      <w:szCs w:val="20"/>
                      <w:lang w:val="uk-UA"/>
                    </w:rPr>
                    <w:t>результатами розгляду скарг</w:t>
                  </w:r>
                </w:p>
              </w:tc>
            </w:tr>
            <w:tr w:rsidR="00EF2965" w:rsidRPr="0051289A" w14:paraId="3C3652C8" w14:textId="77777777" w:rsidTr="004E65A4">
              <w:tc>
                <w:tcPr>
                  <w:tcW w:w="310" w:type="dxa"/>
                  <w:vMerge/>
                </w:tcPr>
                <w:p w14:paraId="190F26DC" w14:textId="77777777" w:rsidR="00EF2965" w:rsidRPr="00952986" w:rsidRDefault="00EF2965" w:rsidP="00EF2965">
                  <w:pPr>
                    <w:jc w:val="both"/>
                    <w:rPr>
                      <w:rFonts w:ascii="Times New Roman" w:hAnsi="Times New Roman" w:cs="Times New Roman"/>
                      <w:b/>
                      <w:bCs/>
                      <w:sz w:val="20"/>
                      <w:szCs w:val="20"/>
                      <w:lang w:val="uk-UA"/>
                    </w:rPr>
                  </w:pPr>
                </w:p>
              </w:tc>
              <w:tc>
                <w:tcPr>
                  <w:tcW w:w="628" w:type="dxa"/>
                  <w:vMerge/>
                  <w:shd w:val="clear" w:color="auto" w:fill="auto"/>
                </w:tcPr>
                <w:p w14:paraId="7552810A" w14:textId="77777777" w:rsidR="00EF2965" w:rsidRPr="00952986" w:rsidRDefault="00EF2965" w:rsidP="00EF2965">
                  <w:pPr>
                    <w:jc w:val="both"/>
                    <w:rPr>
                      <w:rFonts w:ascii="Times New Roman" w:hAnsi="Times New Roman" w:cs="Times New Roman"/>
                      <w:b/>
                      <w:bCs/>
                      <w:sz w:val="20"/>
                      <w:szCs w:val="20"/>
                      <w:lang w:val="uk-UA"/>
                    </w:rPr>
                  </w:pPr>
                </w:p>
              </w:tc>
              <w:tc>
                <w:tcPr>
                  <w:tcW w:w="628" w:type="dxa"/>
                </w:tcPr>
                <w:p w14:paraId="792D4288"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загальна кількість скарг</w:t>
                  </w:r>
                </w:p>
              </w:tc>
              <w:tc>
                <w:tcPr>
                  <w:tcW w:w="629" w:type="dxa"/>
                </w:tcPr>
                <w:p w14:paraId="585E5CCE"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з них за категоріями споживачів</w:t>
                  </w:r>
                </w:p>
              </w:tc>
              <w:tc>
                <w:tcPr>
                  <w:tcW w:w="808" w:type="dxa"/>
                  <w:vMerge/>
                </w:tcPr>
                <w:p w14:paraId="371B3F5A" w14:textId="77777777" w:rsidR="00EF2965" w:rsidRPr="00952986" w:rsidRDefault="00EF2965" w:rsidP="00EF2965">
                  <w:pPr>
                    <w:jc w:val="both"/>
                    <w:rPr>
                      <w:rFonts w:ascii="Times New Roman" w:hAnsi="Times New Roman" w:cs="Times New Roman"/>
                      <w:b/>
                      <w:bCs/>
                      <w:sz w:val="20"/>
                      <w:szCs w:val="20"/>
                      <w:lang w:val="uk-UA"/>
                    </w:rPr>
                  </w:pPr>
                </w:p>
              </w:tc>
              <w:tc>
                <w:tcPr>
                  <w:tcW w:w="850" w:type="dxa"/>
                  <w:vMerge/>
                </w:tcPr>
                <w:p w14:paraId="2B5A247B" w14:textId="77777777" w:rsidR="00EF2965" w:rsidRPr="00952986" w:rsidRDefault="00EF2965" w:rsidP="00EF2965">
                  <w:pPr>
                    <w:jc w:val="both"/>
                    <w:rPr>
                      <w:rFonts w:ascii="Times New Roman" w:hAnsi="Times New Roman" w:cs="Times New Roman"/>
                      <w:b/>
                      <w:bCs/>
                      <w:sz w:val="20"/>
                      <w:szCs w:val="20"/>
                      <w:lang w:val="uk-UA"/>
                    </w:rPr>
                  </w:pPr>
                </w:p>
              </w:tc>
            </w:tr>
            <w:tr w:rsidR="00EF2965" w:rsidRPr="00952986" w14:paraId="2BFD4E65" w14:textId="77777777" w:rsidTr="004E65A4">
              <w:tc>
                <w:tcPr>
                  <w:tcW w:w="310" w:type="dxa"/>
                  <w:vAlign w:val="center"/>
                </w:tcPr>
                <w:p w14:paraId="0B12A32B"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1</w:t>
                  </w:r>
                </w:p>
              </w:tc>
              <w:tc>
                <w:tcPr>
                  <w:tcW w:w="628" w:type="dxa"/>
                  <w:vAlign w:val="center"/>
                </w:tcPr>
                <w:p w14:paraId="650A5A4C"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2</w:t>
                  </w:r>
                </w:p>
              </w:tc>
              <w:tc>
                <w:tcPr>
                  <w:tcW w:w="628" w:type="dxa"/>
                  <w:vAlign w:val="center"/>
                </w:tcPr>
                <w:p w14:paraId="5936FFDB"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3</w:t>
                  </w:r>
                </w:p>
              </w:tc>
              <w:tc>
                <w:tcPr>
                  <w:tcW w:w="629" w:type="dxa"/>
                  <w:vAlign w:val="center"/>
                </w:tcPr>
                <w:p w14:paraId="2E026421"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4</w:t>
                  </w:r>
                </w:p>
              </w:tc>
              <w:tc>
                <w:tcPr>
                  <w:tcW w:w="808" w:type="dxa"/>
                  <w:vAlign w:val="center"/>
                </w:tcPr>
                <w:p w14:paraId="2CC80B39"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5</w:t>
                  </w:r>
                </w:p>
              </w:tc>
              <w:tc>
                <w:tcPr>
                  <w:tcW w:w="850" w:type="dxa"/>
                  <w:vAlign w:val="center"/>
                </w:tcPr>
                <w:p w14:paraId="11635D41"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6</w:t>
                  </w:r>
                </w:p>
              </w:tc>
            </w:tr>
            <w:bookmarkEnd w:id="126"/>
          </w:tbl>
          <w:p w14:paraId="4998091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20E8E528"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p w14:paraId="0AE40D6E"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230" w:type="dxa"/>
            <w:gridSpan w:val="3"/>
          </w:tcPr>
          <w:p w14:paraId="5D6CD660" w14:textId="13F9B441"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TOB «ДНІПРОВСЬКІ ЕНЕРГЕТИЧНІ ПОСЛУГИ»</w:t>
            </w:r>
          </w:p>
          <w:p w14:paraId="33F33524" w14:textId="77777777" w:rsidR="00EF2965" w:rsidRPr="00952986" w:rsidRDefault="00EF2965" w:rsidP="00EF2965">
            <w:pPr>
              <w:shd w:val="clear" w:color="auto" w:fill="FFFFFF" w:themeFill="background1"/>
              <w:jc w:val="center"/>
              <w:rPr>
                <w:rFonts w:ascii="Times New Roman" w:hAnsi="Times New Roman" w:cs="Times New Roman"/>
                <w:sz w:val="20"/>
                <w:szCs w:val="20"/>
                <w:lang w:val="uk-UA"/>
              </w:rPr>
            </w:pPr>
          </w:p>
          <w:p w14:paraId="06CA06B0" w14:textId="77777777" w:rsidR="00EF2965" w:rsidRPr="00952986" w:rsidRDefault="00EF2965" w:rsidP="00EF2965">
            <w:pPr>
              <w:shd w:val="clear" w:color="auto" w:fill="FFFFFF" w:themeFill="background1"/>
              <w:jc w:val="center"/>
              <w:rPr>
                <w:rFonts w:ascii="Times New Roman" w:hAnsi="Times New Roman" w:cs="Times New Roman"/>
                <w:sz w:val="20"/>
                <w:szCs w:val="20"/>
                <w:lang w:val="uk-UA"/>
              </w:rPr>
            </w:pPr>
          </w:p>
          <w:p w14:paraId="3AD9C96C" w14:textId="77777777" w:rsidR="00EF2965" w:rsidRPr="00952986" w:rsidRDefault="00EF2965" w:rsidP="00EF2965">
            <w:pPr>
              <w:shd w:val="clear" w:color="auto" w:fill="FFFFFF" w:themeFill="background1"/>
              <w:jc w:val="center"/>
              <w:rPr>
                <w:rFonts w:ascii="Times New Roman" w:hAnsi="Times New Roman" w:cs="Times New Roman"/>
                <w:sz w:val="20"/>
                <w:szCs w:val="20"/>
                <w:lang w:val="uk-UA"/>
              </w:rPr>
            </w:pPr>
          </w:p>
          <w:p w14:paraId="608E984A" w14:textId="0F6F45EA" w:rsidR="00EF2965" w:rsidRPr="00952986" w:rsidRDefault="00EF2965" w:rsidP="00EF2965">
            <w:pPr>
              <w:shd w:val="clear" w:color="auto" w:fill="FFFFFF" w:themeFill="background1"/>
              <w:jc w:val="center"/>
              <w:rPr>
                <w:rFonts w:ascii="Times New Roman" w:hAnsi="Times New Roman" w:cs="Times New Roman"/>
                <w:b/>
                <w:bCs/>
                <w:color w:val="0070C0"/>
                <w:sz w:val="20"/>
                <w:szCs w:val="20"/>
                <w:lang w:val="uk-UA"/>
              </w:rPr>
            </w:pPr>
            <w:r w:rsidRPr="00952986">
              <w:rPr>
                <w:rFonts w:ascii="Times New Roman" w:hAnsi="Times New Roman" w:cs="Times New Roman"/>
                <w:b/>
                <w:bCs/>
                <w:color w:val="0070C0"/>
                <w:sz w:val="20"/>
                <w:szCs w:val="20"/>
                <w:lang w:val="uk-UA"/>
              </w:rPr>
              <w:t>Звіт</w:t>
            </w:r>
          </w:p>
          <w:p w14:paraId="395F8FDA" w14:textId="5975377B" w:rsidR="00EF2965" w:rsidRPr="00952986" w:rsidRDefault="00EF2965" w:rsidP="00EF2965">
            <w:pPr>
              <w:rPr>
                <w:rFonts w:ascii="Times New Roman" w:hAnsi="Times New Roman" w:cs="Times New Roman"/>
                <w:b/>
                <w:bCs/>
                <w:color w:val="0070C0"/>
                <w:sz w:val="20"/>
                <w:szCs w:val="20"/>
                <w:lang w:val="uk-UA" w:bidi="he-IL"/>
              </w:rPr>
            </w:pPr>
            <w:r w:rsidRPr="00952986">
              <w:rPr>
                <w:rFonts w:ascii="Times New Roman" w:hAnsi="Times New Roman" w:cs="Times New Roman"/>
                <w:b/>
                <w:bCs/>
                <w:color w:val="0070C0"/>
                <w:sz w:val="20"/>
                <w:szCs w:val="20"/>
                <w:lang w:val="uk-UA" w:bidi="he-IL"/>
              </w:rPr>
              <w:t>щодо розгляду скарг заявників</w:t>
            </w:r>
          </w:p>
          <w:p w14:paraId="40B29547" w14:textId="77777777" w:rsidR="00EF2965" w:rsidRPr="00952986" w:rsidRDefault="00EF2965" w:rsidP="00EF2965">
            <w:pPr>
              <w:rPr>
                <w:rFonts w:ascii="Times New Roman" w:eastAsia="Times New Roman" w:hAnsi="Times New Roman" w:cs="Times New Roman"/>
                <w:b/>
                <w:bCs/>
                <w:color w:val="0070C0"/>
                <w:sz w:val="20"/>
                <w:szCs w:val="20"/>
                <w:lang w:val="uk-UA" w:eastAsia="en-GB" w:bidi="he-IL"/>
              </w:rPr>
            </w:pPr>
          </w:p>
          <w:tbl>
            <w:tblPr>
              <w:tblStyle w:val="a4"/>
              <w:tblW w:w="3853" w:type="dxa"/>
              <w:tblLayout w:type="fixed"/>
              <w:tblLook w:val="04A0" w:firstRow="1" w:lastRow="0" w:firstColumn="1" w:lastColumn="0" w:noHBand="0" w:noVBand="1"/>
            </w:tblPr>
            <w:tblGrid>
              <w:gridCol w:w="310"/>
              <w:gridCol w:w="628"/>
              <w:gridCol w:w="628"/>
              <w:gridCol w:w="629"/>
              <w:gridCol w:w="808"/>
              <w:gridCol w:w="850"/>
            </w:tblGrid>
            <w:tr w:rsidR="00EF2965" w:rsidRPr="0051289A" w14:paraId="0FE080F9" w14:textId="77777777" w:rsidTr="004E65A4">
              <w:tc>
                <w:tcPr>
                  <w:tcW w:w="310" w:type="dxa"/>
                  <w:vMerge w:val="restart"/>
                </w:tcPr>
                <w:p w14:paraId="3CC184F9" w14:textId="77777777" w:rsidR="00EF2965" w:rsidRPr="00952986" w:rsidRDefault="00EF2965" w:rsidP="00EF2965">
                  <w:pPr>
                    <w:jc w:val="both"/>
                    <w:rPr>
                      <w:rFonts w:ascii="Times New Roman" w:hAnsi="Times New Roman" w:cs="Times New Roman"/>
                      <w:b/>
                      <w:bCs/>
                      <w:sz w:val="20"/>
                      <w:szCs w:val="20"/>
                      <w:lang w:val="uk-UA"/>
                    </w:rPr>
                  </w:pPr>
                  <w:bookmarkStart w:id="127" w:name="_Hlk175149568"/>
                  <w:r w:rsidRPr="00952986">
                    <w:rPr>
                      <w:rFonts w:ascii="Times New Roman" w:hAnsi="Times New Roman" w:cs="Times New Roman"/>
                      <w:sz w:val="20"/>
                      <w:szCs w:val="20"/>
                      <w:lang w:val="uk-UA"/>
                    </w:rPr>
                    <w:t>№ з/п</w:t>
                  </w:r>
                </w:p>
              </w:tc>
              <w:tc>
                <w:tcPr>
                  <w:tcW w:w="628" w:type="dxa"/>
                  <w:vMerge w:val="restart"/>
                  <w:shd w:val="clear" w:color="auto" w:fill="auto"/>
                </w:tcPr>
                <w:p w14:paraId="67171407" w14:textId="77777777"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r w:rsidRPr="00952986">
                    <w:rPr>
                      <w:rFonts w:ascii="Times New Roman" w:hAnsi="Times New Roman" w:cs="Times New Roman"/>
                      <w:sz w:val="20"/>
                      <w:szCs w:val="20"/>
                      <w:lang w:val="uk-UA"/>
                    </w:rPr>
                    <w:t>Перелік питань, з якими звертались заявники зі скаргою</w:t>
                  </w:r>
                </w:p>
              </w:tc>
              <w:tc>
                <w:tcPr>
                  <w:tcW w:w="1257" w:type="dxa"/>
                  <w:gridSpan w:val="2"/>
                </w:tcPr>
                <w:p w14:paraId="7B684CFF" w14:textId="77777777" w:rsidR="00EF2965" w:rsidRPr="00952986" w:rsidRDefault="00EF2965" w:rsidP="00EF2965">
                  <w:pPr>
                    <w:jc w:val="both"/>
                    <w:rPr>
                      <w:rFonts w:ascii="Times New Roman" w:hAnsi="Times New Roman" w:cs="Times New Roman"/>
                      <w:sz w:val="20"/>
                      <w:szCs w:val="20"/>
                      <w:lang w:val="uk-UA"/>
                    </w:rPr>
                  </w:pPr>
                  <w:r w:rsidRPr="00952986">
                    <w:rPr>
                      <w:rFonts w:ascii="Times New Roman" w:hAnsi="Times New Roman" w:cs="Times New Roman"/>
                      <w:sz w:val="20"/>
                      <w:szCs w:val="20"/>
                      <w:lang w:val="uk-UA"/>
                    </w:rPr>
                    <w:t>Кількість зареєстрованих скарг</w:t>
                  </w:r>
                </w:p>
                <w:p w14:paraId="2325B809" w14:textId="77777777" w:rsidR="00EF2965" w:rsidRPr="00952986" w:rsidRDefault="00EF2965" w:rsidP="00EF2965">
                  <w:pPr>
                    <w:jc w:val="both"/>
                    <w:rPr>
                      <w:rFonts w:ascii="Times New Roman" w:hAnsi="Times New Roman" w:cs="Times New Roman"/>
                      <w:sz w:val="20"/>
                      <w:szCs w:val="20"/>
                      <w:lang w:val="uk-UA"/>
                    </w:rPr>
                  </w:pPr>
                </w:p>
                <w:p w14:paraId="7911ECD6" w14:textId="77777777" w:rsidR="00EF2965" w:rsidRPr="00952986" w:rsidRDefault="00EF2965" w:rsidP="00EF2965">
                  <w:pPr>
                    <w:jc w:val="both"/>
                    <w:rPr>
                      <w:rFonts w:ascii="Times New Roman" w:hAnsi="Times New Roman" w:cs="Times New Roman"/>
                      <w:b/>
                      <w:bCs/>
                      <w:sz w:val="20"/>
                      <w:szCs w:val="20"/>
                      <w:lang w:val="uk-UA"/>
                    </w:rPr>
                  </w:pPr>
                </w:p>
              </w:tc>
              <w:tc>
                <w:tcPr>
                  <w:tcW w:w="808" w:type="dxa"/>
                  <w:vMerge w:val="restart"/>
                </w:tcPr>
                <w:p w14:paraId="3FB7B717"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Кількість складених Центром захисту споживачів електричної енергії протоколів</w:t>
                  </w:r>
                </w:p>
              </w:tc>
              <w:tc>
                <w:tcPr>
                  <w:tcW w:w="850" w:type="dxa"/>
                  <w:vMerge w:val="restart"/>
                </w:tcPr>
                <w:p w14:paraId="05F7D62F" w14:textId="77777777" w:rsidR="00EF2965" w:rsidRPr="00952986" w:rsidRDefault="00EF2965" w:rsidP="00EF2965">
                  <w:pPr>
                    <w:jc w:val="both"/>
                    <w:rPr>
                      <w:rFonts w:ascii="Times New Roman" w:hAnsi="Times New Roman" w:cs="Times New Roman"/>
                      <w:b/>
                      <w:bCs/>
                      <w:sz w:val="20"/>
                      <w:szCs w:val="20"/>
                      <w:lang w:val="uk-UA"/>
                    </w:rPr>
                  </w:pPr>
                  <w:r w:rsidRPr="00952986">
                    <w:rPr>
                      <w:rFonts w:ascii="Times New Roman" w:hAnsi="Times New Roman" w:cs="Times New Roman"/>
                      <w:sz w:val="20"/>
                      <w:szCs w:val="20"/>
                      <w:lang w:val="uk-UA"/>
                    </w:rPr>
                    <w:t>Загальна кількість наданих відповідей за</w:t>
                  </w:r>
                  <w:r w:rsidRPr="00952986">
                    <w:rPr>
                      <w:rFonts w:ascii="Times New Roman" w:hAnsi="Times New Roman" w:cs="Times New Roman"/>
                      <w:strike/>
                      <w:sz w:val="20"/>
                      <w:szCs w:val="20"/>
                      <w:lang w:val="uk-UA"/>
                    </w:rPr>
                    <w:t xml:space="preserve"> </w:t>
                  </w:r>
                  <w:r w:rsidRPr="00952986">
                    <w:rPr>
                      <w:rFonts w:ascii="Times New Roman" w:hAnsi="Times New Roman" w:cs="Times New Roman"/>
                      <w:sz w:val="20"/>
                      <w:szCs w:val="20"/>
                      <w:lang w:val="uk-UA"/>
                    </w:rPr>
                    <w:t>результатами розгляду скарг</w:t>
                  </w:r>
                </w:p>
              </w:tc>
            </w:tr>
            <w:tr w:rsidR="00EF2965" w:rsidRPr="0051289A" w14:paraId="15E9A24F" w14:textId="77777777" w:rsidTr="004E65A4">
              <w:tc>
                <w:tcPr>
                  <w:tcW w:w="310" w:type="dxa"/>
                  <w:vMerge/>
                </w:tcPr>
                <w:p w14:paraId="32C09744" w14:textId="77777777" w:rsidR="00EF2965" w:rsidRPr="00952986" w:rsidRDefault="00EF2965" w:rsidP="00EF2965">
                  <w:pPr>
                    <w:jc w:val="both"/>
                    <w:rPr>
                      <w:rFonts w:ascii="Times New Roman" w:hAnsi="Times New Roman" w:cs="Times New Roman"/>
                      <w:b/>
                      <w:bCs/>
                      <w:sz w:val="20"/>
                      <w:szCs w:val="20"/>
                      <w:lang w:val="uk-UA"/>
                    </w:rPr>
                  </w:pPr>
                </w:p>
              </w:tc>
              <w:tc>
                <w:tcPr>
                  <w:tcW w:w="628" w:type="dxa"/>
                  <w:vMerge/>
                  <w:shd w:val="clear" w:color="auto" w:fill="auto"/>
                </w:tcPr>
                <w:p w14:paraId="2177D822" w14:textId="77777777" w:rsidR="00EF2965" w:rsidRPr="00952986" w:rsidRDefault="00EF2965" w:rsidP="00EF2965">
                  <w:pPr>
                    <w:jc w:val="both"/>
                    <w:rPr>
                      <w:rFonts w:ascii="Times New Roman" w:hAnsi="Times New Roman" w:cs="Times New Roman"/>
                      <w:b/>
                      <w:bCs/>
                      <w:sz w:val="20"/>
                      <w:szCs w:val="20"/>
                      <w:lang w:val="uk-UA"/>
                    </w:rPr>
                  </w:pPr>
                </w:p>
              </w:tc>
              <w:tc>
                <w:tcPr>
                  <w:tcW w:w="628" w:type="dxa"/>
                </w:tcPr>
                <w:p w14:paraId="0DAB4E52" w14:textId="77777777" w:rsidR="00EF2965" w:rsidRPr="00952986" w:rsidRDefault="00EF2965" w:rsidP="00EF2965">
                  <w:pPr>
                    <w:jc w:val="both"/>
                    <w:rPr>
                      <w:rFonts w:ascii="Times New Roman" w:hAnsi="Times New Roman" w:cs="Times New Roman"/>
                      <w:b/>
                      <w:bCs/>
                      <w:strike/>
                      <w:color w:val="7030A0"/>
                      <w:sz w:val="20"/>
                      <w:szCs w:val="20"/>
                      <w:lang w:val="uk-UA"/>
                    </w:rPr>
                  </w:pPr>
                  <w:r w:rsidRPr="00952986">
                    <w:rPr>
                      <w:rFonts w:ascii="Times New Roman" w:hAnsi="Times New Roman" w:cs="Times New Roman"/>
                      <w:b/>
                      <w:bCs/>
                      <w:strike/>
                      <w:color w:val="7030A0"/>
                      <w:sz w:val="20"/>
                      <w:szCs w:val="20"/>
                      <w:lang w:val="uk-UA"/>
                    </w:rPr>
                    <w:t>загальна кількість скарг</w:t>
                  </w:r>
                </w:p>
              </w:tc>
              <w:tc>
                <w:tcPr>
                  <w:tcW w:w="629" w:type="dxa"/>
                </w:tcPr>
                <w:p w14:paraId="7FE85B94" w14:textId="77777777" w:rsidR="00EF2965" w:rsidRPr="00952986" w:rsidRDefault="00EF2965" w:rsidP="00EF2965">
                  <w:pPr>
                    <w:jc w:val="both"/>
                    <w:rPr>
                      <w:rFonts w:ascii="Times New Roman" w:hAnsi="Times New Roman" w:cs="Times New Roman"/>
                      <w:b/>
                      <w:bCs/>
                      <w:strike/>
                      <w:color w:val="7030A0"/>
                      <w:sz w:val="20"/>
                      <w:szCs w:val="20"/>
                      <w:lang w:val="uk-UA"/>
                    </w:rPr>
                  </w:pPr>
                  <w:r w:rsidRPr="00952986">
                    <w:rPr>
                      <w:rFonts w:ascii="Times New Roman" w:hAnsi="Times New Roman" w:cs="Times New Roman"/>
                      <w:b/>
                      <w:bCs/>
                      <w:strike/>
                      <w:color w:val="7030A0"/>
                      <w:sz w:val="20"/>
                      <w:szCs w:val="20"/>
                      <w:lang w:val="uk-UA"/>
                    </w:rPr>
                    <w:t>з них за категоріями споживачів</w:t>
                  </w:r>
                </w:p>
              </w:tc>
              <w:tc>
                <w:tcPr>
                  <w:tcW w:w="808" w:type="dxa"/>
                  <w:vMerge/>
                </w:tcPr>
                <w:p w14:paraId="100E3B06" w14:textId="77777777" w:rsidR="00EF2965" w:rsidRPr="00952986" w:rsidRDefault="00EF2965" w:rsidP="00EF2965">
                  <w:pPr>
                    <w:jc w:val="both"/>
                    <w:rPr>
                      <w:rFonts w:ascii="Times New Roman" w:hAnsi="Times New Roman" w:cs="Times New Roman"/>
                      <w:b/>
                      <w:bCs/>
                      <w:sz w:val="20"/>
                      <w:szCs w:val="20"/>
                      <w:lang w:val="uk-UA"/>
                    </w:rPr>
                  </w:pPr>
                </w:p>
              </w:tc>
              <w:tc>
                <w:tcPr>
                  <w:tcW w:w="850" w:type="dxa"/>
                  <w:vMerge/>
                </w:tcPr>
                <w:p w14:paraId="0CFB0B35" w14:textId="77777777" w:rsidR="00EF2965" w:rsidRPr="00952986" w:rsidRDefault="00EF2965" w:rsidP="00EF2965">
                  <w:pPr>
                    <w:jc w:val="both"/>
                    <w:rPr>
                      <w:rFonts w:ascii="Times New Roman" w:hAnsi="Times New Roman" w:cs="Times New Roman"/>
                      <w:b/>
                      <w:bCs/>
                      <w:sz w:val="20"/>
                      <w:szCs w:val="20"/>
                      <w:lang w:val="uk-UA"/>
                    </w:rPr>
                  </w:pPr>
                </w:p>
              </w:tc>
            </w:tr>
            <w:tr w:rsidR="00EF2965" w:rsidRPr="00952986" w14:paraId="7DF77B34" w14:textId="77777777" w:rsidTr="004E65A4">
              <w:tc>
                <w:tcPr>
                  <w:tcW w:w="310" w:type="dxa"/>
                  <w:vAlign w:val="center"/>
                </w:tcPr>
                <w:p w14:paraId="3F047110"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1</w:t>
                  </w:r>
                </w:p>
              </w:tc>
              <w:tc>
                <w:tcPr>
                  <w:tcW w:w="628" w:type="dxa"/>
                  <w:vAlign w:val="center"/>
                </w:tcPr>
                <w:p w14:paraId="28724DC7"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2</w:t>
                  </w:r>
                </w:p>
              </w:tc>
              <w:tc>
                <w:tcPr>
                  <w:tcW w:w="628" w:type="dxa"/>
                  <w:vAlign w:val="center"/>
                </w:tcPr>
                <w:p w14:paraId="441E9266" w14:textId="77777777" w:rsidR="00EF2965" w:rsidRPr="00952986" w:rsidRDefault="00EF2965" w:rsidP="00EF2965">
                  <w:pPr>
                    <w:jc w:val="center"/>
                    <w:rPr>
                      <w:rFonts w:ascii="Times New Roman" w:hAnsi="Times New Roman" w:cs="Times New Roman"/>
                      <w:sz w:val="20"/>
                      <w:szCs w:val="20"/>
                      <w:lang w:val="uk-UA"/>
                    </w:rPr>
                  </w:pPr>
                  <w:r w:rsidRPr="00952986">
                    <w:rPr>
                      <w:rFonts w:ascii="Times New Roman" w:hAnsi="Times New Roman" w:cs="Times New Roman"/>
                      <w:sz w:val="20"/>
                      <w:szCs w:val="20"/>
                      <w:lang w:val="uk-UA"/>
                    </w:rPr>
                    <w:t>3</w:t>
                  </w:r>
                </w:p>
              </w:tc>
              <w:tc>
                <w:tcPr>
                  <w:tcW w:w="629" w:type="dxa"/>
                  <w:vAlign w:val="center"/>
                </w:tcPr>
                <w:p w14:paraId="63E33B5A" w14:textId="77777777" w:rsidR="00EF2965" w:rsidRPr="00952986" w:rsidRDefault="00EF2965" w:rsidP="00EF2965">
                  <w:pPr>
                    <w:jc w:val="center"/>
                    <w:rPr>
                      <w:rFonts w:ascii="Times New Roman" w:hAnsi="Times New Roman" w:cs="Times New Roman"/>
                      <w:b/>
                      <w:bCs/>
                      <w:strike/>
                      <w:sz w:val="20"/>
                      <w:szCs w:val="20"/>
                      <w:lang w:val="uk-UA"/>
                    </w:rPr>
                  </w:pPr>
                  <w:r w:rsidRPr="00952986">
                    <w:rPr>
                      <w:rFonts w:ascii="Times New Roman" w:hAnsi="Times New Roman" w:cs="Times New Roman"/>
                      <w:b/>
                      <w:bCs/>
                      <w:strike/>
                      <w:sz w:val="20"/>
                      <w:szCs w:val="20"/>
                      <w:lang w:val="uk-UA"/>
                    </w:rPr>
                    <w:t>4</w:t>
                  </w:r>
                </w:p>
              </w:tc>
              <w:tc>
                <w:tcPr>
                  <w:tcW w:w="808" w:type="dxa"/>
                  <w:vAlign w:val="center"/>
                </w:tcPr>
                <w:p w14:paraId="1F68E5E8"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4</w:t>
                  </w:r>
                </w:p>
              </w:tc>
              <w:tc>
                <w:tcPr>
                  <w:tcW w:w="850" w:type="dxa"/>
                  <w:vAlign w:val="center"/>
                </w:tcPr>
                <w:p w14:paraId="1648B293" w14:textId="77777777" w:rsidR="00EF2965" w:rsidRPr="00952986" w:rsidRDefault="00EF2965" w:rsidP="00EF2965">
                  <w:pPr>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5</w:t>
                  </w:r>
                </w:p>
              </w:tc>
            </w:tr>
            <w:bookmarkEnd w:id="127"/>
          </w:tbl>
          <w:p w14:paraId="34F86C4D" w14:textId="67543F98"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933" w:type="dxa"/>
            <w:gridSpan w:val="3"/>
          </w:tcPr>
          <w:p w14:paraId="2C0A934D" w14:textId="77777777" w:rsidR="00EF2965" w:rsidRPr="00952986" w:rsidRDefault="00EF2965" w:rsidP="00EF2965">
            <w:pPr>
              <w:rPr>
                <w:rFonts w:ascii="Times New Roman" w:eastAsia="Times New Roman" w:hAnsi="Times New Roman" w:cs="Times New Roman"/>
                <w:b/>
                <w:bCs/>
                <w:color w:val="0070C0"/>
                <w:sz w:val="20"/>
                <w:szCs w:val="20"/>
                <w:lang w:val="uk-UA" w:eastAsia="en-GB" w:bidi="he-IL"/>
              </w:rPr>
            </w:pPr>
          </w:p>
          <w:p w14:paraId="1B4F89A0" w14:textId="77777777" w:rsidR="00EF2965" w:rsidRPr="00952986" w:rsidRDefault="00EF2965" w:rsidP="00EF2965">
            <w:pPr>
              <w:jc w:val="both"/>
              <w:rPr>
                <w:rFonts w:ascii="Times New Roman" w:eastAsia="Times New Roman" w:hAnsi="Times New Roman" w:cs="Times New Roman"/>
                <w:sz w:val="20"/>
                <w:szCs w:val="20"/>
                <w:lang w:val="uk-UA" w:eastAsia="ru-RU"/>
              </w:rPr>
            </w:pPr>
            <w:r w:rsidRPr="00952986">
              <w:rPr>
                <w:rFonts w:ascii="Times New Roman" w:eastAsia="Times New Roman" w:hAnsi="Times New Roman" w:cs="Times New Roman"/>
                <w:bCs/>
                <w:sz w:val="20"/>
                <w:szCs w:val="20"/>
                <w:lang w:val="uk-UA" w:eastAsia="ru-RU"/>
              </w:rPr>
              <w:t>Не зрозуміле призначення стовпчику «</w:t>
            </w:r>
            <w:r w:rsidRPr="00952986">
              <w:rPr>
                <w:rFonts w:ascii="Times New Roman" w:eastAsia="Times New Roman" w:hAnsi="Times New Roman" w:cs="Times New Roman"/>
                <w:sz w:val="20"/>
                <w:szCs w:val="20"/>
                <w:lang w:val="uk-UA" w:eastAsia="ru-RU"/>
              </w:rPr>
              <w:t>з них за категоріями споживачів» і що необхідно в ньому зазначати.</w:t>
            </w:r>
          </w:p>
          <w:p w14:paraId="550E98D9" w14:textId="555F80B0"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sz w:val="20"/>
                <w:szCs w:val="20"/>
                <w:lang w:val="uk-UA" w:eastAsia="ru-RU"/>
              </w:rPr>
              <w:t>Пропонуємо сформувати таблицю звіту за аналогією з таблицею для ОСР, де такого стовпчику немає.</w:t>
            </w:r>
          </w:p>
        </w:tc>
        <w:tc>
          <w:tcPr>
            <w:tcW w:w="4464" w:type="dxa"/>
            <w:gridSpan w:val="3"/>
          </w:tcPr>
          <w:p w14:paraId="6B92AB95" w14:textId="77777777" w:rsidR="00EF2965" w:rsidRPr="00952986" w:rsidRDefault="00EF2965" w:rsidP="00EF2965">
            <w:pPr>
              <w:rPr>
                <w:rFonts w:ascii="Times New Roman" w:eastAsia="Times New Roman" w:hAnsi="Times New Roman" w:cs="Times New Roman"/>
                <w:b/>
                <w:bCs/>
                <w:color w:val="0070C0"/>
                <w:sz w:val="20"/>
                <w:szCs w:val="20"/>
                <w:lang w:val="uk-UA" w:eastAsia="en-GB" w:bidi="he-IL"/>
              </w:rPr>
            </w:pPr>
          </w:p>
          <w:p w14:paraId="65E08061" w14:textId="5E8C1980" w:rsidR="00EF2965" w:rsidRPr="00952986" w:rsidRDefault="00EF2965" w:rsidP="00EF2965">
            <w:pPr>
              <w:shd w:val="clear" w:color="auto" w:fill="FFFFFF"/>
              <w:contextualSpacing/>
              <w:jc w:val="both"/>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t>Попередньо частково врах</w:t>
            </w:r>
            <w:r w:rsidR="00CB36BB">
              <w:rPr>
                <w:rFonts w:ascii="Times New Roman" w:eastAsia="Times New Roman" w:hAnsi="Times New Roman" w:cs="Times New Roman"/>
                <w:b/>
                <w:bCs/>
                <w:sz w:val="20"/>
                <w:szCs w:val="20"/>
                <w:lang w:val="uk-UA" w:eastAsia="en-GB" w:bidi="he-IL"/>
              </w:rPr>
              <w:t>овано</w:t>
            </w:r>
            <w:r w:rsidRPr="00952986">
              <w:rPr>
                <w:rFonts w:ascii="Times New Roman" w:eastAsia="Times New Roman" w:hAnsi="Times New Roman" w:cs="Times New Roman"/>
                <w:b/>
                <w:bCs/>
                <w:sz w:val="20"/>
                <w:szCs w:val="20"/>
                <w:lang w:val="uk-UA" w:eastAsia="en-GB" w:bidi="he-IL"/>
              </w:rPr>
              <w:t xml:space="preserve"> шляхом </w:t>
            </w:r>
          </w:p>
          <w:p w14:paraId="6B8F17D8" w14:textId="19459380"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
                <w:bCs/>
                <w:sz w:val="20"/>
                <w:szCs w:val="20"/>
                <w:lang w:val="uk-UA" w:eastAsia="en-GB" w:bidi="he-IL"/>
              </w:rPr>
              <w:t>розширення переліку категорій відповідно до зауваження</w:t>
            </w:r>
          </w:p>
        </w:tc>
      </w:tr>
      <w:tr w:rsidR="00EF2965" w:rsidRPr="00952986" w14:paraId="2B3DA6AB" w14:textId="77777777" w:rsidTr="00F009E4">
        <w:trPr>
          <w:trHeight w:val="20"/>
        </w:trPr>
        <w:tc>
          <w:tcPr>
            <w:tcW w:w="3967" w:type="dxa"/>
          </w:tcPr>
          <w:p w14:paraId="04A92616" w14:textId="77777777" w:rsidR="00EF2965" w:rsidRPr="00952986" w:rsidRDefault="00EF2965" w:rsidP="00EF2965">
            <w:pPr>
              <w:shd w:val="clear" w:color="auto" w:fill="FFFFFF"/>
              <w:contextualSpacing/>
              <w:jc w:val="both"/>
              <w:rPr>
                <w:rFonts w:ascii="Times New Roman" w:eastAsia="Times New Roman" w:hAnsi="Times New Roman" w:cs="Times New Roman"/>
                <w:b/>
                <w:bCs/>
                <w:color w:val="0070C0"/>
                <w:sz w:val="20"/>
                <w:szCs w:val="20"/>
                <w:lang w:val="uk-UA" w:eastAsia="en-GB" w:bidi="he-IL"/>
              </w:rPr>
            </w:pPr>
          </w:p>
        </w:tc>
        <w:tc>
          <w:tcPr>
            <w:tcW w:w="3230" w:type="dxa"/>
            <w:gridSpan w:val="3"/>
          </w:tcPr>
          <w:p w14:paraId="1A65DCF7" w14:textId="77777777"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r w:rsidRPr="00952986">
              <w:rPr>
                <w:rFonts w:ascii="Times New Roman" w:hAnsi="Times New Roman" w:cs="Times New Roman"/>
                <w:b/>
                <w:bCs/>
                <w:sz w:val="20"/>
                <w:szCs w:val="20"/>
                <w:lang w:val="uk-UA"/>
              </w:rPr>
              <w:t>ТОВ «РОЕК»</w:t>
            </w:r>
          </w:p>
          <w:p w14:paraId="50DAB856" w14:textId="77777777"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p>
          <w:p w14:paraId="266F49C0"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Додаток 1</w:t>
            </w:r>
          </w:p>
          <w:p w14:paraId="166D189A"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до Положення про</w:t>
            </w:r>
          </w:p>
          <w:p w14:paraId="72559B37"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Центр захисту споживачів </w:t>
            </w:r>
          </w:p>
          <w:p w14:paraId="593093ED"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електричної енергії</w:t>
            </w:r>
          </w:p>
          <w:p w14:paraId="37A7CA2F"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p>
          <w:p w14:paraId="3B0433CF"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Звіт</w:t>
            </w:r>
          </w:p>
          <w:p w14:paraId="2B4451A9"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b/>
                <w:bCs/>
                <w:strike/>
                <w:color w:val="0070C0"/>
                <w:sz w:val="20"/>
                <w:szCs w:val="20"/>
                <w:lang w:val="uk-UA" w:eastAsia="uk-UA"/>
              </w:rPr>
            </w:pPr>
            <w:r w:rsidRPr="00952986">
              <w:rPr>
                <w:rFonts w:ascii="Times New Roman" w:eastAsia="Times New Roman" w:hAnsi="Times New Roman" w:cs="Times New Roman"/>
                <w:b/>
                <w:bCs/>
                <w:color w:val="0070C0"/>
                <w:sz w:val="20"/>
                <w:szCs w:val="20"/>
                <w:lang w:val="uk-UA" w:eastAsia="uk-UA" w:bidi="he-IL"/>
              </w:rPr>
              <w:t>щодо розгляду скарг заявників</w:t>
            </w:r>
            <w:r w:rsidRPr="00952986">
              <w:rPr>
                <w:rFonts w:ascii="Times New Roman" w:eastAsia="Times New Roman" w:hAnsi="Times New Roman" w:cs="Times New Roman"/>
                <w:b/>
                <w:bCs/>
                <w:strike/>
                <w:color w:val="0070C0"/>
                <w:sz w:val="20"/>
                <w:szCs w:val="20"/>
                <w:lang w:val="uk-UA" w:eastAsia="uk-UA" w:bidi="he-IL"/>
              </w:rPr>
              <w:t xml:space="preserve"> </w:t>
            </w:r>
          </w:p>
          <w:p w14:paraId="76FD827A"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sz w:val="20"/>
                <w:szCs w:val="20"/>
                <w:lang w:val="uk-UA" w:eastAsia="uk-UA"/>
              </w:rPr>
            </w:pPr>
          </w:p>
          <w:p w14:paraId="76838A76"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b/>
                <w:bCs/>
                <w:color w:val="0070C0"/>
                <w:sz w:val="20"/>
                <w:szCs w:val="20"/>
                <w:lang w:val="uk-UA" w:eastAsia="ru-RU"/>
              </w:rPr>
            </w:pPr>
          </w:p>
          <w:p w14:paraId="2F63D2B8" w14:textId="77777777" w:rsidR="00EF2965" w:rsidRPr="00952986" w:rsidRDefault="00EF2965" w:rsidP="00EF2965">
            <w:pPr>
              <w:shd w:val="clear" w:color="auto" w:fill="FFFFFF"/>
              <w:jc w:val="center"/>
              <w:rPr>
                <w:rFonts w:ascii="Times New Roman" w:eastAsia="Times New Roman" w:hAnsi="Times New Roman" w:cs="Times New Roman"/>
                <w:sz w:val="20"/>
                <w:szCs w:val="20"/>
                <w:vertAlign w:val="superscript"/>
                <w:lang w:val="uk-UA" w:eastAsia="ru-RU"/>
              </w:rPr>
            </w:pPr>
            <w:r w:rsidRPr="00952986">
              <w:rPr>
                <w:rFonts w:ascii="Times New Roman" w:eastAsia="Times New Roman" w:hAnsi="Times New Roman" w:cs="Times New Roman"/>
                <w:b/>
                <w:bCs/>
                <w:color w:val="0070C0"/>
                <w:sz w:val="20"/>
                <w:szCs w:val="20"/>
                <w:vertAlign w:val="superscript"/>
                <w:lang w:val="uk-UA" w:eastAsia="ru-RU"/>
              </w:rPr>
              <w:t>(найменування оператора системи розподілу</w:t>
            </w:r>
            <w:r w:rsidRPr="00952986">
              <w:rPr>
                <w:rFonts w:ascii="Times New Roman" w:eastAsia="Times New Roman" w:hAnsi="Times New Roman" w:cs="Times New Roman"/>
                <w:b/>
                <w:bCs/>
                <w:strike/>
                <w:color w:val="0070C0"/>
                <w:sz w:val="20"/>
                <w:szCs w:val="20"/>
                <w:vertAlign w:val="superscript"/>
                <w:lang w:val="uk-UA" w:eastAsia="ru-RU"/>
              </w:rPr>
              <w:t>/</w:t>
            </w:r>
            <w:proofErr w:type="spellStart"/>
            <w:r w:rsidRPr="00952986">
              <w:rPr>
                <w:rFonts w:ascii="Times New Roman" w:eastAsia="Times New Roman" w:hAnsi="Times New Roman" w:cs="Times New Roman"/>
                <w:b/>
                <w:bCs/>
                <w:strike/>
                <w:color w:val="7030A0"/>
                <w:sz w:val="20"/>
                <w:szCs w:val="20"/>
                <w:vertAlign w:val="superscript"/>
                <w:lang w:val="uk-UA" w:eastAsia="ru-RU"/>
              </w:rPr>
              <w:t>електропостачальника</w:t>
            </w:r>
            <w:proofErr w:type="spellEnd"/>
            <w:r w:rsidRPr="00952986">
              <w:rPr>
                <w:rFonts w:ascii="Times New Roman" w:eastAsia="Times New Roman" w:hAnsi="Times New Roman" w:cs="Times New Roman"/>
                <w:sz w:val="20"/>
                <w:szCs w:val="20"/>
                <w:vertAlign w:val="superscript"/>
                <w:lang w:val="uk-UA" w:eastAsia="ru-RU"/>
              </w:rPr>
              <w:t>)</w:t>
            </w:r>
          </w:p>
          <w:p w14:paraId="2397AE71" w14:textId="77777777" w:rsidR="00EF2965" w:rsidRPr="00952986" w:rsidRDefault="00EF2965" w:rsidP="00EF2965">
            <w:pPr>
              <w:shd w:val="clear" w:color="auto" w:fill="FFFFFF"/>
              <w:jc w:val="center"/>
              <w:rPr>
                <w:rFonts w:ascii="Times New Roman" w:eastAsia="Times New Roman" w:hAnsi="Times New Roman" w:cs="Times New Roman"/>
                <w:sz w:val="20"/>
                <w:szCs w:val="20"/>
                <w:lang w:val="uk-UA" w:eastAsia="ru-RU"/>
              </w:rPr>
            </w:pPr>
          </w:p>
          <w:p w14:paraId="0D0BF77A"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за ____ квартал _____ року/</w:t>
            </w:r>
          </w:p>
          <w:p w14:paraId="1F21AF4E"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p>
          <w:p w14:paraId="6A4F0EB6" w14:textId="77777777" w:rsidR="00EF2965" w:rsidRPr="00952986" w:rsidRDefault="00EF2965" w:rsidP="00EF2965">
            <w:pPr>
              <w:jc w:val="center"/>
              <w:rPr>
                <w:rFonts w:ascii="Times New Roman" w:hAnsi="Times New Roman" w:cs="Times New Roman"/>
                <w:b/>
                <w:bCs/>
                <w:color w:val="0070C0"/>
                <w:sz w:val="20"/>
                <w:szCs w:val="20"/>
                <w:lang w:val="uk-UA"/>
              </w:rPr>
            </w:pPr>
            <w:r w:rsidRPr="00952986">
              <w:rPr>
                <w:rFonts w:ascii="Times New Roman" w:eastAsia="Times New Roman" w:hAnsi="Times New Roman" w:cs="Times New Roman"/>
                <w:b/>
                <w:bCs/>
                <w:color w:val="0070C0"/>
                <w:sz w:val="20"/>
                <w:szCs w:val="20"/>
                <w:lang w:val="uk-UA" w:eastAsia="ru-RU"/>
              </w:rPr>
              <w:lastRenderedPageBreak/>
              <w:t xml:space="preserve">категорія споживача </w:t>
            </w:r>
            <w:r w:rsidRPr="00952986">
              <w:rPr>
                <w:rFonts w:ascii="Times New Roman" w:hAnsi="Times New Roman" w:cs="Times New Roman"/>
                <w:b/>
                <w:bCs/>
                <w:color w:val="0070C0"/>
                <w:sz w:val="20"/>
                <w:szCs w:val="20"/>
                <w:lang w:val="uk-UA"/>
              </w:rPr>
              <w:t>________________________________________________________________________________________________________</w:t>
            </w:r>
          </w:p>
          <w:p w14:paraId="75F451FA" w14:textId="77777777" w:rsidR="00EF2965" w:rsidRPr="00952986" w:rsidRDefault="00EF2965" w:rsidP="00EF2965">
            <w:pPr>
              <w:jc w:val="center"/>
              <w:rPr>
                <w:sz w:val="20"/>
                <w:szCs w:val="20"/>
                <w:lang w:val="uk-UA"/>
              </w:rPr>
            </w:pPr>
            <w:r w:rsidRPr="00952986">
              <w:rPr>
                <w:rFonts w:ascii="Times New Roman" w:hAnsi="Times New Roman" w:cs="Times New Roman"/>
                <w:b/>
                <w:bCs/>
                <w:color w:val="0070C0"/>
                <w:sz w:val="20"/>
                <w:szCs w:val="20"/>
                <w:lang w:val="uk-UA"/>
              </w:rPr>
              <w:t>(побутовий/малий непобутовий/непобутовий/ОСББ/управитель/ колективний побутовий споживач</w:t>
            </w:r>
            <w:r w:rsidRPr="00952986">
              <w:rPr>
                <w:sz w:val="20"/>
                <w:szCs w:val="20"/>
                <w:lang w:val="uk-UA"/>
              </w:rPr>
              <w:t>)</w:t>
            </w:r>
          </w:p>
          <w:p w14:paraId="38F9D94F" w14:textId="77777777" w:rsidR="00EF2965" w:rsidRPr="00952986" w:rsidRDefault="00EF2965" w:rsidP="00EF2965">
            <w:pPr>
              <w:shd w:val="clear" w:color="auto" w:fill="FFFFFF"/>
              <w:jc w:val="both"/>
              <w:rPr>
                <w:rFonts w:ascii="Times New Roman" w:eastAsia="Times New Roman" w:hAnsi="Times New Roman" w:cs="Times New Roman"/>
                <w:b/>
                <w:i/>
                <w:sz w:val="20"/>
                <w:szCs w:val="20"/>
                <w:lang w:val="uk-UA" w:eastAsia="uk-UA"/>
              </w:rPr>
            </w:pPr>
            <w:r w:rsidRPr="00952986">
              <w:rPr>
                <w:rFonts w:ascii="Times New Roman" w:eastAsia="Times New Roman" w:hAnsi="Times New Roman" w:cs="Times New Roman"/>
                <w:b/>
                <w:i/>
                <w:sz w:val="20"/>
                <w:szCs w:val="20"/>
                <w:lang w:val="uk-UA" w:eastAsia="uk-UA"/>
              </w:rPr>
              <w:t>таблиця 1</w:t>
            </w:r>
          </w:p>
          <w:p w14:paraId="64127E58" w14:textId="77777777" w:rsidR="00EF2965" w:rsidRPr="00952986" w:rsidRDefault="00EF2965" w:rsidP="00EF2965">
            <w:pPr>
              <w:shd w:val="clear" w:color="auto" w:fill="FFFFFF"/>
              <w:ind w:right="459"/>
              <w:jc w:val="right"/>
              <w:rPr>
                <w:rFonts w:ascii="Times New Roman" w:eastAsia="Times New Roman" w:hAnsi="Times New Roman" w:cs="Times New Roman"/>
                <w:color w:val="FF0000"/>
                <w:sz w:val="20"/>
                <w:szCs w:val="20"/>
                <w:lang w:val="uk-UA" w:eastAsia="ru-RU"/>
              </w:rPr>
            </w:pPr>
            <w:r w:rsidRPr="00952986">
              <w:rPr>
                <w:rFonts w:ascii="Times New Roman" w:eastAsia="Times New Roman" w:hAnsi="Times New Roman" w:cs="Times New Roman"/>
                <w:b/>
                <w:bCs/>
                <w:color w:val="0070C0"/>
                <w:sz w:val="20"/>
                <w:szCs w:val="20"/>
                <w:lang w:val="uk-UA" w:eastAsia="ru-RU"/>
              </w:rPr>
              <w:t>Додаток</w:t>
            </w:r>
            <w:r w:rsidRPr="00952986">
              <w:rPr>
                <w:rFonts w:ascii="Times New Roman" w:eastAsia="Times New Roman" w:hAnsi="Times New Roman" w:cs="Times New Roman"/>
                <w:sz w:val="20"/>
                <w:szCs w:val="20"/>
                <w:lang w:val="uk-UA" w:eastAsia="ru-RU"/>
              </w:rPr>
              <w:t xml:space="preserve"> </w:t>
            </w:r>
            <w:r w:rsidRPr="00952986">
              <w:rPr>
                <w:rFonts w:ascii="Times New Roman" w:eastAsia="Times New Roman" w:hAnsi="Times New Roman" w:cs="Times New Roman"/>
                <w:b/>
                <w:bCs/>
                <w:color w:val="7030A0"/>
                <w:sz w:val="28"/>
                <w:szCs w:val="28"/>
                <w:lang w:val="uk-UA" w:eastAsia="ru-RU"/>
              </w:rPr>
              <w:t>2</w:t>
            </w:r>
          </w:p>
          <w:p w14:paraId="3485DD39"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до Положення про</w:t>
            </w:r>
          </w:p>
          <w:p w14:paraId="0E8492BA"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 xml:space="preserve">Центр захисту споживачів </w:t>
            </w:r>
          </w:p>
          <w:p w14:paraId="0EFD93D5" w14:textId="77777777" w:rsidR="00EF2965" w:rsidRPr="00952986" w:rsidRDefault="00EF2965" w:rsidP="00EF2965">
            <w:pPr>
              <w:shd w:val="clear" w:color="auto" w:fill="FFFFFF"/>
              <w:ind w:right="459"/>
              <w:jc w:val="right"/>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електричної енергії</w:t>
            </w:r>
          </w:p>
          <w:p w14:paraId="311D16F1"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p>
          <w:p w14:paraId="4405D6BF"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Звіт</w:t>
            </w:r>
          </w:p>
          <w:p w14:paraId="2F0C23E5"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b/>
                <w:bCs/>
                <w:strike/>
                <w:color w:val="0070C0"/>
                <w:sz w:val="20"/>
                <w:szCs w:val="20"/>
                <w:lang w:val="uk-UA" w:eastAsia="uk-UA"/>
              </w:rPr>
            </w:pPr>
            <w:r w:rsidRPr="00952986">
              <w:rPr>
                <w:rFonts w:ascii="Times New Roman" w:eastAsia="Times New Roman" w:hAnsi="Times New Roman" w:cs="Times New Roman"/>
                <w:b/>
                <w:bCs/>
                <w:color w:val="0070C0"/>
                <w:sz w:val="20"/>
                <w:szCs w:val="20"/>
                <w:lang w:val="uk-UA" w:eastAsia="uk-UA" w:bidi="he-IL"/>
              </w:rPr>
              <w:t>щодо розгляду скарг заявників</w:t>
            </w:r>
            <w:r w:rsidRPr="00952986">
              <w:rPr>
                <w:rFonts w:ascii="Times New Roman" w:eastAsia="Times New Roman" w:hAnsi="Times New Roman" w:cs="Times New Roman"/>
                <w:b/>
                <w:bCs/>
                <w:strike/>
                <w:color w:val="0070C0"/>
                <w:sz w:val="20"/>
                <w:szCs w:val="20"/>
                <w:lang w:val="uk-UA" w:eastAsia="uk-UA" w:bidi="he-IL"/>
              </w:rPr>
              <w:t xml:space="preserve"> </w:t>
            </w:r>
          </w:p>
          <w:p w14:paraId="7FC9DF1B"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b/>
                <w:bCs/>
                <w:color w:val="0070C0"/>
                <w:sz w:val="20"/>
                <w:szCs w:val="20"/>
                <w:lang w:val="uk-UA" w:eastAsia="uk-UA"/>
              </w:rPr>
            </w:pPr>
          </w:p>
          <w:p w14:paraId="7E81039E" w14:textId="77777777" w:rsidR="00EF2965" w:rsidRPr="00952986" w:rsidRDefault="00EF2965" w:rsidP="00EF2965">
            <w:pPr>
              <w:pBdr>
                <w:bottom w:val="single" w:sz="4" w:space="1" w:color="auto"/>
              </w:pBdr>
              <w:shd w:val="clear" w:color="auto" w:fill="FFFFFF"/>
              <w:jc w:val="center"/>
              <w:rPr>
                <w:rFonts w:ascii="Times New Roman" w:eastAsia="Times New Roman" w:hAnsi="Times New Roman" w:cs="Times New Roman"/>
                <w:b/>
                <w:bCs/>
                <w:color w:val="0070C0"/>
                <w:sz w:val="20"/>
                <w:szCs w:val="20"/>
                <w:lang w:val="uk-UA" w:eastAsia="ru-RU"/>
              </w:rPr>
            </w:pPr>
          </w:p>
          <w:p w14:paraId="3674CB7F"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vertAlign w:val="superscript"/>
                <w:lang w:val="uk-UA" w:eastAsia="ru-RU"/>
              </w:rPr>
            </w:pPr>
            <w:r w:rsidRPr="00952986">
              <w:rPr>
                <w:rFonts w:ascii="Times New Roman" w:eastAsia="Times New Roman" w:hAnsi="Times New Roman" w:cs="Times New Roman"/>
                <w:b/>
                <w:bCs/>
                <w:color w:val="0070C0"/>
                <w:sz w:val="20"/>
                <w:szCs w:val="20"/>
                <w:vertAlign w:val="superscript"/>
                <w:lang w:val="uk-UA" w:eastAsia="ru-RU"/>
              </w:rPr>
              <w:t>(найменування</w:t>
            </w:r>
            <w:r w:rsidRPr="00952986">
              <w:rPr>
                <w:rFonts w:ascii="Times New Roman" w:eastAsia="Times New Roman" w:hAnsi="Times New Roman" w:cs="Times New Roman"/>
                <w:sz w:val="20"/>
                <w:szCs w:val="20"/>
                <w:vertAlign w:val="superscript"/>
                <w:lang w:val="uk-UA" w:eastAsia="ru-RU"/>
              </w:rPr>
              <w:t xml:space="preserve"> </w:t>
            </w:r>
            <w:r w:rsidRPr="00952986">
              <w:rPr>
                <w:rFonts w:ascii="Times New Roman" w:eastAsia="Times New Roman" w:hAnsi="Times New Roman" w:cs="Times New Roman"/>
                <w:b/>
                <w:bCs/>
                <w:strike/>
                <w:color w:val="7030A0"/>
                <w:sz w:val="20"/>
                <w:szCs w:val="20"/>
                <w:vertAlign w:val="superscript"/>
                <w:lang w:val="uk-UA" w:eastAsia="ru-RU"/>
              </w:rPr>
              <w:t>оператора системи розподілу</w:t>
            </w:r>
            <w:r w:rsidRPr="00952986">
              <w:rPr>
                <w:rFonts w:ascii="Times New Roman" w:eastAsia="Times New Roman" w:hAnsi="Times New Roman" w:cs="Times New Roman"/>
                <w:sz w:val="20"/>
                <w:szCs w:val="20"/>
                <w:vertAlign w:val="superscript"/>
                <w:lang w:val="uk-UA" w:eastAsia="ru-RU"/>
              </w:rPr>
              <w:t>/</w:t>
            </w:r>
            <w:proofErr w:type="spellStart"/>
            <w:r w:rsidRPr="00952986">
              <w:rPr>
                <w:rFonts w:ascii="Times New Roman" w:eastAsia="Times New Roman" w:hAnsi="Times New Roman" w:cs="Times New Roman"/>
                <w:b/>
                <w:bCs/>
                <w:color w:val="0070C0"/>
                <w:sz w:val="20"/>
                <w:szCs w:val="20"/>
                <w:vertAlign w:val="superscript"/>
                <w:lang w:val="uk-UA" w:eastAsia="ru-RU"/>
              </w:rPr>
              <w:t>електропостачальника</w:t>
            </w:r>
            <w:proofErr w:type="spellEnd"/>
            <w:r w:rsidRPr="00952986">
              <w:rPr>
                <w:rFonts w:ascii="Times New Roman" w:eastAsia="Times New Roman" w:hAnsi="Times New Roman" w:cs="Times New Roman"/>
                <w:b/>
                <w:bCs/>
                <w:color w:val="0070C0"/>
                <w:sz w:val="20"/>
                <w:szCs w:val="20"/>
                <w:vertAlign w:val="superscript"/>
                <w:lang w:val="uk-UA" w:eastAsia="ru-RU"/>
              </w:rPr>
              <w:t>)</w:t>
            </w:r>
          </w:p>
          <w:p w14:paraId="39AF8DCB"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p>
          <w:p w14:paraId="1EDF899A"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за ____ квартал _____ року/</w:t>
            </w:r>
          </w:p>
          <w:p w14:paraId="00AE9F28"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p>
          <w:p w14:paraId="461C7C93"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lang w:val="uk-UA" w:eastAsia="ru-RU"/>
              </w:rPr>
            </w:pPr>
            <w:r w:rsidRPr="00952986">
              <w:rPr>
                <w:rFonts w:ascii="Times New Roman" w:eastAsia="Times New Roman" w:hAnsi="Times New Roman" w:cs="Times New Roman"/>
                <w:b/>
                <w:bCs/>
                <w:color w:val="0070C0"/>
                <w:sz w:val="20"/>
                <w:szCs w:val="20"/>
                <w:lang w:val="uk-UA" w:eastAsia="ru-RU"/>
              </w:rPr>
              <w:t>категорія споживача ________________________________________________________________________________________________________</w:t>
            </w:r>
          </w:p>
          <w:p w14:paraId="4DE3F256" w14:textId="77777777" w:rsidR="00EF2965" w:rsidRPr="00952986" w:rsidRDefault="00EF2965" w:rsidP="00EF2965">
            <w:pPr>
              <w:shd w:val="clear" w:color="auto" w:fill="FFFFFF"/>
              <w:jc w:val="center"/>
              <w:rPr>
                <w:rFonts w:ascii="Times New Roman" w:eastAsia="Times New Roman" w:hAnsi="Times New Roman" w:cs="Times New Roman"/>
                <w:b/>
                <w:bCs/>
                <w:color w:val="0070C0"/>
                <w:sz w:val="20"/>
                <w:szCs w:val="20"/>
                <w:vertAlign w:val="superscript"/>
                <w:lang w:val="uk-UA" w:eastAsia="ru-RU"/>
              </w:rPr>
            </w:pPr>
            <w:r w:rsidRPr="00952986">
              <w:rPr>
                <w:rFonts w:ascii="Times New Roman" w:eastAsia="Times New Roman" w:hAnsi="Times New Roman" w:cs="Times New Roman"/>
                <w:b/>
                <w:bCs/>
                <w:color w:val="0070C0"/>
                <w:sz w:val="20"/>
                <w:szCs w:val="20"/>
                <w:vertAlign w:val="superscript"/>
                <w:lang w:val="uk-UA" w:eastAsia="ru-RU"/>
              </w:rPr>
              <w:t>(побутовий/малий непобутовий/непобутовий/ОСББ/управитель/ колективний побутовий споживач)</w:t>
            </w:r>
          </w:p>
          <w:p w14:paraId="3CD4B7DE" w14:textId="77777777" w:rsidR="00EF2965" w:rsidRPr="00952986" w:rsidRDefault="00EF2965" w:rsidP="00EF2965">
            <w:pPr>
              <w:shd w:val="clear" w:color="auto" w:fill="FFFFFF"/>
              <w:jc w:val="both"/>
              <w:rPr>
                <w:rFonts w:ascii="Times New Roman" w:eastAsia="Times New Roman" w:hAnsi="Times New Roman" w:cs="Times New Roman"/>
                <w:b/>
                <w:i/>
                <w:sz w:val="20"/>
                <w:szCs w:val="20"/>
                <w:lang w:val="uk-UA" w:eastAsia="uk-UA"/>
              </w:rPr>
            </w:pPr>
            <w:r w:rsidRPr="00952986">
              <w:rPr>
                <w:rFonts w:ascii="Times New Roman" w:eastAsia="Times New Roman" w:hAnsi="Times New Roman" w:cs="Times New Roman"/>
                <w:b/>
                <w:i/>
                <w:sz w:val="20"/>
                <w:szCs w:val="20"/>
                <w:lang w:val="uk-UA" w:eastAsia="uk-UA"/>
              </w:rPr>
              <w:t>таблиця 2</w:t>
            </w:r>
          </w:p>
          <w:p w14:paraId="6826D63B" w14:textId="77777777" w:rsidR="00EF2965" w:rsidRPr="00952986" w:rsidRDefault="00EF2965" w:rsidP="00EF2965">
            <w:pPr>
              <w:shd w:val="clear" w:color="auto" w:fill="FFFFFF" w:themeFill="background1"/>
              <w:jc w:val="center"/>
              <w:rPr>
                <w:rFonts w:ascii="Times New Roman" w:hAnsi="Times New Roman" w:cs="Times New Roman"/>
                <w:b/>
                <w:bCs/>
                <w:sz w:val="20"/>
                <w:szCs w:val="20"/>
                <w:lang w:val="uk-UA"/>
              </w:rPr>
            </w:pPr>
          </w:p>
        </w:tc>
        <w:tc>
          <w:tcPr>
            <w:tcW w:w="3933" w:type="dxa"/>
            <w:gridSpan w:val="3"/>
          </w:tcPr>
          <w:p w14:paraId="6FC98D13"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lastRenderedPageBreak/>
              <w:t>Наразі Додаток має 2 таблиці для звітності, при чому в 1 таблиці зазначений Перелік питань, що належать до компетенцій ОСР, а у 2 таблиці зазначений перелік питань, що належить до компетенції постачальника.</w:t>
            </w:r>
          </w:p>
          <w:p w14:paraId="22360CF0"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Тому вважаємо за необхідне розділити звіти у відповідності до компетенції із зазначенням відповідного учасника ринку (ОСР/постачальник).</w:t>
            </w:r>
          </w:p>
          <w:p w14:paraId="0E9B108F"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 xml:space="preserve">В противному випадку, учасник ринку буде зобов’язаний подавати Регулятору повний звіт з дома таблицям, заповнюючи одну з них нульовими значеннями. </w:t>
            </w:r>
          </w:p>
          <w:p w14:paraId="6DD6E85B"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p>
          <w:p w14:paraId="689CE3EA"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t>Також, поле для заповнення категорії споживачів потребує уточнення:</w:t>
            </w:r>
          </w:p>
          <w:p w14:paraId="65E087C2" w14:textId="77777777" w:rsidR="00EF2965" w:rsidRPr="00952986" w:rsidRDefault="00EF2965" w:rsidP="00EF2965">
            <w:pPr>
              <w:shd w:val="clear" w:color="auto" w:fill="FFFFFF"/>
              <w:jc w:val="both"/>
              <w:rPr>
                <w:rFonts w:ascii="Times New Roman" w:eastAsia="Times New Roman" w:hAnsi="Times New Roman" w:cs="Times New Roman"/>
                <w:bCs/>
                <w:sz w:val="20"/>
                <w:szCs w:val="20"/>
                <w:lang w:val="uk-UA" w:eastAsia="uk-UA"/>
              </w:rPr>
            </w:pPr>
            <w:r w:rsidRPr="00952986">
              <w:rPr>
                <w:rFonts w:ascii="Times New Roman" w:eastAsia="Times New Roman" w:hAnsi="Times New Roman" w:cs="Times New Roman"/>
                <w:bCs/>
                <w:sz w:val="20"/>
                <w:szCs w:val="20"/>
                <w:lang w:val="uk-UA" w:eastAsia="uk-UA"/>
              </w:rPr>
              <w:lastRenderedPageBreak/>
              <w:t xml:space="preserve">Додаток має бути заповнений окремо для кожної категорії споживачів? </w:t>
            </w:r>
          </w:p>
          <w:p w14:paraId="34F59723" w14:textId="71C51210" w:rsidR="00EF2965" w:rsidRPr="00952986" w:rsidRDefault="00EF2965" w:rsidP="00EF2965">
            <w:pPr>
              <w:jc w:val="both"/>
              <w:rPr>
                <w:rFonts w:ascii="Times New Roman" w:eastAsia="Times New Roman" w:hAnsi="Times New Roman" w:cs="Times New Roman"/>
                <w:b/>
                <w:bCs/>
                <w:color w:val="0070C0"/>
                <w:sz w:val="20"/>
                <w:szCs w:val="20"/>
                <w:lang w:val="uk-UA" w:eastAsia="en-GB" w:bidi="he-IL"/>
              </w:rPr>
            </w:pPr>
            <w:r w:rsidRPr="00952986">
              <w:rPr>
                <w:rFonts w:ascii="Times New Roman" w:eastAsia="Times New Roman" w:hAnsi="Times New Roman" w:cs="Times New Roman"/>
                <w:bCs/>
                <w:sz w:val="20"/>
                <w:szCs w:val="20"/>
                <w:lang w:val="uk-UA" w:eastAsia="uk-UA"/>
              </w:rPr>
              <w:t>Чи потрібно прописувати категорії споживачів, що звертались до учасника ринку в звітному кварталі?</w:t>
            </w:r>
          </w:p>
        </w:tc>
        <w:tc>
          <w:tcPr>
            <w:tcW w:w="4464" w:type="dxa"/>
            <w:gridSpan w:val="3"/>
          </w:tcPr>
          <w:p w14:paraId="6913FC21" w14:textId="61408B35" w:rsidR="00EF2965" w:rsidRPr="00952986" w:rsidRDefault="00EF2965" w:rsidP="00EF2965">
            <w:pPr>
              <w:rPr>
                <w:rFonts w:ascii="Times New Roman" w:eastAsia="Times New Roman" w:hAnsi="Times New Roman" w:cs="Times New Roman"/>
                <w:b/>
                <w:bCs/>
                <w:sz w:val="20"/>
                <w:szCs w:val="20"/>
                <w:lang w:val="uk-UA" w:eastAsia="en-GB" w:bidi="he-IL"/>
              </w:rPr>
            </w:pPr>
            <w:r w:rsidRPr="00952986">
              <w:rPr>
                <w:rFonts w:ascii="Times New Roman" w:eastAsia="Times New Roman" w:hAnsi="Times New Roman" w:cs="Times New Roman"/>
                <w:b/>
                <w:bCs/>
                <w:sz w:val="20"/>
                <w:szCs w:val="20"/>
                <w:lang w:val="uk-UA" w:eastAsia="en-GB" w:bidi="he-IL"/>
              </w:rPr>
              <w:lastRenderedPageBreak/>
              <w:t>Попередньо врах</w:t>
            </w:r>
            <w:r w:rsidR="00CB36BB">
              <w:rPr>
                <w:rFonts w:ascii="Times New Roman" w:eastAsia="Times New Roman" w:hAnsi="Times New Roman" w:cs="Times New Roman"/>
                <w:b/>
                <w:bCs/>
                <w:sz w:val="20"/>
                <w:szCs w:val="20"/>
                <w:lang w:val="uk-UA" w:eastAsia="en-GB" w:bidi="he-IL"/>
              </w:rPr>
              <w:t>овано</w:t>
            </w:r>
          </w:p>
          <w:p w14:paraId="3EBC78A5" w14:textId="77777777" w:rsidR="00EF2965" w:rsidRPr="00952986" w:rsidRDefault="00EF2965" w:rsidP="00EF2965">
            <w:pPr>
              <w:rPr>
                <w:rFonts w:ascii="Times New Roman" w:eastAsia="Times New Roman" w:hAnsi="Times New Roman" w:cs="Times New Roman"/>
                <w:b/>
                <w:bCs/>
                <w:sz w:val="20"/>
                <w:szCs w:val="20"/>
                <w:lang w:val="uk-UA" w:eastAsia="en-GB" w:bidi="he-IL"/>
              </w:rPr>
            </w:pPr>
          </w:p>
          <w:p w14:paraId="5F6D390B" w14:textId="77777777" w:rsidR="00EF2965" w:rsidRPr="00952986" w:rsidRDefault="00EF2965" w:rsidP="00EF2965">
            <w:pPr>
              <w:rPr>
                <w:rFonts w:ascii="Times New Roman" w:eastAsia="Times New Roman" w:hAnsi="Times New Roman" w:cs="Times New Roman"/>
                <w:b/>
                <w:bCs/>
                <w:sz w:val="20"/>
                <w:szCs w:val="20"/>
                <w:lang w:val="uk-UA" w:eastAsia="en-GB" w:bidi="he-IL"/>
              </w:rPr>
            </w:pPr>
          </w:p>
          <w:p w14:paraId="4CB3DD4D" w14:textId="77777777" w:rsidR="00EF2965" w:rsidRPr="00952986" w:rsidRDefault="00EF2965" w:rsidP="00EF2965">
            <w:pPr>
              <w:rPr>
                <w:rFonts w:ascii="Times New Roman" w:eastAsia="Times New Roman" w:hAnsi="Times New Roman" w:cs="Times New Roman"/>
                <w:b/>
                <w:bCs/>
                <w:color w:val="0070C0"/>
                <w:sz w:val="20"/>
                <w:szCs w:val="20"/>
                <w:lang w:val="uk-UA" w:eastAsia="en-GB" w:bidi="he-IL"/>
              </w:rPr>
            </w:pPr>
          </w:p>
        </w:tc>
      </w:tr>
    </w:tbl>
    <w:p w14:paraId="4EDA950F" w14:textId="77777777" w:rsidR="004020C0" w:rsidRPr="00952986" w:rsidRDefault="004020C0" w:rsidP="0011356F">
      <w:pPr>
        <w:spacing w:after="0" w:line="240" w:lineRule="auto"/>
        <w:contextualSpacing/>
        <w:jc w:val="both"/>
        <w:rPr>
          <w:rFonts w:ascii="Times New Roman" w:hAnsi="Times New Roman" w:cs="Times New Roman"/>
          <w:sz w:val="20"/>
          <w:szCs w:val="20"/>
          <w:lang w:val="uk-UA"/>
        </w:rPr>
      </w:pPr>
    </w:p>
    <w:sectPr w:rsidR="004020C0" w:rsidRPr="00952986" w:rsidSect="00470CCD">
      <w:pgSz w:w="16838" w:h="11906" w:orient="landscape"/>
      <w:pgMar w:top="284"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5817D" w14:textId="77777777" w:rsidR="00A64E45" w:rsidRDefault="00A64E45" w:rsidP="0011356F">
      <w:pPr>
        <w:spacing w:after="0" w:line="240" w:lineRule="auto"/>
      </w:pPr>
      <w:r>
        <w:separator/>
      </w:r>
    </w:p>
  </w:endnote>
  <w:endnote w:type="continuationSeparator" w:id="0">
    <w:p w14:paraId="04F85269" w14:textId="77777777" w:rsidR="00A64E45" w:rsidRDefault="00A64E45" w:rsidP="001135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TimesNewRomanPS-BoldMT">
    <w:altName w:val="Times New Roman"/>
    <w:panose1 w:val="00000000000000000000"/>
    <w:charset w:val="00"/>
    <w:family w:val="roman"/>
    <w:notTrueType/>
    <w:pitch w:val="default"/>
  </w:font>
  <w:font w:name="IBM Plex Serif">
    <w:charset w:val="CC"/>
    <w:family w:val="roman"/>
    <w:pitch w:val="variable"/>
    <w:sig w:usb0="A000026F" w:usb1="5000203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FE98A" w14:textId="77777777" w:rsidR="00A64E45" w:rsidRDefault="00A64E45" w:rsidP="0011356F">
      <w:pPr>
        <w:spacing w:after="0" w:line="240" w:lineRule="auto"/>
      </w:pPr>
      <w:r>
        <w:separator/>
      </w:r>
    </w:p>
  </w:footnote>
  <w:footnote w:type="continuationSeparator" w:id="0">
    <w:p w14:paraId="6FB7A92D" w14:textId="77777777" w:rsidR="00A64E45" w:rsidRDefault="00A64E45" w:rsidP="001135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905F3"/>
    <w:multiLevelType w:val="multilevel"/>
    <w:tmpl w:val="7818D640"/>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1" w15:restartNumberingAfterBreak="0">
    <w:nsid w:val="07184D34"/>
    <w:multiLevelType w:val="multilevel"/>
    <w:tmpl w:val="02A02E68"/>
    <w:lvl w:ilvl="0">
      <w:start w:val="3"/>
      <w:numFmt w:val="decimal"/>
      <w:lvlText w:val="%1"/>
      <w:lvlJc w:val="left"/>
      <w:pPr>
        <w:ind w:left="94" w:hanging="420"/>
      </w:pPr>
      <w:rPr>
        <w:rFonts w:hint="default"/>
        <w:lang w:val="uk-UA" w:eastAsia="en-US" w:bidi="ar-SA"/>
      </w:rPr>
    </w:lvl>
    <w:lvl w:ilvl="1">
      <w:start w:val="2"/>
      <w:numFmt w:val="decimal"/>
      <w:lvlText w:val="%1.%2."/>
      <w:lvlJc w:val="left"/>
      <w:pPr>
        <w:ind w:left="94" w:hanging="420"/>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1058" w:hanging="420"/>
      </w:pPr>
      <w:rPr>
        <w:rFonts w:hint="default"/>
        <w:lang w:val="uk-UA" w:eastAsia="en-US" w:bidi="ar-SA"/>
      </w:rPr>
    </w:lvl>
    <w:lvl w:ilvl="3">
      <w:numFmt w:val="bullet"/>
      <w:lvlText w:val="•"/>
      <w:lvlJc w:val="left"/>
      <w:pPr>
        <w:ind w:left="1537" w:hanging="420"/>
      </w:pPr>
      <w:rPr>
        <w:rFonts w:hint="default"/>
        <w:lang w:val="uk-UA" w:eastAsia="en-US" w:bidi="ar-SA"/>
      </w:rPr>
    </w:lvl>
    <w:lvl w:ilvl="4">
      <w:numFmt w:val="bullet"/>
      <w:lvlText w:val="•"/>
      <w:lvlJc w:val="left"/>
      <w:pPr>
        <w:ind w:left="2016" w:hanging="420"/>
      </w:pPr>
      <w:rPr>
        <w:rFonts w:hint="default"/>
        <w:lang w:val="uk-UA" w:eastAsia="en-US" w:bidi="ar-SA"/>
      </w:rPr>
    </w:lvl>
    <w:lvl w:ilvl="5">
      <w:numFmt w:val="bullet"/>
      <w:lvlText w:val="•"/>
      <w:lvlJc w:val="left"/>
      <w:pPr>
        <w:ind w:left="2495" w:hanging="420"/>
      </w:pPr>
      <w:rPr>
        <w:rFonts w:hint="default"/>
        <w:lang w:val="uk-UA" w:eastAsia="en-US" w:bidi="ar-SA"/>
      </w:rPr>
    </w:lvl>
    <w:lvl w:ilvl="6">
      <w:numFmt w:val="bullet"/>
      <w:lvlText w:val="•"/>
      <w:lvlJc w:val="left"/>
      <w:pPr>
        <w:ind w:left="2974" w:hanging="420"/>
      </w:pPr>
      <w:rPr>
        <w:rFonts w:hint="default"/>
        <w:lang w:val="uk-UA" w:eastAsia="en-US" w:bidi="ar-SA"/>
      </w:rPr>
    </w:lvl>
    <w:lvl w:ilvl="7">
      <w:numFmt w:val="bullet"/>
      <w:lvlText w:val="•"/>
      <w:lvlJc w:val="left"/>
      <w:pPr>
        <w:ind w:left="3453" w:hanging="420"/>
      </w:pPr>
      <w:rPr>
        <w:rFonts w:hint="default"/>
        <w:lang w:val="uk-UA" w:eastAsia="en-US" w:bidi="ar-SA"/>
      </w:rPr>
    </w:lvl>
    <w:lvl w:ilvl="8">
      <w:numFmt w:val="bullet"/>
      <w:lvlText w:val="•"/>
      <w:lvlJc w:val="left"/>
      <w:pPr>
        <w:ind w:left="3932" w:hanging="420"/>
      </w:pPr>
      <w:rPr>
        <w:rFonts w:hint="default"/>
        <w:lang w:val="uk-UA" w:eastAsia="en-US" w:bidi="ar-SA"/>
      </w:rPr>
    </w:lvl>
  </w:abstractNum>
  <w:abstractNum w:abstractNumId="2" w15:restartNumberingAfterBreak="0">
    <w:nsid w:val="088A49AF"/>
    <w:multiLevelType w:val="multilevel"/>
    <w:tmpl w:val="E8E89FC4"/>
    <w:lvl w:ilvl="0">
      <w:start w:val="1"/>
      <w:numFmt w:val="decimal"/>
      <w:lvlText w:val="%1."/>
      <w:lvlJc w:val="left"/>
      <w:pPr>
        <w:ind w:left="1428"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3" w15:restartNumberingAfterBreak="0">
    <w:nsid w:val="102E5E31"/>
    <w:multiLevelType w:val="multilevel"/>
    <w:tmpl w:val="36D6314A"/>
    <w:lvl w:ilvl="0">
      <w:start w:val="3"/>
      <w:numFmt w:val="decimal"/>
      <w:lvlText w:val="%1"/>
      <w:lvlJc w:val="left"/>
      <w:pPr>
        <w:ind w:left="94" w:hanging="520"/>
      </w:pPr>
      <w:rPr>
        <w:rFonts w:hint="default"/>
        <w:lang w:val="uk-UA" w:eastAsia="en-US" w:bidi="ar-SA"/>
      </w:rPr>
    </w:lvl>
    <w:lvl w:ilvl="1">
      <w:start w:val="7"/>
      <w:numFmt w:val="decimal"/>
      <w:lvlText w:val="%1.%2."/>
      <w:lvlJc w:val="left"/>
      <w:pPr>
        <w:ind w:left="94" w:hanging="520"/>
      </w:pPr>
      <w:rPr>
        <w:rFonts w:ascii="Times New Roman" w:eastAsia="Times New Roman" w:hAnsi="Times New Roman" w:cs="Times New Roman" w:hint="default"/>
        <w:b/>
        <w:bCs/>
        <w:color w:val="0070C0"/>
        <w:w w:val="100"/>
        <w:sz w:val="20"/>
        <w:szCs w:val="20"/>
        <w:lang w:val="uk-UA" w:eastAsia="en-US" w:bidi="ar-SA"/>
      </w:rPr>
    </w:lvl>
    <w:lvl w:ilvl="2">
      <w:numFmt w:val="bullet"/>
      <w:lvlText w:val="•"/>
      <w:lvlJc w:val="left"/>
      <w:pPr>
        <w:ind w:left="1058" w:hanging="520"/>
      </w:pPr>
      <w:rPr>
        <w:rFonts w:hint="default"/>
        <w:lang w:val="uk-UA" w:eastAsia="en-US" w:bidi="ar-SA"/>
      </w:rPr>
    </w:lvl>
    <w:lvl w:ilvl="3">
      <w:numFmt w:val="bullet"/>
      <w:lvlText w:val="•"/>
      <w:lvlJc w:val="left"/>
      <w:pPr>
        <w:ind w:left="1537" w:hanging="520"/>
      </w:pPr>
      <w:rPr>
        <w:rFonts w:hint="default"/>
        <w:lang w:val="uk-UA" w:eastAsia="en-US" w:bidi="ar-SA"/>
      </w:rPr>
    </w:lvl>
    <w:lvl w:ilvl="4">
      <w:numFmt w:val="bullet"/>
      <w:lvlText w:val="•"/>
      <w:lvlJc w:val="left"/>
      <w:pPr>
        <w:ind w:left="2016" w:hanging="520"/>
      </w:pPr>
      <w:rPr>
        <w:rFonts w:hint="default"/>
        <w:lang w:val="uk-UA" w:eastAsia="en-US" w:bidi="ar-SA"/>
      </w:rPr>
    </w:lvl>
    <w:lvl w:ilvl="5">
      <w:numFmt w:val="bullet"/>
      <w:lvlText w:val="•"/>
      <w:lvlJc w:val="left"/>
      <w:pPr>
        <w:ind w:left="2495" w:hanging="520"/>
      </w:pPr>
      <w:rPr>
        <w:rFonts w:hint="default"/>
        <w:lang w:val="uk-UA" w:eastAsia="en-US" w:bidi="ar-SA"/>
      </w:rPr>
    </w:lvl>
    <w:lvl w:ilvl="6">
      <w:numFmt w:val="bullet"/>
      <w:lvlText w:val="•"/>
      <w:lvlJc w:val="left"/>
      <w:pPr>
        <w:ind w:left="2974" w:hanging="520"/>
      </w:pPr>
      <w:rPr>
        <w:rFonts w:hint="default"/>
        <w:lang w:val="uk-UA" w:eastAsia="en-US" w:bidi="ar-SA"/>
      </w:rPr>
    </w:lvl>
    <w:lvl w:ilvl="7">
      <w:numFmt w:val="bullet"/>
      <w:lvlText w:val="•"/>
      <w:lvlJc w:val="left"/>
      <w:pPr>
        <w:ind w:left="3453" w:hanging="520"/>
      </w:pPr>
      <w:rPr>
        <w:rFonts w:hint="default"/>
        <w:lang w:val="uk-UA" w:eastAsia="en-US" w:bidi="ar-SA"/>
      </w:rPr>
    </w:lvl>
    <w:lvl w:ilvl="8">
      <w:numFmt w:val="bullet"/>
      <w:lvlText w:val="•"/>
      <w:lvlJc w:val="left"/>
      <w:pPr>
        <w:ind w:left="3932" w:hanging="520"/>
      </w:pPr>
      <w:rPr>
        <w:rFonts w:hint="default"/>
        <w:lang w:val="uk-UA" w:eastAsia="en-US" w:bidi="ar-SA"/>
      </w:rPr>
    </w:lvl>
  </w:abstractNum>
  <w:abstractNum w:abstractNumId="4" w15:restartNumberingAfterBreak="0">
    <w:nsid w:val="13031FC1"/>
    <w:multiLevelType w:val="hybridMultilevel"/>
    <w:tmpl w:val="A458679A"/>
    <w:lvl w:ilvl="0" w:tplc="35CC3BE8">
      <w:start w:val="1"/>
      <w:numFmt w:val="decimal"/>
      <w:lvlText w:val="%1)"/>
      <w:lvlJc w:val="left"/>
      <w:pPr>
        <w:ind w:left="864" w:hanging="384"/>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5" w15:restartNumberingAfterBreak="0">
    <w:nsid w:val="1C761535"/>
    <w:multiLevelType w:val="multilevel"/>
    <w:tmpl w:val="C74681FC"/>
    <w:lvl w:ilvl="0">
      <w:start w:val="1"/>
      <w:numFmt w:val="decimal"/>
      <w:lvlText w:val="%1."/>
      <w:lvlJc w:val="left"/>
      <w:pPr>
        <w:ind w:left="360" w:hanging="360"/>
      </w:pPr>
      <w:rPr>
        <w:rFonts w:hint="default"/>
      </w:rPr>
    </w:lvl>
    <w:lvl w:ilvl="1">
      <w:start w:val="2"/>
      <w:numFmt w:val="decimal"/>
      <w:lvlText w:val="%1.%2."/>
      <w:lvlJc w:val="left"/>
      <w:pPr>
        <w:ind w:left="6456" w:hanging="360"/>
      </w:pPr>
      <w:rPr>
        <w:rFonts w:hint="default"/>
        <w:color w:val="0070C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15:restartNumberingAfterBreak="0">
    <w:nsid w:val="30BC58F2"/>
    <w:multiLevelType w:val="multilevel"/>
    <w:tmpl w:val="A3EC14C2"/>
    <w:lvl w:ilvl="0">
      <w:start w:val="1"/>
      <w:numFmt w:val="decimal"/>
      <w:lvlText w:val="%1."/>
      <w:lvlJc w:val="left"/>
      <w:pPr>
        <w:ind w:left="360" w:hanging="360"/>
      </w:pPr>
      <w:rPr>
        <w:rFonts w:eastAsia="Times New Roman" w:hint="default"/>
        <w:b w:val="0"/>
        <w:sz w:val="20"/>
      </w:rPr>
    </w:lvl>
    <w:lvl w:ilvl="1">
      <w:start w:val="1"/>
      <w:numFmt w:val="decimal"/>
      <w:lvlText w:val="%1.%2."/>
      <w:lvlJc w:val="left"/>
      <w:pPr>
        <w:ind w:left="600" w:hanging="360"/>
      </w:pPr>
      <w:rPr>
        <w:rFonts w:eastAsia="Times New Roman" w:hint="default"/>
        <w:b/>
        <w:bCs/>
        <w:sz w:val="20"/>
      </w:rPr>
    </w:lvl>
    <w:lvl w:ilvl="2">
      <w:start w:val="1"/>
      <w:numFmt w:val="decimal"/>
      <w:lvlText w:val="%1.%2.%3."/>
      <w:lvlJc w:val="left"/>
      <w:pPr>
        <w:ind w:left="1200" w:hanging="720"/>
      </w:pPr>
      <w:rPr>
        <w:rFonts w:eastAsia="Times New Roman" w:hint="default"/>
        <w:b w:val="0"/>
        <w:sz w:val="20"/>
      </w:rPr>
    </w:lvl>
    <w:lvl w:ilvl="3">
      <w:start w:val="1"/>
      <w:numFmt w:val="decimal"/>
      <w:lvlText w:val="%1.%2.%3.%4."/>
      <w:lvlJc w:val="left"/>
      <w:pPr>
        <w:ind w:left="1440" w:hanging="720"/>
      </w:pPr>
      <w:rPr>
        <w:rFonts w:eastAsia="Times New Roman" w:hint="default"/>
        <w:b w:val="0"/>
        <w:sz w:val="20"/>
      </w:rPr>
    </w:lvl>
    <w:lvl w:ilvl="4">
      <w:start w:val="1"/>
      <w:numFmt w:val="decimal"/>
      <w:lvlText w:val="%1.%2.%3.%4.%5."/>
      <w:lvlJc w:val="left"/>
      <w:pPr>
        <w:ind w:left="2040" w:hanging="1080"/>
      </w:pPr>
      <w:rPr>
        <w:rFonts w:eastAsia="Times New Roman" w:hint="default"/>
        <w:b w:val="0"/>
        <w:sz w:val="20"/>
      </w:rPr>
    </w:lvl>
    <w:lvl w:ilvl="5">
      <w:start w:val="1"/>
      <w:numFmt w:val="decimal"/>
      <w:lvlText w:val="%1.%2.%3.%4.%5.%6."/>
      <w:lvlJc w:val="left"/>
      <w:pPr>
        <w:ind w:left="2280" w:hanging="1080"/>
      </w:pPr>
      <w:rPr>
        <w:rFonts w:eastAsia="Times New Roman" w:hint="default"/>
        <w:b w:val="0"/>
        <w:sz w:val="20"/>
      </w:rPr>
    </w:lvl>
    <w:lvl w:ilvl="6">
      <w:start w:val="1"/>
      <w:numFmt w:val="decimal"/>
      <w:lvlText w:val="%1.%2.%3.%4.%5.%6.%7."/>
      <w:lvlJc w:val="left"/>
      <w:pPr>
        <w:ind w:left="2880" w:hanging="1440"/>
      </w:pPr>
      <w:rPr>
        <w:rFonts w:eastAsia="Times New Roman" w:hint="default"/>
        <w:b w:val="0"/>
        <w:sz w:val="20"/>
      </w:rPr>
    </w:lvl>
    <w:lvl w:ilvl="7">
      <w:start w:val="1"/>
      <w:numFmt w:val="decimal"/>
      <w:lvlText w:val="%1.%2.%3.%4.%5.%6.%7.%8."/>
      <w:lvlJc w:val="left"/>
      <w:pPr>
        <w:ind w:left="3120" w:hanging="1440"/>
      </w:pPr>
      <w:rPr>
        <w:rFonts w:eastAsia="Times New Roman" w:hint="default"/>
        <w:b w:val="0"/>
        <w:sz w:val="20"/>
      </w:rPr>
    </w:lvl>
    <w:lvl w:ilvl="8">
      <w:start w:val="1"/>
      <w:numFmt w:val="decimal"/>
      <w:lvlText w:val="%1.%2.%3.%4.%5.%6.%7.%8.%9."/>
      <w:lvlJc w:val="left"/>
      <w:pPr>
        <w:ind w:left="3720" w:hanging="1800"/>
      </w:pPr>
      <w:rPr>
        <w:rFonts w:eastAsia="Times New Roman" w:hint="default"/>
        <w:b w:val="0"/>
        <w:sz w:val="20"/>
      </w:rPr>
    </w:lvl>
  </w:abstractNum>
  <w:abstractNum w:abstractNumId="7" w15:restartNumberingAfterBreak="0">
    <w:nsid w:val="35D44C23"/>
    <w:multiLevelType w:val="hybridMultilevel"/>
    <w:tmpl w:val="7644979E"/>
    <w:lvl w:ilvl="0" w:tplc="C8B4239C">
      <w:start w:val="1"/>
      <w:numFmt w:val="decimal"/>
      <w:lvlText w:val="%1)"/>
      <w:lvlJc w:val="left"/>
      <w:pPr>
        <w:ind w:left="1155" w:hanging="435"/>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42A31832"/>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15:restartNumberingAfterBreak="0">
    <w:nsid w:val="444D7E68"/>
    <w:multiLevelType w:val="multilevel"/>
    <w:tmpl w:val="64103624"/>
    <w:lvl w:ilvl="0">
      <w:start w:val="1"/>
      <w:numFmt w:val="decimal"/>
      <w:lvlText w:val="%1."/>
      <w:lvlJc w:val="left"/>
      <w:pPr>
        <w:ind w:left="1080" w:hanging="360"/>
      </w:pPr>
      <w:rPr>
        <w:rFonts w:hint="default"/>
      </w:rPr>
    </w:lvl>
    <w:lvl w:ilvl="1">
      <w:start w:val="7"/>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47124B47"/>
    <w:multiLevelType w:val="hybridMultilevel"/>
    <w:tmpl w:val="238E67D2"/>
    <w:lvl w:ilvl="0" w:tplc="6832B204">
      <w:start w:val="1"/>
      <w:numFmt w:val="decimal"/>
      <w:lvlText w:val="%1)"/>
      <w:lvlJc w:val="left"/>
      <w:pPr>
        <w:ind w:left="720" w:hanging="360"/>
      </w:pPr>
      <w:rPr>
        <w:rFonts w:hint="default"/>
        <w:b w:val="0"/>
        <w:color w:val="00206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89A0960"/>
    <w:multiLevelType w:val="hybridMultilevel"/>
    <w:tmpl w:val="FCF85590"/>
    <w:lvl w:ilvl="0" w:tplc="C8B210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61565C34"/>
    <w:multiLevelType w:val="hybridMultilevel"/>
    <w:tmpl w:val="F71695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FB5FA3"/>
    <w:multiLevelType w:val="hybridMultilevel"/>
    <w:tmpl w:val="B7B89B52"/>
    <w:lvl w:ilvl="0" w:tplc="50948F08">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16cid:durableId="973411604">
    <w:abstractNumId w:val="10"/>
  </w:num>
  <w:num w:numId="2" w16cid:durableId="228611650">
    <w:abstractNumId w:val="7"/>
  </w:num>
  <w:num w:numId="3" w16cid:durableId="233707810">
    <w:abstractNumId w:val="9"/>
  </w:num>
  <w:num w:numId="4" w16cid:durableId="850293428">
    <w:abstractNumId w:val="5"/>
  </w:num>
  <w:num w:numId="5" w16cid:durableId="1918007862">
    <w:abstractNumId w:val="11"/>
  </w:num>
  <w:num w:numId="6" w16cid:durableId="894974697">
    <w:abstractNumId w:val="8"/>
  </w:num>
  <w:num w:numId="7" w16cid:durableId="602957063">
    <w:abstractNumId w:val="6"/>
  </w:num>
  <w:num w:numId="8" w16cid:durableId="1506166432">
    <w:abstractNumId w:val="2"/>
  </w:num>
  <w:num w:numId="9" w16cid:durableId="1413623000">
    <w:abstractNumId w:val="1"/>
  </w:num>
  <w:num w:numId="10" w16cid:durableId="1882667615">
    <w:abstractNumId w:val="3"/>
  </w:num>
  <w:num w:numId="11" w16cid:durableId="2004431056">
    <w:abstractNumId w:val="0"/>
  </w:num>
  <w:num w:numId="12" w16cid:durableId="122966581">
    <w:abstractNumId w:val="4"/>
  </w:num>
  <w:num w:numId="13" w16cid:durableId="1224558565">
    <w:abstractNumId w:val="13"/>
  </w:num>
  <w:num w:numId="14" w16cid:durableId="116169839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revoznikova Nataliya">
    <w15:presenceInfo w15:providerId="AD" w15:userId="S::PerevoznikovaNI@dtek.com::c41aa585-1fd1-4a64-a32a-d7b60c1f35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BB7"/>
    <w:rsid w:val="000009B3"/>
    <w:rsid w:val="00000BC5"/>
    <w:rsid w:val="00001391"/>
    <w:rsid w:val="00001868"/>
    <w:rsid w:val="00002BA6"/>
    <w:rsid w:val="00002D04"/>
    <w:rsid w:val="00004035"/>
    <w:rsid w:val="00011239"/>
    <w:rsid w:val="00011F61"/>
    <w:rsid w:val="00013129"/>
    <w:rsid w:val="0001356B"/>
    <w:rsid w:val="00020483"/>
    <w:rsid w:val="000209FE"/>
    <w:rsid w:val="000237AE"/>
    <w:rsid w:val="00023FEB"/>
    <w:rsid w:val="00024908"/>
    <w:rsid w:val="000279BB"/>
    <w:rsid w:val="00030C3D"/>
    <w:rsid w:val="00031459"/>
    <w:rsid w:val="00031A19"/>
    <w:rsid w:val="00031FFF"/>
    <w:rsid w:val="000349D7"/>
    <w:rsid w:val="00036EF8"/>
    <w:rsid w:val="00043542"/>
    <w:rsid w:val="00045C6C"/>
    <w:rsid w:val="0004645C"/>
    <w:rsid w:val="00047931"/>
    <w:rsid w:val="000505AE"/>
    <w:rsid w:val="00055434"/>
    <w:rsid w:val="00056A4C"/>
    <w:rsid w:val="0006136A"/>
    <w:rsid w:val="00061F2F"/>
    <w:rsid w:val="00066169"/>
    <w:rsid w:val="00066D58"/>
    <w:rsid w:val="0007595A"/>
    <w:rsid w:val="00080E39"/>
    <w:rsid w:val="00081794"/>
    <w:rsid w:val="00081898"/>
    <w:rsid w:val="000841D1"/>
    <w:rsid w:val="00085293"/>
    <w:rsid w:val="000A1371"/>
    <w:rsid w:val="000A1474"/>
    <w:rsid w:val="000A3C55"/>
    <w:rsid w:val="000A55AF"/>
    <w:rsid w:val="000B0174"/>
    <w:rsid w:val="000B5183"/>
    <w:rsid w:val="000C38E8"/>
    <w:rsid w:val="000C6ECF"/>
    <w:rsid w:val="000D0B2E"/>
    <w:rsid w:val="000D6B2E"/>
    <w:rsid w:val="000E6704"/>
    <w:rsid w:val="000E6F93"/>
    <w:rsid w:val="000F269F"/>
    <w:rsid w:val="000F34A2"/>
    <w:rsid w:val="000F38BE"/>
    <w:rsid w:val="000F5AEF"/>
    <w:rsid w:val="000F71D9"/>
    <w:rsid w:val="001000EF"/>
    <w:rsid w:val="001016EB"/>
    <w:rsid w:val="0010274C"/>
    <w:rsid w:val="0010485B"/>
    <w:rsid w:val="00105283"/>
    <w:rsid w:val="00105F4C"/>
    <w:rsid w:val="0011356F"/>
    <w:rsid w:val="00113A5C"/>
    <w:rsid w:val="00114A4F"/>
    <w:rsid w:val="001168B4"/>
    <w:rsid w:val="001218D2"/>
    <w:rsid w:val="00124971"/>
    <w:rsid w:val="00126AE6"/>
    <w:rsid w:val="00126E37"/>
    <w:rsid w:val="00131882"/>
    <w:rsid w:val="00137020"/>
    <w:rsid w:val="0013747F"/>
    <w:rsid w:val="0013780C"/>
    <w:rsid w:val="0014472E"/>
    <w:rsid w:val="00150AF9"/>
    <w:rsid w:val="00150C4C"/>
    <w:rsid w:val="0015157B"/>
    <w:rsid w:val="00170D6D"/>
    <w:rsid w:val="00170FF7"/>
    <w:rsid w:val="00177F88"/>
    <w:rsid w:val="001811E7"/>
    <w:rsid w:val="00181D3E"/>
    <w:rsid w:val="00182C6B"/>
    <w:rsid w:val="00183E53"/>
    <w:rsid w:val="00184BA0"/>
    <w:rsid w:val="001900B8"/>
    <w:rsid w:val="001924D9"/>
    <w:rsid w:val="00193324"/>
    <w:rsid w:val="001A1333"/>
    <w:rsid w:val="001A3993"/>
    <w:rsid w:val="001A3ECA"/>
    <w:rsid w:val="001A7EFB"/>
    <w:rsid w:val="001B4109"/>
    <w:rsid w:val="001B65FD"/>
    <w:rsid w:val="001C0F59"/>
    <w:rsid w:val="001C23EC"/>
    <w:rsid w:val="001C3ACF"/>
    <w:rsid w:val="001D4280"/>
    <w:rsid w:val="001E3B58"/>
    <w:rsid w:val="001E5C51"/>
    <w:rsid w:val="001E7B8F"/>
    <w:rsid w:val="001E7FAE"/>
    <w:rsid w:val="001F0506"/>
    <w:rsid w:val="001F0A50"/>
    <w:rsid w:val="001F1DD7"/>
    <w:rsid w:val="001F3704"/>
    <w:rsid w:val="001F3E07"/>
    <w:rsid w:val="001F3F5E"/>
    <w:rsid w:val="00202478"/>
    <w:rsid w:val="00204841"/>
    <w:rsid w:val="0020498E"/>
    <w:rsid w:val="002123A9"/>
    <w:rsid w:val="0021359F"/>
    <w:rsid w:val="00213B39"/>
    <w:rsid w:val="002162D6"/>
    <w:rsid w:val="00217A3F"/>
    <w:rsid w:val="00220858"/>
    <w:rsid w:val="002209D9"/>
    <w:rsid w:val="0022207A"/>
    <w:rsid w:val="00226545"/>
    <w:rsid w:val="00233EF3"/>
    <w:rsid w:val="0023507C"/>
    <w:rsid w:val="00236D45"/>
    <w:rsid w:val="00242558"/>
    <w:rsid w:val="002469A7"/>
    <w:rsid w:val="002479E7"/>
    <w:rsid w:val="00247B5C"/>
    <w:rsid w:val="00252CD8"/>
    <w:rsid w:val="0025786D"/>
    <w:rsid w:val="00261DD8"/>
    <w:rsid w:val="00267BCC"/>
    <w:rsid w:val="00272A5D"/>
    <w:rsid w:val="00273D2C"/>
    <w:rsid w:val="002751C1"/>
    <w:rsid w:val="0028108C"/>
    <w:rsid w:val="002817A1"/>
    <w:rsid w:val="00285561"/>
    <w:rsid w:val="00287BC7"/>
    <w:rsid w:val="00292BE4"/>
    <w:rsid w:val="00292E87"/>
    <w:rsid w:val="002A3141"/>
    <w:rsid w:val="002A51C6"/>
    <w:rsid w:val="002A56AC"/>
    <w:rsid w:val="002B1437"/>
    <w:rsid w:val="002B4911"/>
    <w:rsid w:val="002C0C91"/>
    <w:rsid w:val="002C31EB"/>
    <w:rsid w:val="002C6E4F"/>
    <w:rsid w:val="002D276C"/>
    <w:rsid w:val="002D281D"/>
    <w:rsid w:val="002D34DF"/>
    <w:rsid w:val="002D3EE2"/>
    <w:rsid w:val="002D42B7"/>
    <w:rsid w:val="002E1EE3"/>
    <w:rsid w:val="002E4018"/>
    <w:rsid w:val="002E42D2"/>
    <w:rsid w:val="002F1B3D"/>
    <w:rsid w:val="002F232F"/>
    <w:rsid w:val="002F5975"/>
    <w:rsid w:val="002F727A"/>
    <w:rsid w:val="003002D3"/>
    <w:rsid w:val="00307664"/>
    <w:rsid w:val="00313ECA"/>
    <w:rsid w:val="0031509D"/>
    <w:rsid w:val="0032262E"/>
    <w:rsid w:val="003235C2"/>
    <w:rsid w:val="0032407D"/>
    <w:rsid w:val="00324608"/>
    <w:rsid w:val="003277BA"/>
    <w:rsid w:val="00333EB4"/>
    <w:rsid w:val="003340D7"/>
    <w:rsid w:val="003344F7"/>
    <w:rsid w:val="003347CB"/>
    <w:rsid w:val="00335759"/>
    <w:rsid w:val="00335C3F"/>
    <w:rsid w:val="0033619F"/>
    <w:rsid w:val="00341C94"/>
    <w:rsid w:val="00345AE2"/>
    <w:rsid w:val="00347701"/>
    <w:rsid w:val="00351A1D"/>
    <w:rsid w:val="00352610"/>
    <w:rsid w:val="0035308C"/>
    <w:rsid w:val="00353A37"/>
    <w:rsid w:val="00357BFF"/>
    <w:rsid w:val="00365752"/>
    <w:rsid w:val="00373826"/>
    <w:rsid w:val="00374DD7"/>
    <w:rsid w:val="00375CE4"/>
    <w:rsid w:val="0037686D"/>
    <w:rsid w:val="00382E3A"/>
    <w:rsid w:val="00383D66"/>
    <w:rsid w:val="003910AC"/>
    <w:rsid w:val="0039218D"/>
    <w:rsid w:val="00397FB2"/>
    <w:rsid w:val="003A0ED2"/>
    <w:rsid w:val="003A2481"/>
    <w:rsid w:val="003A29C1"/>
    <w:rsid w:val="003A4050"/>
    <w:rsid w:val="003B2B51"/>
    <w:rsid w:val="003C18B0"/>
    <w:rsid w:val="003C561D"/>
    <w:rsid w:val="003C5BB0"/>
    <w:rsid w:val="003C69C6"/>
    <w:rsid w:val="003C7B96"/>
    <w:rsid w:val="003D05D2"/>
    <w:rsid w:val="003D4C19"/>
    <w:rsid w:val="003D54B6"/>
    <w:rsid w:val="003D6C66"/>
    <w:rsid w:val="003D6EE1"/>
    <w:rsid w:val="003E0D41"/>
    <w:rsid w:val="003E23A2"/>
    <w:rsid w:val="003E47E9"/>
    <w:rsid w:val="003F652B"/>
    <w:rsid w:val="00400BAA"/>
    <w:rsid w:val="00400D86"/>
    <w:rsid w:val="00401C3C"/>
    <w:rsid w:val="004020C0"/>
    <w:rsid w:val="00403332"/>
    <w:rsid w:val="00410345"/>
    <w:rsid w:val="0041274D"/>
    <w:rsid w:val="00420F59"/>
    <w:rsid w:val="00422BBF"/>
    <w:rsid w:val="004240E8"/>
    <w:rsid w:val="004249F5"/>
    <w:rsid w:val="004275F2"/>
    <w:rsid w:val="00427FA1"/>
    <w:rsid w:val="004317E8"/>
    <w:rsid w:val="0043228A"/>
    <w:rsid w:val="00433AA3"/>
    <w:rsid w:val="004350DC"/>
    <w:rsid w:val="00435298"/>
    <w:rsid w:val="0043542D"/>
    <w:rsid w:val="00440A22"/>
    <w:rsid w:val="004424AB"/>
    <w:rsid w:val="00445563"/>
    <w:rsid w:val="00457906"/>
    <w:rsid w:val="00463BD5"/>
    <w:rsid w:val="004650B9"/>
    <w:rsid w:val="00465F64"/>
    <w:rsid w:val="00467B92"/>
    <w:rsid w:val="00470CCD"/>
    <w:rsid w:val="00475541"/>
    <w:rsid w:val="00476C21"/>
    <w:rsid w:val="00484F2E"/>
    <w:rsid w:val="00491BDA"/>
    <w:rsid w:val="0049365B"/>
    <w:rsid w:val="00493D05"/>
    <w:rsid w:val="004A1375"/>
    <w:rsid w:val="004A3094"/>
    <w:rsid w:val="004A3876"/>
    <w:rsid w:val="004A4A39"/>
    <w:rsid w:val="004A58A7"/>
    <w:rsid w:val="004B1807"/>
    <w:rsid w:val="004B36D5"/>
    <w:rsid w:val="004B4ABF"/>
    <w:rsid w:val="004B4DCF"/>
    <w:rsid w:val="004B60AC"/>
    <w:rsid w:val="004B6ADA"/>
    <w:rsid w:val="004C0D3C"/>
    <w:rsid w:val="004C4958"/>
    <w:rsid w:val="004D121E"/>
    <w:rsid w:val="004D68BA"/>
    <w:rsid w:val="004E08DB"/>
    <w:rsid w:val="004E487B"/>
    <w:rsid w:val="004E65A4"/>
    <w:rsid w:val="004F36BC"/>
    <w:rsid w:val="004F432E"/>
    <w:rsid w:val="004F5233"/>
    <w:rsid w:val="004F5366"/>
    <w:rsid w:val="004F5C7F"/>
    <w:rsid w:val="0050097B"/>
    <w:rsid w:val="0050130F"/>
    <w:rsid w:val="00507D98"/>
    <w:rsid w:val="00511E6A"/>
    <w:rsid w:val="0051289A"/>
    <w:rsid w:val="00517260"/>
    <w:rsid w:val="00520A23"/>
    <w:rsid w:val="00520DCF"/>
    <w:rsid w:val="00522C41"/>
    <w:rsid w:val="00523825"/>
    <w:rsid w:val="00524C0B"/>
    <w:rsid w:val="00527BD3"/>
    <w:rsid w:val="00532F6B"/>
    <w:rsid w:val="00535881"/>
    <w:rsid w:val="00535E5F"/>
    <w:rsid w:val="0053635F"/>
    <w:rsid w:val="00550C64"/>
    <w:rsid w:val="00552607"/>
    <w:rsid w:val="00554BD7"/>
    <w:rsid w:val="00557EA1"/>
    <w:rsid w:val="0056086F"/>
    <w:rsid w:val="00562058"/>
    <w:rsid w:val="005625B3"/>
    <w:rsid w:val="0056714C"/>
    <w:rsid w:val="0057063B"/>
    <w:rsid w:val="005744CF"/>
    <w:rsid w:val="00574A97"/>
    <w:rsid w:val="0057685E"/>
    <w:rsid w:val="00582FBE"/>
    <w:rsid w:val="00584CBE"/>
    <w:rsid w:val="0059083D"/>
    <w:rsid w:val="00591308"/>
    <w:rsid w:val="00592D49"/>
    <w:rsid w:val="0059570E"/>
    <w:rsid w:val="005A087D"/>
    <w:rsid w:val="005A1A4F"/>
    <w:rsid w:val="005A1DA7"/>
    <w:rsid w:val="005A2D95"/>
    <w:rsid w:val="005A44C8"/>
    <w:rsid w:val="005B481F"/>
    <w:rsid w:val="005B7B7B"/>
    <w:rsid w:val="005C11DD"/>
    <w:rsid w:val="005C3A2A"/>
    <w:rsid w:val="005C679A"/>
    <w:rsid w:val="005C6E33"/>
    <w:rsid w:val="005C7012"/>
    <w:rsid w:val="005D014C"/>
    <w:rsid w:val="005D1B4A"/>
    <w:rsid w:val="005D31E9"/>
    <w:rsid w:val="005D629C"/>
    <w:rsid w:val="005E5420"/>
    <w:rsid w:val="005F43D9"/>
    <w:rsid w:val="005F4FA3"/>
    <w:rsid w:val="006117AA"/>
    <w:rsid w:val="00611F8F"/>
    <w:rsid w:val="0061314D"/>
    <w:rsid w:val="00613D3B"/>
    <w:rsid w:val="00620A1F"/>
    <w:rsid w:val="00623871"/>
    <w:rsid w:val="00624959"/>
    <w:rsid w:val="00635CE9"/>
    <w:rsid w:val="006415BF"/>
    <w:rsid w:val="0064325F"/>
    <w:rsid w:val="0064751C"/>
    <w:rsid w:val="00650937"/>
    <w:rsid w:val="00651C3E"/>
    <w:rsid w:val="00653065"/>
    <w:rsid w:val="00655762"/>
    <w:rsid w:val="0065579A"/>
    <w:rsid w:val="00656021"/>
    <w:rsid w:val="00665055"/>
    <w:rsid w:val="006678F0"/>
    <w:rsid w:val="006708E3"/>
    <w:rsid w:val="00675B96"/>
    <w:rsid w:val="00680F45"/>
    <w:rsid w:val="006814F9"/>
    <w:rsid w:val="00681664"/>
    <w:rsid w:val="00685F29"/>
    <w:rsid w:val="00691BE3"/>
    <w:rsid w:val="00693242"/>
    <w:rsid w:val="006A335B"/>
    <w:rsid w:val="006A3E64"/>
    <w:rsid w:val="006A3F5D"/>
    <w:rsid w:val="006A5FA1"/>
    <w:rsid w:val="006A6BF8"/>
    <w:rsid w:val="006A7D9E"/>
    <w:rsid w:val="006B23A9"/>
    <w:rsid w:val="006B3374"/>
    <w:rsid w:val="006C311A"/>
    <w:rsid w:val="006C63EB"/>
    <w:rsid w:val="006C7C60"/>
    <w:rsid w:val="006D0516"/>
    <w:rsid w:val="006D1B13"/>
    <w:rsid w:val="006D3946"/>
    <w:rsid w:val="006D772F"/>
    <w:rsid w:val="006E4865"/>
    <w:rsid w:val="006E641D"/>
    <w:rsid w:val="006F069F"/>
    <w:rsid w:val="006F21F9"/>
    <w:rsid w:val="006F41EC"/>
    <w:rsid w:val="006F6B82"/>
    <w:rsid w:val="00702B77"/>
    <w:rsid w:val="0070403D"/>
    <w:rsid w:val="00705D76"/>
    <w:rsid w:val="00706B04"/>
    <w:rsid w:val="0071691F"/>
    <w:rsid w:val="00720B9A"/>
    <w:rsid w:val="00721121"/>
    <w:rsid w:val="00731732"/>
    <w:rsid w:val="00735281"/>
    <w:rsid w:val="00735ED5"/>
    <w:rsid w:val="00737199"/>
    <w:rsid w:val="00741252"/>
    <w:rsid w:val="00742698"/>
    <w:rsid w:val="007431B8"/>
    <w:rsid w:val="00746021"/>
    <w:rsid w:val="00746F47"/>
    <w:rsid w:val="00750C05"/>
    <w:rsid w:val="00752CBC"/>
    <w:rsid w:val="00757326"/>
    <w:rsid w:val="00757938"/>
    <w:rsid w:val="00757FE5"/>
    <w:rsid w:val="00761C98"/>
    <w:rsid w:val="007623C7"/>
    <w:rsid w:val="00763604"/>
    <w:rsid w:val="00763BF6"/>
    <w:rsid w:val="00765535"/>
    <w:rsid w:val="00767F39"/>
    <w:rsid w:val="00770238"/>
    <w:rsid w:val="007756EA"/>
    <w:rsid w:val="00783DE3"/>
    <w:rsid w:val="00784161"/>
    <w:rsid w:val="00784468"/>
    <w:rsid w:val="00784F7C"/>
    <w:rsid w:val="00790EA2"/>
    <w:rsid w:val="00795967"/>
    <w:rsid w:val="0079710C"/>
    <w:rsid w:val="0079737B"/>
    <w:rsid w:val="007A10EE"/>
    <w:rsid w:val="007A21FB"/>
    <w:rsid w:val="007A5BF6"/>
    <w:rsid w:val="007A7F1D"/>
    <w:rsid w:val="007B38F6"/>
    <w:rsid w:val="007B5A2D"/>
    <w:rsid w:val="007C5572"/>
    <w:rsid w:val="007C61D6"/>
    <w:rsid w:val="007D1D0F"/>
    <w:rsid w:val="007D26F1"/>
    <w:rsid w:val="007D621E"/>
    <w:rsid w:val="007D6830"/>
    <w:rsid w:val="007D7102"/>
    <w:rsid w:val="007D732E"/>
    <w:rsid w:val="007E120D"/>
    <w:rsid w:val="007E1A8F"/>
    <w:rsid w:val="007E2BC5"/>
    <w:rsid w:val="007E34AF"/>
    <w:rsid w:val="007E716A"/>
    <w:rsid w:val="007F296C"/>
    <w:rsid w:val="007F370B"/>
    <w:rsid w:val="007F3EA1"/>
    <w:rsid w:val="00800577"/>
    <w:rsid w:val="00801FB2"/>
    <w:rsid w:val="00805806"/>
    <w:rsid w:val="00813ABB"/>
    <w:rsid w:val="0081509A"/>
    <w:rsid w:val="008152AA"/>
    <w:rsid w:val="00824F48"/>
    <w:rsid w:val="00830137"/>
    <w:rsid w:val="008504D0"/>
    <w:rsid w:val="00850AEC"/>
    <w:rsid w:val="008539F1"/>
    <w:rsid w:val="00860ED1"/>
    <w:rsid w:val="00863E8C"/>
    <w:rsid w:val="0086653D"/>
    <w:rsid w:val="0086669A"/>
    <w:rsid w:val="00866B96"/>
    <w:rsid w:val="008708E8"/>
    <w:rsid w:val="00872244"/>
    <w:rsid w:val="00881BDD"/>
    <w:rsid w:val="00883A7F"/>
    <w:rsid w:val="0088746F"/>
    <w:rsid w:val="00887B33"/>
    <w:rsid w:val="0089013F"/>
    <w:rsid w:val="008919C7"/>
    <w:rsid w:val="008925B0"/>
    <w:rsid w:val="00892D5E"/>
    <w:rsid w:val="0089586F"/>
    <w:rsid w:val="00896E85"/>
    <w:rsid w:val="008A19C5"/>
    <w:rsid w:val="008A4ABD"/>
    <w:rsid w:val="008A68A7"/>
    <w:rsid w:val="008B26E6"/>
    <w:rsid w:val="008B38E6"/>
    <w:rsid w:val="008C2481"/>
    <w:rsid w:val="008C3CEA"/>
    <w:rsid w:val="008C42E6"/>
    <w:rsid w:val="008D07FC"/>
    <w:rsid w:val="008E069F"/>
    <w:rsid w:val="008E0B36"/>
    <w:rsid w:val="008E33C7"/>
    <w:rsid w:val="008E6F9A"/>
    <w:rsid w:val="008E70F4"/>
    <w:rsid w:val="008E7126"/>
    <w:rsid w:val="008E7635"/>
    <w:rsid w:val="008E78CE"/>
    <w:rsid w:val="008F2329"/>
    <w:rsid w:val="008F4BF0"/>
    <w:rsid w:val="009019C5"/>
    <w:rsid w:val="00904042"/>
    <w:rsid w:val="00904A60"/>
    <w:rsid w:val="00904FF4"/>
    <w:rsid w:val="009051E9"/>
    <w:rsid w:val="009055B1"/>
    <w:rsid w:val="00907758"/>
    <w:rsid w:val="00914488"/>
    <w:rsid w:val="00914894"/>
    <w:rsid w:val="009163F7"/>
    <w:rsid w:val="009177C5"/>
    <w:rsid w:val="0093689D"/>
    <w:rsid w:val="00941286"/>
    <w:rsid w:val="009439C4"/>
    <w:rsid w:val="00944384"/>
    <w:rsid w:val="00951B2F"/>
    <w:rsid w:val="00952986"/>
    <w:rsid w:val="009534F1"/>
    <w:rsid w:val="009548B7"/>
    <w:rsid w:val="00955EDE"/>
    <w:rsid w:val="00956A94"/>
    <w:rsid w:val="00964645"/>
    <w:rsid w:val="00966D7D"/>
    <w:rsid w:val="009671E5"/>
    <w:rsid w:val="00974F0A"/>
    <w:rsid w:val="00975BD7"/>
    <w:rsid w:val="00975CA1"/>
    <w:rsid w:val="00976F60"/>
    <w:rsid w:val="00980120"/>
    <w:rsid w:val="009806E7"/>
    <w:rsid w:val="00980853"/>
    <w:rsid w:val="00984EA6"/>
    <w:rsid w:val="0099485C"/>
    <w:rsid w:val="00995518"/>
    <w:rsid w:val="009A1270"/>
    <w:rsid w:val="009A2E9A"/>
    <w:rsid w:val="009A37FB"/>
    <w:rsid w:val="009A5B14"/>
    <w:rsid w:val="009A66DE"/>
    <w:rsid w:val="009A7191"/>
    <w:rsid w:val="009B2923"/>
    <w:rsid w:val="009B3D1A"/>
    <w:rsid w:val="009B4CD1"/>
    <w:rsid w:val="009C2F54"/>
    <w:rsid w:val="009C5BCB"/>
    <w:rsid w:val="009C5C86"/>
    <w:rsid w:val="009C7299"/>
    <w:rsid w:val="009C7634"/>
    <w:rsid w:val="009C7E72"/>
    <w:rsid w:val="009D1A60"/>
    <w:rsid w:val="009D4DC9"/>
    <w:rsid w:val="009D6649"/>
    <w:rsid w:val="009E0B84"/>
    <w:rsid w:val="009E40EB"/>
    <w:rsid w:val="009E5FF9"/>
    <w:rsid w:val="009F2E05"/>
    <w:rsid w:val="009F3623"/>
    <w:rsid w:val="00A03FE0"/>
    <w:rsid w:val="00A0587E"/>
    <w:rsid w:val="00A072BE"/>
    <w:rsid w:val="00A110A2"/>
    <w:rsid w:val="00A21008"/>
    <w:rsid w:val="00A2240B"/>
    <w:rsid w:val="00A305A0"/>
    <w:rsid w:val="00A345FD"/>
    <w:rsid w:val="00A35FAB"/>
    <w:rsid w:val="00A367C7"/>
    <w:rsid w:val="00A375F2"/>
    <w:rsid w:val="00A37C50"/>
    <w:rsid w:val="00A4503B"/>
    <w:rsid w:val="00A61F01"/>
    <w:rsid w:val="00A63AF8"/>
    <w:rsid w:val="00A64E45"/>
    <w:rsid w:val="00A652D9"/>
    <w:rsid w:val="00A659C4"/>
    <w:rsid w:val="00A663E0"/>
    <w:rsid w:val="00A6729F"/>
    <w:rsid w:val="00A706A8"/>
    <w:rsid w:val="00A71170"/>
    <w:rsid w:val="00A715C7"/>
    <w:rsid w:val="00A75086"/>
    <w:rsid w:val="00A75E74"/>
    <w:rsid w:val="00A76959"/>
    <w:rsid w:val="00A835CA"/>
    <w:rsid w:val="00A9021A"/>
    <w:rsid w:val="00A904C3"/>
    <w:rsid w:val="00A909AA"/>
    <w:rsid w:val="00A927DD"/>
    <w:rsid w:val="00A93E9A"/>
    <w:rsid w:val="00A95C5A"/>
    <w:rsid w:val="00AA1AB8"/>
    <w:rsid w:val="00AA22BB"/>
    <w:rsid w:val="00AA7B21"/>
    <w:rsid w:val="00AB2894"/>
    <w:rsid w:val="00AB353F"/>
    <w:rsid w:val="00AB6033"/>
    <w:rsid w:val="00AC02C9"/>
    <w:rsid w:val="00AC0AC9"/>
    <w:rsid w:val="00AC1E64"/>
    <w:rsid w:val="00AC3B3F"/>
    <w:rsid w:val="00AC6ADD"/>
    <w:rsid w:val="00AD1B19"/>
    <w:rsid w:val="00AD44D7"/>
    <w:rsid w:val="00AD61EB"/>
    <w:rsid w:val="00AE256D"/>
    <w:rsid w:val="00AE3D5B"/>
    <w:rsid w:val="00AE3E5D"/>
    <w:rsid w:val="00AE75DF"/>
    <w:rsid w:val="00AF10A0"/>
    <w:rsid w:val="00AF575E"/>
    <w:rsid w:val="00AF5AA2"/>
    <w:rsid w:val="00AF6A9F"/>
    <w:rsid w:val="00B047F2"/>
    <w:rsid w:val="00B04F07"/>
    <w:rsid w:val="00B055CE"/>
    <w:rsid w:val="00B05EDB"/>
    <w:rsid w:val="00B06163"/>
    <w:rsid w:val="00B0715E"/>
    <w:rsid w:val="00B11A58"/>
    <w:rsid w:val="00B130E6"/>
    <w:rsid w:val="00B133EB"/>
    <w:rsid w:val="00B16B2B"/>
    <w:rsid w:val="00B16BA0"/>
    <w:rsid w:val="00B1764A"/>
    <w:rsid w:val="00B21B00"/>
    <w:rsid w:val="00B21FB2"/>
    <w:rsid w:val="00B22452"/>
    <w:rsid w:val="00B2625B"/>
    <w:rsid w:val="00B416C2"/>
    <w:rsid w:val="00B43B4D"/>
    <w:rsid w:val="00B5071F"/>
    <w:rsid w:val="00B50BCE"/>
    <w:rsid w:val="00B517B5"/>
    <w:rsid w:val="00B518AF"/>
    <w:rsid w:val="00B51DCF"/>
    <w:rsid w:val="00B53632"/>
    <w:rsid w:val="00B55621"/>
    <w:rsid w:val="00B60602"/>
    <w:rsid w:val="00B62928"/>
    <w:rsid w:val="00B63921"/>
    <w:rsid w:val="00B648EB"/>
    <w:rsid w:val="00B64933"/>
    <w:rsid w:val="00B72340"/>
    <w:rsid w:val="00B72430"/>
    <w:rsid w:val="00B7346B"/>
    <w:rsid w:val="00B7730D"/>
    <w:rsid w:val="00B81BA6"/>
    <w:rsid w:val="00B8213F"/>
    <w:rsid w:val="00B82CE9"/>
    <w:rsid w:val="00B85745"/>
    <w:rsid w:val="00B925A0"/>
    <w:rsid w:val="00B9570B"/>
    <w:rsid w:val="00B9718E"/>
    <w:rsid w:val="00BA2167"/>
    <w:rsid w:val="00BB026D"/>
    <w:rsid w:val="00BB10D9"/>
    <w:rsid w:val="00BB29F5"/>
    <w:rsid w:val="00BB4703"/>
    <w:rsid w:val="00BB4B2D"/>
    <w:rsid w:val="00BB5F11"/>
    <w:rsid w:val="00BC111A"/>
    <w:rsid w:val="00BC19FD"/>
    <w:rsid w:val="00BC1B96"/>
    <w:rsid w:val="00BC2DD4"/>
    <w:rsid w:val="00BC2F9E"/>
    <w:rsid w:val="00BC38AD"/>
    <w:rsid w:val="00BC4D4A"/>
    <w:rsid w:val="00BC65AE"/>
    <w:rsid w:val="00BC6B2F"/>
    <w:rsid w:val="00BC7247"/>
    <w:rsid w:val="00BD1C17"/>
    <w:rsid w:val="00BD209D"/>
    <w:rsid w:val="00BD55E9"/>
    <w:rsid w:val="00BE42DD"/>
    <w:rsid w:val="00BE5200"/>
    <w:rsid w:val="00BF0852"/>
    <w:rsid w:val="00BF2338"/>
    <w:rsid w:val="00BF2910"/>
    <w:rsid w:val="00BF3DCC"/>
    <w:rsid w:val="00BF404A"/>
    <w:rsid w:val="00BF4235"/>
    <w:rsid w:val="00BF4974"/>
    <w:rsid w:val="00BF618F"/>
    <w:rsid w:val="00C0518B"/>
    <w:rsid w:val="00C10DC5"/>
    <w:rsid w:val="00C13072"/>
    <w:rsid w:val="00C147FC"/>
    <w:rsid w:val="00C1676D"/>
    <w:rsid w:val="00C16D14"/>
    <w:rsid w:val="00C22A15"/>
    <w:rsid w:val="00C2526F"/>
    <w:rsid w:val="00C31150"/>
    <w:rsid w:val="00C33E74"/>
    <w:rsid w:val="00C36353"/>
    <w:rsid w:val="00C4251F"/>
    <w:rsid w:val="00C44815"/>
    <w:rsid w:val="00C606D7"/>
    <w:rsid w:val="00C62BAC"/>
    <w:rsid w:val="00C62DD5"/>
    <w:rsid w:val="00C64AC5"/>
    <w:rsid w:val="00C64B44"/>
    <w:rsid w:val="00C705FF"/>
    <w:rsid w:val="00C70A00"/>
    <w:rsid w:val="00C71C4F"/>
    <w:rsid w:val="00C71D14"/>
    <w:rsid w:val="00C76736"/>
    <w:rsid w:val="00C805D0"/>
    <w:rsid w:val="00C83C9D"/>
    <w:rsid w:val="00C91D51"/>
    <w:rsid w:val="00C91FE9"/>
    <w:rsid w:val="00C92B64"/>
    <w:rsid w:val="00C93CFE"/>
    <w:rsid w:val="00C95B3F"/>
    <w:rsid w:val="00CA1EBE"/>
    <w:rsid w:val="00CA6413"/>
    <w:rsid w:val="00CA6694"/>
    <w:rsid w:val="00CA67EA"/>
    <w:rsid w:val="00CA7EC3"/>
    <w:rsid w:val="00CB225D"/>
    <w:rsid w:val="00CB34D4"/>
    <w:rsid w:val="00CB36BB"/>
    <w:rsid w:val="00CB54CA"/>
    <w:rsid w:val="00CB5C09"/>
    <w:rsid w:val="00CC13A4"/>
    <w:rsid w:val="00CC381A"/>
    <w:rsid w:val="00CC492B"/>
    <w:rsid w:val="00CC5027"/>
    <w:rsid w:val="00CC76B6"/>
    <w:rsid w:val="00CD1E68"/>
    <w:rsid w:val="00CD38A2"/>
    <w:rsid w:val="00CD470D"/>
    <w:rsid w:val="00CD5AA8"/>
    <w:rsid w:val="00CD5DF9"/>
    <w:rsid w:val="00CD7662"/>
    <w:rsid w:val="00CE12A5"/>
    <w:rsid w:val="00CE23BE"/>
    <w:rsid w:val="00CE72FC"/>
    <w:rsid w:val="00CF1697"/>
    <w:rsid w:val="00CF213A"/>
    <w:rsid w:val="00CF3022"/>
    <w:rsid w:val="00CF65A1"/>
    <w:rsid w:val="00D0006F"/>
    <w:rsid w:val="00D00F83"/>
    <w:rsid w:val="00D052C7"/>
    <w:rsid w:val="00D1022F"/>
    <w:rsid w:val="00D13B22"/>
    <w:rsid w:val="00D15740"/>
    <w:rsid w:val="00D23233"/>
    <w:rsid w:val="00D24C9C"/>
    <w:rsid w:val="00D25EAD"/>
    <w:rsid w:val="00D2663F"/>
    <w:rsid w:val="00D26659"/>
    <w:rsid w:val="00D33758"/>
    <w:rsid w:val="00D357C3"/>
    <w:rsid w:val="00D400C9"/>
    <w:rsid w:val="00D42A4E"/>
    <w:rsid w:val="00D43A8A"/>
    <w:rsid w:val="00D565A5"/>
    <w:rsid w:val="00D56EF4"/>
    <w:rsid w:val="00D71239"/>
    <w:rsid w:val="00D722B2"/>
    <w:rsid w:val="00D73314"/>
    <w:rsid w:val="00D81B28"/>
    <w:rsid w:val="00D83A55"/>
    <w:rsid w:val="00D858A2"/>
    <w:rsid w:val="00D860B1"/>
    <w:rsid w:val="00D909FD"/>
    <w:rsid w:val="00D91ACB"/>
    <w:rsid w:val="00D91C05"/>
    <w:rsid w:val="00D974B4"/>
    <w:rsid w:val="00DA10D3"/>
    <w:rsid w:val="00DA2C91"/>
    <w:rsid w:val="00DA5326"/>
    <w:rsid w:val="00DA61A7"/>
    <w:rsid w:val="00DB01E9"/>
    <w:rsid w:val="00DB1949"/>
    <w:rsid w:val="00DB19CA"/>
    <w:rsid w:val="00DB4546"/>
    <w:rsid w:val="00DB605C"/>
    <w:rsid w:val="00DB64F7"/>
    <w:rsid w:val="00DC0140"/>
    <w:rsid w:val="00DC0308"/>
    <w:rsid w:val="00DC2EB0"/>
    <w:rsid w:val="00DC7D8C"/>
    <w:rsid w:val="00DD4DB7"/>
    <w:rsid w:val="00DD7B75"/>
    <w:rsid w:val="00DE3D6E"/>
    <w:rsid w:val="00DE5C5A"/>
    <w:rsid w:val="00DE60C1"/>
    <w:rsid w:val="00DE6DB0"/>
    <w:rsid w:val="00DE6F50"/>
    <w:rsid w:val="00DF09FB"/>
    <w:rsid w:val="00E02F9A"/>
    <w:rsid w:val="00E0478F"/>
    <w:rsid w:val="00E04E0A"/>
    <w:rsid w:val="00E05BB7"/>
    <w:rsid w:val="00E15EB9"/>
    <w:rsid w:val="00E165E8"/>
    <w:rsid w:val="00E21999"/>
    <w:rsid w:val="00E25EEA"/>
    <w:rsid w:val="00E269CF"/>
    <w:rsid w:val="00E3005E"/>
    <w:rsid w:val="00E30BA6"/>
    <w:rsid w:val="00E30C60"/>
    <w:rsid w:val="00E318BA"/>
    <w:rsid w:val="00E356D1"/>
    <w:rsid w:val="00E361DE"/>
    <w:rsid w:val="00E364CF"/>
    <w:rsid w:val="00E36C0F"/>
    <w:rsid w:val="00E40797"/>
    <w:rsid w:val="00E414B5"/>
    <w:rsid w:val="00E42C42"/>
    <w:rsid w:val="00E443A9"/>
    <w:rsid w:val="00E53624"/>
    <w:rsid w:val="00E56200"/>
    <w:rsid w:val="00E5687E"/>
    <w:rsid w:val="00E57C1B"/>
    <w:rsid w:val="00E63A1E"/>
    <w:rsid w:val="00E63C60"/>
    <w:rsid w:val="00E63EFC"/>
    <w:rsid w:val="00E64235"/>
    <w:rsid w:val="00E65DB7"/>
    <w:rsid w:val="00E66B8E"/>
    <w:rsid w:val="00E674F7"/>
    <w:rsid w:val="00E70920"/>
    <w:rsid w:val="00E72823"/>
    <w:rsid w:val="00E741DF"/>
    <w:rsid w:val="00E83110"/>
    <w:rsid w:val="00E8530F"/>
    <w:rsid w:val="00E85696"/>
    <w:rsid w:val="00E9034E"/>
    <w:rsid w:val="00E91089"/>
    <w:rsid w:val="00E91C98"/>
    <w:rsid w:val="00E9510B"/>
    <w:rsid w:val="00E96E95"/>
    <w:rsid w:val="00E9790C"/>
    <w:rsid w:val="00EA3567"/>
    <w:rsid w:val="00EA4E20"/>
    <w:rsid w:val="00EA5E98"/>
    <w:rsid w:val="00EA691A"/>
    <w:rsid w:val="00EB146E"/>
    <w:rsid w:val="00EB4FAF"/>
    <w:rsid w:val="00EB58BE"/>
    <w:rsid w:val="00EC668A"/>
    <w:rsid w:val="00ED1003"/>
    <w:rsid w:val="00ED7337"/>
    <w:rsid w:val="00ED761A"/>
    <w:rsid w:val="00EE061E"/>
    <w:rsid w:val="00EE1FCF"/>
    <w:rsid w:val="00EE3266"/>
    <w:rsid w:val="00EE3A65"/>
    <w:rsid w:val="00EE493E"/>
    <w:rsid w:val="00EE5B5A"/>
    <w:rsid w:val="00EF119B"/>
    <w:rsid w:val="00EF2965"/>
    <w:rsid w:val="00EF6C47"/>
    <w:rsid w:val="00F009E4"/>
    <w:rsid w:val="00F00A4A"/>
    <w:rsid w:val="00F02599"/>
    <w:rsid w:val="00F06001"/>
    <w:rsid w:val="00F107F3"/>
    <w:rsid w:val="00F1322C"/>
    <w:rsid w:val="00F14630"/>
    <w:rsid w:val="00F16E49"/>
    <w:rsid w:val="00F17A26"/>
    <w:rsid w:val="00F20193"/>
    <w:rsid w:val="00F22A8D"/>
    <w:rsid w:val="00F31ED4"/>
    <w:rsid w:val="00F323DB"/>
    <w:rsid w:val="00F32DDA"/>
    <w:rsid w:val="00F416A9"/>
    <w:rsid w:val="00F4304A"/>
    <w:rsid w:val="00F45BB6"/>
    <w:rsid w:val="00F51CD1"/>
    <w:rsid w:val="00F51EEB"/>
    <w:rsid w:val="00F56C08"/>
    <w:rsid w:val="00F63273"/>
    <w:rsid w:val="00F63B48"/>
    <w:rsid w:val="00F65DA1"/>
    <w:rsid w:val="00F67CF4"/>
    <w:rsid w:val="00F67E35"/>
    <w:rsid w:val="00F73685"/>
    <w:rsid w:val="00F76DEF"/>
    <w:rsid w:val="00F76E34"/>
    <w:rsid w:val="00F86414"/>
    <w:rsid w:val="00F86CE9"/>
    <w:rsid w:val="00F86F60"/>
    <w:rsid w:val="00F928C3"/>
    <w:rsid w:val="00F93CB6"/>
    <w:rsid w:val="00F970B9"/>
    <w:rsid w:val="00FA01AA"/>
    <w:rsid w:val="00FA106C"/>
    <w:rsid w:val="00FA2953"/>
    <w:rsid w:val="00FA547E"/>
    <w:rsid w:val="00FA68EE"/>
    <w:rsid w:val="00FB144E"/>
    <w:rsid w:val="00FB1C82"/>
    <w:rsid w:val="00FB3008"/>
    <w:rsid w:val="00FC08CF"/>
    <w:rsid w:val="00FC1D5E"/>
    <w:rsid w:val="00FC4B74"/>
    <w:rsid w:val="00FC560B"/>
    <w:rsid w:val="00FC60D1"/>
    <w:rsid w:val="00FD0384"/>
    <w:rsid w:val="00FD086D"/>
    <w:rsid w:val="00FD08ED"/>
    <w:rsid w:val="00FD161D"/>
    <w:rsid w:val="00FD2A49"/>
    <w:rsid w:val="00FD3138"/>
    <w:rsid w:val="00FD409A"/>
    <w:rsid w:val="00FD77CA"/>
    <w:rsid w:val="00FE0826"/>
    <w:rsid w:val="00FE2702"/>
    <w:rsid w:val="00FF0BA6"/>
    <w:rsid w:val="00FF0FAC"/>
    <w:rsid w:val="00FF4604"/>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A3B21"/>
  <w15:chartTrackingRefBased/>
  <w15:docId w15:val="{AC8BB2A1-36EB-452F-8410-9791F963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233"/>
  </w:style>
  <w:style w:type="paragraph" w:styleId="2">
    <w:name w:val="heading 2"/>
    <w:basedOn w:val="a"/>
    <w:next w:val="a"/>
    <w:link w:val="20"/>
    <w:uiPriority w:val="9"/>
    <w:semiHidden/>
    <w:unhideWhenUsed/>
    <w:qFormat/>
    <w:rsid w:val="00B6292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D2A49"/>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5">
    <w:name w:val="rvts15"/>
    <w:basedOn w:val="a0"/>
    <w:rsid w:val="00E05BB7"/>
  </w:style>
  <w:style w:type="paragraph" w:customStyle="1" w:styleId="rvps2">
    <w:name w:val="rvps2"/>
    <w:basedOn w:val="a"/>
    <w:rsid w:val="00E05BB7"/>
    <w:pPr>
      <w:spacing w:before="100" w:beforeAutospacing="1" w:after="100" w:afterAutospacing="1" w:line="240" w:lineRule="auto"/>
    </w:pPr>
    <w:rPr>
      <w:rFonts w:ascii="Times New Roman" w:eastAsia="Times New Roman" w:hAnsi="Times New Roman" w:cs="Times New Roman"/>
      <w:sz w:val="24"/>
      <w:szCs w:val="24"/>
      <w:lang w:eastAsia="en-GB" w:bidi="he-IL"/>
    </w:rPr>
  </w:style>
  <w:style w:type="character" w:customStyle="1" w:styleId="rvts11">
    <w:name w:val="rvts11"/>
    <w:basedOn w:val="a0"/>
    <w:rsid w:val="00E05BB7"/>
  </w:style>
  <w:style w:type="character" w:styleId="a3">
    <w:name w:val="Hyperlink"/>
    <w:basedOn w:val="a0"/>
    <w:uiPriority w:val="99"/>
    <w:unhideWhenUsed/>
    <w:rsid w:val="00E05BB7"/>
    <w:rPr>
      <w:color w:val="0000FF"/>
      <w:u w:val="single"/>
    </w:rPr>
  </w:style>
  <w:style w:type="character" w:customStyle="1" w:styleId="rvts46">
    <w:name w:val="rvts46"/>
    <w:basedOn w:val="a0"/>
    <w:rsid w:val="00E05BB7"/>
  </w:style>
  <w:style w:type="table" w:styleId="a4">
    <w:name w:val="Table Grid"/>
    <w:basedOn w:val="a1"/>
    <w:rsid w:val="00E05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E269CF"/>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rsid w:val="00FD2A49"/>
    <w:rPr>
      <w:rFonts w:asciiTheme="majorHAnsi" w:eastAsiaTheme="majorEastAsia" w:hAnsiTheme="majorHAnsi" w:cstheme="majorBidi"/>
      <w:b/>
      <w:bCs/>
      <w:color w:val="5B9BD5" w:themeColor="accent1"/>
      <w:lang w:val="en-US"/>
    </w:rPr>
  </w:style>
  <w:style w:type="table" w:customStyle="1" w:styleId="1">
    <w:name w:val="Сітка таблиці1"/>
    <w:basedOn w:val="a1"/>
    <w:next w:val="a4"/>
    <w:rsid w:val="00CF3022"/>
    <w:pPr>
      <w:spacing w:after="0" w:line="240" w:lineRule="auto"/>
    </w:pPr>
    <w:rPr>
      <w:rFonts w:ascii="Times New Roman" w:eastAsia="Times New Roman" w:hAnsi="Times New Roman" w:cs="Times New Roman"/>
      <w:sz w:val="20"/>
      <w:szCs w:val="20"/>
      <w:lang w:eastAsia="en-GB"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1356F"/>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11356F"/>
  </w:style>
  <w:style w:type="paragraph" w:styleId="a8">
    <w:name w:val="footer"/>
    <w:basedOn w:val="a"/>
    <w:link w:val="a9"/>
    <w:uiPriority w:val="99"/>
    <w:unhideWhenUsed/>
    <w:rsid w:val="0011356F"/>
    <w:pPr>
      <w:tabs>
        <w:tab w:val="center" w:pos="4819"/>
        <w:tab w:val="right" w:pos="9639"/>
      </w:tabs>
      <w:spacing w:after="0" w:line="240" w:lineRule="auto"/>
    </w:pPr>
  </w:style>
  <w:style w:type="character" w:customStyle="1" w:styleId="a9">
    <w:name w:val="Нижній колонтитул Знак"/>
    <w:basedOn w:val="a0"/>
    <w:link w:val="a8"/>
    <w:uiPriority w:val="99"/>
    <w:rsid w:val="0011356F"/>
  </w:style>
  <w:style w:type="paragraph" w:customStyle="1" w:styleId="TableParagraph">
    <w:name w:val="Table Paragraph"/>
    <w:basedOn w:val="a"/>
    <w:uiPriority w:val="1"/>
    <w:qFormat/>
    <w:rsid w:val="005C679A"/>
    <w:pPr>
      <w:widowControl w:val="0"/>
      <w:autoSpaceDE w:val="0"/>
      <w:autoSpaceDN w:val="0"/>
      <w:spacing w:after="0" w:line="240" w:lineRule="auto"/>
    </w:pPr>
    <w:rPr>
      <w:rFonts w:ascii="Times New Roman" w:eastAsia="Times New Roman" w:hAnsi="Times New Roman" w:cs="Times New Roman"/>
      <w:lang w:val="uk-UA"/>
    </w:rPr>
  </w:style>
  <w:style w:type="paragraph" w:styleId="aa">
    <w:name w:val="Revision"/>
    <w:hidden/>
    <w:uiPriority w:val="99"/>
    <w:semiHidden/>
    <w:rsid w:val="00A75086"/>
    <w:pPr>
      <w:spacing w:after="0" w:line="240" w:lineRule="auto"/>
    </w:pPr>
  </w:style>
  <w:style w:type="character" w:styleId="ab">
    <w:name w:val="Unresolved Mention"/>
    <w:basedOn w:val="a0"/>
    <w:uiPriority w:val="99"/>
    <w:semiHidden/>
    <w:unhideWhenUsed/>
    <w:rsid w:val="00FD3138"/>
    <w:rPr>
      <w:color w:val="605E5C"/>
      <w:shd w:val="clear" w:color="auto" w:fill="E1DFDD"/>
    </w:rPr>
  </w:style>
  <w:style w:type="character" w:customStyle="1" w:styleId="20">
    <w:name w:val="Заголовок 2 Знак"/>
    <w:basedOn w:val="a0"/>
    <w:link w:val="2"/>
    <w:uiPriority w:val="9"/>
    <w:semiHidden/>
    <w:rsid w:val="00B6292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70124">
      <w:bodyDiv w:val="1"/>
      <w:marLeft w:val="0"/>
      <w:marRight w:val="0"/>
      <w:marTop w:val="0"/>
      <w:marBottom w:val="0"/>
      <w:divBdr>
        <w:top w:val="none" w:sz="0" w:space="0" w:color="auto"/>
        <w:left w:val="none" w:sz="0" w:space="0" w:color="auto"/>
        <w:bottom w:val="none" w:sz="0" w:space="0" w:color="auto"/>
        <w:right w:val="none" w:sz="0" w:space="0" w:color="auto"/>
      </w:divBdr>
      <w:divsChild>
        <w:div w:id="1422680184">
          <w:marLeft w:val="0"/>
          <w:marRight w:val="0"/>
          <w:marTop w:val="0"/>
          <w:marBottom w:val="150"/>
          <w:divBdr>
            <w:top w:val="none" w:sz="0" w:space="0" w:color="auto"/>
            <w:left w:val="none" w:sz="0" w:space="0" w:color="auto"/>
            <w:bottom w:val="none" w:sz="0" w:space="0" w:color="auto"/>
            <w:right w:val="none" w:sz="0" w:space="0" w:color="auto"/>
          </w:divBdr>
        </w:div>
      </w:divsChild>
    </w:div>
    <w:div w:id="155390407">
      <w:bodyDiv w:val="1"/>
      <w:marLeft w:val="0"/>
      <w:marRight w:val="0"/>
      <w:marTop w:val="0"/>
      <w:marBottom w:val="0"/>
      <w:divBdr>
        <w:top w:val="none" w:sz="0" w:space="0" w:color="auto"/>
        <w:left w:val="none" w:sz="0" w:space="0" w:color="auto"/>
        <w:bottom w:val="none" w:sz="0" w:space="0" w:color="auto"/>
        <w:right w:val="none" w:sz="0" w:space="0" w:color="auto"/>
      </w:divBdr>
    </w:div>
    <w:div w:id="275645444">
      <w:bodyDiv w:val="1"/>
      <w:marLeft w:val="0"/>
      <w:marRight w:val="0"/>
      <w:marTop w:val="0"/>
      <w:marBottom w:val="0"/>
      <w:divBdr>
        <w:top w:val="none" w:sz="0" w:space="0" w:color="auto"/>
        <w:left w:val="none" w:sz="0" w:space="0" w:color="auto"/>
        <w:bottom w:val="none" w:sz="0" w:space="0" w:color="auto"/>
        <w:right w:val="none" w:sz="0" w:space="0" w:color="auto"/>
      </w:divBdr>
    </w:div>
    <w:div w:id="433599016">
      <w:bodyDiv w:val="1"/>
      <w:marLeft w:val="0"/>
      <w:marRight w:val="0"/>
      <w:marTop w:val="0"/>
      <w:marBottom w:val="0"/>
      <w:divBdr>
        <w:top w:val="none" w:sz="0" w:space="0" w:color="auto"/>
        <w:left w:val="none" w:sz="0" w:space="0" w:color="auto"/>
        <w:bottom w:val="none" w:sz="0" w:space="0" w:color="auto"/>
        <w:right w:val="none" w:sz="0" w:space="0" w:color="auto"/>
      </w:divBdr>
    </w:div>
    <w:div w:id="860825946">
      <w:bodyDiv w:val="1"/>
      <w:marLeft w:val="0"/>
      <w:marRight w:val="0"/>
      <w:marTop w:val="0"/>
      <w:marBottom w:val="0"/>
      <w:divBdr>
        <w:top w:val="none" w:sz="0" w:space="0" w:color="auto"/>
        <w:left w:val="none" w:sz="0" w:space="0" w:color="auto"/>
        <w:bottom w:val="none" w:sz="0" w:space="0" w:color="auto"/>
        <w:right w:val="none" w:sz="0" w:space="0" w:color="auto"/>
      </w:divBdr>
    </w:div>
    <w:div w:id="1174881602">
      <w:bodyDiv w:val="1"/>
      <w:marLeft w:val="0"/>
      <w:marRight w:val="0"/>
      <w:marTop w:val="0"/>
      <w:marBottom w:val="0"/>
      <w:divBdr>
        <w:top w:val="none" w:sz="0" w:space="0" w:color="auto"/>
        <w:left w:val="none" w:sz="0" w:space="0" w:color="auto"/>
        <w:bottom w:val="none" w:sz="0" w:space="0" w:color="auto"/>
        <w:right w:val="none" w:sz="0" w:space="0" w:color="auto"/>
      </w:divBdr>
    </w:div>
    <w:div w:id="1358701917">
      <w:bodyDiv w:val="1"/>
      <w:marLeft w:val="0"/>
      <w:marRight w:val="0"/>
      <w:marTop w:val="0"/>
      <w:marBottom w:val="0"/>
      <w:divBdr>
        <w:top w:val="none" w:sz="0" w:space="0" w:color="auto"/>
        <w:left w:val="none" w:sz="0" w:space="0" w:color="auto"/>
        <w:bottom w:val="none" w:sz="0" w:space="0" w:color="auto"/>
        <w:right w:val="none" w:sz="0" w:space="0" w:color="auto"/>
      </w:divBdr>
    </w:div>
    <w:div w:id="1617640344">
      <w:bodyDiv w:val="1"/>
      <w:marLeft w:val="0"/>
      <w:marRight w:val="0"/>
      <w:marTop w:val="0"/>
      <w:marBottom w:val="0"/>
      <w:divBdr>
        <w:top w:val="none" w:sz="0" w:space="0" w:color="auto"/>
        <w:left w:val="none" w:sz="0" w:space="0" w:color="auto"/>
        <w:bottom w:val="none" w:sz="0" w:space="0" w:color="auto"/>
        <w:right w:val="none" w:sz="0" w:space="0" w:color="auto"/>
      </w:divBdr>
    </w:div>
    <w:div w:id="1653100302">
      <w:bodyDiv w:val="1"/>
      <w:marLeft w:val="0"/>
      <w:marRight w:val="0"/>
      <w:marTop w:val="0"/>
      <w:marBottom w:val="0"/>
      <w:divBdr>
        <w:top w:val="none" w:sz="0" w:space="0" w:color="auto"/>
        <w:left w:val="none" w:sz="0" w:space="0" w:color="auto"/>
        <w:bottom w:val="none" w:sz="0" w:space="0" w:color="auto"/>
        <w:right w:val="none" w:sz="0" w:space="0" w:color="auto"/>
      </w:divBdr>
    </w:div>
    <w:div w:id="1928418417">
      <w:bodyDiv w:val="1"/>
      <w:marLeft w:val="0"/>
      <w:marRight w:val="0"/>
      <w:marTop w:val="0"/>
      <w:marBottom w:val="0"/>
      <w:divBdr>
        <w:top w:val="none" w:sz="0" w:space="0" w:color="auto"/>
        <w:left w:val="none" w:sz="0" w:space="0" w:color="auto"/>
        <w:bottom w:val="none" w:sz="0" w:space="0" w:color="auto"/>
        <w:right w:val="none" w:sz="0" w:space="0" w:color="auto"/>
      </w:divBdr>
    </w:div>
    <w:div w:id="21188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312874-18?find=1&amp;text=%D1%86%D0%B5%D0%BD%D1%82%D1%80+%D0%BE%D0%B1%D1%81%D0%BB%D1%83%D0%B3%D0%BE%D0%B2%D1%83%D0%B2%D0%B0%D0%BD%D0%BD%D1%8F" TargetMode="External"/><Relationship Id="rId18" Type="http://schemas.openxmlformats.org/officeDocument/2006/relationships/hyperlink" Target="https://zakon.rada.gov.ua/laws/show/v0312874-18?find=1&amp;text=%D0%B7%D0%B2%D0%B5%D1%80%D0%BD%D0%B5" TargetMode="External"/><Relationship Id="rId26" Type="http://schemas.openxmlformats.org/officeDocument/2006/relationships/hyperlink" Target="https://zakon.rada.gov.ua/laws/show/v0312874-18" TargetMode="External"/><Relationship Id="rId3" Type="http://schemas.openxmlformats.org/officeDocument/2006/relationships/customXml" Target="../customXml/item3.xml"/><Relationship Id="rId21" Type="http://schemas.openxmlformats.org/officeDocument/2006/relationships/hyperlink" Target="https://zakon.rada.gov.ua/laws/show/1023-12"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on.rada.gov.ua/laws/show/v0310874-18" TargetMode="External"/><Relationship Id="rId17" Type="http://schemas.openxmlformats.org/officeDocument/2006/relationships/hyperlink" Target="https://zakon.rada.gov.ua/laws/show/v0312874-18?find=1&amp;text=%D1%86%D0%B5%D0%BD%D1%82%D1%80+%D0%BE%D0%B1%D1%81%D0%BB%D1%83%D0%B3%D0%BE%D0%B2%D1%83%D0%B2%D0%B0%D0%BD%D0%BD%D1%8F" TargetMode="External"/><Relationship Id="rId25" Type="http://schemas.openxmlformats.org/officeDocument/2006/relationships/hyperlink" Target="https://zakon.rada.gov.ua/laws/show/1023-12"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zakon.rada.gov.ua/laws/show/v0312874-18?find=1&amp;text=%D1%86%D0%B5%D0%BD%D1%82%D1%80+%D0%BE%D0%B1%D1%81%D0%BB%D1%83%D0%B3%D0%BE%D0%B2%D1%83%D0%B2%D0%B0%D0%BD%D0%BD%D1%8F" TargetMode="External"/><Relationship Id="rId20" Type="http://schemas.openxmlformats.org/officeDocument/2006/relationships/hyperlink" Target="https://zakon.rada.gov.ua/laws/show/2019-19" TargetMode="External"/><Relationship Id="rId29" Type="http://schemas.openxmlformats.org/officeDocument/2006/relationships/hyperlink" Target="https://zakon.rada.gov.ua/laws/show/851-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309874-18" TargetMode="External"/><Relationship Id="rId24" Type="http://schemas.openxmlformats.org/officeDocument/2006/relationships/hyperlink" Target="https://zakon.rada.gov.ua/laws/show/2019-19"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on.rada.gov.ua/laws/show/v0312874-18?find=1&amp;text=%D1%86%D0%B5%D0%BD%D1%82%D1%80+%D0%BE%D0%B1%D1%81%D0%BB%D1%83%D0%B3%D0%BE%D0%B2%D1%83%D0%B2%D0%B0%D0%BD%D0%BD%D1%8F" TargetMode="External"/><Relationship Id="rId23" Type="http://schemas.openxmlformats.org/officeDocument/2006/relationships/hyperlink" Target="https://zakon.rada.gov.ua/laws/show/393/96-%D0%B2%D1%80" TargetMode="External"/><Relationship Id="rId28" Type="http://schemas.openxmlformats.org/officeDocument/2006/relationships/hyperlink" Target="https://zakon.rada.gov.ua/laws/show/2155-19" TargetMode="External"/><Relationship Id="rId10" Type="http://schemas.openxmlformats.org/officeDocument/2006/relationships/endnotes" Target="endnotes.xml"/><Relationship Id="rId19" Type="http://schemas.openxmlformats.org/officeDocument/2006/relationships/hyperlink" Target="https://zakon.rada.gov.ua/laws/show/393/96-%D0%B2%D1%80" TargetMode="External"/><Relationship Id="rId31"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312874-18?find=1&amp;text=%D1%86%D0%B5%D0%BD%D1%82%D1%80+%D0%BE%D0%B1%D1%81%D0%BB%D1%83%D0%B3%D0%BE%D0%B2%D1%83%D0%B2%D0%B0%D0%BD%D0%BD%D1%8F" TargetMode="External"/><Relationship Id="rId22" Type="http://schemas.openxmlformats.org/officeDocument/2006/relationships/hyperlink" Target="https://zakon.rada.gov.ua/laws/show/v0312874-18" TargetMode="External"/><Relationship Id="rId27" Type="http://schemas.openxmlformats.org/officeDocument/2006/relationships/hyperlink" Target="https://zakon.rada.gov.ua/laws/show/851-15" TargetMode="External"/><Relationship Id="rId30" Type="http://schemas.openxmlformats.org/officeDocument/2006/relationships/hyperlink" Target="https://zakon.rada.gov.ua/laws/show/2155-19" TargetMode="Externa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F76FDEF504B02941937C39002DFE5327" ma:contentTypeVersion="5" ma:contentTypeDescription="Створення нового документа." ma:contentTypeScope="" ma:versionID="d814a56750b794234561ce43b45abec1">
  <xsd:schema xmlns:xsd="http://www.w3.org/2001/XMLSchema" xmlns:xs="http://www.w3.org/2001/XMLSchema" xmlns:p="http://schemas.microsoft.com/office/2006/metadata/properties" xmlns:ns3="8269b7fe-e4ac-41cd-93d4-8e3c60bb1b81" targetNamespace="http://schemas.microsoft.com/office/2006/metadata/properties" ma:root="true" ma:fieldsID="e4f663b7eb2711d3df508201cf080ff4" ns3:_="">
    <xsd:import namespace="8269b7fe-e4ac-41cd-93d4-8e3c60bb1b81"/>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69b7fe-e4ac-41cd-93d4-8e3c60bb1b81"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D84667-514C-4B8B-8363-931FB1F9FC42}">
  <ds:schemaRefs>
    <ds:schemaRef ds:uri="http://schemas.openxmlformats.org/officeDocument/2006/bibliography"/>
  </ds:schemaRefs>
</ds:datastoreItem>
</file>

<file path=customXml/itemProps2.xml><?xml version="1.0" encoding="utf-8"?>
<ds:datastoreItem xmlns:ds="http://schemas.openxmlformats.org/officeDocument/2006/customXml" ds:itemID="{53634742-08B8-40AE-AC5F-71D559D295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F2C0D5-6A47-4C2E-B265-99FD2F6CAE46}">
  <ds:schemaRefs>
    <ds:schemaRef ds:uri="http://schemas.microsoft.com/sharepoint/v3/contenttype/forms"/>
  </ds:schemaRefs>
</ds:datastoreItem>
</file>

<file path=customXml/itemProps4.xml><?xml version="1.0" encoding="utf-8"?>
<ds:datastoreItem xmlns:ds="http://schemas.openxmlformats.org/officeDocument/2006/customXml" ds:itemID="{AA54E87E-5DA0-49BD-AC44-6C65A32E55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69b7fe-e4ac-41cd-93d4-8e3c60bb1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127</Pages>
  <Words>191750</Words>
  <Characters>109299</Characters>
  <Application>Microsoft Office Word</Application>
  <DocSecurity>0</DocSecurity>
  <Lines>910</Lines>
  <Paragraphs>600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 Осовик</dc:creator>
  <cp:keywords/>
  <dc:description/>
  <cp:lastModifiedBy>Юлія Покальчук</cp:lastModifiedBy>
  <cp:revision>15</cp:revision>
  <cp:lastPrinted>2024-08-21T11:44:00Z</cp:lastPrinted>
  <dcterms:created xsi:type="dcterms:W3CDTF">2024-09-16T12:48:00Z</dcterms:created>
  <dcterms:modified xsi:type="dcterms:W3CDTF">2024-09-17T08:53:00Z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0x010100F76FDEF504B02941937C39002DFE5327</vt:lpwstr>
  </property>
</Properties>
</file>